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93002B" w:rsidRDefault="00096865" w:rsidP="00EF3662">
      <w:pPr>
        <w:pStyle w:val="BodyTextIndent"/>
        <w:spacing w:line="240" w:lineRule="auto"/>
        <w:jc w:val="center"/>
        <w:rPr>
          <w:rFonts w:ascii="GHEA Grapalat" w:hAnsi="GHEA Grapalat"/>
          <w:i w:val="0"/>
          <w:lang w:val="af-ZA"/>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671C2FB2" w:rsidR="00CC1CD1" w:rsidRPr="005E1F72" w:rsidRDefault="00F51E50" w:rsidP="00CC1CD1">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ՀԱՐՑՈՒՄԻ ՄՐՑՈՒՅԹԻ</w:t>
      </w:r>
      <w:r w:rsidR="00CC1CD1" w:rsidRPr="005E1F72">
        <w:rPr>
          <w:rFonts w:ascii="GHEA Grapalat" w:hAnsi="GHEA Grapalat"/>
          <w:i w:val="0"/>
          <w:lang w:val="af-ZA"/>
        </w:rPr>
        <w:t xml:space="preserve">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260FAE84" w:rsidR="00CC1CD1" w:rsidRDefault="00B6083F" w:rsidP="00CC1CD1">
      <w:pPr>
        <w:pStyle w:val="BodyTextIndent"/>
        <w:spacing w:line="240" w:lineRule="auto"/>
        <w:jc w:val="center"/>
        <w:rPr>
          <w:rFonts w:ascii="GHEA Grapalat" w:hAnsi="GHEA Grapalat"/>
          <w:i w:val="0"/>
          <w:lang w:val="af-ZA"/>
        </w:rPr>
      </w:pPr>
      <w:r>
        <w:rPr>
          <w:rFonts w:ascii="GHEA Grapalat" w:hAnsi="GHEA Grapalat"/>
          <w:i w:val="0"/>
          <w:lang w:val="af-ZA"/>
        </w:rPr>
        <w:t>2026</w:t>
      </w:r>
      <w:r w:rsidR="00CC1CD1" w:rsidRPr="005E1F72">
        <w:rPr>
          <w:rFonts w:ascii="GHEA Grapalat" w:hAnsi="GHEA Grapalat"/>
          <w:i w:val="0"/>
          <w:lang w:val="af-ZA"/>
        </w:rPr>
        <w:t xml:space="preserve">   </w:t>
      </w:r>
      <w:r w:rsidR="00CC1CD1" w:rsidRPr="00F60778">
        <w:rPr>
          <w:rFonts w:ascii="GHEA Grapalat" w:hAnsi="GHEA Grapalat"/>
          <w:i w:val="0"/>
          <w:lang w:val="af-ZA"/>
        </w:rPr>
        <w:t xml:space="preserve">թվականի </w:t>
      </w:r>
      <w:r w:rsidR="003943A8" w:rsidRPr="00C25762">
        <w:rPr>
          <w:rFonts w:ascii="GHEA Grapalat" w:hAnsi="GHEA Grapalat"/>
          <w:i w:val="0"/>
          <w:lang w:val="af-ZA"/>
        </w:rPr>
        <w:t xml:space="preserve">փետրվարի </w:t>
      </w:r>
      <w:r w:rsidR="00AF1D2B">
        <w:rPr>
          <w:rFonts w:ascii="GHEA Grapalat" w:hAnsi="GHEA Grapalat"/>
          <w:i w:val="0"/>
          <w:lang w:val="af-ZA"/>
        </w:rPr>
        <w:t>20</w:t>
      </w:r>
      <w:r w:rsidR="00CC1CD1" w:rsidRPr="00C25762">
        <w:rPr>
          <w:rFonts w:ascii="GHEA Grapalat" w:hAnsi="GHEA Grapalat"/>
          <w:i w:val="0"/>
          <w:lang w:val="af-ZA"/>
        </w:rPr>
        <w:t xml:space="preserve"> </w:t>
      </w:r>
      <w:r w:rsidR="00CC1CD1" w:rsidRPr="005E1F72">
        <w:rPr>
          <w:rFonts w:ascii="GHEA Grapalat" w:hAnsi="GHEA Grapalat"/>
          <w:i w:val="0"/>
          <w:lang w:val="af-ZA"/>
        </w:rPr>
        <w:t>«</w:t>
      </w:r>
      <w:r w:rsidR="00CC1CD1" w:rsidRPr="00C25762">
        <w:rPr>
          <w:rFonts w:ascii="GHEA Grapalat" w:hAnsi="GHEA Grapalat"/>
          <w:i w:val="0"/>
          <w:lang w:val="af-ZA"/>
        </w:rPr>
        <w:t>2</w:t>
      </w:r>
      <w:r w:rsidR="00CC1CD1" w:rsidRPr="005E1F72">
        <w:rPr>
          <w:rFonts w:ascii="GHEA Grapalat" w:hAnsi="GHEA Grapalat"/>
          <w:i w:val="0"/>
          <w:lang w:val="af-ZA"/>
        </w:rPr>
        <w:t xml:space="preserve">» որոշմամբ </w:t>
      </w:r>
    </w:p>
    <w:p w14:paraId="123C255B" w14:textId="20794957" w:rsidR="00CC1CD1" w:rsidRDefault="00CC1CD1" w:rsidP="00CC1CD1">
      <w:pPr>
        <w:pStyle w:val="BodyTextIndent"/>
        <w:spacing w:line="240" w:lineRule="auto"/>
        <w:jc w:val="center"/>
        <w:rPr>
          <w:rFonts w:ascii="GHEA Grapalat" w:hAnsi="GHEA Grapalat"/>
          <w:i w:val="0"/>
          <w:lang w:val="af-ZA"/>
        </w:rPr>
      </w:pPr>
    </w:p>
    <w:p w14:paraId="67FF4AFF" w14:textId="77777777" w:rsidR="00C959F1" w:rsidRDefault="00C959F1" w:rsidP="00CC1CD1">
      <w:pPr>
        <w:pStyle w:val="BodyTextIndent"/>
        <w:spacing w:line="240" w:lineRule="auto"/>
        <w:jc w:val="center"/>
        <w:rPr>
          <w:rFonts w:ascii="GHEA Grapalat" w:hAnsi="GHEA Grapalat"/>
          <w:i w:val="0"/>
          <w:lang w:val="af-ZA"/>
        </w:rPr>
      </w:pPr>
    </w:p>
    <w:p w14:paraId="2871C7FC" w14:textId="64615635"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sidR="00F51E50">
        <w:rPr>
          <w:rFonts w:ascii="GHEA Grapalat" w:hAnsi="GHEA Grapalat"/>
          <w:i w:val="0"/>
          <w:lang w:val="af-ZA"/>
        </w:rPr>
        <w:t>ԵՔ-ԳՀԱՇՁԲ-</w:t>
      </w:r>
      <w:r w:rsidR="003D274A">
        <w:rPr>
          <w:rFonts w:ascii="GHEA Grapalat" w:hAnsi="GHEA Grapalat"/>
          <w:i w:val="0"/>
          <w:lang w:val="af-ZA"/>
        </w:rPr>
        <w:t>26/36</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644B510A"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F57EA6">
        <w:rPr>
          <w:rFonts w:ascii="GHEA Grapalat" w:hAnsi="GHEA Grapalat"/>
          <w:i w:val="0"/>
          <w:lang w:val="af-ZA"/>
        </w:rPr>
        <w:t>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hyperlink r:id="rId8" w:history="1">
        <w:r w:rsidRPr="005E1F72">
          <w:rPr>
            <w:rFonts w:ascii="GHEA Grapalat" w:hAnsi="GHEA Grapalat"/>
            <w:i w:val="0"/>
            <w:lang w:val="af-ZA" w:eastAsia="ru-RU"/>
          </w:rPr>
          <w:t>www.armeps.am</w:t>
        </w:r>
      </w:hyperlink>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14F040A0"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5E1F72">
        <w:rPr>
          <w:rFonts w:ascii="GHEA Grapalat" w:hAnsi="GHEA Grapalat"/>
          <w:i w:val="0"/>
          <w:lang w:val="hy-AM"/>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00E202C5">
        <w:rPr>
          <w:rFonts w:ascii="GHEA Grapalat" w:eastAsia="MS Mincho" w:hAnsi="GHEA Grapalat" w:cs="Sylfaen"/>
          <w:b/>
          <w:szCs w:val="24"/>
          <w:lang w:val="hy-AM" w:eastAsia="ja-JP"/>
        </w:rPr>
        <w:t>Երևան քաղաքի Քանաքեռ-Զեյթուն վարչական շրջանի բակային տարածքների բարեկարգման աշխատանքներ</w:t>
      </w:r>
      <w:r w:rsidR="003F06A6">
        <w:rPr>
          <w:rFonts w:ascii="GHEA Grapalat" w:eastAsia="MS Mincho" w:hAnsi="GHEA Grapalat" w:cs="Sylfaen"/>
          <w:b/>
          <w:szCs w:val="24"/>
          <w:lang w:val="hy-AM" w:eastAsia="ja-JP"/>
        </w:rPr>
        <w:t>ի</w:t>
      </w:r>
      <w:r w:rsidRPr="005E1F72">
        <w:rPr>
          <w:rFonts w:ascii="GHEA Grapalat" w:hAnsi="GHEA Grapalat"/>
          <w:i w:val="0"/>
          <w:lang w:val="af-ZA"/>
        </w:rPr>
        <w:t xml:space="preserve"> </w:t>
      </w:r>
      <w:r>
        <w:rPr>
          <w:rFonts w:ascii="GHEA Grapalat" w:hAnsi="GHEA Grapalat"/>
          <w:i w:val="0"/>
          <w:lang w:val="af-ZA"/>
        </w:rPr>
        <w:t xml:space="preserve">կատարման </w:t>
      </w:r>
      <w:r w:rsidRPr="005E1F72">
        <w:rPr>
          <w:rFonts w:ascii="GHEA Grapalat" w:hAnsi="GHEA Grapalat"/>
          <w:i w:val="0"/>
          <w:lang w:val="af-ZA"/>
        </w:rPr>
        <w:t xml:space="preserve">պայմանագիր (այսուհետ` պայմանագիր)։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18FD17AC"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hyperlink r:id="rId9" w:history="1">
        <w:r w:rsidRPr="005E1F72">
          <w:rPr>
            <w:rFonts w:ascii="GHEA Grapalat" w:hAnsi="GHEA Grapalat"/>
            <w:i w:val="0"/>
            <w:lang w:val="af-ZA" w:eastAsia="ru-RU"/>
          </w:rPr>
          <w:t>www.armeps.am</w:t>
        </w:r>
      </w:hyperlink>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215D51" w:rsidRPr="00C65AD4">
        <w:rPr>
          <w:rFonts w:ascii="GHEA Grapalat" w:hAnsi="GHEA Grapalat"/>
          <w:b/>
          <w:i w:val="0"/>
          <w:lang w:val="hy-AM"/>
        </w:rPr>
        <w:t xml:space="preserve">մինչև 2026 թվականի </w:t>
      </w:r>
      <w:r w:rsidR="00AF1D2B">
        <w:rPr>
          <w:rFonts w:ascii="GHEA Grapalat" w:hAnsi="GHEA Grapalat"/>
          <w:b/>
          <w:i w:val="0"/>
          <w:lang w:val="hy-AM"/>
        </w:rPr>
        <w:t>մարտի 4</w:t>
      </w:r>
      <w:r w:rsidR="00F62FEB" w:rsidRPr="00C65AD4">
        <w:rPr>
          <w:rFonts w:ascii="GHEA Grapalat" w:hAnsi="GHEA Grapalat"/>
          <w:b/>
          <w:i w:val="0"/>
          <w:lang w:val="hy-AM"/>
        </w:rPr>
        <w:t>-ը</w:t>
      </w:r>
      <w:r w:rsidRPr="00C65AD4">
        <w:rPr>
          <w:rFonts w:ascii="GHEA Grapalat" w:hAnsi="GHEA Grapalat"/>
          <w:b/>
          <w:i w:val="0"/>
          <w:lang w:val="hy-AM"/>
        </w:rPr>
        <w:t>,</w:t>
      </w:r>
      <w:r w:rsidRPr="000D0EA7">
        <w:rPr>
          <w:rFonts w:ascii="GHEA Grapalat" w:hAnsi="GHEA Grapalat"/>
          <w:b/>
          <w:i w:val="0"/>
          <w:color w:val="EE0000"/>
          <w:lang w:val="hy-AM"/>
        </w:rPr>
        <w:t xml:space="preserve"> </w:t>
      </w:r>
      <w:r w:rsidR="003F06A6">
        <w:rPr>
          <w:rFonts w:ascii="GHEA Grapalat" w:hAnsi="GHEA Grapalat"/>
          <w:b/>
          <w:i w:val="0"/>
          <w:lang w:val="hy-AM"/>
        </w:rPr>
        <w:t>ժամը  09:30-ը</w:t>
      </w:r>
      <w:r w:rsidRPr="005E1F72">
        <w:rPr>
          <w:rFonts w:ascii="GHEA Grapalat" w:hAnsi="GHEA Grapalat"/>
          <w:i w:val="0"/>
          <w:lang w:val="af-ZA"/>
        </w:rPr>
        <w:t xml:space="preserve">: Հայտերը, հայերենից բացի, կարող են ներկայացվել նաև անգլերեն կամ ռուսերեն: </w:t>
      </w:r>
    </w:p>
    <w:p w14:paraId="0FA785F9" w14:textId="4EF65CFF"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215D51">
        <w:rPr>
          <w:rFonts w:ascii="GHEA Grapalat" w:hAnsi="GHEA Grapalat"/>
          <w:b/>
          <w:i w:val="0"/>
          <w:lang w:val="af-ZA"/>
        </w:rPr>
        <w:t xml:space="preserve">մինչև </w:t>
      </w:r>
      <w:r w:rsidR="00215D51" w:rsidRPr="00C65AD4">
        <w:rPr>
          <w:rFonts w:ascii="GHEA Grapalat" w:hAnsi="GHEA Grapalat"/>
          <w:b/>
          <w:i w:val="0"/>
          <w:lang w:val="hy-AM"/>
        </w:rPr>
        <w:t xml:space="preserve">2026 թվականի </w:t>
      </w:r>
      <w:r w:rsidR="00AF1D2B">
        <w:rPr>
          <w:rFonts w:ascii="GHEA Grapalat" w:hAnsi="GHEA Grapalat"/>
          <w:b/>
          <w:i w:val="0"/>
          <w:lang w:val="hy-AM"/>
        </w:rPr>
        <w:t>մարտի 4</w:t>
      </w:r>
      <w:r w:rsidR="00F62FEB" w:rsidRPr="00C65AD4">
        <w:rPr>
          <w:rFonts w:ascii="GHEA Grapalat" w:hAnsi="GHEA Grapalat"/>
          <w:b/>
          <w:i w:val="0"/>
          <w:lang w:val="hy-AM"/>
        </w:rPr>
        <w:t>-ը</w:t>
      </w:r>
      <w:r w:rsidRPr="0018744E">
        <w:rPr>
          <w:rFonts w:ascii="GHEA Grapalat" w:hAnsi="GHEA Grapalat"/>
          <w:b/>
          <w:i w:val="0"/>
          <w:lang w:val="hy-AM"/>
        </w:rPr>
        <w:t xml:space="preserve">, </w:t>
      </w:r>
      <w:r w:rsidR="003F06A6">
        <w:rPr>
          <w:rFonts w:ascii="GHEA Grapalat" w:hAnsi="GHEA Grapalat"/>
          <w:b/>
          <w:i w:val="0"/>
          <w:lang w:val="hy-AM"/>
        </w:rPr>
        <w:t>ժամը  09:30-ին</w:t>
      </w:r>
      <w:r w:rsidRPr="005E1F72">
        <w:rPr>
          <w:rFonts w:ascii="GHEA Grapalat" w:hAnsi="GHEA Grapalat"/>
          <w:i w:val="0"/>
          <w:lang w:val="af-ZA"/>
        </w:rPr>
        <w:t xml:space="preserve">։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67048878"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BF7E61">
        <w:rPr>
          <w:rFonts w:ascii="GHEA Grapalat" w:hAnsi="GHEA Grapalat"/>
          <w:i w:val="0"/>
          <w:lang w:val="hy-AM"/>
        </w:rPr>
        <w:t>Սերգեյ Սիմոնյանին</w:t>
      </w:r>
      <w:r w:rsidRPr="00F34769">
        <w:rPr>
          <w:rFonts w:ascii="GHEA Grapalat" w:hAnsi="GHEA Grapalat"/>
          <w:i w:val="0"/>
          <w:lang w:val="af-ZA"/>
        </w:rPr>
        <w:t>։</w:t>
      </w:r>
    </w:p>
    <w:p w14:paraId="5E131DF7" w14:textId="7777777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514-194</w:t>
      </w:r>
      <w:r w:rsidRPr="00F34769">
        <w:rPr>
          <w:rFonts w:ascii="GHEA Grapalat" w:hAnsi="GHEA Grapalat"/>
          <w:i w:val="0"/>
          <w:lang w:val="af-ZA"/>
        </w:rPr>
        <w:t>։</w:t>
      </w:r>
    </w:p>
    <w:p w14:paraId="1E716260" w14:textId="4F10F8CC" w:rsidR="00CC1CD1" w:rsidRPr="007D7CDD" w:rsidRDefault="00CC1CD1" w:rsidP="00CC1CD1">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F51E50">
        <w:rPr>
          <w:rFonts w:ascii="GHEA Grapalat" w:hAnsi="GHEA Grapalat"/>
          <w:b/>
          <w:i w:val="0"/>
          <w:lang w:val="af-ZA"/>
        </w:rPr>
        <w:t>zvart.arshakyan@yerevan.am</w:t>
      </w:r>
      <w:r w:rsidRPr="007D7CDD">
        <w:rPr>
          <w:rFonts w:ascii="GHEA Grapalat" w:hAnsi="GHEA Grapalat"/>
          <w:b/>
          <w:i w:val="0"/>
          <w:lang w:val="af-ZA"/>
        </w:rPr>
        <w:t>։</w:t>
      </w:r>
    </w:p>
    <w:p w14:paraId="7ED7C7F3" w14:textId="7777777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34CEE94D" w14:textId="77777777" w:rsidR="00CC1CD1" w:rsidRDefault="00CC1CD1" w:rsidP="00CC1CD1">
      <w:pPr>
        <w:pStyle w:val="BodyText"/>
        <w:spacing w:after="0"/>
        <w:ind w:firstLine="567"/>
        <w:jc w:val="right"/>
        <w:rPr>
          <w:rFonts w:ascii="GHEA Grapalat" w:hAnsi="GHEA Grapalat" w:cs="Sylfaen"/>
          <w:iCs/>
          <w:sz w:val="20"/>
          <w:szCs w:val="20"/>
          <w:lang w:val="af-ZA"/>
        </w:rPr>
      </w:pPr>
    </w:p>
    <w:p w14:paraId="00D8F423" w14:textId="77777777" w:rsidR="00CC1CD1" w:rsidRDefault="00CC1CD1" w:rsidP="00CC1CD1">
      <w:pPr>
        <w:pStyle w:val="BodyText"/>
        <w:spacing w:after="0"/>
        <w:ind w:firstLine="567"/>
        <w:jc w:val="right"/>
        <w:rPr>
          <w:rFonts w:ascii="GHEA Grapalat" w:hAnsi="GHEA Grapalat" w:cs="Sylfaen"/>
          <w:iCs/>
          <w:sz w:val="20"/>
          <w:szCs w:val="20"/>
          <w:lang w:val="af-ZA"/>
        </w:rPr>
      </w:pPr>
    </w:p>
    <w:p w14:paraId="1E1A88EE" w14:textId="77777777" w:rsidR="00CC1CD1" w:rsidRPr="00485525" w:rsidRDefault="00CC1CD1" w:rsidP="00CC1CD1">
      <w:pPr>
        <w:pStyle w:val="BodyText"/>
        <w:spacing w:after="0"/>
        <w:ind w:firstLine="567"/>
        <w:jc w:val="right"/>
        <w:rPr>
          <w:rFonts w:ascii="GHEA Grapalat" w:hAnsi="GHEA Grapalat" w:cs="Sylfaen"/>
          <w:iCs/>
          <w:sz w:val="20"/>
          <w:szCs w:val="20"/>
          <w:lang w:val="af-ZA"/>
        </w:rPr>
      </w:pPr>
    </w:p>
    <w:p w14:paraId="7B03DE5C" w14:textId="77777777"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rPr>
        <w:lastRenderedPageBreak/>
        <w:t>Հաստատված</w:t>
      </w:r>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5F31C950" w:rsidR="00CC1CD1" w:rsidRPr="0007287D" w:rsidRDefault="00F51E50" w:rsidP="00CC1CD1">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ԵՔ-ԳՀԱՇՁԲ-</w:t>
      </w:r>
      <w:r w:rsidR="003D274A">
        <w:rPr>
          <w:rFonts w:ascii="GHEA Grapalat" w:hAnsi="GHEA Grapalat" w:cs="Sylfaen"/>
          <w:iCs/>
          <w:sz w:val="20"/>
          <w:szCs w:val="20"/>
          <w:lang w:val="af-ZA"/>
        </w:rPr>
        <w:t>26/36</w:t>
      </w:r>
      <w:r w:rsidR="00CC1CD1" w:rsidRPr="0007287D">
        <w:rPr>
          <w:rFonts w:ascii="GHEA Grapalat" w:hAnsi="GHEA Grapalat" w:cs="Sylfaen"/>
          <w:iCs/>
          <w:sz w:val="20"/>
          <w:szCs w:val="20"/>
          <w:lang w:val="af-ZA"/>
        </w:rPr>
        <w:t xml:space="preserve"> </w:t>
      </w:r>
      <w:r w:rsidR="00CC1CD1" w:rsidRPr="0007287D">
        <w:rPr>
          <w:rFonts w:ascii="GHEA Grapalat" w:hAnsi="GHEA Grapalat" w:cs="Sylfaen"/>
          <w:iCs/>
          <w:sz w:val="20"/>
          <w:szCs w:val="20"/>
        </w:rPr>
        <w:t>ծածկա</w:t>
      </w:r>
      <w:r w:rsidR="00CC1CD1" w:rsidRPr="0007287D">
        <w:rPr>
          <w:rFonts w:ascii="GHEA Grapalat" w:hAnsi="GHEA Grapalat" w:cs="Times Armenian"/>
          <w:iCs/>
          <w:sz w:val="20"/>
          <w:szCs w:val="20"/>
        </w:rPr>
        <w:t>գ</w:t>
      </w:r>
      <w:r w:rsidR="00CC1CD1" w:rsidRPr="0007287D">
        <w:rPr>
          <w:rFonts w:ascii="GHEA Grapalat" w:hAnsi="GHEA Grapalat" w:cs="Sylfaen"/>
          <w:iCs/>
          <w:sz w:val="20"/>
          <w:szCs w:val="20"/>
        </w:rPr>
        <w:t>րով</w:t>
      </w:r>
      <w:r w:rsidR="00CC1CD1" w:rsidRPr="0007287D">
        <w:rPr>
          <w:rFonts w:ascii="GHEA Grapalat" w:hAnsi="GHEA Grapalat" w:cs="Times Armenian"/>
          <w:iCs/>
          <w:sz w:val="20"/>
          <w:szCs w:val="20"/>
          <w:lang w:val="af-ZA"/>
        </w:rPr>
        <w:t xml:space="preserve"> </w:t>
      </w:r>
    </w:p>
    <w:p w14:paraId="02613ADC" w14:textId="1E111333" w:rsidR="00CC1CD1" w:rsidRPr="0007287D" w:rsidRDefault="00F51E50" w:rsidP="00CC1CD1">
      <w:pPr>
        <w:pStyle w:val="BodyText"/>
        <w:spacing w:after="0"/>
        <w:ind w:firstLine="567"/>
        <w:jc w:val="right"/>
        <w:rPr>
          <w:rFonts w:ascii="GHEA Grapalat" w:hAnsi="GHEA Grapalat" w:cs="Times Armenian"/>
          <w:iCs/>
          <w:sz w:val="20"/>
          <w:szCs w:val="20"/>
          <w:lang w:val="af-ZA"/>
        </w:rPr>
      </w:pPr>
      <w:r>
        <w:rPr>
          <w:rFonts w:ascii="GHEA Grapalat" w:hAnsi="GHEA Grapalat" w:cs="Sylfaen"/>
          <w:iCs/>
          <w:sz w:val="20"/>
          <w:szCs w:val="20"/>
        </w:rPr>
        <w:t>գնանշման</w:t>
      </w:r>
      <w:r w:rsidRPr="0027216D">
        <w:rPr>
          <w:rFonts w:ascii="GHEA Grapalat" w:hAnsi="GHEA Grapalat" w:cs="Sylfaen"/>
          <w:iCs/>
          <w:sz w:val="20"/>
          <w:szCs w:val="20"/>
          <w:lang w:val="af-ZA"/>
        </w:rPr>
        <w:t xml:space="preserve"> </w:t>
      </w:r>
      <w:r>
        <w:rPr>
          <w:rFonts w:ascii="GHEA Grapalat" w:hAnsi="GHEA Grapalat" w:cs="Sylfaen"/>
          <w:iCs/>
          <w:sz w:val="20"/>
          <w:szCs w:val="20"/>
        </w:rPr>
        <w:t>հարցումի</w:t>
      </w:r>
      <w:r w:rsidRPr="0027216D">
        <w:rPr>
          <w:rFonts w:ascii="GHEA Grapalat" w:hAnsi="GHEA Grapalat" w:cs="Sylfaen"/>
          <w:iCs/>
          <w:sz w:val="20"/>
          <w:szCs w:val="20"/>
          <w:lang w:val="af-ZA"/>
        </w:rPr>
        <w:t xml:space="preserve"> </w:t>
      </w:r>
      <w:r>
        <w:rPr>
          <w:rFonts w:ascii="GHEA Grapalat" w:hAnsi="GHEA Grapalat" w:cs="Sylfaen"/>
          <w:iCs/>
          <w:sz w:val="20"/>
          <w:szCs w:val="20"/>
        </w:rPr>
        <w:t>մրցույթի</w:t>
      </w:r>
      <w:r w:rsidR="00CC1CD1" w:rsidRPr="0007287D">
        <w:rPr>
          <w:rFonts w:ascii="GHEA Grapalat" w:hAnsi="GHEA Grapalat" w:cs="Times Armenian"/>
          <w:iCs/>
          <w:sz w:val="20"/>
          <w:szCs w:val="20"/>
          <w:lang w:val="af-ZA"/>
        </w:rPr>
        <w:t xml:space="preserve"> գնահատող </w:t>
      </w:r>
      <w:r w:rsidR="00CC1CD1" w:rsidRPr="0007287D">
        <w:rPr>
          <w:rFonts w:ascii="GHEA Grapalat" w:hAnsi="GHEA Grapalat" w:cs="Sylfaen"/>
          <w:iCs/>
          <w:sz w:val="20"/>
          <w:szCs w:val="20"/>
        </w:rPr>
        <w:t>հանձնաժողովի</w:t>
      </w:r>
    </w:p>
    <w:p w14:paraId="671BA98A" w14:textId="2F3DD69E"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B6083F">
        <w:rPr>
          <w:rFonts w:ascii="GHEA Grapalat" w:hAnsi="GHEA Grapalat" w:cs="Sylfaen"/>
          <w:iCs/>
          <w:sz w:val="20"/>
          <w:szCs w:val="20"/>
          <w:lang w:val="af-ZA"/>
        </w:rPr>
        <w:t>2026</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C65AD4">
        <w:rPr>
          <w:rFonts w:ascii="GHEA Grapalat" w:hAnsi="GHEA Grapalat" w:cs="Sylfaen"/>
          <w:iCs/>
          <w:sz w:val="20"/>
          <w:szCs w:val="20"/>
          <w:lang w:val="af-ZA"/>
        </w:rPr>
        <w:t xml:space="preserve">.  </w:t>
      </w:r>
      <w:r w:rsidR="003943A8" w:rsidRPr="00F62FEB">
        <w:rPr>
          <w:rFonts w:ascii="GHEA Grapalat" w:hAnsi="GHEA Grapalat" w:cs="Sylfaen"/>
          <w:iCs/>
          <w:sz w:val="20"/>
          <w:szCs w:val="20"/>
        </w:rPr>
        <w:t>փետրվարի</w:t>
      </w:r>
      <w:r w:rsidR="003943A8" w:rsidRPr="00C65AD4">
        <w:rPr>
          <w:rFonts w:ascii="GHEA Grapalat" w:hAnsi="GHEA Grapalat" w:cs="Sylfaen"/>
          <w:iCs/>
          <w:sz w:val="20"/>
          <w:szCs w:val="20"/>
          <w:lang w:val="af-ZA"/>
        </w:rPr>
        <w:t xml:space="preserve"> </w:t>
      </w:r>
      <w:r w:rsidR="00AF1D2B">
        <w:rPr>
          <w:rFonts w:ascii="GHEA Grapalat" w:hAnsi="GHEA Grapalat" w:cs="Sylfaen"/>
          <w:iCs/>
          <w:sz w:val="20"/>
          <w:szCs w:val="20"/>
          <w:lang w:val="af-ZA"/>
        </w:rPr>
        <w:t>20</w:t>
      </w:r>
      <w:r w:rsidRPr="00C65AD4">
        <w:rPr>
          <w:rFonts w:ascii="GHEA Grapalat" w:hAnsi="GHEA Grapalat" w:cs="Sylfaen"/>
          <w:iCs/>
          <w:sz w:val="20"/>
          <w:szCs w:val="20"/>
          <w:lang w:val="af-ZA"/>
        </w:rPr>
        <w:t>-</w:t>
      </w:r>
      <w:r w:rsidRPr="00F62FEB">
        <w:rPr>
          <w:rFonts w:ascii="GHEA Grapalat" w:hAnsi="GHEA Grapalat" w:cs="Sylfaen"/>
          <w:iCs/>
          <w:sz w:val="20"/>
          <w:szCs w:val="20"/>
        </w:rPr>
        <w:t>ի</w:t>
      </w:r>
      <w:r w:rsidRPr="0007287D">
        <w:rPr>
          <w:rFonts w:ascii="GHEA Grapalat" w:hAnsi="GHEA Grapalat" w:cs="Times Armenian"/>
          <w:iCs/>
          <w:sz w:val="20"/>
          <w:szCs w:val="20"/>
          <w:lang w:val="af-ZA"/>
        </w:rPr>
        <w:t xml:space="preserve">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r w:rsidRPr="0007287D">
        <w:rPr>
          <w:rFonts w:ascii="GHEA Grapalat" w:hAnsi="GHEA Grapalat" w:cs="Sylfaen"/>
          <w:iCs/>
          <w:sz w:val="20"/>
          <w:szCs w:val="20"/>
        </w:rPr>
        <w:t>որոշմամբ</w:t>
      </w:r>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5E1F72" w:rsidRDefault="00CC1CD1" w:rsidP="00CC1CD1">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E2C2BBE" w14:textId="77777777" w:rsidR="00CC1CD1" w:rsidRPr="005E1F72" w:rsidRDefault="00CC1CD1" w:rsidP="00CC1CD1">
      <w:pPr>
        <w:pStyle w:val="BodyText"/>
        <w:ind w:right="-7" w:firstLine="567"/>
        <w:jc w:val="center"/>
        <w:rPr>
          <w:rFonts w:ascii="GHEA Grapalat" w:hAnsi="GHEA Grapalat"/>
          <w:lang w:val="af-ZA"/>
        </w:rPr>
      </w:pPr>
    </w:p>
    <w:p w14:paraId="4F96C8F3" w14:textId="77777777" w:rsidR="00CC1CD1" w:rsidRPr="005E1F72" w:rsidRDefault="00CC1CD1" w:rsidP="00CC1CD1">
      <w:pPr>
        <w:pStyle w:val="BodyText"/>
        <w:ind w:right="-7" w:firstLine="567"/>
        <w:jc w:val="center"/>
        <w:rPr>
          <w:rFonts w:ascii="GHEA Grapalat" w:hAnsi="GHEA Grapalat"/>
          <w:lang w:val="af-ZA"/>
        </w:rPr>
      </w:pPr>
    </w:p>
    <w:p w14:paraId="66A80391" w14:textId="77777777" w:rsidR="00CC1CD1" w:rsidRPr="005E1F72" w:rsidRDefault="00CC1CD1" w:rsidP="00CC1CD1">
      <w:pPr>
        <w:pStyle w:val="BodyText"/>
        <w:ind w:right="-7" w:firstLine="567"/>
        <w:jc w:val="center"/>
        <w:rPr>
          <w:rFonts w:ascii="GHEA Grapalat" w:hAnsi="GHEA Grapalat"/>
          <w:lang w:val="af-ZA"/>
        </w:rPr>
      </w:pPr>
    </w:p>
    <w:p w14:paraId="569DC417" w14:textId="77777777" w:rsidR="00CC1CD1" w:rsidRPr="005E1F72" w:rsidRDefault="00CC1CD1" w:rsidP="00CC1CD1">
      <w:pPr>
        <w:pStyle w:val="BodyText"/>
        <w:ind w:right="-7" w:firstLine="567"/>
        <w:jc w:val="center"/>
        <w:rPr>
          <w:rFonts w:ascii="GHEA Grapalat" w:hAnsi="GHEA Grapalat"/>
          <w:lang w:val="af-ZA"/>
        </w:rPr>
      </w:pP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530B29F3" w:rsidR="00CC1CD1" w:rsidRPr="005E1F72" w:rsidRDefault="00CC1CD1" w:rsidP="00CC1CD1">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3D274A">
        <w:rPr>
          <w:rFonts w:ascii="GHEA Grapalat" w:eastAsia="MS Mincho" w:hAnsi="GHEA Grapalat" w:cs="Sylfaen"/>
          <w:b/>
          <w:lang w:val="hy-AM" w:eastAsia="ja-JP"/>
        </w:rPr>
        <w:t>ԵՐԵՎԱՆ ՔԱՂԱՔԻ ՔԱՆԱՔԵՌ-ԶԵՅԹՈՒՆ ՎԱՐՉԱԿԱՆ ՇՐՋԱՆԻ ԲԱԿԱՅԻՆ ՏԱՐԱԾՔՆԵՐԻ ԲԱՐԵԿԱՐԳՄԱՆ ԱՇԽԱՏԱՆՔՆԵՐԻ</w:t>
      </w:r>
      <w:r w:rsidR="003D274A"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sidR="00F51E50">
        <w:rPr>
          <w:rFonts w:ascii="GHEA Grapalat" w:hAnsi="GHEA Grapalat" w:cs="Sylfaen"/>
        </w:rPr>
        <w:t>ԳՆԱՆՇՄԱՆ</w:t>
      </w:r>
      <w:r w:rsidR="00F51E50" w:rsidRPr="00F51E50">
        <w:rPr>
          <w:rFonts w:ascii="GHEA Grapalat" w:hAnsi="GHEA Grapalat" w:cs="Sylfaen"/>
          <w:lang w:val="af-ZA"/>
        </w:rPr>
        <w:t xml:space="preserve"> </w:t>
      </w:r>
      <w:r w:rsidR="00F51E50">
        <w:rPr>
          <w:rFonts w:ascii="GHEA Grapalat" w:hAnsi="GHEA Grapalat" w:cs="Sylfaen"/>
        </w:rPr>
        <w:t>ՀԱՐՑՈՒՄԻ</w:t>
      </w:r>
      <w:r w:rsidR="00F51E50" w:rsidRPr="00F51E50">
        <w:rPr>
          <w:rFonts w:ascii="GHEA Grapalat" w:hAnsi="GHEA Grapalat" w:cs="Sylfaen"/>
          <w:lang w:val="af-ZA"/>
        </w:rPr>
        <w:t xml:space="preserve"> </w:t>
      </w:r>
      <w:r w:rsidR="00F51E50">
        <w:rPr>
          <w:rFonts w:ascii="GHEA Grapalat" w:hAnsi="GHEA Grapalat" w:cs="Sylfaen"/>
        </w:rPr>
        <w:t>ՄՐՑՈՒՅԹԻ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Pr="005E1F72" w:rsidRDefault="00CC1CD1"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FA9E599" w14:textId="77777777" w:rsidR="00CC1CD1" w:rsidRPr="005E1F72" w:rsidRDefault="00CC1CD1" w:rsidP="00CC1CD1">
      <w:pPr>
        <w:pStyle w:val="BodyText"/>
        <w:ind w:right="-7" w:firstLine="567"/>
        <w:jc w:val="center"/>
        <w:rPr>
          <w:rFonts w:ascii="GHEA Grapalat" w:hAnsi="GHEA Grapalat"/>
          <w:lang w:val="af-ZA"/>
        </w:rPr>
      </w:pPr>
    </w:p>
    <w:p w14:paraId="03D9CF84" w14:textId="08D99B99" w:rsidR="00CC1CD1" w:rsidRPr="005E1F72" w:rsidRDefault="00CC1CD1" w:rsidP="00CC1CD1">
      <w:pPr>
        <w:jc w:val="both"/>
        <w:rPr>
          <w:rFonts w:ascii="GHEA Grapalat" w:hAnsi="GHEA Grapalat" w:cs="Sylfaen"/>
          <w:i/>
          <w:sz w:val="22"/>
          <w:szCs w:val="22"/>
          <w:lang w:val="af-ZA"/>
        </w:rPr>
      </w:pPr>
      <w:r w:rsidRPr="005E1F72">
        <w:rPr>
          <w:rFonts w:ascii="GHEA Grapalat" w:hAnsi="GHEA Grapalat" w:cs="Sylfaen"/>
          <w:i/>
          <w:sz w:val="22"/>
          <w:szCs w:val="22"/>
        </w:rPr>
        <w:t>Հարգելի</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մասնակից</w:t>
      </w:r>
      <w:r w:rsidRPr="005E1F72">
        <w:rPr>
          <w:rFonts w:ascii="GHEA Grapalat" w:hAnsi="GHEA Grapalat" w:cs="Sylfaen"/>
          <w:i/>
          <w:sz w:val="22"/>
          <w:szCs w:val="22"/>
          <w:lang w:val="af-ZA"/>
        </w:rPr>
        <w:t xml:space="preserve"> </w:t>
      </w:r>
      <w:r w:rsidRPr="005E1F72">
        <w:rPr>
          <w:rFonts w:ascii="GHEA Grapalat" w:hAnsi="GHEA Grapalat" w:cs="Sylfaen"/>
          <w:i/>
          <w:sz w:val="22"/>
          <w:szCs w:val="22"/>
        </w:rPr>
        <w:t>նախքան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հայտ</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կազմելը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ներկայացնելը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խնդրում</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ենք</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մանրամասնորեն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ուսումնասիրել</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սույն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հրավերը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քանի</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որ</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հրավերին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չհամապատասխանող</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հայտերը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ենթակա</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են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մերժման</w:t>
      </w:r>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rPr>
        <w:lastRenderedPageBreak/>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0"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1"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տեղադրված</w:t>
      </w:r>
      <w:r w:rsidRPr="002A4619">
        <w:rPr>
          <w:rFonts w:ascii="GHEA Grapalat" w:hAnsi="GHEA Grapalat" w:cs="Sylfaen"/>
          <w:i/>
          <w:sz w:val="22"/>
          <w:szCs w:val="22"/>
          <w:lang w:val="af-ZA"/>
        </w:rPr>
        <w:t xml:space="preserve">  </w:t>
      </w:r>
      <w:hyperlink r:id="rId12" w:history="1">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օգտագործողի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Տնտեսական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օպերատորի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3"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4" w:history="1">
        <w:r w:rsidRPr="0010316E">
          <w:rPr>
            <w:rStyle w:val="Hyperlink"/>
            <w:rFonts w:ascii="GHEA Grapalat" w:hAnsi="GHEA Grapalat" w:cs="Sylfaen"/>
            <w:i/>
            <w:sz w:val="22"/>
            <w:szCs w:val="22"/>
            <w:lang w:val="af-ZA"/>
          </w:rPr>
          <w:t>www.procurement.am</w:t>
        </w:r>
      </w:hyperlink>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5"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6"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3"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14:paraId="14110A0A" w14:textId="77777777" w:rsidR="00CC1CD1" w:rsidRPr="005E1F72" w:rsidRDefault="00CC1CD1" w:rsidP="00CC1CD1">
      <w:pPr>
        <w:ind w:firstLine="567"/>
        <w:jc w:val="center"/>
        <w:rPr>
          <w:rFonts w:ascii="GHEA Grapalat" w:hAnsi="GHEA Grapalat"/>
          <w:i/>
          <w:sz w:val="20"/>
          <w:lang w:val="af-ZA"/>
        </w:rPr>
      </w:pPr>
    </w:p>
    <w:p w14:paraId="6CBADB8D" w14:textId="2E85E3A3" w:rsidR="00CC1CD1" w:rsidRPr="005E1F72" w:rsidRDefault="00CC1CD1" w:rsidP="00CC1CD1">
      <w:pPr>
        <w:ind w:firstLine="567"/>
        <w:jc w:val="center"/>
        <w:rPr>
          <w:rFonts w:ascii="GHEA Grapalat" w:hAnsi="GHEA Grapalat"/>
          <w:i/>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5E1F72">
        <w:rPr>
          <w:rFonts w:ascii="GHEA Grapalat" w:hAnsi="GHEA Grapalat"/>
          <w:sz w:val="20"/>
          <w:lang w:val="af-ZA"/>
        </w:rPr>
        <w:t xml:space="preserve">   </w:t>
      </w:r>
      <w:r w:rsidR="00E202C5">
        <w:rPr>
          <w:rFonts w:ascii="GHEA Grapalat" w:eastAsia="MS Mincho" w:hAnsi="GHEA Grapalat" w:cs="Sylfaen"/>
          <w:b/>
          <w:lang w:val="hy-AM" w:eastAsia="ja-JP"/>
        </w:rPr>
        <w:t>Երևան քաղաքի Քանաքեռ-Զեյթուն վարչական շրջանի բակային տարածքների բարեկարգման աշխատանքներ</w:t>
      </w:r>
      <w:r w:rsidR="003F06A6">
        <w:rPr>
          <w:rFonts w:ascii="GHEA Grapalat" w:eastAsia="MS Mincho" w:hAnsi="GHEA Grapalat" w:cs="Sylfaen"/>
          <w:b/>
          <w:lang w:val="hy-AM" w:eastAsia="ja-JP"/>
        </w:rPr>
        <w:t>ի</w:t>
      </w:r>
      <w:r w:rsidRPr="005E1F72">
        <w:rPr>
          <w:rFonts w:ascii="GHEA Grapalat" w:hAnsi="GHEA Grapalat"/>
          <w:sz w:val="20"/>
          <w:lang w:val="af-ZA"/>
        </w:rPr>
        <w:t xml:space="preserve"> </w:t>
      </w:r>
      <w:r w:rsidRPr="005E1F72">
        <w:rPr>
          <w:rFonts w:ascii="GHEA Grapalat" w:hAnsi="GHEA Grapalat"/>
          <w:b/>
          <w:sz w:val="20"/>
          <w:lang w:val="af-ZA"/>
        </w:rPr>
        <w:t xml:space="preserve">ՁԵՌՔԲԵՐՄԱՆ ՆՊԱՏԱԿՈՎ ՀԱՅՏԱՐԱՐՎԱԾ </w:t>
      </w:r>
      <w:r w:rsidR="00F51E50">
        <w:rPr>
          <w:rFonts w:ascii="GHEA Grapalat" w:hAnsi="GHEA Grapalat"/>
          <w:b/>
          <w:sz w:val="20"/>
          <w:lang w:val="af-ZA"/>
        </w:rPr>
        <w:t>ԳՆԱՆՇՄԱՆ ՀԱՐՑՈՒՄԻ ՄՐՑՈՒՅԹԻ</w:t>
      </w:r>
      <w:r w:rsidRPr="005E1F72">
        <w:rPr>
          <w:rFonts w:ascii="GHEA Grapalat" w:hAnsi="GHEA Grapalat"/>
          <w:b/>
          <w:sz w:val="20"/>
          <w:lang w:val="af-ZA"/>
        </w:rPr>
        <w:t xml:space="preserve">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r>
        <w:rPr>
          <w:rFonts w:ascii="GHEA Grapalat" w:hAnsi="GHEA Grapalat" w:cs="Sylfaen"/>
          <w:sz w:val="20"/>
        </w:rPr>
        <w:t>դրանց</w:t>
      </w:r>
      <w:r w:rsidRPr="00E2073B">
        <w:rPr>
          <w:rFonts w:ascii="GHEA Grapalat" w:hAnsi="GHEA Grapalat" w:cs="Sylfaen"/>
          <w:sz w:val="20"/>
          <w:lang w:val="af-ZA"/>
        </w:rPr>
        <w:t xml:space="preserve"> </w:t>
      </w:r>
      <w:r>
        <w:rPr>
          <w:rFonts w:ascii="GHEA Grapalat" w:hAnsi="GHEA Grapalat" w:cs="Sylfaen"/>
          <w:sz w:val="20"/>
        </w:rPr>
        <w:t>գնահատման</w:t>
      </w:r>
      <w:r w:rsidRPr="00E2073B">
        <w:rPr>
          <w:rFonts w:ascii="GHEA Grapalat" w:hAnsi="GHEA Grapalat" w:cs="Sylfaen"/>
          <w:sz w:val="20"/>
          <w:lang w:val="af-ZA"/>
        </w:rPr>
        <w:t xml:space="preserve"> </w:t>
      </w:r>
      <w:r>
        <w:rPr>
          <w:rFonts w:ascii="GHEA Grapalat" w:hAnsi="GHEA Grapalat" w:cs="Sylfaen"/>
          <w:sz w:val="20"/>
        </w:rPr>
        <w:t>կարգը</w:t>
      </w:r>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ործողության</w:t>
      </w:r>
      <w:r w:rsidRPr="00972668">
        <w:rPr>
          <w:rFonts w:ascii="GHEA Grapalat" w:hAnsi="GHEA Grapalat" w:cs="Times Armenian"/>
          <w:sz w:val="20"/>
          <w:lang w:val="af-ZA"/>
        </w:rPr>
        <w:t xml:space="preserve"> </w:t>
      </w:r>
      <w:r w:rsidRPr="00972668">
        <w:rPr>
          <w:rFonts w:ascii="GHEA Grapalat" w:hAnsi="GHEA Grapalat" w:cs="Sylfaen"/>
          <w:sz w:val="20"/>
        </w:rPr>
        <w:t>ժամկետը</w:t>
      </w:r>
      <w:r w:rsidRPr="00972668">
        <w:rPr>
          <w:rFonts w:ascii="GHEA Grapalat" w:hAnsi="GHEA Grapalat" w:cs="Times Armenian"/>
          <w:sz w:val="20"/>
          <w:lang w:val="af-ZA"/>
        </w:rPr>
        <w:t xml:space="preserve">, </w:t>
      </w:r>
      <w:r w:rsidRPr="00972668">
        <w:rPr>
          <w:rFonts w:ascii="GHEA Grapalat" w:hAnsi="GHEA Grapalat" w:cs="Sylfaen"/>
          <w:sz w:val="20"/>
        </w:rPr>
        <w:t>հայտերում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դրանք</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վերցնելու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t xml:space="preserve"> </w:t>
      </w:r>
    </w:p>
    <w:p w14:paraId="79D67213" w14:textId="77777777" w:rsidR="003D274A" w:rsidRDefault="00CC1CD1" w:rsidP="003D274A">
      <w:pPr>
        <w:ind w:firstLine="1134"/>
        <w:jc w:val="both"/>
        <w:rPr>
          <w:rFonts w:ascii="GHEA Grapalat" w:hAnsi="GHEA Grapalat" w:cs="Times Armenian"/>
          <w:sz w:val="20"/>
          <w:lang w:val="af-ZA"/>
        </w:rPr>
      </w:pPr>
      <w:r w:rsidRPr="00972668">
        <w:rPr>
          <w:rFonts w:ascii="GHEA Grapalat" w:hAnsi="GHEA Grapalat"/>
          <w:sz w:val="20"/>
          <w:lang w:val="af-ZA"/>
        </w:rPr>
        <w:t xml:space="preserve">7. </w:t>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Sylfaen"/>
          <w:sz w:val="20"/>
        </w:rPr>
        <w:t>ապահովումը</w:t>
      </w:r>
      <w:r w:rsidRPr="00972668">
        <w:rPr>
          <w:rStyle w:val="FootnoteReference"/>
          <w:rFonts w:ascii="GHEA Grapalat" w:hAnsi="GHEA Grapalat" w:cs="Sylfaen"/>
          <w:sz w:val="20"/>
        </w:rPr>
        <w:footnoteReference w:id="2"/>
      </w:r>
      <w:r w:rsidR="003D274A">
        <w:rPr>
          <w:rFonts w:ascii="GHEA Grapalat" w:hAnsi="GHEA Grapalat" w:cs="Times Armenian"/>
          <w:sz w:val="20"/>
          <w:lang w:val="af-ZA"/>
        </w:rPr>
        <w:t xml:space="preserve">  </w:t>
      </w:r>
    </w:p>
    <w:p w14:paraId="5E7AB416" w14:textId="64B11DF0" w:rsidR="00CC1CD1" w:rsidRPr="003D274A" w:rsidRDefault="003D274A" w:rsidP="003D274A">
      <w:pPr>
        <w:ind w:firstLine="1134"/>
        <w:jc w:val="both"/>
        <w:rPr>
          <w:rFonts w:ascii="GHEA Grapalat" w:hAnsi="GHEA Grapalat" w:cs="Times Armenian"/>
          <w:color w:val="EE0000"/>
          <w:sz w:val="18"/>
          <w:szCs w:val="22"/>
          <w:lang w:val="af-ZA"/>
        </w:rPr>
      </w:pPr>
      <w:r w:rsidRPr="003D274A">
        <w:rPr>
          <w:rFonts w:ascii="GHEA Grapalat" w:hAnsi="GHEA Grapalat" w:cs="Times Armenian"/>
          <w:b/>
          <w:bCs/>
          <w:i/>
          <w:iCs/>
          <w:color w:val="EE0000"/>
          <w:sz w:val="20"/>
          <w:lang w:val="af-ZA"/>
        </w:rPr>
        <w:t>(</w:t>
      </w:r>
      <w:r w:rsidRPr="003D274A">
        <w:rPr>
          <w:rFonts w:ascii="GHEA Grapalat" w:hAnsi="GHEA Grapalat" w:cs="Times Armenian"/>
          <w:b/>
          <w:bCs/>
          <w:i/>
          <w:iCs/>
          <w:color w:val="EE0000"/>
          <w:sz w:val="20"/>
          <w:lang w:val="hy-AM"/>
        </w:rPr>
        <w:t>բացառությամբ 3-րդ չափաբաժնի՝ որի մասով հայտի ապահովում հարկավոր չէ</w:t>
      </w:r>
      <w:r w:rsidRPr="003D274A">
        <w:rPr>
          <w:rFonts w:ascii="GHEA Grapalat" w:hAnsi="GHEA Grapalat" w:cs="Times Armenian"/>
          <w:b/>
          <w:bCs/>
          <w:i/>
          <w:iCs/>
          <w:color w:val="EE0000"/>
          <w:sz w:val="20"/>
          <w:lang w:val="af-ZA"/>
        </w:rPr>
        <w:t>)</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r w:rsidRPr="00972668">
        <w:rPr>
          <w:rFonts w:ascii="GHEA Grapalat" w:hAnsi="GHEA Grapalat" w:cs="Sylfaen"/>
          <w:sz w:val="20"/>
        </w:rPr>
        <w:t>այտերի</w:t>
      </w:r>
      <w:r w:rsidRPr="00972668">
        <w:rPr>
          <w:rFonts w:ascii="GHEA Grapalat" w:hAnsi="GHEA Grapalat" w:cs="Sylfaen"/>
          <w:sz w:val="20"/>
          <w:lang w:val="af-ZA"/>
        </w:rPr>
        <w:t xml:space="preserve"> </w:t>
      </w:r>
      <w:r w:rsidRPr="00972668">
        <w:rPr>
          <w:rFonts w:ascii="GHEA Grapalat" w:hAnsi="GHEA Grapalat" w:cs="Sylfaen"/>
          <w:sz w:val="20"/>
        </w:rPr>
        <w:t>բացումը</w:t>
      </w:r>
      <w:r w:rsidRPr="00972668">
        <w:rPr>
          <w:rFonts w:ascii="GHEA Grapalat" w:hAnsi="GHEA Grapalat" w:cs="Sylfaen"/>
          <w:sz w:val="20"/>
          <w:lang w:val="af-ZA"/>
        </w:rPr>
        <w:t xml:space="preserve">, </w:t>
      </w:r>
      <w:r w:rsidRPr="00972668">
        <w:rPr>
          <w:rFonts w:ascii="GHEA Grapalat" w:hAnsi="GHEA Grapalat" w:cs="Sylfaen"/>
          <w:sz w:val="20"/>
        </w:rPr>
        <w:t>գնահատումը</w:t>
      </w:r>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r w:rsidRPr="00972668">
        <w:rPr>
          <w:rFonts w:ascii="GHEA Grapalat" w:hAnsi="GHEA Grapalat" w:cs="Sylfaen"/>
          <w:sz w:val="20"/>
        </w:rPr>
        <w:t>արդյունքների</w:t>
      </w:r>
      <w:r w:rsidRPr="00972668">
        <w:rPr>
          <w:rFonts w:ascii="GHEA Grapalat" w:hAnsi="GHEA Grapalat" w:cs="Sylfaen"/>
          <w:sz w:val="20"/>
          <w:lang w:val="af-ZA"/>
        </w:rPr>
        <w:t xml:space="preserve"> </w:t>
      </w:r>
      <w:r w:rsidRPr="00972668">
        <w:rPr>
          <w:rFonts w:ascii="GHEA Grapalat" w:hAnsi="GHEA Grapalat" w:cs="Sylfaen"/>
          <w:sz w:val="20"/>
        </w:rPr>
        <w:t>ամփոփումը</w:t>
      </w:r>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r w:rsidRPr="00972668">
        <w:rPr>
          <w:rFonts w:ascii="GHEA Grapalat" w:hAnsi="GHEA Grapalat" w:cs="Times Armenian"/>
          <w:sz w:val="20"/>
          <w:lang w:val="af-ZA"/>
        </w:rPr>
        <w:t xml:space="preserve"> </w:t>
      </w:r>
      <w:r w:rsidRPr="00972668">
        <w:rPr>
          <w:rFonts w:ascii="GHEA Grapalat" w:hAnsi="GHEA Grapalat" w:cs="Sylfaen"/>
          <w:sz w:val="20"/>
        </w:rPr>
        <w:t>կնքումը</w:t>
      </w:r>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r w:rsidRPr="00972668">
        <w:rPr>
          <w:rFonts w:ascii="GHEA Grapalat" w:hAnsi="GHEA Grapalat" w:cs="Times Armenian"/>
          <w:sz w:val="20"/>
          <w:lang w:val="af-ZA"/>
        </w:rPr>
        <w:t xml:space="preserve"> </w:t>
      </w:r>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147E0EE8" w:rsidR="00CC1CD1" w:rsidRPr="00972668" w:rsidRDefault="00CC1CD1" w:rsidP="00CC1CD1">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F51E50">
        <w:rPr>
          <w:rFonts w:ascii="GHEA Grapalat" w:hAnsi="GHEA Grapalat" w:cs="Sylfaen"/>
          <w:b/>
          <w:sz w:val="20"/>
        </w:rPr>
        <w:t>ԳՆԱՆՇՄԱՆ</w:t>
      </w:r>
      <w:r w:rsidR="00F51E50" w:rsidRPr="00F51E50">
        <w:rPr>
          <w:rFonts w:ascii="GHEA Grapalat" w:hAnsi="GHEA Grapalat" w:cs="Sylfaen"/>
          <w:b/>
          <w:sz w:val="20"/>
          <w:lang w:val="af-ZA"/>
        </w:rPr>
        <w:t xml:space="preserve"> </w:t>
      </w:r>
      <w:r w:rsidR="00F51E50">
        <w:rPr>
          <w:rFonts w:ascii="GHEA Grapalat" w:hAnsi="GHEA Grapalat" w:cs="Sylfaen"/>
          <w:b/>
          <w:sz w:val="20"/>
        </w:rPr>
        <w:t>ՀԱՐՑՈՒՄԻ</w:t>
      </w:r>
      <w:r w:rsidR="00F51E50" w:rsidRPr="00F51E50">
        <w:rPr>
          <w:rFonts w:ascii="GHEA Grapalat" w:hAnsi="GHEA Grapalat" w:cs="Sylfaen"/>
          <w:b/>
          <w:sz w:val="20"/>
          <w:lang w:val="af-ZA"/>
        </w:rPr>
        <w:t xml:space="preserve"> </w:t>
      </w:r>
      <w:r w:rsidR="00F51E50">
        <w:rPr>
          <w:rFonts w:ascii="GHEA Grapalat" w:hAnsi="GHEA Grapalat" w:cs="Sylfaen"/>
          <w:b/>
          <w:sz w:val="20"/>
        </w:rPr>
        <w:t>ՄՐՑՈՒՅԹԻ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r w:rsidRPr="00334B2F">
        <w:rPr>
          <w:rFonts w:ascii="GHEA Grapalat" w:hAnsi="GHEA Grapalat" w:cs="Sylfaen"/>
          <w:sz w:val="20"/>
        </w:rPr>
        <w:t>Հավելվածներ</w:t>
      </w:r>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733C0DA2" w14:textId="191BE29A"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F51E50">
        <w:rPr>
          <w:rFonts w:ascii="GHEA Grapalat" w:hAnsi="GHEA Grapalat" w:cs="Times Armenian"/>
          <w:sz w:val="20"/>
          <w:lang w:val="af-ZA"/>
        </w:rPr>
        <w:t>ԵՔ-ԳՀԱՇՁԲ-</w:t>
      </w:r>
      <w:r w:rsidR="003D274A">
        <w:rPr>
          <w:rFonts w:ascii="GHEA Grapalat" w:hAnsi="GHEA Grapalat" w:cs="Times Armenian"/>
          <w:sz w:val="20"/>
          <w:lang w:val="af-ZA"/>
        </w:rPr>
        <w:t>26/36</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F51E50">
        <w:rPr>
          <w:rFonts w:ascii="GHEA Grapalat" w:hAnsi="GHEA Grapalat" w:cs="Sylfaen"/>
          <w:sz w:val="20"/>
        </w:rPr>
        <w:t>գնանշման</w:t>
      </w:r>
      <w:r w:rsidR="00F51E50" w:rsidRPr="00F51E50">
        <w:rPr>
          <w:rFonts w:ascii="GHEA Grapalat" w:hAnsi="GHEA Grapalat" w:cs="Sylfaen"/>
          <w:sz w:val="20"/>
          <w:lang w:val="af-ZA"/>
        </w:rPr>
        <w:t xml:space="preserve"> </w:t>
      </w:r>
      <w:r w:rsidR="00F51E50">
        <w:rPr>
          <w:rFonts w:ascii="GHEA Grapalat" w:hAnsi="GHEA Grapalat" w:cs="Sylfaen"/>
          <w:sz w:val="20"/>
        </w:rPr>
        <w:t>հարցումի</w:t>
      </w:r>
      <w:r w:rsidR="00F51E50" w:rsidRPr="00F51E50">
        <w:rPr>
          <w:rFonts w:ascii="GHEA Grapalat" w:hAnsi="GHEA Grapalat" w:cs="Sylfaen"/>
          <w:sz w:val="20"/>
          <w:lang w:val="af-ZA"/>
        </w:rPr>
        <w:t xml:space="preserve"> </w:t>
      </w:r>
      <w:r w:rsidR="00F51E50">
        <w:rPr>
          <w:rFonts w:ascii="GHEA Grapalat" w:hAnsi="GHEA Grapalat" w:cs="Sylfaen"/>
          <w:sz w:val="20"/>
        </w:rPr>
        <w:t>մրցույթի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Pr="005E1F72">
        <w:rPr>
          <w:rFonts w:ascii="GHEA Grapalat" w:hAnsi="GHEA Grapalat" w:cs="Times Armenian"/>
          <w:sz w:val="20"/>
          <w:lang w:val="af-ZA"/>
        </w:rPr>
        <w:t>։</w:t>
      </w:r>
    </w:p>
    <w:p w14:paraId="61E40526"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r w:rsidRPr="005E1F72">
        <w:rPr>
          <w:rFonts w:ascii="GHEA Grapalat" w:hAnsi="GHEA Grapalat" w:cs="Times Armenian"/>
          <w:sz w:val="20"/>
        </w:rPr>
        <w:t>կառավարության</w:t>
      </w:r>
      <w:r w:rsidRPr="005E1F72">
        <w:rPr>
          <w:rFonts w:ascii="GHEA Grapalat" w:hAnsi="GHEA Grapalat" w:cs="Times Armenian"/>
          <w:sz w:val="20"/>
          <w:lang w:val="af-ZA"/>
        </w:rPr>
        <w:t xml:space="preserve"> 2017 </w:t>
      </w:r>
      <w:r w:rsidRPr="005E1F72">
        <w:rPr>
          <w:rFonts w:ascii="GHEA Grapalat" w:hAnsi="GHEA Grapalat" w:cs="Times Armenian"/>
          <w:sz w:val="20"/>
        </w:rPr>
        <w:t>թվականի</w:t>
      </w:r>
      <w:r w:rsidRPr="005E1F72">
        <w:rPr>
          <w:rFonts w:ascii="GHEA Grapalat" w:hAnsi="GHEA Grapalat" w:cs="Times Armenian"/>
          <w:sz w:val="20"/>
          <w:lang w:val="af-ZA"/>
        </w:rPr>
        <w:t xml:space="preserve"> </w:t>
      </w:r>
      <w:r w:rsidRPr="005E1F72">
        <w:rPr>
          <w:rFonts w:ascii="GHEA Grapalat" w:hAnsi="GHEA Grapalat" w:cs="Times Armenian"/>
          <w:sz w:val="20"/>
        </w:rPr>
        <w:t>ապրիլի</w:t>
      </w:r>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r w:rsidRPr="005E1F72">
        <w:rPr>
          <w:rFonts w:ascii="GHEA Grapalat" w:hAnsi="GHEA Grapalat" w:cs="Times Armenian"/>
          <w:sz w:val="20"/>
        </w:rPr>
        <w:t>որոշմամբ</w:t>
      </w:r>
      <w:r w:rsidRPr="005E1F72">
        <w:rPr>
          <w:rFonts w:ascii="GHEA Grapalat" w:hAnsi="GHEA Grapalat" w:cs="Times Armenian"/>
          <w:sz w:val="20"/>
          <w:lang w:val="af-ZA"/>
        </w:rPr>
        <w:t xml:space="preserve"> </w:t>
      </w:r>
      <w:r w:rsidRPr="005E1F72">
        <w:rPr>
          <w:rFonts w:ascii="GHEA Grapalat" w:hAnsi="GHEA Grapalat" w:cs="Times Armenian"/>
          <w:sz w:val="20"/>
        </w:rPr>
        <w:t>հաստատված</w:t>
      </w:r>
      <w:r w:rsidRPr="005E1F72">
        <w:rPr>
          <w:rFonts w:ascii="GHEA Grapalat" w:hAnsi="GHEA Grapalat" w:cs="Times Armenian"/>
          <w:sz w:val="20"/>
          <w:lang w:val="af-ZA"/>
        </w:rPr>
        <w:t xml:space="preserve"> «Է</w:t>
      </w:r>
      <w:r w:rsidRPr="005E1F72">
        <w:rPr>
          <w:rFonts w:ascii="GHEA Grapalat" w:hAnsi="GHEA Grapalat" w:cs="Times Armenian"/>
          <w:sz w:val="20"/>
        </w:rPr>
        <w:t>լեկտրոնային</w:t>
      </w:r>
      <w:r w:rsidRPr="005E1F72">
        <w:rPr>
          <w:rFonts w:ascii="GHEA Grapalat" w:hAnsi="GHEA Grapalat" w:cs="Times Armenian"/>
          <w:sz w:val="20"/>
          <w:lang w:val="af-ZA"/>
        </w:rPr>
        <w:t xml:space="preserve">  </w:t>
      </w:r>
      <w:r w:rsidRPr="005E1F72">
        <w:rPr>
          <w:rFonts w:ascii="GHEA Grapalat" w:hAnsi="GHEA Grapalat" w:cs="Times Armenian"/>
          <w:sz w:val="20"/>
        </w:rPr>
        <w:t>ձևով</w:t>
      </w:r>
      <w:r w:rsidRPr="005E1F72">
        <w:rPr>
          <w:rFonts w:ascii="GHEA Grapalat" w:hAnsi="GHEA Grapalat" w:cs="Times Armenian"/>
          <w:sz w:val="20"/>
          <w:lang w:val="af-ZA"/>
        </w:rPr>
        <w:t xml:space="preserve"> </w:t>
      </w:r>
      <w:r w:rsidRPr="005E1F72">
        <w:rPr>
          <w:rFonts w:ascii="GHEA Grapalat" w:hAnsi="GHEA Grapalat" w:cs="Times Armenia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կատարման</w:t>
      </w:r>
      <w:r w:rsidRPr="005E1F72">
        <w:rPr>
          <w:rFonts w:ascii="GHEA Grapalat" w:hAnsi="GHEA Grapalat" w:cs="Times Armenian"/>
          <w:sz w:val="20"/>
          <w:lang w:val="af-ZA"/>
        </w:rPr>
        <w:t xml:space="preserve">» </w:t>
      </w:r>
      <w:r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պատվիրատու</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մասնակից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համակարգում </w:t>
      </w:r>
      <w:r w:rsidRPr="005E1F72">
        <w:rPr>
          <w:rFonts w:ascii="GHEA Grapalat" w:hAnsi="GHEA Grapalat" w:cs="Sylfaen"/>
          <w:sz w:val="20"/>
        </w:rPr>
        <w:t>գրանցված</w:t>
      </w:r>
      <w:r w:rsidRPr="005E1F72">
        <w:rPr>
          <w:rFonts w:ascii="GHEA Grapalat" w:hAnsi="GHEA Grapalat" w:cs="Sylfaen"/>
          <w:sz w:val="20"/>
          <w:lang w:val="af-ZA"/>
        </w:rPr>
        <w:t xml:space="preserve"> </w:t>
      </w:r>
      <w:r w:rsidRPr="005E1F72">
        <w:rPr>
          <w:rFonts w:ascii="GHEA Grapalat" w:hAnsi="GHEA Grapalat" w:cs="Sylfaen"/>
          <w:sz w:val="20"/>
        </w:rPr>
        <w:t>բոլոր</w:t>
      </w:r>
      <w:r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Pr="005E1F72">
        <w:rPr>
          <w:rFonts w:ascii="GHEA Grapalat" w:hAnsi="GHEA Grapalat" w:cs="Times Armenian"/>
          <w:sz w:val="20"/>
          <w:lang w:val="af-ZA"/>
        </w:rPr>
        <w:t xml:space="preserve">։ </w:t>
      </w:r>
    </w:p>
    <w:p w14:paraId="6643816C" w14:textId="11323CB5"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F51E50">
        <w:rPr>
          <w:rFonts w:ascii="GHEA Grapalat" w:hAnsi="GHEA Grapalat"/>
        </w:rPr>
        <w:t>zvart.arshakyan@yerevan.am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pPr>
        <w:numPr>
          <w:ilvl w:val="0"/>
          <w:numId w:val="1"/>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59155467" w14:textId="77777777" w:rsidR="00CC1CD1" w:rsidRPr="005E1F72" w:rsidRDefault="00CC1CD1" w:rsidP="00CC1CD1">
      <w:pPr>
        <w:ind w:left="360"/>
        <w:jc w:val="center"/>
        <w:rPr>
          <w:rFonts w:ascii="GHEA Grapalat" w:hAnsi="GHEA Grapalat" w:cs="Sylfaen"/>
          <w:b/>
          <w:sz w:val="20"/>
        </w:rPr>
      </w:pPr>
    </w:p>
    <w:p w14:paraId="2253E1A4" w14:textId="0BABD060" w:rsidR="00CC1CD1" w:rsidRDefault="00CC1CD1">
      <w:pPr>
        <w:pStyle w:val="Heading3"/>
        <w:numPr>
          <w:ilvl w:val="1"/>
          <w:numId w:val="12"/>
        </w:numPr>
        <w:spacing w:line="240" w:lineRule="auto"/>
        <w:jc w:val="both"/>
        <w:rPr>
          <w:rFonts w:ascii="GHEA Grapalat" w:hAnsi="GHEA Grapalat" w:cs="Times Armenian"/>
          <w:i w:val="0"/>
          <w:lang w:val="af-ZA"/>
        </w:rPr>
      </w:pPr>
      <w:r w:rsidRPr="00417B96">
        <w:rPr>
          <w:rFonts w:ascii="GHEA Grapalat" w:hAnsi="GHEA Grapalat" w:cs="Sylfaen"/>
          <w:i w:val="0"/>
        </w:rPr>
        <w:t>Գնման</w:t>
      </w:r>
      <w:r w:rsidRPr="00417B96">
        <w:rPr>
          <w:rFonts w:ascii="GHEA Grapalat" w:hAnsi="GHEA Grapalat" w:cs="Sylfaen"/>
          <w:i w:val="0"/>
          <w:lang w:val="af-ZA"/>
        </w:rPr>
        <w:t xml:space="preserve"> </w:t>
      </w:r>
      <w:r w:rsidRPr="00417B96">
        <w:rPr>
          <w:rFonts w:ascii="GHEA Grapalat" w:hAnsi="GHEA Grapalat" w:cs="Sylfaen"/>
          <w:i w:val="0"/>
        </w:rPr>
        <w:t>առարկա</w:t>
      </w:r>
      <w:r w:rsidRPr="00417B96">
        <w:rPr>
          <w:rFonts w:ascii="GHEA Grapalat" w:hAnsi="GHEA Grapalat" w:cs="Sylfaen"/>
          <w:i w:val="0"/>
          <w:lang w:val="af-ZA"/>
        </w:rPr>
        <w:t xml:space="preserve"> </w:t>
      </w:r>
      <w:r w:rsidRPr="00417B96">
        <w:rPr>
          <w:rFonts w:ascii="GHEA Grapalat" w:hAnsi="GHEA Grapalat" w:cs="Sylfaen"/>
          <w:i w:val="0"/>
        </w:rPr>
        <w:t>է</w:t>
      </w:r>
      <w:r w:rsidRPr="00417B96">
        <w:rPr>
          <w:rFonts w:ascii="GHEA Grapalat" w:hAnsi="GHEA Grapalat" w:cs="Sylfaen"/>
          <w:i w:val="0"/>
          <w:lang w:val="af-ZA"/>
        </w:rPr>
        <w:t xml:space="preserve"> </w:t>
      </w:r>
      <w:r w:rsidRPr="00F30CB2">
        <w:rPr>
          <w:rFonts w:ascii="GHEA Grapalat" w:hAnsi="GHEA Grapalat" w:cs="Sylfaen"/>
          <w:i w:val="0"/>
        </w:rPr>
        <w:t>Երևանի քաղաքապետարանի</w:t>
      </w:r>
      <w:r w:rsidRPr="00417B96">
        <w:rPr>
          <w:rFonts w:ascii="GHEA Grapalat" w:hAnsi="GHEA Grapalat"/>
          <w:i w:val="0"/>
          <w:lang w:val="af-ZA"/>
        </w:rPr>
        <w:t xml:space="preserve"> </w:t>
      </w:r>
      <w:r w:rsidRPr="00417B96">
        <w:rPr>
          <w:rFonts w:ascii="GHEA Grapalat" w:hAnsi="GHEA Grapalat" w:cs="Sylfaen"/>
          <w:i w:val="0"/>
        </w:rPr>
        <w:t>կարիքների</w:t>
      </w:r>
      <w:r w:rsidRPr="00417B96">
        <w:rPr>
          <w:rFonts w:ascii="GHEA Grapalat" w:hAnsi="GHEA Grapalat" w:cs="Times Armenian"/>
          <w:i w:val="0"/>
          <w:lang w:val="af-ZA"/>
        </w:rPr>
        <w:t xml:space="preserve"> </w:t>
      </w:r>
      <w:r w:rsidRPr="00417B96">
        <w:rPr>
          <w:rFonts w:ascii="GHEA Grapalat" w:hAnsi="GHEA Grapalat" w:cs="Sylfaen"/>
          <w:i w:val="0"/>
        </w:rPr>
        <w:t>համար</w:t>
      </w:r>
      <w:r w:rsidRPr="00417B96">
        <w:rPr>
          <w:rFonts w:ascii="GHEA Grapalat" w:hAnsi="GHEA Grapalat" w:cs="Times Armenian"/>
          <w:i w:val="0"/>
          <w:lang w:val="af-ZA"/>
        </w:rPr>
        <w:t xml:space="preserve">` </w:t>
      </w:r>
      <w:r w:rsidR="00E202C5">
        <w:rPr>
          <w:rFonts w:ascii="GHEA Grapalat" w:eastAsia="MS Mincho" w:hAnsi="GHEA Grapalat" w:cs="Sylfaen"/>
          <w:b/>
          <w:szCs w:val="24"/>
          <w:lang w:val="hy-AM" w:eastAsia="ja-JP"/>
        </w:rPr>
        <w:t>Երևան քաղաքի Քանաքեռ-Զեյթուն վարչական շրջանի բակային տարածքների բարեկարգման աշխատանքներ</w:t>
      </w:r>
      <w:r w:rsidR="003F06A6">
        <w:rPr>
          <w:rFonts w:ascii="GHEA Grapalat" w:eastAsia="MS Mincho" w:hAnsi="GHEA Grapalat" w:cs="Sylfaen"/>
          <w:b/>
          <w:szCs w:val="24"/>
          <w:lang w:val="hy-AM" w:eastAsia="ja-JP"/>
        </w:rPr>
        <w:t>ի</w:t>
      </w:r>
      <w:r w:rsidRPr="00417B96">
        <w:rPr>
          <w:rFonts w:ascii="GHEA Grapalat" w:hAnsi="GHEA Grapalat"/>
          <w:i w:val="0"/>
          <w:lang w:val="af-ZA"/>
        </w:rPr>
        <w:t xml:space="preserve"> </w:t>
      </w:r>
      <w:r w:rsidRPr="00417B96">
        <w:rPr>
          <w:rFonts w:ascii="GHEA Grapalat" w:hAnsi="GHEA Grapalat"/>
          <w:i w:val="0"/>
        </w:rPr>
        <w:t>ձեռքբերումը (այսուհետ` նաև աշխատանք)</w:t>
      </w:r>
      <w:r w:rsidRPr="00417B96">
        <w:rPr>
          <w:rFonts w:ascii="GHEA Grapalat" w:hAnsi="GHEA Grapalat"/>
          <w:i w:val="0"/>
          <w:lang w:val="af-ZA"/>
        </w:rPr>
        <w:t xml:space="preserve">, </w:t>
      </w:r>
      <w:r>
        <w:rPr>
          <w:rFonts w:ascii="GHEA Grapalat" w:hAnsi="GHEA Grapalat"/>
          <w:i w:val="0"/>
        </w:rPr>
        <w:t>որ</w:t>
      </w:r>
      <w:r w:rsidR="00CB399B">
        <w:rPr>
          <w:rFonts w:ascii="GHEA Grapalat" w:hAnsi="GHEA Grapalat"/>
          <w:i w:val="0"/>
          <w:lang w:val="hy-AM"/>
        </w:rPr>
        <w:t>ոնք</w:t>
      </w:r>
      <w:r w:rsidRPr="00417B96">
        <w:rPr>
          <w:rFonts w:ascii="GHEA Grapalat" w:hAnsi="GHEA Grapalat"/>
          <w:i w:val="0"/>
          <w:lang w:val="af-ZA"/>
        </w:rPr>
        <w:t xml:space="preserve"> </w:t>
      </w:r>
      <w:r w:rsidRPr="00417B96">
        <w:rPr>
          <w:rFonts w:ascii="GHEA Grapalat" w:hAnsi="GHEA Grapalat"/>
          <w:i w:val="0"/>
        </w:rPr>
        <w:t>խմբավորված</w:t>
      </w:r>
      <w:r w:rsidRPr="00417B96">
        <w:rPr>
          <w:rFonts w:ascii="GHEA Grapalat" w:hAnsi="GHEA Grapalat"/>
          <w:i w:val="0"/>
          <w:lang w:val="af-ZA"/>
        </w:rPr>
        <w:t xml:space="preserve"> </w:t>
      </w:r>
      <w:r w:rsidR="00CB399B" w:rsidRPr="00371183">
        <w:rPr>
          <w:rFonts w:ascii="GHEA Grapalat" w:hAnsi="GHEA Grapalat"/>
          <w:i w:val="0"/>
        </w:rPr>
        <w:t>են</w:t>
      </w:r>
      <w:r w:rsidRPr="00371183">
        <w:rPr>
          <w:rFonts w:ascii="GHEA Grapalat" w:hAnsi="GHEA Grapalat"/>
          <w:i w:val="0"/>
        </w:rPr>
        <w:t xml:space="preserve"> </w:t>
      </w:r>
      <w:r w:rsidR="00156653">
        <w:rPr>
          <w:rFonts w:ascii="GHEA Grapalat" w:hAnsi="GHEA Grapalat"/>
          <w:i w:val="0"/>
        </w:rPr>
        <w:t>4</w:t>
      </w:r>
      <w:r w:rsidRPr="00371183">
        <w:rPr>
          <w:rFonts w:ascii="GHEA Grapalat" w:hAnsi="GHEA Grapalat"/>
          <w:i w:val="0"/>
        </w:rPr>
        <w:t xml:space="preserve">  /</w:t>
      </w:r>
      <w:r w:rsidR="00156653">
        <w:rPr>
          <w:rFonts w:ascii="GHEA Grapalat" w:hAnsi="GHEA Grapalat"/>
          <w:i w:val="0"/>
        </w:rPr>
        <w:t>չորս</w:t>
      </w:r>
      <w:r w:rsidRPr="00371183">
        <w:rPr>
          <w:rFonts w:ascii="GHEA Grapalat" w:hAnsi="GHEA Grapalat"/>
          <w:i w:val="0"/>
        </w:rPr>
        <w:t>/ չափաբաժ</w:t>
      </w:r>
      <w:r w:rsidR="00CB399B" w:rsidRPr="00371183">
        <w:rPr>
          <w:rFonts w:ascii="GHEA Grapalat" w:hAnsi="GHEA Grapalat"/>
          <w:i w:val="0"/>
        </w:rPr>
        <w:t>ի</w:t>
      </w:r>
      <w:r w:rsidR="008F524F" w:rsidRPr="00371183">
        <w:rPr>
          <w:rFonts w:ascii="GHEA Grapalat" w:hAnsi="GHEA Grapalat"/>
          <w:i w:val="0"/>
        </w:rPr>
        <w:t>ն</w:t>
      </w:r>
      <w:r w:rsidR="00CB399B" w:rsidRPr="00371183">
        <w:rPr>
          <w:rFonts w:ascii="GHEA Grapalat" w:hAnsi="GHEA Grapalat"/>
          <w:i w:val="0"/>
        </w:rPr>
        <w:t>ներ</w:t>
      </w:r>
      <w:r w:rsidRPr="00371183">
        <w:rPr>
          <w:rFonts w:ascii="GHEA Grapalat" w:hAnsi="GHEA Grapalat"/>
          <w:i w:val="0"/>
        </w:rPr>
        <w:t>ում</w:t>
      </w:r>
      <w:r w:rsidRPr="00417B96">
        <w:rPr>
          <w:rFonts w:ascii="GHEA Grapalat" w:hAnsi="GHEA Grapalat" w:cs="Times Armenian"/>
          <w:i w:val="0"/>
          <w:lang w:val="af-ZA"/>
        </w:rPr>
        <w:t>`</w:t>
      </w:r>
    </w:p>
    <w:p w14:paraId="07040B7A" w14:textId="77777777" w:rsidR="00CC1CD1" w:rsidRPr="004F23E5" w:rsidRDefault="00CC1CD1" w:rsidP="00CC1CD1">
      <w:pPr>
        <w:rPr>
          <w:lang w:val="af-ZA"/>
        </w:rPr>
      </w:pPr>
    </w:p>
    <w:tbl>
      <w:tblPr>
        <w:tblW w:w="104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10"/>
        <w:gridCol w:w="7380"/>
      </w:tblGrid>
      <w:tr w:rsidR="00CC1CD1" w:rsidRPr="00417B96" w14:paraId="627943F2" w14:textId="77777777" w:rsidTr="00CF5D7E">
        <w:trPr>
          <w:trHeight w:val="420"/>
        </w:trPr>
        <w:tc>
          <w:tcPr>
            <w:tcW w:w="3037" w:type="dxa"/>
            <w:gridSpan w:val="2"/>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380" w:type="dxa"/>
            <w:vAlign w:val="center"/>
          </w:tcPr>
          <w:p w14:paraId="40A7050B" w14:textId="77777777" w:rsidR="00CC1CD1" w:rsidRPr="00417B96" w:rsidRDefault="00CC1CD1" w:rsidP="007759CD">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CC1CD1" w:rsidRPr="00A86963" w14:paraId="7694B3F0" w14:textId="77777777" w:rsidTr="00CF5D7E">
        <w:trPr>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10"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380" w:type="dxa"/>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E202C5" w:rsidRPr="005C0845" w14:paraId="50197FE0" w14:textId="77777777" w:rsidTr="00CF5D7E">
        <w:tc>
          <w:tcPr>
            <w:tcW w:w="1327" w:type="dxa"/>
            <w:vAlign w:val="center"/>
          </w:tcPr>
          <w:p w14:paraId="41C7FF4A" w14:textId="77777777" w:rsidR="00E202C5" w:rsidRPr="000D0D93" w:rsidRDefault="00E202C5" w:rsidP="00E202C5">
            <w:pPr>
              <w:pStyle w:val="BodyTextIndent2"/>
              <w:spacing w:line="240" w:lineRule="auto"/>
              <w:ind w:firstLine="0"/>
              <w:jc w:val="center"/>
              <w:rPr>
                <w:rFonts w:ascii="GHEA Grapalat" w:hAnsi="GHEA Grapalat" w:cs="Sylfaen"/>
                <w:lang w:val="en-AU"/>
              </w:rPr>
            </w:pPr>
            <w:r w:rsidRPr="000D0D93">
              <w:rPr>
                <w:rFonts w:ascii="GHEA Grapalat" w:hAnsi="GHEA Grapalat" w:cs="Sylfaen"/>
                <w:lang w:val="en-AU"/>
              </w:rPr>
              <w:t>1</w:t>
            </w:r>
          </w:p>
        </w:tc>
        <w:tc>
          <w:tcPr>
            <w:tcW w:w="1710" w:type="dxa"/>
            <w:vAlign w:val="center"/>
          </w:tcPr>
          <w:p w14:paraId="30999286" w14:textId="0B3F00C7" w:rsidR="00E202C5" w:rsidRPr="00E202C5" w:rsidRDefault="00E202C5" w:rsidP="00E202C5">
            <w:pPr>
              <w:pStyle w:val="BodyTextIndent2"/>
              <w:spacing w:line="240" w:lineRule="auto"/>
              <w:ind w:firstLine="0"/>
              <w:jc w:val="center"/>
              <w:rPr>
                <w:rFonts w:ascii="GHEA Grapalat" w:hAnsi="GHEA Grapalat" w:cs="Calibri"/>
                <w:color w:val="000000"/>
              </w:rPr>
            </w:pPr>
            <w:r w:rsidRPr="00E202C5">
              <w:rPr>
                <w:rFonts w:ascii="GHEA Grapalat" w:hAnsi="GHEA Grapalat" w:cs="Calibri"/>
                <w:b/>
                <w:bCs/>
                <w:color w:val="000000"/>
                <w:sz w:val="22"/>
                <w:szCs w:val="22"/>
              </w:rPr>
              <w:t>35 174 660</w:t>
            </w:r>
          </w:p>
        </w:tc>
        <w:tc>
          <w:tcPr>
            <w:tcW w:w="7380" w:type="dxa"/>
            <w:vAlign w:val="center"/>
          </w:tcPr>
          <w:p w14:paraId="0E96F3F4" w14:textId="53E30A7D" w:rsidR="00E202C5" w:rsidRPr="00DA01CE" w:rsidRDefault="00E202C5" w:rsidP="00E202C5">
            <w:pPr>
              <w:pStyle w:val="Heading3"/>
              <w:spacing w:line="240" w:lineRule="auto"/>
              <w:jc w:val="both"/>
              <w:rPr>
                <w:rFonts w:ascii="GHEA Grapalat" w:hAnsi="GHEA Grapalat" w:cs="Sylfaen"/>
                <w:i w:val="0"/>
                <w:lang w:val="af-ZA"/>
              </w:rPr>
            </w:pPr>
            <w:r w:rsidRPr="00E202C5">
              <w:rPr>
                <w:rFonts w:ascii="GHEA Grapalat" w:hAnsi="GHEA Grapalat" w:cs="Sylfaen"/>
                <w:i w:val="0"/>
              </w:rPr>
              <w:t>Երևան</w:t>
            </w:r>
            <w:r w:rsidRPr="00DA01CE">
              <w:rPr>
                <w:rFonts w:ascii="GHEA Grapalat" w:hAnsi="GHEA Grapalat" w:cs="Sylfaen"/>
                <w:i w:val="0"/>
                <w:lang w:val="af-ZA"/>
              </w:rPr>
              <w:t xml:space="preserve"> </w:t>
            </w:r>
            <w:r w:rsidRPr="00E202C5">
              <w:rPr>
                <w:rFonts w:ascii="GHEA Grapalat" w:hAnsi="GHEA Grapalat" w:cs="Sylfaen"/>
                <w:i w:val="0"/>
              </w:rPr>
              <w:t>քաղաքի</w:t>
            </w:r>
            <w:r w:rsidRPr="00DA01CE">
              <w:rPr>
                <w:rFonts w:ascii="GHEA Grapalat" w:hAnsi="GHEA Grapalat" w:cs="Sylfaen"/>
                <w:i w:val="0"/>
                <w:lang w:val="af-ZA"/>
              </w:rPr>
              <w:t xml:space="preserve"> </w:t>
            </w:r>
            <w:r w:rsidRPr="00E202C5">
              <w:rPr>
                <w:rFonts w:ascii="GHEA Grapalat" w:hAnsi="GHEA Grapalat" w:cs="Sylfaen"/>
                <w:i w:val="0"/>
              </w:rPr>
              <w:t>Քանաքեռ</w:t>
            </w:r>
            <w:r w:rsidRPr="00DA01CE">
              <w:rPr>
                <w:rFonts w:ascii="GHEA Grapalat" w:hAnsi="GHEA Grapalat" w:cs="Sylfaen"/>
                <w:i w:val="0"/>
                <w:lang w:val="af-ZA"/>
              </w:rPr>
              <w:t>-</w:t>
            </w:r>
            <w:r w:rsidRPr="00E202C5">
              <w:rPr>
                <w:rFonts w:ascii="GHEA Grapalat" w:hAnsi="GHEA Grapalat" w:cs="Sylfaen"/>
                <w:i w:val="0"/>
              </w:rPr>
              <w:t>Զեյթուն</w:t>
            </w:r>
            <w:r w:rsidRPr="00DA01CE">
              <w:rPr>
                <w:rFonts w:ascii="GHEA Grapalat" w:hAnsi="GHEA Grapalat" w:cs="Sylfaen"/>
                <w:i w:val="0"/>
                <w:lang w:val="af-ZA"/>
              </w:rPr>
              <w:t xml:space="preserve"> </w:t>
            </w:r>
            <w:r w:rsidRPr="00E202C5">
              <w:rPr>
                <w:rFonts w:ascii="GHEA Grapalat" w:hAnsi="GHEA Grapalat" w:cs="Sylfaen"/>
                <w:i w:val="0"/>
              </w:rPr>
              <w:t>վարչական</w:t>
            </w:r>
            <w:r w:rsidRPr="00DA01CE">
              <w:rPr>
                <w:rFonts w:ascii="GHEA Grapalat" w:hAnsi="GHEA Grapalat" w:cs="Sylfaen"/>
                <w:i w:val="0"/>
                <w:lang w:val="af-ZA"/>
              </w:rPr>
              <w:t xml:space="preserve"> </w:t>
            </w:r>
            <w:r w:rsidRPr="00E202C5">
              <w:rPr>
                <w:rFonts w:ascii="GHEA Grapalat" w:hAnsi="GHEA Grapalat" w:cs="Sylfaen"/>
                <w:i w:val="0"/>
              </w:rPr>
              <w:t>շրջանի</w:t>
            </w:r>
            <w:r w:rsidRPr="00DA01CE">
              <w:rPr>
                <w:rFonts w:ascii="GHEA Grapalat" w:hAnsi="GHEA Grapalat" w:cs="Sylfaen"/>
                <w:i w:val="0"/>
                <w:lang w:val="af-ZA"/>
              </w:rPr>
              <w:t xml:space="preserve"> </w:t>
            </w:r>
            <w:r w:rsidRPr="00E202C5">
              <w:rPr>
                <w:rFonts w:ascii="GHEA Grapalat" w:hAnsi="GHEA Grapalat" w:cs="Sylfaen"/>
                <w:i w:val="0"/>
              </w:rPr>
              <w:t>Կ</w:t>
            </w:r>
            <w:r w:rsidRPr="00DA01CE">
              <w:rPr>
                <w:rFonts w:ascii="GHEA Grapalat" w:hAnsi="GHEA Grapalat" w:cs="Sylfaen"/>
                <w:i w:val="0"/>
                <w:lang w:val="af-ZA"/>
              </w:rPr>
              <w:t xml:space="preserve">. </w:t>
            </w:r>
            <w:r w:rsidRPr="00E202C5">
              <w:rPr>
                <w:rFonts w:ascii="GHEA Grapalat" w:hAnsi="GHEA Grapalat" w:cs="Sylfaen"/>
                <w:i w:val="0"/>
              </w:rPr>
              <w:t>Ուլնեցի</w:t>
            </w:r>
            <w:r w:rsidRPr="00DA01CE">
              <w:rPr>
                <w:rFonts w:ascii="GHEA Grapalat" w:hAnsi="GHEA Grapalat" w:cs="Sylfaen"/>
                <w:i w:val="0"/>
                <w:lang w:val="af-ZA"/>
              </w:rPr>
              <w:t xml:space="preserve"> 1 </w:t>
            </w:r>
            <w:r w:rsidRPr="00E202C5">
              <w:rPr>
                <w:rFonts w:ascii="GHEA Grapalat" w:hAnsi="GHEA Grapalat" w:cs="Sylfaen"/>
                <w:i w:val="0"/>
              </w:rPr>
              <w:t>փակուղի</w:t>
            </w:r>
            <w:r w:rsidRPr="00DA01CE">
              <w:rPr>
                <w:rFonts w:ascii="GHEA Grapalat" w:hAnsi="GHEA Grapalat" w:cs="Sylfaen"/>
                <w:i w:val="0"/>
                <w:lang w:val="af-ZA"/>
              </w:rPr>
              <w:t xml:space="preserve"> 1 </w:t>
            </w:r>
            <w:r w:rsidRPr="00E202C5">
              <w:rPr>
                <w:rFonts w:ascii="GHEA Grapalat" w:hAnsi="GHEA Grapalat" w:cs="Sylfaen"/>
                <w:i w:val="0"/>
              </w:rPr>
              <w:t>շենքի</w:t>
            </w:r>
            <w:r w:rsidRPr="00DA01CE">
              <w:rPr>
                <w:rFonts w:ascii="GHEA Grapalat" w:hAnsi="GHEA Grapalat" w:cs="Sylfaen"/>
                <w:i w:val="0"/>
                <w:lang w:val="af-ZA"/>
              </w:rPr>
              <w:t xml:space="preserve"> </w:t>
            </w:r>
            <w:r w:rsidRPr="00E202C5">
              <w:rPr>
                <w:rFonts w:ascii="GHEA Grapalat" w:hAnsi="GHEA Grapalat" w:cs="Sylfaen"/>
                <w:i w:val="0"/>
              </w:rPr>
              <w:t>դիմացի</w:t>
            </w:r>
            <w:r w:rsidRPr="00DA01CE">
              <w:rPr>
                <w:rFonts w:ascii="GHEA Grapalat" w:hAnsi="GHEA Grapalat" w:cs="Sylfaen"/>
                <w:i w:val="0"/>
                <w:lang w:val="af-ZA"/>
              </w:rPr>
              <w:t xml:space="preserve">  </w:t>
            </w:r>
            <w:r w:rsidRPr="00E202C5">
              <w:rPr>
                <w:rFonts w:ascii="GHEA Grapalat" w:hAnsi="GHEA Grapalat" w:cs="Sylfaen"/>
                <w:i w:val="0"/>
              </w:rPr>
              <w:t>տարածքի</w:t>
            </w:r>
            <w:r w:rsidRPr="00DA01CE">
              <w:rPr>
                <w:rFonts w:ascii="GHEA Grapalat" w:hAnsi="GHEA Grapalat" w:cs="Sylfaen"/>
                <w:i w:val="0"/>
                <w:lang w:val="af-ZA"/>
              </w:rPr>
              <w:t xml:space="preserve"> </w:t>
            </w:r>
            <w:r w:rsidRPr="00E202C5">
              <w:rPr>
                <w:rFonts w:ascii="GHEA Grapalat" w:hAnsi="GHEA Grapalat" w:cs="Sylfaen"/>
                <w:i w:val="0"/>
              </w:rPr>
              <w:t>բարեկարգման</w:t>
            </w:r>
            <w:r w:rsidRPr="00DA01CE">
              <w:rPr>
                <w:rFonts w:ascii="GHEA Grapalat" w:hAnsi="GHEA Grapalat" w:cs="Sylfaen"/>
                <w:i w:val="0"/>
                <w:lang w:val="af-ZA"/>
              </w:rPr>
              <w:t xml:space="preserve"> </w:t>
            </w:r>
            <w:r w:rsidRPr="00E202C5">
              <w:rPr>
                <w:rFonts w:ascii="GHEA Grapalat" w:hAnsi="GHEA Grapalat" w:cs="Sylfaen"/>
                <w:i w:val="0"/>
              </w:rPr>
              <w:t>աշխատանքներ</w:t>
            </w:r>
          </w:p>
        </w:tc>
      </w:tr>
      <w:tr w:rsidR="00E202C5" w:rsidRPr="005C0845" w14:paraId="22754B6F" w14:textId="77777777" w:rsidTr="00CF5D7E">
        <w:tc>
          <w:tcPr>
            <w:tcW w:w="1327" w:type="dxa"/>
            <w:vAlign w:val="center"/>
          </w:tcPr>
          <w:p w14:paraId="30B50C1B" w14:textId="5C84E7AD" w:rsidR="00E202C5" w:rsidRPr="000D0D93" w:rsidRDefault="00E202C5" w:rsidP="00E202C5">
            <w:pPr>
              <w:pStyle w:val="BodyTextIndent2"/>
              <w:spacing w:line="240" w:lineRule="auto"/>
              <w:ind w:firstLine="0"/>
              <w:jc w:val="center"/>
              <w:rPr>
                <w:rFonts w:ascii="GHEA Grapalat" w:hAnsi="GHEA Grapalat" w:cs="Sylfaen"/>
                <w:lang w:val="en-AU"/>
              </w:rPr>
            </w:pPr>
            <w:r>
              <w:rPr>
                <w:rFonts w:ascii="GHEA Grapalat" w:hAnsi="GHEA Grapalat" w:cs="Sylfaen"/>
                <w:lang w:val="en-AU"/>
              </w:rPr>
              <w:t>2</w:t>
            </w:r>
          </w:p>
        </w:tc>
        <w:tc>
          <w:tcPr>
            <w:tcW w:w="1710" w:type="dxa"/>
            <w:vAlign w:val="center"/>
          </w:tcPr>
          <w:p w14:paraId="2C9E464B" w14:textId="5363E04D" w:rsidR="00E202C5" w:rsidRPr="00E202C5" w:rsidRDefault="00E202C5" w:rsidP="00E202C5">
            <w:pPr>
              <w:pStyle w:val="BodyTextIndent2"/>
              <w:spacing w:line="240" w:lineRule="auto"/>
              <w:ind w:firstLine="0"/>
              <w:jc w:val="center"/>
              <w:rPr>
                <w:rFonts w:ascii="GHEA Grapalat" w:hAnsi="GHEA Grapalat" w:cs="Calibri"/>
                <w:color w:val="000000"/>
              </w:rPr>
            </w:pPr>
            <w:r w:rsidRPr="00E202C5">
              <w:rPr>
                <w:rFonts w:ascii="GHEA Grapalat" w:hAnsi="GHEA Grapalat" w:cs="Calibri"/>
                <w:b/>
                <w:bCs/>
                <w:color w:val="000000"/>
                <w:sz w:val="22"/>
                <w:szCs w:val="22"/>
              </w:rPr>
              <w:t>66 565 050</w:t>
            </w:r>
          </w:p>
        </w:tc>
        <w:tc>
          <w:tcPr>
            <w:tcW w:w="7380" w:type="dxa"/>
            <w:vAlign w:val="center"/>
          </w:tcPr>
          <w:p w14:paraId="4EFB86F5" w14:textId="4816385F" w:rsidR="00E202C5" w:rsidRPr="00DA01CE" w:rsidRDefault="00E202C5" w:rsidP="00E202C5">
            <w:pPr>
              <w:pStyle w:val="Heading3"/>
              <w:spacing w:line="240" w:lineRule="auto"/>
              <w:jc w:val="both"/>
              <w:rPr>
                <w:rFonts w:ascii="GHEA Grapalat" w:hAnsi="GHEA Grapalat" w:cs="Sylfaen"/>
                <w:i w:val="0"/>
                <w:lang w:val="af-ZA"/>
              </w:rPr>
            </w:pPr>
            <w:r w:rsidRPr="00E202C5">
              <w:rPr>
                <w:rFonts w:ascii="GHEA Grapalat" w:hAnsi="GHEA Grapalat" w:cs="Sylfaen"/>
                <w:i w:val="0"/>
              </w:rPr>
              <w:t>Երևան</w:t>
            </w:r>
            <w:r w:rsidRPr="00DA01CE">
              <w:rPr>
                <w:rFonts w:ascii="GHEA Grapalat" w:hAnsi="GHEA Grapalat" w:cs="Sylfaen"/>
                <w:i w:val="0"/>
                <w:lang w:val="af-ZA"/>
              </w:rPr>
              <w:t xml:space="preserve"> </w:t>
            </w:r>
            <w:r w:rsidRPr="00E202C5">
              <w:rPr>
                <w:rFonts w:ascii="GHEA Grapalat" w:hAnsi="GHEA Grapalat" w:cs="Sylfaen"/>
                <w:i w:val="0"/>
              </w:rPr>
              <w:t>քաղաքի</w:t>
            </w:r>
            <w:r w:rsidRPr="00DA01CE">
              <w:rPr>
                <w:rFonts w:ascii="GHEA Grapalat" w:hAnsi="GHEA Grapalat" w:cs="Sylfaen"/>
                <w:i w:val="0"/>
                <w:lang w:val="af-ZA"/>
              </w:rPr>
              <w:t xml:space="preserve"> </w:t>
            </w:r>
            <w:r w:rsidRPr="00E202C5">
              <w:rPr>
                <w:rFonts w:ascii="GHEA Grapalat" w:hAnsi="GHEA Grapalat" w:cs="Sylfaen"/>
                <w:i w:val="0"/>
              </w:rPr>
              <w:t>Քանաքեռ</w:t>
            </w:r>
            <w:r w:rsidRPr="00DA01CE">
              <w:rPr>
                <w:rFonts w:ascii="GHEA Grapalat" w:hAnsi="GHEA Grapalat" w:cs="Sylfaen"/>
                <w:i w:val="0"/>
                <w:lang w:val="af-ZA"/>
              </w:rPr>
              <w:t>-</w:t>
            </w:r>
            <w:r w:rsidRPr="00E202C5">
              <w:rPr>
                <w:rFonts w:ascii="GHEA Grapalat" w:hAnsi="GHEA Grapalat" w:cs="Sylfaen"/>
                <w:i w:val="0"/>
              </w:rPr>
              <w:t>Զեյթուն</w:t>
            </w:r>
            <w:r w:rsidRPr="00DA01CE">
              <w:rPr>
                <w:rFonts w:ascii="GHEA Grapalat" w:hAnsi="GHEA Grapalat" w:cs="Sylfaen"/>
                <w:i w:val="0"/>
                <w:lang w:val="af-ZA"/>
              </w:rPr>
              <w:t xml:space="preserve"> </w:t>
            </w:r>
            <w:r w:rsidRPr="00E202C5">
              <w:rPr>
                <w:rFonts w:ascii="GHEA Grapalat" w:hAnsi="GHEA Grapalat" w:cs="Sylfaen"/>
                <w:i w:val="0"/>
              </w:rPr>
              <w:t>վարչական</w:t>
            </w:r>
            <w:r w:rsidRPr="00DA01CE">
              <w:rPr>
                <w:rFonts w:ascii="GHEA Grapalat" w:hAnsi="GHEA Grapalat" w:cs="Sylfaen"/>
                <w:i w:val="0"/>
                <w:lang w:val="af-ZA"/>
              </w:rPr>
              <w:t xml:space="preserve"> </w:t>
            </w:r>
            <w:r w:rsidRPr="00E202C5">
              <w:rPr>
                <w:rFonts w:ascii="GHEA Grapalat" w:hAnsi="GHEA Grapalat" w:cs="Sylfaen"/>
                <w:i w:val="0"/>
              </w:rPr>
              <w:t>շրջանի</w:t>
            </w:r>
            <w:r w:rsidRPr="00DA01CE">
              <w:rPr>
                <w:rFonts w:ascii="GHEA Grapalat" w:hAnsi="GHEA Grapalat" w:cs="Sylfaen"/>
                <w:i w:val="0"/>
                <w:lang w:val="af-ZA"/>
              </w:rPr>
              <w:t xml:space="preserve"> </w:t>
            </w:r>
            <w:r w:rsidRPr="00E202C5">
              <w:rPr>
                <w:rFonts w:ascii="GHEA Grapalat" w:hAnsi="GHEA Grapalat" w:cs="Sylfaen"/>
                <w:i w:val="0"/>
              </w:rPr>
              <w:t>Մ</w:t>
            </w:r>
            <w:r w:rsidRPr="00DA01CE">
              <w:rPr>
                <w:rFonts w:ascii="GHEA Grapalat" w:hAnsi="GHEA Grapalat" w:cs="Sylfaen"/>
                <w:i w:val="0"/>
                <w:lang w:val="af-ZA"/>
              </w:rPr>
              <w:t xml:space="preserve">. </w:t>
            </w:r>
            <w:r w:rsidRPr="00E202C5">
              <w:rPr>
                <w:rFonts w:ascii="GHEA Grapalat" w:hAnsi="GHEA Grapalat" w:cs="Sylfaen"/>
                <w:i w:val="0"/>
              </w:rPr>
              <w:t>Ավետիսյան</w:t>
            </w:r>
            <w:r w:rsidRPr="00DA01CE">
              <w:rPr>
                <w:rFonts w:ascii="GHEA Grapalat" w:hAnsi="GHEA Grapalat" w:cs="Sylfaen"/>
                <w:i w:val="0"/>
                <w:lang w:val="af-ZA"/>
              </w:rPr>
              <w:t xml:space="preserve"> 2-</w:t>
            </w:r>
            <w:r w:rsidRPr="00E202C5">
              <w:rPr>
                <w:rFonts w:ascii="GHEA Grapalat" w:hAnsi="GHEA Grapalat" w:cs="Sylfaen"/>
                <w:i w:val="0"/>
              </w:rPr>
              <w:t>րդ</w:t>
            </w:r>
            <w:r w:rsidRPr="00DA01CE">
              <w:rPr>
                <w:rFonts w:ascii="GHEA Grapalat" w:hAnsi="GHEA Grapalat" w:cs="Sylfaen"/>
                <w:i w:val="0"/>
                <w:lang w:val="af-ZA"/>
              </w:rPr>
              <w:t xml:space="preserve"> </w:t>
            </w:r>
            <w:r w:rsidRPr="00E202C5">
              <w:rPr>
                <w:rFonts w:ascii="GHEA Grapalat" w:hAnsi="GHEA Grapalat" w:cs="Sylfaen"/>
                <w:i w:val="0"/>
              </w:rPr>
              <w:t>փողոց</w:t>
            </w:r>
            <w:r w:rsidRPr="00DA01CE">
              <w:rPr>
                <w:rFonts w:ascii="GHEA Grapalat" w:hAnsi="GHEA Grapalat" w:cs="Sylfaen"/>
                <w:i w:val="0"/>
                <w:lang w:val="af-ZA"/>
              </w:rPr>
              <w:t xml:space="preserve"> 11,13,15,17 </w:t>
            </w:r>
            <w:r w:rsidRPr="00E202C5">
              <w:rPr>
                <w:rFonts w:ascii="GHEA Grapalat" w:hAnsi="GHEA Grapalat" w:cs="Sylfaen"/>
                <w:i w:val="0"/>
              </w:rPr>
              <w:t>շենքերի</w:t>
            </w:r>
            <w:r w:rsidRPr="00DA01CE">
              <w:rPr>
                <w:rFonts w:ascii="GHEA Grapalat" w:hAnsi="GHEA Grapalat" w:cs="Sylfaen"/>
                <w:i w:val="0"/>
                <w:lang w:val="af-ZA"/>
              </w:rPr>
              <w:t xml:space="preserve"> </w:t>
            </w:r>
            <w:r w:rsidRPr="00E202C5">
              <w:rPr>
                <w:rFonts w:ascii="GHEA Grapalat" w:hAnsi="GHEA Grapalat" w:cs="Sylfaen"/>
                <w:i w:val="0"/>
              </w:rPr>
              <w:t>հարակից</w:t>
            </w:r>
            <w:r w:rsidRPr="00DA01CE">
              <w:rPr>
                <w:rFonts w:ascii="GHEA Grapalat" w:hAnsi="GHEA Grapalat" w:cs="Sylfaen"/>
                <w:i w:val="0"/>
                <w:lang w:val="af-ZA"/>
              </w:rPr>
              <w:t xml:space="preserve"> </w:t>
            </w:r>
            <w:r w:rsidRPr="00E202C5">
              <w:rPr>
                <w:rFonts w:ascii="GHEA Grapalat" w:hAnsi="GHEA Grapalat" w:cs="Sylfaen"/>
                <w:i w:val="0"/>
              </w:rPr>
              <w:t>տարածքի</w:t>
            </w:r>
            <w:r w:rsidRPr="00DA01CE">
              <w:rPr>
                <w:rFonts w:ascii="GHEA Grapalat" w:hAnsi="GHEA Grapalat" w:cs="Sylfaen"/>
                <w:i w:val="0"/>
                <w:lang w:val="af-ZA"/>
              </w:rPr>
              <w:t xml:space="preserve"> </w:t>
            </w:r>
            <w:r w:rsidRPr="00E202C5">
              <w:rPr>
                <w:rFonts w:ascii="GHEA Grapalat" w:hAnsi="GHEA Grapalat" w:cs="Sylfaen"/>
                <w:i w:val="0"/>
              </w:rPr>
              <w:t>բարեկարգման</w:t>
            </w:r>
            <w:r w:rsidRPr="00DA01CE">
              <w:rPr>
                <w:rFonts w:ascii="GHEA Grapalat" w:hAnsi="GHEA Grapalat" w:cs="Sylfaen"/>
                <w:i w:val="0"/>
                <w:lang w:val="af-ZA"/>
              </w:rPr>
              <w:t xml:space="preserve"> </w:t>
            </w:r>
            <w:r w:rsidRPr="00E202C5">
              <w:rPr>
                <w:rFonts w:ascii="GHEA Grapalat" w:hAnsi="GHEA Grapalat" w:cs="Sylfaen"/>
                <w:i w:val="0"/>
              </w:rPr>
              <w:t>աշխատանքներ</w:t>
            </w:r>
          </w:p>
        </w:tc>
      </w:tr>
      <w:tr w:rsidR="00E202C5" w:rsidRPr="005C0845" w14:paraId="43C57BCA" w14:textId="77777777" w:rsidTr="00CF5D7E">
        <w:tc>
          <w:tcPr>
            <w:tcW w:w="1327" w:type="dxa"/>
            <w:vAlign w:val="center"/>
          </w:tcPr>
          <w:p w14:paraId="2DEB2953" w14:textId="6823AA28" w:rsidR="00E202C5" w:rsidRDefault="00E202C5" w:rsidP="00E202C5">
            <w:pPr>
              <w:pStyle w:val="BodyTextIndent2"/>
              <w:spacing w:line="240" w:lineRule="auto"/>
              <w:ind w:firstLine="0"/>
              <w:jc w:val="center"/>
              <w:rPr>
                <w:rFonts w:ascii="GHEA Grapalat" w:hAnsi="GHEA Grapalat" w:cs="Sylfaen"/>
                <w:lang w:val="en-AU"/>
              </w:rPr>
            </w:pPr>
            <w:r>
              <w:rPr>
                <w:rFonts w:ascii="GHEA Grapalat" w:hAnsi="GHEA Grapalat" w:cs="Sylfaen"/>
                <w:lang w:val="en-AU"/>
              </w:rPr>
              <w:t>3</w:t>
            </w:r>
          </w:p>
        </w:tc>
        <w:tc>
          <w:tcPr>
            <w:tcW w:w="1710" w:type="dxa"/>
            <w:vAlign w:val="center"/>
          </w:tcPr>
          <w:p w14:paraId="319D30B7" w14:textId="0B3003E5" w:rsidR="00E202C5" w:rsidRPr="00E202C5" w:rsidRDefault="00E202C5" w:rsidP="00E202C5">
            <w:pPr>
              <w:pStyle w:val="BodyTextIndent2"/>
              <w:spacing w:line="240" w:lineRule="auto"/>
              <w:ind w:firstLine="0"/>
              <w:jc w:val="center"/>
              <w:rPr>
                <w:rFonts w:ascii="GHEA Grapalat" w:hAnsi="GHEA Grapalat" w:cs="Calibri"/>
                <w:color w:val="000000"/>
              </w:rPr>
            </w:pPr>
            <w:r w:rsidRPr="00E202C5">
              <w:rPr>
                <w:rFonts w:ascii="GHEA Grapalat" w:hAnsi="GHEA Grapalat" w:cs="Calibri"/>
                <w:b/>
                <w:bCs/>
                <w:color w:val="000000"/>
                <w:sz w:val="22"/>
                <w:szCs w:val="22"/>
              </w:rPr>
              <w:t>19 024 440</w:t>
            </w:r>
          </w:p>
        </w:tc>
        <w:tc>
          <w:tcPr>
            <w:tcW w:w="7380" w:type="dxa"/>
            <w:vAlign w:val="center"/>
          </w:tcPr>
          <w:p w14:paraId="7662B4F8" w14:textId="177D81FC" w:rsidR="00E202C5" w:rsidRPr="00DA01CE" w:rsidRDefault="00E202C5" w:rsidP="00E202C5">
            <w:pPr>
              <w:pStyle w:val="Heading3"/>
              <w:spacing w:line="240" w:lineRule="auto"/>
              <w:jc w:val="both"/>
              <w:rPr>
                <w:rFonts w:ascii="GHEA Grapalat" w:hAnsi="GHEA Grapalat" w:cs="Sylfaen"/>
                <w:i w:val="0"/>
                <w:lang w:val="af-ZA"/>
              </w:rPr>
            </w:pPr>
            <w:r w:rsidRPr="00E202C5">
              <w:rPr>
                <w:rFonts w:ascii="GHEA Grapalat" w:hAnsi="GHEA Grapalat" w:cs="Sylfaen"/>
                <w:i w:val="0"/>
              </w:rPr>
              <w:t>Երևան</w:t>
            </w:r>
            <w:r w:rsidRPr="00DA01CE">
              <w:rPr>
                <w:rFonts w:ascii="GHEA Grapalat" w:hAnsi="GHEA Grapalat" w:cs="Sylfaen"/>
                <w:i w:val="0"/>
                <w:lang w:val="af-ZA"/>
              </w:rPr>
              <w:t xml:space="preserve"> </w:t>
            </w:r>
            <w:r w:rsidRPr="00E202C5">
              <w:rPr>
                <w:rFonts w:ascii="GHEA Grapalat" w:hAnsi="GHEA Grapalat" w:cs="Sylfaen"/>
                <w:i w:val="0"/>
              </w:rPr>
              <w:t>քաղաքի</w:t>
            </w:r>
            <w:r w:rsidRPr="00DA01CE">
              <w:rPr>
                <w:rFonts w:ascii="GHEA Grapalat" w:hAnsi="GHEA Grapalat" w:cs="Sylfaen"/>
                <w:i w:val="0"/>
                <w:lang w:val="af-ZA"/>
              </w:rPr>
              <w:t xml:space="preserve"> </w:t>
            </w:r>
            <w:r w:rsidRPr="00E202C5">
              <w:rPr>
                <w:rFonts w:ascii="GHEA Grapalat" w:hAnsi="GHEA Grapalat" w:cs="Sylfaen"/>
                <w:i w:val="0"/>
              </w:rPr>
              <w:t>Քանաքեռ</w:t>
            </w:r>
            <w:r w:rsidRPr="00DA01CE">
              <w:rPr>
                <w:rFonts w:ascii="GHEA Grapalat" w:hAnsi="GHEA Grapalat" w:cs="Sylfaen"/>
                <w:i w:val="0"/>
                <w:lang w:val="af-ZA"/>
              </w:rPr>
              <w:t>-</w:t>
            </w:r>
            <w:r w:rsidRPr="00E202C5">
              <w:rPr>
                <w:rFonts w:ascii="GHEA Grapalat" w:hAnsi="GHEA Grapalat" w:cs="Sylfaen"/>
                <w:i w:val="0"/>
              </w:rPr>
              <w:t>Զեյթուն</w:t>
            </w:r>
            <w:r w:rsidRPr="00DA01CE">
              <w:rPr>
                <w:rFonts w:ascii="GHEA Grapalat" w:hAnsi="GHEA Grapalat" w:cs="Sylfaen"/>
                <w:i w:val="0"/>
                <w:lang w:val="af-ZA"/>
              </w:rPr>
              <w:t xml:space="preserve"> </w:t>
            </w:r>
            <w:r w:rsidRPr="00E202C5">
              <w:rPr>
                <w:rFonts w:ascii="GHEA Grapalat" w:hAnsi="GHEA Grapalat" w:cs="Sylfaen"/>
                <w:i w:val="0"/>
              </w:rPr>
              <w:t>վարչական</w:t>
            </w:r>
            <w:r w:rsidRPr="00DA01CE">
              <w:rPr>
                <w:rFonts w:ascii="GHEA Grapalat" w:hAnsi="GHEA Grapalat" w:cs="Sylfaen"/>
                <w:i w:val="0"/>
                <w:lang w:val="af-ZA"/>
              </w:rPr>
              <w:t xml:space="preserve"> </w:t>
            </w:r>
            <w:r w:rsidRPr="00E202C5">
              <w:rPr>
                <w:rFonts w:ascii="GHEA Grapalat" w:hAnsi="GHEA Grapalat" w:cs="Sylfaen"/>
                <w:i w:val="0"/>
              </w:rPr>
              <w:t>շրջանի</w:t>
            </w:r>
            <w:r w:rsidRPr="00DA01CE">
              <w:rPr>
                <w:rFonts w:ascii="GHEA Grapalat" w:hAnsi="GHEA Grapalat" w:cs="Sylfaen"/>
                <w:i w:val="0"/>
                <w:lang w:val="af-ZA"/>
              </w:rPr>
              <w:t xml:space="preserve"> </w:t>
            </w:r>
            <w:r w:rsidRPr="00E202C5">
              <w:rPr>
                <w:rFonts w:ascii="GHEA Grapalat" w:hAnsi="GHEA Grapalat" w:cs="Sylfaen"/>
                <w:i w:val="0"/>
              </w:rPr>
              <w:t>Լեփսիուսի</w:t>
            </w:r>
            <w:r w:rsidRPr="00DA01CE">
              <w:rPr>
                <w:rFonts w:ascii="GHEA Grapalat" w:hAnsi="GHEA Grapalat" w:cs="Sylfaen"/>
                <w:i w:val="0"/>
                <w:lang w:val="af-ZA"/>
              </w:rPr>
              <w:t xml:space="preserve"> 10 </w:t>
            </w:r>
            <w:r w:rsidRPr="00E202C5">
              <w:rPr>
                <w:rFonts w:ascii="GHEA Grapalat" w:hAnsi="GHEA Grapalat" w:cs="Sylfaen"/>
                <w:i w:val="0"/>
              </w:rPr>
              <w:t>շենքի</w:t>
            </w:r>
            <w:r w:rsidRPr="00DA01CE">
              <w:rPr>
                <w:rFonts w:ascii="GHEA Grapalat" w:hAnsi="GHEA Grapalat" w:cs="Sylfaen"/>
                <w:i w:val="0"/>
                <w:lang w:val="af-ZA"/>
              </w:rPr>
              <w:t xml:space="preserve"> </w:t>
            </w:r>
            <w:r w:rsidRPr="00E202C5">
              <w:rPr>
                <w:rFonts w:ascii="GHEA Grapalat" w:hAnsi="GHEA Grapalat" w:cs="Sylfaen"/>
                <w:i w:val="0"/>
              </w:rPr>
              <w:t>հարակից</w:t>
            </w:r>
            <w:r w:rsidRPr="00DA01CE">
              <w:rPr>
                <w:rFonts w:ascii="GHEA Grapalat" w:hAnsi="GHEA Grapalat" w:cs="Sylfaen"/>
                <w:i w:val="0"/>
                <w:lang w:val="af-ZA"/>
              </w:rPr>
              <w:t xml:space="preserve"> </w:t>
            </w:r>
            <w:r w:rsidRPr="00E202C5">
              <w:rPr>
                <w:rFonts w:ascii="GHEA Grapalat" w:hAnsi="GHEA Grapalat" w:cs="Sylfaen"/>
                <w:i w:val="0"/>
              </w:rPr>
              <w:t>տարածքի</w:t>
            </w:r>
            <w:r w:rsidRPr="00DA01CE">
              <w:rPr>
                <w:rFonts w:ascii="GHEA Grapalat" w:hAnsi="GHEA Grapalat" w:cs="Sylfaen"/>
                <w:i w:val="0"/>
                <w:lang w:val="af-ZA"/>
              </w:rPr>
              <w:t xml:space="preserve"> </w:t>
            </w:r>
            <w:r w:rsidRPr="00E202C5">
              <w:rPr>
                <w:rFonts w:ascii="GHEA Grapalat" w:hAnsi="GHEA Grapalat" w:cs="Sylfaen"/>
                <w:i w:val="0"/>
              </w:rPr>
              <w:t>բարեկարգման</w:t>
            </w:r>
            <w:r w:rsidRPr="00DA01CE">
              <w:rPr>
                <w:rFonts w:ascii="GHEA Grapalat" w:hAnsi="GHEA Grapalat" w:cs="Sylfaen"/>
                <w:i w:val="0"/>
                <w:lang w:val="af-ZA"/>
              </w:rPr>
              <w:t xml:space="preserve"> </w:t>
            </w:r>
            <w:r w:rsidRPr="00E202C5">
              <w:rPr>
                <w:rFonts w:ascii="GHEA Grapalat" w:hAnsi="GHEA Grapalat" w:cs="Sylfaen"/>
                <w:i w:val="0"/>
              </w:rPr>
              <w:t>աշխատանքներ</w:t>
            </w:r>
          </w:p>
        </w:tc>
      </w:tr>
      <w:tr w:rsidR="00E202C5" w:rsidRPr="005C0845" w14:paraId="45EE75A2" w14:textId="77777777" w:rsidTr="00CF5D7E">
        <w:tc>
          <w:tcPr>
            <w:tcW w:w="1327" w:type="dxa"/>
            <w:vAlign w:val="center"/>
          </w:tcPr>
          <w:p w14:paraId="1B2E429B" w14:textId="3B43A65C" w:rsidR="00E202C5" w:rsidRDefault="00E202C5" w:rsidP="00E202C5">
            <w:pPr>
              <w:pStyle w:val="BodyTextIndent2"/>
              <w:spacing w:line="240" w:lineRule="auto"/>
              <w:ind w:firstLine="0"/>
              <w:jc w:val="center"/>
              <w:rPr>
                <w:rFonts w:ascii="GHEA Grapalat" w:hAnsi="GHEA Grapalat" w:cs="Sylfaen"/>
                <w:lang w:val="en-AU"/>
              </w:rPr>
            </w:pPr>
            <w:r>
              <w:rPr>
                <w:rFonts w:ascii="GHEA Grapalat" w:hAnsi="GHEA Grapalat" w:cs="Sylfaen"/>
                <w:lang w:val="en-AU"/>
              </w:rPr>
              <w:t>4</w:t>
            </w:r>
          </w:p>
        </w:tc>
        <w:tc>
          <w:tcPr>
            <w:tcW w:w="1710" w:type="dxa"/>
            <w:vAlign w:val="center"/>
          </w:tcPr>
          <w:p w14:paraId="58BDF379" w14:textId="3852339E" w:rsidR="00E202C5" w:rsidRPr="00E202C5" w:rsidRDefault="00E202C5" w:rsidP="00E202C5">
            <w:pPr>
              <w:pStyle w:val="BodyTextIndent2"/>
              <w:spacing w:line="240" w:lineRule="auto"/>
              <w:ind w:firstLine="0"/>
              <w:jc w:val="center"/>
              <w:rPr>
                <w:rFonts w:ascii="GHEA Grapalat" w:hAnsi="GHEA Grapalat" w:cs="Calibri"/>
                <w:color w:val="000000"/>
              </w:rPr>
            </w:pPr>
            <w:r w:rsidRPr="00E202C5">
              <w:rPr>
                <w:rFonts w:ascii="GHEA Grapalat" w:hAnsi="GHEA Grapalat" w:cs="Calibri"/>
                <w:b/>
                <w:bCs/>
                <w:color w:val="000000"/>
                <w:sz w:val="22"/>
                <w:szCs w:val="22"/>
              </w:rPr>
              <w:t>48 614 540</w:t>
            </w:r>
          </w:p>
        </w:tc>
        <w:tc>
          <w:tcPr>
            <w:tcW w:w="7380" w:type="dxa"/>
            <w:vAlign w:val="center"/>
          </w:tcPr>
          <w:p w14:paraId="0A324785" w14:textId="44F0627C" w:rsidR="00E202C5" w:rsidRPr="00E202C5" w:rsidRDefault="00E202C5" w:rsidP="00E202C5">
            <w:pPr>
              <w:pStyle w:val="Heading3"/>
              <w:spacing w:line="240" w:lineRule="auto"/>
              <w:jc w:val="both"/>
              <w:rPr>
                <w:rFonts w:ascii="GHEA Grapalat" w:hAnsi="GHEA Grapalat" w:cs="Sylfaen"/>
                <w:i w:val="0"/>
                <w:lang w:val="af-ZA"/>
              </w:rPr>
            </w:pPr>
            <w:r w:rsidRPr="00E202C5">
              <w:rPr>
                <w:rFonts w:ascii="GHEA Grapalat" w:hAnsi="GHEA Grapalat" w:cs="Sylfaen"/>
                <w:i w:val="0"/>
              </w:rPr>
              <w:t>Երևան</w:t>
            </w:r>
            <w:r w:rsidRPr="00E202C5">
              <w:rPr>
                <w:rFonts w:ascii="GHEA Grapalat" w:hAnsi="GHEA Grapalat" w:cs="Sylfaen"/>
                <w:i w:val="0"/>
                <w:lang w:val="af-ZA"/>
              </w:rPr>
              <w:t xml:space="preserve"> </w:t>
            </w:r>
            <w:r w:rsidRPr="00E202C5">
              <w:rPr>
                <w:rFonts w:ascii="GHEA Grapalat" w:hAnsi="GHEA Grapalat" w:cs="Sylfaen"/>
                <w:i w:val="0"/>
              </w:rPr>
              <w:t>քաղաքի</w:t>
            </w:r>
            <w:r w:rsidRPr="00E202C5">
              <w:rPr>
                <w:rFonts w:ascii="GHEA Grapalat" w:hAnsi="GHEA Grapalat" w:cs="Sylfaen"/>
                <w:i w:val="0"/>
                <w:lang w:val="af-ZA"/>
              </w:rPr>
              <w:t xml:space="preserve"> </w:t>
            </w:r>
            <w:r w:rsidRPr="00E202C5">
              <w:rPr>
                <w:rFonts w:ascii="GHEA Grapalat" w:hAnsi="GHEA Grapalat" w:cs="Sylfaen"/>
                <w:i w:val="0"/>
              </w:rPr>
              <w:t>Քանաքեռ</w:t>
            </w:r>
            <w:r w:rsidRPr="00E202C5">
              <w:rPr>
                <w:rFonts w:ascii="GHEA Grapalat" w:hAnsi="GHEA Grapalat" w:cs="Sylfaen"/>
                <w:i w:val="0"/>
                <w:lang w:val="af-ZA"/>
              </w:rPr>
              <w:t>-</w:t>
            </w:r>
            <w:r w:rsidRPr="00E202C5">
              <w:rPr>
                <w:rFonts w:ascii="GHEA Grapalat" w:hAnsi="GHEA Grapalat" w:cs="Sylfaen"/>
                <w:i w:val="0"/>
              </w:rPr>
              <w:t>Զեյթուն</w:t>
            </w:r>
            <w:r w:rsidRPr="00E202C5">
              <w:rPr>
                <w:rFonts w:ascii="GHEA Grapalat" w:hAnsi="GHEA Grapalat" w:cs="Sylfaen"/>
                <w:i w:val="0"/>
                <w:lang w:val="af-ZA"/>
              </w:rPr>
              <w:t xml:space="preserve"> </w:t>
            </w:r>
            <w:r w:rsidRPr="00E202C5">
              <w:rPr>
                <w:rFonts w:ascii="GHEA Grapalat" w:hAnsi="GHEA Grapalat" w:cs="Sylfaen"/>
                <w:i w:val="0"/>
              </w:rPr>
              <w:t>վարչական</w:t>
            </w:r>
            <w:r w:rsidRPr="00E202C5">
              <w:rPr>
                <w:rFonts w:ascii="GHEA Grapalat" w:hAnsi="GHEA Grapalat" w:cs="Sylfaen"/>
                <w:i w:val="0"/>
                <w:lang w:val="af-ZA"/>
              </w:rPr>
              <w:t xml:space="preserve"> </w:t>
            </w:r>
            <w:r w:rsidRPr="00E202C5">
              <w:rPr>
                <w:rFonts w:ascii="GHEA Grapalat" w:hAnsi="GHEA Grapalat" w:cs="Sylfaen"/>
                <w:i w:val="0"/>
              </w:rPr>
              <w:t>շրջանի</w:t>
            </w:r>
            <w:r w:rsidRPr="00E202C5">
              <w:rPr>
                <w:rFonts w:ascii="GHEA Grapalat" w:hAnsi="GHEA Grapalat" w:cs="Sylfaen"/>
                <w:i w:val="0"/>
                <w:lang w:val="af-ZA"/>
              </w:rPr>
              <w:t xml:space="preserve"> </w:t>
            </w:r>
            <w:r w:rsidRPr="00E202C5">
              <w:rPr>
                <w:rFonts w:ascii="GHEA Grapalat" w:hAnsi="GHEA Grapalat" w:cs="Sylfaen"/>
                <w:i w:val="0"/>
              </w:rPr>
              <w:t>Տիգրանյան</w:t>
            </w:r>
            <w:r w:rsidRPr="00E202C5">
              <w:rPr>
                <w:rFonts w:ascii="GHEA Grapalat" w:hAnsi="GHEA Grapalat" w:cs="Sylfaen"/>
                <w:i w:val="0"/>
                <w:lang w:val="af-ZA"/>
              </w:rPr>
              <w:t xml:space="preserve"> 20 </w:t>
            </w:r>
            <w:r w:rsidRPr="00E202C5">
              <w:rPr>
                <w:rFonts w:ascii="GHEA Grapalat" w:hAnsi="GHEA Grapalat" w:cs="Sylfaen"/>
                <w:i w:val="0"/>
              </w:rPr>
              <w:t>շենքի</w:t>
            </w:r>
            <w:r w:rsidRPr="00E202C5">
              <w:rPr>
                <w:rFonts w:ascii="GHEA Grapalat" w:hAnsi="GHEA Grapalat" w:cs="Sylfaen"/>
                <w:i w:val="0"/>
                <w:lang w:val="af-ZA"/>
              </w:rPr>
              <w:t xml:space="preserve"> </w:t>
            </w:r>
            <w:r w:rsidRPr="00E202C5">
              <w:rPr>
                <w:rFonts w:ascii="GHEA Grapalat" w:hAnsi="GHEA Grapalat" w:cs="Sylfaen"/>
                <w:i w:val="0"/>
              </w:rPr>
              <w:t>դիմացի</w:t>
            </w:r>
            <w:r w:rsidRPr="00E202C5">
              <w:rPr>
                <w:rFonts w:ascii="GHEA Grapalat" w:hAnsi="GHEA Grapalat" w:cs="Sylfaen"/>
                <w:i w:val="0"/>
                <w:lang w:val="af-ZA"/>
              </w:rPr>
              <w:t xml:space="preserve"> </w:t>
            </w:r>
            <w:r w:rsidRPr="00E202C5">
              <w:rPr>
                <w:rFonts w:ascii="GHEA Grapalat" w:hAnsi="GHEA Grapalat" w:cs="Sylfaen"/>
                <w:i w:val="0"/>
              </w:rPr>
              <w:t>տարածքի</w:t>
            </w:r>
            <w:r w:rsidRPr="00E202C5">
              <w:rPr>
                <w:rFonts w:ascii="GHEA Grapalat" w:hAnsi="GHEA Grapalat" w:cs="Sylfaen"/>
                <w:i w:val="0"/>
                <w:lang w:val="af-ZA"/>
              </w:rPr>
              <w:t xml:space="preserve"> </w:t>
            </w:r>
            <w:r w:rsidRPr="00E202C5">
              <w:rPr>
                <w:rFonts w:ascii="GHEA Grapalat" w:hAnsi="GHEA Grapalat" w:cs="Sylfaen"/>
                <w:i w:val="0"/>
              </w:rPr>
              <w:t>բարեկարգման</w:t>
            </w:r>
            <w:r w:rsidRPr="00E202C5">
              <w:rPr>
                <w:rFonts w:ascii="GHEA Grapalat" w:hAnsi="GHEA Grapalat" w:cs="Sylfaen"/>
                <w:i w:val="0"/>
                <w:lang w:val="af-ZA"/>
              </w:rPr>
              <w:t xml:space="preserve"> </w:t>
            </w:r>
            <w:r w:rsidRPr="00E202C5">
              <w:rPr>
                <w:rFonts w:ascii="GHEA Grapalat" w:hAnsi="GHEA Grapalat" w:cs="Sylfaen"/>
                <w:i w:val="0"/>
              </w:rPr>
              <w:t>աշխատանքներ</w:t>
            </w:r>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ընթացակարգին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Pr="00640568">
        <w:rPr>
          <w:rFonts w:ascii="GHEA Grapalat" w:hAnsi="GHEA Grapalat" w:cs="Sylfaen"/>
          <w:sz w:val="20"/>
          <w:szCs w:val="20"/>
        </w:rPr>
        <w:t>որոնց</w:t>
      </w:r>
      <w:r w:rsidRPr="00640568">
        <w:rPr>
          <w:rFonts w:ascii="GHEA Grapalat" w:hAnsi="GHEA Grapalat" w:cs="Sylfaen"/>
          <w:sz w:val="20"/>
          <w:szCs w:val="20"/>
          <w:lang w:val="es-ES"/>
        </w:rPr>
        <w:t xml:space="preserve"> </w:t>
      </w:r>
      <w:r w:rsidRPr="00640568">
        <w:rPr>
          <w:rFonts w:ascii="GHEA Grapalat" w:hAnsi="GHEA Grapalat" w:cs="Sylfaen"/>
          <w:sz w:val="20"/>
          <w:szCs w:val="20"/>
        </w:rPr>
        <w:t>վերաբերյալ</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ոլորտում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հակամրցակցային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գերիշխող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դիրքի</w:t>
      </w:r>
      <w:r w:rsidRPr="00640568">
        <w:rPr>
          <w:rFonts w:ascii="GHEA Grapalat" w:hAnsi="GHEA Grapalat" w:cs="Sylfaen"/>
          <w:sz w:val="20"/>
          <w:szCs w:val="20"/>
          <w:lang w:val="es-ES"/>
        </w:rPr>
        <w:t xml:space="preserve"> </w:t>
      </w:r>
      <w:r w:rsidRPr="00640568">
        <w:rPr>
          <w:rFonts w:ascii="GHEA Grapalat" w:hAnsi="GHEA Grapalat" w:cs="Sylfaen"/>
          <w:sz w:val="20"/>
          <w:szCs w:val="20"/>
        </w:rPr>
        <w:t>չարաշահման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անբարեխիղճ</w:t>
      </w:r>
      <w:r w:rsidRPr="00640568">
        <w:rPr>
          <w:rFonts w:ascii="GHEA Grapalat" w:hAnsi="GHEA Grapalat" w:cs="Sylfaen"/>
          <w:sz w:val="20"/>
          <w:szCs w:val="20"/>
          <w:lang w:val="es-ES"/>
        </w:rPr>
        <w:t xml:space="preserve"> </w:t>
      </w:r>
      <w:r w:rsidRPr="00640568">
        <w:rPr>
          <w:rFonts w:ascii="GHEA Grapalat" w:hAnsi="GHEA Grapalat" w:cs="Sylfaen"/>
          <w:sz w:val="20"/>
          <w:szCs w:val="20"/>
        </w:rPr>
        <w:t>մրցակցության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համար</w:t>
      </w:r>
      <w:r w:rsidRPr="00640568">
        <w:rPr>
          <w:rFonts w:ascii="GHEA Grapalat" w:hAnsi="GHEA Grapalat" w:cs="Sylfaen"/>
          <w:sz w:val="20"/>
          <w:szCs w:val="20"/>
          <w:lang w:val="es-ES"/>
        </w:rPr>
        <w:t xml:space="preserve"> </w:t>
      </w:r>
      <w:r w:rsidRPr="00640568">
        <w:rPr>
          <w:rFonts w:ascii="GHEA Grapalat" w:hAnsi="GHEA Grapalat" w:cs="Sylfaen"/>
          <w:sz w:val="20"/>
          <w:szCs w:val="20"/>
        </w:rPr>
        <w:t>պատասխանատվություն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սահմանող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վարչական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ակտը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ներկայացվելու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երեք</w:t>
      </w:r>
      <w:r w:rsidRPr="00640568">
        <w:rPr>
          <w:rFonts w:ascii="GHEA Grapalat" w:hAnsi="GHEA Grapalat" w:cs="Sylfaen"/>
          <w:sz w:val="20"/>
          <w:szCs w:val="20"/>
          <w:lang w:val="es-ES"/>
        </w:rPr>
        <w:t xml:space="preserve"> </w:t>
      </w:r>
      <w:r w:rsidRPr="00640568">
        <w:rPr>
          <w:rFonts w:ascii="GHEA Grapalat" w:hAnsi="GHEA Grapalat" w:cs="Sylfaen"/>
          <w:sz w:val="20"/>
          <w:szCs w:val="20"/>
        </w:rPr>
        <w:t>տարվա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դարձել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անբողոքարկելի</w:t>
      </w:r>
      <w:r w:rsidRPr="00640568">
        <w:rPr>
          <w:rFonts w:ascii="GHEA Grapalat" w:hAnsi="GHEA Grapalat" w:cs="Sylfaen"/>
          <w:sz w:val="20"/>
          <w:szCs w:val="20"/>
          <w:lang w:val="es-ES"/>
        </w:rPr>
        <w:t xml:space="preserve">, </w:t>
      </w:r>
      <w:r w:rsidRPr="00640568">
        <w:rPr>
          <w:rFonts w:ascii="GHEA Grapalat" w:hAnsi="GHEA Grapalat" w:cs="Sylfaen"/>
          <w:sz w:val="20"/>
          <w:szCs w:val="20"/>
        </w:rPr>
        <w:t>իսկ</w:t>
      </w:r>
      <w:r w:rsidRPr="00640568">
        <w:rPr>
          <w:rFonts w:ascii="GHEA Grapalat" w:hAnsi="GHEA Grapalat" w:cs="Sylfaen"/>
          <w:sz w:val="20"/>
          <w:szCs w:val="20"/>
          <w:lang w:val="es-ES"/>
        </w:rPr>
        <w:t xml:space="preserve"> </w:t>
      </w:r>
      <w:r w:rsidRPr="00640568">
        <w:rPr>
          <w:rFonts w:ascii="GHEA Grapalat" w:hAnsi="GHEA Grapalat" w:cs="Sylfaen"/>
          <w:sz w:val="20"/>
          <w:szCs w:val="20"/>
        </w:rPr>
        <w:t>բողոքարկված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լինելու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դեպքում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թողնվել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անփոփոխ</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409E37F1"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10D4EF65" w14:textId="77777777" w:rsidR="00CC1CD1" w:rsidRPr="00640568"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59625C3" w14:textId="77777777" w:rsidR="00CC1CD1" w:rsidRPr="00640568" w:rsidRDefault="00CC1CD1">
      <w:pPr>
        <w:pStyle w:val="ListParagraph"/>
        <w:numPr>
          <w:ilvl w:val="0"/>
          <w:numId w:val="10"/>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C338F70" w14:textId="77777777" w:rsidR="00CC1CD1" w:rsidRPr="00640568" w:rsidRDefault="00CC1CD1">
      <w:pPr>
        <w:pStyle w:val="ListParagraph"/>
        <w:numPr>
          <w:ilvl w:val="0"/>
          <w:numId w:val="10"/>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22531F07" w14:textId="345CC5D6" w:rsidR="002703A7" w:rsidRPr="002703A7" w:rsidRDefault="002703A7" w:rsidP="002703A7">
      <w:pPr>
        <w:ind w:firstLine="567"/>
        <w:jc w:val="both"/>
        <w:rPr>
          <w:rFonts w:ascii="GHEA Grapalat" w:hAnsi="GHEA Grapalat"/>
          <w:sz w:val="20"/>
          <w:szCs w:val="20"/>
          <w:lang w:val="es-ES"/>
        </w:rPr>
      </w:pPr>
      <w:r w:rsidRPr="002703A7">
        <w:rPr>
          <w:rFonts w:ascii="GHEA Grapalat" w:hAnsi="GHEA Grapalat"/>
          <w:sz w:val="20"/>
          <w:szCs w:val="20"/>
          <w:lang w:val="es-ES"/>
        </w:rPr>
        <w:t xml:space="preserve">7) որոնք </w:t>
      </w:r>
      <w:r w:rsidRPr="002703A7">
        <w:rPr>
          <w:rFonts w:ascii="GHEA Grapalat" w:hAnsi="GHEA Grapalat" w:cs="Calibri"/>
          <w:color w:val="000000"/>
          <w:lang w:val="hy-AM"/>
        </w:rPr>
        <w:t xml:space="preserve">ՀՀ </w:t>
      </w:r>
      <w:r w:rsidRPr="002703A7">
        <w:rPr>
          <w:rFonts w:ascii="GHEA Grapalat" w:hAnsi="GHEA Grapalat" w:cs="Sylfaen"/>
          <w:sz w:val="20"/>
          <w:szCs w:val="20"/>
        </w:rPr>
        <w:t>կառավարության</w:t>
      </w:r>
      <w:r w:rsidRPr="002703A7">
        <w:rPr>
          <w:rFonts w:ascii="GHEA Grapalat" w:hAnsi="GHEA Grapalat" w:cs="Sylfaen"/>
          <w:sz w:val="20"/>
          <w:szCs w:val="20"/>
          <w:lang w:val="es-ES"/>
        </w:rPr>
        <w:t xml:space="preserve"> 20.06.</w:t>
      </w:r>
      <w:r w:rsidR="00B6083F">
        <w:rPr>
          <w:rFonts w:ascii="GHEA Grapalat" w:hAnsi="GHEA Grapalat" w:cs="Sylfaen"/>
          <w:sz w:val="20"/>
          <w:szCs w:val="20"/>
          <w:lang w:val="es-ES"/>
        </w:rPr>
        <w:t>2026</w:t>
      </w:r>
      <w:r w:rsidRPr="002703A7">
        <w:rPr>
          <w:rFonts w:ascii="GHEA Grapalat" w:hAnsi="GHEA Grapalat" w:cs="Sylfaen"/>
          <w:sz w:val="20"/>
          <w:szCs w:val="20"/>
        </w:rPr>
        <w:t>թ</w:t>
      </w:r>
      <w:r w:rsidRPr="002703A7">
        <w:rPr>
          <w:rFonts w:ascii="GHEA Grapalat" w:hAnsi="GHEA Grapalat" w:cs="Sylfaen"/>
          <w:sz w:val="20"/>
          <w:szCs w:val="20"/>
          <w:lang w:val="es-ES"/>
        </w:rPr>
        <w:t>. N 817-</w:t>
      </w:r>
      <w:r w:rsidRPr="002703A7">
        <w:rPr>
          <w:rFonts w:ascii="GHEA Grapalat" w:hAnsi="GHEA Grapalat" w:cs="Sylfaen"/>
          <w:sz w:val="20"/>
          <w:szCs w:val="20"/>
        </w:rPr>
        <w:t>Ա</w:t>
      </w:r>
      <w:r w:rsidRPr="002703A7">
        <w:rPr>
          <w:rFonts w:ascii="GHEA Grapalat" w:hAnsi="GHEA Grapalat" w:cs="Sylfaen"/>
          <w:sz w:val="20"/>
          <w:szCs w:val="20"/>
          <w:lang w:val="es-ES"/>
        </w:rPr>
        <w:t xml:space="preserve"> </w:t>
      </w:r>
      <w:r w:rsidRPr="002703A7">
        <w:rPr>
          <w:rFonts w:ascii="GHEA Grapalat" w:hAnsi="GHEA Grapalat" w:cs="Sylfaen"/>
          <w:sz w:val="20"/>
          <w:szCs w:val="20"/>
        </w:rPr>
        <w:t>որոշման</w:t>
      </w:r>
      <w:r w:rsidRPr="002703A7">
        <w:rPr>
          <w:rFonts w:ascii="GHEA Grapalat" w:hAnsi="GHEA Grapalat" w:cs="Sylfaen"/>
          <w:sz w:val="20"/>
          <w:szCs w:val="20"/>
          <w:lang w:val="es-ES"/>
        </w:rPr>
        <w:t xml:space="preserve"> 1-</w:t>
      </w:r>
      <w:r w:rsidRPr="002703A7">
        <w:rPr>
          <w:rFonts w:ascii="GHEA Grapalat" w:hAnsi="GHEA Grapalat" w:cs="Sylfaen"/>
          <w:sz w:val="20"/>
          <w:szCs w:val="20"/>
        </w:rPr>
        <w:t>ին</w:t>
      </w:r>
      <w:r w:rsidRPr="002703A7">
        <w:rPr>
          <w:rFonts w:ascii="GHEA Grapalat" w:hAnsi="GHEA Grapalat" w:cs="Sylfaen"/>
          <w:sz w:val="20"/>
          <w:szCs w:val="20"/>
          <w:lang w:val="es-ES"/>
        </w:rPr>
        <w:t xml:space="preserve"> </w:t>
      </w:r>
      <w:r w:rsidRPr="002703A7">
        <w:rPr>
          <w:rFonts w:ascii="GHEA Grapalat" w:hAnsi="GHEA Grapalat" w:cs="Sylfaen"/>
          <w:sz w:val="20"/>
          <w:szCs w:val="20"/>
        </w:rPr>
        <w:t>կետի</w:t>
      </w:r>
      <w:r w:rsidRPr="002703A7">
        <w:rPr>
          <w:rFonts w:ascii="GHEA Grapalat" w:hAnsi="GHEA Grapalat" w:cs="Sylfaen"/>
          <w:sz w:val="20"/>
          <w:szCs w:val="20"/>
          <w:lang w:val="es-ES"/>
        </w:rPr>
        <w:t xml:space="preserve"> 2-</w:t>
      </w:r>
      <w:r w:rsidRPr="002703A7">
        <w:rPr>
          <w:rFonts w:ascii="GHEA Grapalat" w:hAnsi="GHEA Grapalat" w:cs="Sylfaen"/>
          <w:sz w:val="20"/>
          <w:szCs w:val="20"/>
        </w:rPr>
        <w:t>րդ</w:t>
      </w:r>
      <w:r w:rsidRPr="002703A7">
        <w:rPr>
          <w:rFonts w:ascii="GHEA Grapalat" w:hAnsi="GHEA Grapalat" w:cs="Sylfaen"/>
          <w:sz w:val="20"/>
          <w:szCs w:val="20"/>
          <w:lang w:val="es-ES"/>
        </w:rPr>
        <w:t xml:space="preserve"> </w:t>
      </w:r>
      <w:r w:rsidRPr="002703A7">
        <w:rPr>
          <w:rFonts w:ascii="GHEA Grapalat" w:hAnsi="GHEA Grapalat" w:cs="Sylfaen"/>
          <w:sz w:val="20"/>
          <w:szCs w:val="20"/>
        </w:rPr>
        <w:t>ենթակետի</w:t>
      </w:r>
      <w:r w:rsidRPr="002703A7">
        <w:rPr>
          <w:rFonts w:ascii="GHEA Grapalat" w:hAnsi="GHEA Grapalat" w:cs="Sylfaen"/>
          <w:sz w:val="20"/>
          <w:szCs w:val="20"/>
          <w:lang w:val="es-ES"/>
        </w:rPr>
        <w:t xml:space="preserve"> </w:t>
      </w:r>
      <w:r w:rsidRPr="002703A7">
        <w:rPr>
          <w:rFonts w:ascii="GHEA Grapalat" w:hAnsi="GHEA Grapalat"/>
          <w:u w:val="single"/>
          <w:lang w:val="es-ES"/>
        </w:rPr>
        <w:t>«</w:t>
      </w:r>
      <w:r w:rsidRPr="002703A7">
        <w:rPr>
          <w:rFonts w:ascii="GHEA Grapalat" w:hAnsi="GHEA Grapalat" w:cs="Sylfaen"/>
          <w:sz w:val="20"/>
          <w:szCs w:val="20"/>
        </w:rPr>
        <w:t>զ</w:t>
      </w:r>
      <w:r w:rsidRPr="002703A7">
        <w:rPr>
          <w:rFonts w:ascii="GHEA Grapalat" w:hAnsi="GHEA Grapalat"/>
          <w:lang w:val="af-ZA"/>
        </w:rPr>
        <w:t>»</w:t>
      </w:r>
      <w:r w:rsidRPr="002703A7">
        <w:rPr>
          <w:rFonts w:ascii="GHEA Grapalat" w:hAnsi="GHEA Grapalat" w:cs="Sylfaen"/>
          <w:sz w:val="20"/>
          <w:szCs w:val="20"/>
          <w:lang w:val="es-ES"/>
        </w:rPr>
        <w:t xml:space="preserve"> </w:t>
      </w:r>
      <w:r w:rsidRPr="002703A7">
        <w:rPr>
          <w:rFonts w:ascii="GHEA Grapalat" w:hAnsi="GHEA Grapalat" w:cs="Sylfaen"/>
          <w:sz w:val="20"/>
          <w:szCs w:val="20"/>
        </w:rPr>
        <w:t>պարբերության</w:t>
      </w:r>
      <w:r w:rsidRPr="002703A7">
        <w:rPr>
          <w:rFonts w:ascii="GHEA Grapalat" w:hAnsi="GHEA Grapalat" w:cs="Sylfaen"/>
          <w:sz w:val="20"/>
          <w:szCs w:val="20"/>
          <w:lang w:val="es-ES"/>
        </w:rPr>
        <w:t xml:space="preserve"> հիման վրա՝ գնման գործընթացներին չմասնակցելու պարտավորագրերի հիմքով,</w:t>
      </w:r>
      <w:r w:rsidRPr="002703A7">
        <w:rPr>
          <w:rFonts w:ascii="GHEA Grapalat" w:hAnsi="GHEA Grapalat"/>
          <w:sz w:val="20"/>
          <w:szCs w:val="20"/>
          <w:lang w:val="es-ES"/>
        </w:rPr>
        <w:t xml:space="preserve"> հայտը </w:t>
      </w:r>
      <w:r w:rsidRPr="002703A7">
        <w:rPr>
          <w:rFonts w:ascii="GHEA Grapalat" w:hAnsi="GHEA Grapalat"/>
          <w:sz w:val="20"/>
          <w:szCs w:val="20"/>
          <w:lang w:val="es-ES"/>
        </w:rPr>
        <w:lastRenderedPageBreak/>
        <w:t>ներկայացնելու օրվա դրությամբ  ներառված են նույն որոշման 2-րդ կետի 2-րդ ենթակետով նախատեսված  ցուցակում</w:t>
      </w:r>
      <w:r w:rsidRPr="002703A7">
        <w:rPr>
          <w:rFonts w:ascii="GHEA Grapalat" w:hAnsi="GHEA Grapalat" w:cs="Sylfaen"/>
          <w:sz w:val="20"/>
          <w:szCs w:val="20"/>
          <w:lang w:val="es-ES"/>
        </w:rPr>
        <w:t>:</w:t>
      </w:r>
      <w:r w:rsidRPr="002703A7">
        <w:rPr>
          <w:rFonts w:ascii="GHEA Grapalat" w:hAnsi="GHEA Grapalat"/>
          <w:sz w:val="20"/>
          <w:szCs w:val="20"/>
          <w:lang w:val="es-ES"/>
        </w:rPr>
        <w:t xml:space="preserve"> </w:t>
      </w:r>
    </w:p>
    <w:p w14:paraId="6112C794" w14:textId="77777777" w:rsidR="00CC1CD1" w:rsidRPr="00640568" w:rsidRDefault="00CC1CD1" w:rsidP="00CC1CD1">
      <w:pPr>
        <w:ind w:firstLine="567"/>
        <w:jc w:val="both"/>
        <w:rPr>
          <w:rFonts w:ascii="GHEA Grapalat" w:hAnsi="GHEA Grapalat" w:cs="Sylfaen"/>
          <w:sz w:val="20"/>
          <w:lang w:val="es-ES"/>
        </w:rPr>
      </w:pPr>
    </w:p>
    <w:p w14:paraId="287F5767" w14:textId="77777777" w:rsidR="00CC1CD1" w:rsidRPr="00296EE5"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40568">
        <w:rPr>
          <w:rFonts w:ascii="GHEA Grapalat" w:hAnsi="GHEA Grapalat" w:cs="Arial"/>
          <w:sz w:val="20"/>
          <w:lang w:val="es-ES"/>
        </w:rPr>
        <w:t xml:space="preserve"> </w:t>
      </w:r>
      <w:r w:rsidRPr="00640568">
        <w:rPr>
          <w:rFonts w:ascii="GHEA Grapalat" w:hAnsi="GHEA Grapalat" w:cs="Sylfaen"/>
          <w:sz w:val="20"/>
          <w:lang w:val="es-ES"/>
        </w:rPr>
        <w:t>հրավերի</w:t>
      </w:r>
      <w:r w:rsidRPr="00640568">
        <w:rPr>
          <w:rFonts w:ascii="GHEA Grapalat" w:hAnsi="GHEA Grapalat" w:cs="Arial"/>
          <w:sz w:val="20"/>
          <w:lang w:val="es-ES"/>
        </w:rPr>
        <w:t xml:space="preserve"> 2-րդ </w:t>
      </w:r>
      <w:r w:rsidRPr="00640568">
        <w:rPr>
          <w:rFonts w:ascii="GHEA Grapalat" w:hAnsi="GHEA Grapalat" w:cs="Sylfaen"/>
          <w:sz w:val="20"/>
          <w:lang w:val="es-ES"/>
        </w:rPr>
        <w:t>մասի</w:t>
      </w:r>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r w:rsidRPr="00640568">
        <w:rPr>
          <w:rFonts w:ascii="GHEA Grapalat" w:hAnsi="GHEA Grapalat" w:cs="Sylfaen"/>
          <w:sz w:val="20"/>
          <w:lang w:val="es-ES"/>
        </w:rPr>
        <w:t>կետով</w:t>
      </w:r>
      <w:r w:rsidRPr="00640568">
        <w:rPr>
          <w:rFonts w:ascii="GHEA Grapalat" w:hAnsi="GHEA Grapalat" w:cs="Arial"/>
          <w:sz w:val="20"/>
          <w:lang w:val="es-ES"/>
        </w:rPr>
        <w:t xml:space="preserve"> </w:t>
      </w:r>
      <w:r w:rsidRPr="00640568">
        <w:rPr>
          <w:rFonts w:ascii="GHEA Grapalat" w:hAnsi="GHEA Grapalat" w:cs="Sylfaen"/>
          <w:sz w:val="20"/>
          <w:lang w:val="es-ES"/>
        </w:rPr>
        <w:t>նախատեսված</w:t>
      </w:r>
      <w:r w:rsidRPr="00640568">
        <w:rPr>
          <w:rFonts w:ascii="GHEA Grapalat" w:hAnsi="GHEA Grapalat" w:cs="Arial"/>
          <w:sz w:val="20"/>
          <w:lang w:val="es-ES"/>
        </w:rPr>
        <w:t xml:space="preserve"> </w:t>
      </w:r>
      <w:r w:rsidRPr="00640568">
        <w:rPr>
          <w:rFonts w:ascii="GHEA Grapalat" w:hAnsi="GHEA Grapalat" w:cs="Sylfaen"/>
          <w:sz w:val="20"/>
          <w:lang w:val="es-ES"/>
        </w:rPr>
        <w:t>գրավոր</w:t>
      </w:r>
      <w:r w:rsidRPr="00640568">
        <w:rPr>
          <w:rFonts w:ascii="GHEA Grapalat" w:hAnsi="GHEA Grapalat" w:cs="Arial"/>
          <w:sz w:val="20"/>
          <w:lang w:val="es-ES"/>
        </w:rPr>
        <w:t xml:space="preserve"> </w:t>
      </w:r>
      <w:r w:rsidRPr="00640568">
        <w:rPr>
          <w:rFonts w:ascii="GHEA Grapalat" w:hAnsi="GHEA Grapalat" w:cs="Sylfaen"/>
          <w:sz w:val="20"/>
          <w:lang w:val="es-ES"/>
        </w:rPr>
        <w:t xml:space="preserve">հայտարարություն: </w:t>
      </w:r>
      <w:r w:rsidRPr="00640568">
        <w:rPr>
          <w:rFonts w:ascii="GHEA Grapalat" w:hAnsi="GHEA Grapalat" w:cs="Sylfaen"/>
          <w:sz w:val="20"/>
        </w:rPr>
        <w:t>Բացի</w:t>
      </w:r>
      <w:r w:rsidRPr="00640568">
        <w:rPr>
          <w:rFonts w:ascii="GHEA Grapalat" w:hAnsi="GHEA Grapalat" w:cs="Sylfaen"/>
          <w:sz w:val="20"/>
          <w:lang w:val="es-ES"/>
        </w:rPr>
        <w:t xml:space="preserve"> </w:t>
      </w:r>
      <w:r w:rsidRPr="00640568">
        <w:rPr>
          <w:rFonts w:ascii="GHEA Grapalat" w:hAnsi="GHEA Grapalat" w:cs="Sylfaen"/>
          <w:sz w:val="20"/>
        </w:rPr>
        <w:t>սույն</w:t>
      </w:r>
      <w:r w:rsidRPr="00640568">
        <w:rPr>
          <w:rFonts w:ascii="GHEA Grapalat" w:hAnsi="GHEA Grapalat" w:cs="Sylfaen"/>
          <w:sz w:val="20"/>
          <w:lang w:val="es-ES"/>
        </w:rPr>
        <w:t xml:space="preserve"> </w:t>
      </w:r>
      <w:r w:rsidRPr="00640568">
        <w:rPr>
          <w:rFonts w:ascii="GHEA Grapalat" w:hAnsi="GHEA Grapalat" w:cs="Sylfaen"/>
          <w:sz w:val="20"/>
        </w:rPr>
        <w:t>կետով</w:t>
      </w:r>
      <w:r w:rsidRPr="00640568">
        <w:rPr>
          <w:rFonts w:ascii="GHEA Grapalat" w:hAnsi="GHEA Grapalat" w:cs="Sylfaen"/>
          <w:sz w:val="20"/>
          <w:lang w:val="es-ES"/>
        </w:rPr>
        <w:t xml:space="preserve"> </w:t>
      </w:r>
      <w:r w:rsidRPr="00640568">
        <w:rPr>
          <w:rFonts w:ascii="GHEA Grapalat" w:hAnsi="GHEA Grapalat" w:cs="Sylfaen"/>
          <w:sz w:val="20"/>
        </w:rPr>
        <w:t>նախատեսված</w:t>
      </w:r>
      <w:r w:rsidRPr="00640568">
        <w:rPr>
          <w:rFonts w:ascii="GHEA Grapalat" w:hAnsi="GHEA Grapalat" w:cs="Sylfaen"/>
          <w:sz w:val="20"/>
          <w:lang w:val="es-ES"/>
        </w:rPr>
        <w:t xml:space="preserve"> </w:t>
      </w:r>
      <w:r w:rsidRPr="00640568">
        <w:rPr>
          <w:rFonts w:ascii="GHEA Grapalat" w:hAnsi="GHEA Grapalat" w:cs="Sylfaen"/>
          <w:sz w:val="20"/>
        </w:rPr>
        <w:t>հայտարարությունից</w:t>
      </w:r>
      <w:r w:rsidRPr="00640568">
        <w:rPr>
          <w:rFonts w:ascii="GHEA Grapalat" w:hAnsi="GHEA Grapalat" w:cs="Sylfaen"/>
          <w:sz w:val="20"/>
          <w:lang w:val="es-ES"/>
        </w:rPr>
        <w:t xml:space="preserve"> </w:t>
      </w:r>
      <w:r w:rsidRPr="00640568">
        <w:rPr>
          <w:rFonts w:ascii="GHEA Grapalat" w:hAnsi="GHEA Grapalat" w:cs="Sylfaen"/>
          <w:sz w:val="20"/>
        </w:rPr>
        <w:t>մասնակցության</w:t>
      </w:r>
      <w:r w:rsidRPr="00640568">
        <w:rPr>
          <w:rFonts w:ascii="GHEA Grapalat" w:hAnsi="GHEA Grapalat" w:cs="Sylfaen"/>
          <w:sz w:val="20"/>
          <w:lang w:val="es-ES"/>
        </w:rPr>
        <w:t xml:space="preserve"> </w:t>
      </w:r>
      <w:r w:rsidRPr="00640568">
        <w:rPr>
          <w:rFonts w:ascii="GHEA Grapalat" w:hAnsi="GHEA Grapalat" w:cs="Sylfaen"/>
          <w:sz w:val="20"/>
        </w:rPr>
        <w:t>իրավունքի</w:t>
      </w:r>
      <w:r w:rsidRPr="00640568">
        <w:rPr>
          <w:rFonts w:ascii="GHEA Grapalat" w:hAnsi="GHEA Grapalat" w:cs="Sylfaen"/>
          <w:sz w:val="20"/>
          <w:lang w:val="es-ES"/>
        </w:rPr>
        <w:t xml:space="preserve"> </w:t>
      </w:r>
      <w:r w:rsidRPr="00640568">
        <w:rPr>
          <w:rFonts w:ascii="GHEA Grapalat" w:hAnsi="GHEA Grapalat" w:cs="Sylfaen"/>
          <w:sz w:val="20"/>
        </w:rPr>
        <w:t>գնահատման</w:t>
      </w:r>
      <w:r w:rsidRPr="00640568">
        <w:rPr>
          <w:rFonts w:ascii="GHEA Grapalat" w:hAnsi="GHEA Grapalat" w:cs="Sylfaen"/>
          <w:sz w:val="20"/>
          <w:lang w:val="es-ES"/>
        </w:rPr>
        <w:t xml:space="preserve"> </w:t>
      </w:r>
      <w:r w:rsidRPr="00640568">
        <w:rPr>
          <w:rFonts w:ascii="GHEA Grapalat" w:hAnsi="GHEA Grapalat" w:cs="Sylfaen"/>
          <w:sz w:val="20"/>
        </w:rPr>
        <w:t>համար</w:t>
      </w:r>
      <w:r w:rsidRPr="00640568">
        <w:rPr>
          <w:rFonts w:ascii="GHEA Grapalat" w:hAnsi="GHEA Grapalat" w:cs="Sylfaen"/>
          <w:sz w:val="20"/>
          <w:lang w:val="es-ES"/>
        </w:rPr>
        <w:t xml:space="preserve"> </w:t>
      </w:r>
      <w:r w:rsidRPr="00640568">
        <w:rPr>
          <w:rFonts w:ascii="GHEA Grapalat" w:hAnsi="GHEA Grapalat" w:cs="Sylfaen"/>
          <w:sz w:val="20"/>
        </w:rPr>
        <w:t>մասնակցից</w:t>
      </w:r>
      <w:r w:rsidRPr="00640568">
        <w:rPr>
          <w:rFonts w:ascii="GHEA Grapalat" w:hAnsi="GHEA Grapalat" w:cs="Sylfaen"/>
          <w:sz w:val="20"/>
          <w:lang w:val="es-ES"/>
        </w:rPr>
        <w:t xml:space="preserve">, </w:t>
      </w:r>
      <w:r w:rsidRPr="00640568">
        <w:rPr>
          <w:rFonts w:ascii="GHEA Grapalat" w:hAnsi="GHEA Grapalat" w:cs="Sylfaen"/>
          <w:sz w:val="20"/>
        </w:rPr>
        <w:t>այդ</w:t>
      </w:r>
      <w:r w:rsidRPr="00640568">
        <w:rPr>
          <w:rFonts w:ascii="GHEA Grapalat" w:hAnsi="GHEA Grapalat" w:cs="Sylfaen"/>
          <w:sz w:val="20"/>
          <w:lang w:val="es-ES"/>
        </w:rPr>
        <w:t xml:space="preserve"> </w:t>
      </w:r>
      <w:r w:rsidRPr="00640568">
        <w:rPr>
          <w:rFonts w:ascii="GHEA Grapalat" w:hAnsi="GHEA Grapalat" w:cs="Sylfaen"/>
          <w:sz w:val="20"/>
        </w:rPr>
        <w:t>թվում</w:t>
      </w:r>
      <w:r w:rsidRPr="00640568">
        <w:rPr>
          <w:rFonts w:ascii="GHEA Grapalat" w:hAnsi="GHEA Grapalat" w:cs="Sylfaen"/>
          <w:sz w:val="20"/>
          <w:lang w:val="es-ES"/>
        </w:rPr>
        <w:t xml:space="preserve"> </w:t>
      </w:r>
      <w:r w:rsidRPr="00640568">
        <w:rPr>
          <w:rFonts w:ascii="GHEA Grapalat" w:hAnsi="GHEA Grapalat" w:cs="Sylfaen"/>
          <w:sz w:val="20"/>
        </w:rPr>
        <w:t>ընտրված</w:t>
      </w:r>
      <w:r w:rsidRPr="00640568">
        <w:rPr>
          <w:rFonts w:ascii="GHEA Grapalat" w:hAnsi="GHEA Grapalat" w:cs="Sylfaen"/>
          <w:sz w:val="20"/>
          <w:lang w:val="es-ES"/>
        </w:rPr>
        <w:t xml:space="preserve"> </w:t>
      </w:r>
      <w:r w:rsidRPr="00640568">
        <w:rPr>
          <w:rFonts w:ascii="GHEA Grapalat" w:hAnsi="GHEA Grapalat" w:cs="Sylfaen"/>
          <w:sz w:val="20"/>
        </w:rPr>
        <w:t>մասնակցից</w:t>
      </w:r>
      <w:r w:rsidRPr="00640568">
        <w:rPr>
          <w:rFonts w:ascii="GHEA Grapalat" w:hAnsi="GHEA Grapalat" w:cs="Sylfaen"/>
          <w:sz w:val="20"/>
          <w:lang w:val="es-ES"/>
        </w:rPr>
        <w:t xml:space="preserve"> </w:t>
      </w:r>
      <w:r w:rsidRPr="00640568">
        <w:rPr>
          <w:rFonts w:ascii="GHEA Grapalat" w:hAnsi="GHEA Grapalat" w:cs="Sylfaen"/>
          <w:sz w:val="20"/>
        </w:rPr>
        <w:t>այլ</w:t>
      </w:r>
      <w:r w:rsidRPr="00640568">
        <w:rPr>
          <w:rFonts w:ascii="GHEA Grapalat" w:hAnsi="GHEA Grapalat" w:cs="Sylfaen"/>
          <w:sz w:val="20"/>
          <w:lang w:val="es-ES"/>
        </w:rPr>
        <w:t xml:space="preserve"> </w:t>
      </w:r>
      <w:r w:rsidRPr="00640568">
        <w:rPr>
          <w:rFonts w:ascii="GHEA Grapalat" w:hAnsi="GHEA Grapalat" w:cs="Sylfaen"/>
          <w:sz w:val="20"/>
        </w:rPr>
        <w:t>փաստաթղթեր</w:t>
      </w:r>
      <w:r w:rsidRPr="00640568">
        <w:rPr>
          <w:rFonts w:ascii="GHEA Grapalat" w:hAnsi="GHEA Grapalat" w:cs="Sylfaen"/>
          <w:sz w:val="20"/>
          <w:lang w:val="es-ES"/>
        </w:rPr>
        <w:t xml:space="preserve"> </w:t>
      </w:r>
      <w:r w:rsidRPr="00640568">
        <w:rPr>
          <w:rFonts w:ascii="GHEA Grapalat" w:hAnsi="GHEA Grapalat" w:cs="Sylfaen"/>
          <w:sz w:val="20"/>
        </w:rPr>
        <w:t>կամ</w:t>
      </w:r>
      <w:r w:rsidRPr="00640568">
        <w:rPr>
          <w:rFonts w:ascii="GHEA Grapalat" w:hAnsi="GHEA Grapalat" w:cs="Sylfaen"/>
          <w:sz w:val="20"/>
          <w:lang w:val="es-ES"/>
        </w:rPr>
        <w:t xml:space="preserve"> </w:t>
      </w:r>
      <w:r w:rsidRPr="00640568">
        <w:rPr>
          <w:rFonts w:ascii="GHEA Grapalat" w:hAnsi="GHEA Grapalat" w:cs="Sylfaen"/>
          <w:sz w:val="20"/>
        </w:rPr>
        <w:t>հիմնավորումներ</w:t>
      </w:r>
      <w:r w:rsidRPr="00640568">
        <w:rPr>
          <w:rFonts w:ascii="GHEA Grapalat" w:hAnsi="GHEA Grapalat" w:cs="Sylfaen"/>
          <w:sz w:val="20"/>
          <w:lang w:val="es-ES"/>
        </w:rPr>
        <w:t xml:space="preserve"> </w:t>
      </w:r>
      <w:r w:rsidRPr="00640568">
        <w:rPr>
          <w:rFonts w:ascii="GHEA Grapalat" w:hAnsi="GHEA Grapalat" w:cs="Sylfaen"/>
          <w:sz w:val="20"/>
        </w:rPr>
        <w:t>չեն</w:t>
      </w:r>
      <w:r w:rsidRPr="00640568">
        <w:rPr>
          <w:rFonts w:ascii="GHEA Grapalat" w:hAnsi="GHEA Grapalat" w:cs="Sylfaen"/>
          <w:sz w:val="20"/>
          <w:lang w:val="es-ES"/>
        </w:rPr>
        <w:t xml:space="preserve"> </w:t>
      </w:r>
      <w:r w:rsidRPr="00640568">
        <w:rPr>
          <w:rFonts w:ascii="GHEA Grapalat" w:hAnsi="GHEA Grapalat" w:cs="Sylfaen"/>
          <w:sz w:val="20"/>
        </w:rPr>
        <w:t>կարող</w:t>
      </w:r>
      <w:r w:rsidRPr="005E1F72">
        <w:rPr>
          <w:rFonts w:ascii="GHEA Grapalat" w:hAnsi="GHEA Grapalat" w:cs="Sylfaen"/>
          <w:sz w:val="20"/>
          <w:lang w:val="es-ES"/>
        </w:rPr>
        <w:t xml:space="preserve"> </w:t>
      </w:r>
      <w:r w:rsidRPr="005E1F72">
        <w:rPr>
          <w:rFonts w:ascii="GHEA Grapalat" w:hAnsi="GHEA Grapalat" w:cs="Sylfaen"/>
          <w:sz w:val="20"/>
        </w:rPr>
        <w:t>պահանջվել</w:t>
      </w:r>
      <w:r w:rsidRPr="005E1F72">
        <w:rPr>
          <w:rFonts w:ascii="GHEA Grapalat" w:hAnsi="GHEA Grapalat" w:cs="Sylfaen"/>
          <w:sz w:val="20"/>
          <w:lang w:val="es-ES"/>
        </w:rPr>
        <w:t>:</w:t>
      </w:r>
      <w:r w:rsidRPr="005E1F72">
        <w:rPr>
          <w:rFonts w:ascii="GHEA Grapalat" w:hAnsi="GHEA Grapalat" w:cs="Tahoma"/>
          <w:sz w:val="20"/>
          <w:lang w:val="hy-AM"/>
        </w:rPr>
        <w:t xml:space="preserve"> </w:t>
      </w:r>
      <w:r w:rsidRPr="005E1F72">
        <w:rPr>
          <w:rFonts w:ascii="GHEA Grapalat" w:hAnsi="GHEA Grapalat" w:cs="Tahoma"/>
          <w:sz w:val="20"/>
        </w:rPr>
        <w:t>Մասնակցի</w:t>
      </w:r>
      <w:r w:rsidRPr="005E1F72">
        <w:rPr>
          <w:rFonts w:ascii="GHEA Grapalat" w:hAnsi="GHEA Grapalat" w:cs="Tahoma"/>
          <w:sz w:val="20"/>
          <w:lang w:val="es-ES"/>
        </w:rPr>
        <w:t xml:space="preserve"> </w:t>
      </w:r>
      <w:r w:rsidRPr="005E1F72">
        <w:rPr>
          <w:rFonts w:ascii="GHEA Grapalat" w:hAnsi="GHEA Grapalat" w:cs="Tahoma"/>
          <w:sz w:val="20"/>
        </w:rPr>
        <w:t>հայտարարության</w:t>
      </w:r>
      <w:r w:rsidRPr="005E1F72">
        <w:rPr>
          <w:rFonts w:ascii="GHEA Grapalat" w:hAnsi="GHEA Grapalat" w:cs="Tahoma"/>
          <w:sz w:val="20"/>
          <w:lang w:val="es-ES"/>
        </w:rPr>
        <w:t xml:space="preserve"> </w:t>
      </w:r>
      <w:r w:rsidRPr="005E1F72">
        <w:rPr>
          <w:rFonts w:ascii="GHEA Grapalat" w:hAnsi="GHEA Grapalat" w:cs="Tahoma"/>
          <w:sz w:val="20"/>
        </w:rPr>
        <w:t>իսկությունը</w:t>
      </w:r>
      <w:r w:rsidRPr="005E1F72">
        <w:rPr>
          <w:rFonts w:ascii="GHEA Grapalat" w:hAnsi="GHEA Grapalat" w:cs="Tahoma"/>
          <w:sz w:val="20"/>
          <w:lang w:val="es-ES"/>
        </w:rPr>
        <w:t xml:space="preserve"> </w:t>
      </w:r>
      <w:r w:rsidRPr="005E1F72">
        <w:rPr>
          <w:rFonts w:ascii="GHEA Grapalat" w:hAnsi="GHEA Grapalat" w:cs="Tahoma"/>
          <w:sz w:val="20"/>
        </w:rPr>
        <w:t>գնահատող</w:t>
      </w:r>
      <w:r w:rsidRPr="005E1F72">
        <w:rPr>
          <w:rFonts w:ascii="GHEA Grapalat" w:hAnsi="GHEA Grapalat" w:cs="Tahoma"/>
          <w:sz w:val="20"/>
          <w:lang w:val="es-ES"/>
        </w:rPr>
        <w:t xml:space="preserve"> </w:t>
      </w:r>
      <w:r w:rsidRPr="005E1F72">
        <w:rPr>
          <w:rFonts w:ascii="GHEA Grapalat" w:hAnsi="GHEA Grapalat" w:cs="Tahoma"/>
          <w:sz w:val="20"/>
        </w:rPr>
        <w:t>հանձնաժողովը</w:t>
      </w:r>
      <w:r w:rsidRPr="005E1F72">
        <w:rPr>
          <w:rFonts w:ascii="GHEA Grapalat" w:hAnsi="GHEA Grapalat" w:cs="Tahoma"/>
          <w:sz w:val="20"/>
          <w:lang w:val="es-ES"/>
        </w:rPr>
        <w:t xml:space="preserve"> (</w:t>
      </w:r>
      <w:r w:rsidRPr="005E1F72">
        <w:rPr>
          <w:rFonts w:ascii="GHEA Grapalat" w:hAnsi="GHEA Grapalat" w:cs="Tahoma"/>
          <w:sz w:val="20"/>
        </w:rPr>
        <w:t>այսուհետ</w:t>
      </w:r>
      <w:r w:rsidRPr="005E1F72">
        <w:rPr>
          <w:rFonts w:ascii="GHEA Grapalat" w:hAnsi="GHEA Grapalat" w:cs="Tahoma"/>
          <w:sz w:val="20"/>
          <w:lang w:val="es-ES"/>
        </w:rPr>
        <w:t xml:space="preserve">` </w:t>
      </w:r>
      <w:r w:rsidRPr="005E1F72">
        <w:rPr>
          <w:rFonts w:ascii="GHEA Grapalat" w:hAnsi="GHEA Grapalat" w:cs="Tahoma"/>
          <w:sz w:val="20"/>
        </w:rPr>
        <w:t>հանձնաժողով</w:t>
      </w:r>
      <w:r w:rsidRPr="005E1F72">
        <w:rPr>
          <w:rFonts w:ascii="GHEA Grapalat" w:hAnsi="GHEA Grapalat" w:cs="Tahoma"/>
          <w:sz w:val="20"/>
          <w:lang w:val="es-ES"/>
        </w:rPr>
        <w:t xml:space="preserve">) </w:t>
      </w:r>
      <w:r w:rsidRPr="005E1F72">
        <w:rPr>
          <w:rFonts w:ascii="GHEA Grapalat" w:hAnsi="GHEA Grapalat" w:cs="Tahoma"/>
          <w:sz w:val="20"/>
        </w:rPr>
        <w:t>գնահատում</w:t>
      </w:r>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r w:rsidRPr="005E1F72">
        <w:rPr>
          <w:rFonts w:ascii="GHEA Grapalat" w:hAnsi="GHEA Grapalat" w:cs="Tahoma"/>
          <w:sz w:val="20"/>
        </w:rPr>
        <w:t>սույն</w:t>
      </w:r>
      <w:r w:rsidRPr="005E1F72">
        <w:rPr>
          <w:rFonts w:ascii="GHEA Grapalat" w:hAnsi="GHEA Grapalat" w:cs="Tahoma"/>
          <w:sz w:val="20"/>
          <w:lang w:val="es-ES"/>
        </w:rPr>
        <w:t xml:space="preserve"> </w:t>
      </w:r>
      <w:r w:rsidRPr="004E515C">
        <w:rPr>
          <w:rFonts w:ascii="GHEA Grapalat" w:hAnsi="GHEA Grapalat" w:cs="Tahoma"/>
          <w:sz w:val="20"/>
        </w:rPr>
        <w:t>հրավերով</w:t>
      </w:r>
      <w:r w:rsidRPr="005C6B8D">
        <w:rPr>
          <w:rFonts w:ascii="GHEA Grapalat" w:hAnsi="GHEA Grapalat" w:cs="Tahoma"/>
          <w:sz w:val="20"/>
          <w:lang w:val="es-ES"/>
        </w:rPr>
        <w:t xml:space="preserve"> </w:t>
      </w:r>
      <w:r w:rsidRPr="005C6B8D">
        <w:rPr>
          <w:rFonts w:ascii="GHEA Grapalat" w:hAnsi="GHEA Grapalat" w:cs="Tahoma"/>
          <w:sz w:val="20"/>
        </w:rPr>
        <w:t>սահմանված</w:t>
      </w:r>
      <w:r w:rsidRPr="000E5F1F">
        <w:rPr>
          <w:rFonts w:ascii="GHEA Grapalat" w:hAnsi="GHEA Grapalat" w:cs="Tahoma"/>
          <w:sz w:val="20"/>
          <w:lang w:val="es-ES"/>
        </w:rPr>
        <w:t xml:space="preserve"> </w:t>
      </w:r>
      <w:r w:rsidRPr="00403A28">
        <w:rPr>
          <w:rFonts w:ascii="GHEA Grapalat" w:hAnsi="GHEA Grapalat" w:cs="Tahoma"/>
          <w:sz w:val="20"/>
        </w:rPr>
        <w:t>պայմաններով</w:t>
      </w:r>
      <w:r w:rsidRPr="00296EE5">
        <w:rPr>
          <w:rFonts w:ascii="GHEA Grapalat" w:hAnsi="GHEA Grapalat" w:cs="Tahoma"/>
          <w:sz w:val="20"/>
          <w:lang w:val="es-ES"/>
        </w:rPr>
        <w:t>:</w:t>
      </w:r>
    </w:p>
    <w:p w14:paraId="6E650767" w14:textId="38342D9B" w:rsidR="00717464" w:rsidRPr="00717464" w:rsidRDefault="00717464" w:rsidP="00717464">
      <w:pPr>
        <w:ind w:firstLine="720"/>
        <w:jc w:val="both"/>
        <w:rPr>
          <w:rFonts w:ascii="GHEA Grapalat" w:hAnsi="GHEA Grapalat" w:cs="Sylfaen"/>
          <w:sz w:val="20"/>
          <w:szCs w:val="20"/>
          <w:lang w:val="es-ES"/>
        </w:rPr>
      </w:pPr>
      <w:bookmarkStart w:id="4" w:name="_Hlk203403259"/>
      <w:r w:rsidRPr="00717464">
        <w:rPr>
          <w:rFonts w:ascii="GHEA Grapalat" w:hAnsi="GHEA Grapalat" w:cs="Tahoma"/>
          <w:sz w:val="20"/>
          <w:szCs w:val="20"/>
          <w:lang w:val="es-ES"/>
        </w:rPr>
        <w:t>2.3</w:t>
      </w:r>
      <w:r w:rsidRPr="00717464">
        <w:rPr>
          <w:rFonts w:ascii="GHEA Grapalat" w:hAnsi="GHEA Grapalat" w:cs="Tahoma"/>
          <w:sz w:val="20"/>
          <w:szCs w:val="20"/>
          <w:lang w:val="hy-AM"/>
        </w:rPr>
        <w:t xml:space="preserve"> </w:t>
      </w:r>
      <w:bookmarkStart w:id="5" w:name="_Hlk201942661"/>
      <w:r w:rsidRPr="00717464">
        <w:rPr>
          <w:rFonts w:ascii="GHEA Grapalat" w:hAnsi="GHEA Grapalat" w:cs="Sylfaen"/>
          <w:sz w:val="20"/>
          <w:szCs w:val="20"/>
        </w:rPr>
        <w:t>Մասնակիցի՝</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Օ</w:t>
      </w:r>
      <w:r w:rsidRPr="00717464">
        <w:rPr>
          <w:rFonts w:ascii="GHEA Grapalat" w:hAnsi="GHEA Grapalat" w:cs="Sylfaen"/>
          <w:sz w:val="20"/>
          <w:szCs w:val="20"/>
        </w:rPr>
        <w:t>րենքի</w:t>
      </w:r>
      <w:r w:rsidRPr="00717464">
        <w:rPr>
          <w:rFonts w:ascii="GHEA Grapalat" w:hAnsi="GHEA Grapalat" w:cs="Sylfaen"/>
          <w:sz w:val="20"/>
          <w:szCs w:val="20"/>
          <w:lang w:val="es-ES"/>
        </w:rPr>
        <w:t xml:space="preserve"> 6-</w:t>
      </w:r>
      <w:r w:rsidRPr="00717464">
        <w:rPr>
          <w:rFonts w:ascii="GHEA Grapalat" w:hAnsi="GHEA Grapalat" w:cs="Sylfaen"/>
          <w:sz w:val="20"/>
          <w:szCs w:val="20"/>
        </w:rPr>
        <w:t>րդ</w:t>
      </w:r>
      <w:r w:rsidRPr="00717464">
        <w:rPr>
          <w:rFonts w:ascii="GHEA Grapalat" w:hAnsi="GHEA Grapalat" w:cs="Sylfaen"/>
          <w:sz w:val="20"/>
          <w:szCs w:val="20"/>
          <w:lang w:val="es-ES"/>
        </w:rPr>
        <w:t xml:space="preserve"> </w:t>
      </w:r>
      <w:r w:rsidRPr="00717464">
        <w:rPr>
          <w:rFonts w:ascii="GHEA Grapalat" w:hAnsi="GHEA Grapalat" w:cs="Sylfaen"/>
          <w:sz w:val="20"/>
          <w:szCs w:val="20"/>
        </w:rPr>
        <w:t>հոդվածի</w:t>
      </w:r>
      <w:r w:rsidRPr="00717464">
        <w:rPr>
          <w:rFonts w:ascii="GHEA Grapalat" w:hAnsi="GHEA Grapalat" w:cs="Sylfaen"/>
          <w:sz w:val="20"/>
          <w:szCs w:val="20"/>
          <w:lang w:val="es-ES"/>
        </w:rPr>
        <w:t xml:space="preserve"> 1-</w:t>
      </w:r>
      <w:r w:rsidRPr="00717464">
        <w:rPr>
          <w:rFonts w:ascii="GHEA Grapalat" w:hAnsi="GHEA Grapalat" w:cs="Sylfaen"/>
          <w:sz w:val="20"/>
          <w:szCs w:val="20"/>
        </w:rPr>
        <w:t>ին</w:t>
      </w:r>
      <w:r w:rsidRPr="00717464">
        <w:rPr>
          <w:rFonts w:ascii="GHEA Grapalat" w:hAnsi="GHEA Grapalat" w:cs="Sylfaen"/>
          <w:sz w:val="20"/>
          <w:szCs w:val="20"/>
          <w:lang w:val="es-ES"/>
        </w:rPr>
        <w:t xml:space="preserve"> </w:t>
      </w:r>
      <w:r w:rsidRPr="00717464">
        <w:rPr>
          <w:rFonts w:ascii="GHEA Grapalat" w:hAnsi="GHEA Grapalat" w:cs="Sylfaen"/>
          <w:sz w:val="20"/>
          <w:szCs w:val="20"/>
        </w:rPr>
        <w:t>մասի</w:t>
      </w:r>
      <w:r w:rsidRPr="00717464">
        <w:rPr>
          <w:rFonts w:ascii="GHEA Grapalat" w:hAnsi="GHEA Grapalat" w:cs="Sylfaen"/>
          <w:sz w:val="20"/>
          <w:szCs w:val="20"/>
          <w:lang w:val="es-ES"/>
        </w:rPr>
        <w:t xml:space="preserve"> 6-</w:t>
      </w:r>
      <w:r w:rsidRPr="00717464">
        <w:rPr>
          <w:rFonts w:ascii="GHEA Grapalat" w:hAnsi="GHEA Grapalat" w:cs="Sylfaen"/>
          <w:sz w:val="20"/>
          <w:szCs w:val="20"/>
        </w:rPr>
        <w:t>րդ</w:t>
      </w:r>
      <w:r w:rsidRPr="00717464">
        <w:rPr>
          <w:rFonts w:ascii="GHEA Grapalat" w:hAnsi="GHEA Grapalat" w:cs="Sylfaen"/>
          <w:sz w:val="20"/>
          <w:szCs w:val="20"/>
          <w:lang w:val="es-ES"/>
        </w:rPr>
        <w:t xml:space="preserve"> </w:t>
      </w:r>
      <w:r w:rsidRPr="00717464">
        <w:rPr>
          <w:rFonts w:ascii="GHEA Grapalat" w:hAnsi="GHEA Grapalat" w:cs="Sylfaen"/>
          <w:sz w:val="20"/>
          <w:szCs w:val="20"/>
        </w:rPr>
        <w:t>կետով</w:t>
      </w:r>
      <w:r w:rsidRPr="00717464">
        <w:rPr>
          <w:rFonts w:ascii="GHEA Grapalat" w:hAnsi="GHEA Grapalat" w:cs="Sylfaen"/>
          <w:sz w:val="20"/>
          <w:szCs w:val="20"/>
          <w:lang w:val="es-ES"/>
        </w:rPr>
        <w:t xml:space="preserve"> </w:t>
      </w:r>
      <w:bookmarkStart w:id="6" w:name="_Hlk201928997"/>
      <w:r w:rsidRPr="00717464">
        <w:rPr>
          <w:rFonts w:ascii="GHEA Grapalat" w:hAnsi="GHEA Grapalat" w:cs="Sylfaen"/>
          <w:sz w:val="20"/>
          <w:szCs w:val="20"/>
          <w:lang w:val="es-ES"/>
        </w:rPr>
        <w:t xml:space="preserve">ինչպես նաև </w:t>
      </w:r>
      <w:r w:rsidRPr="00717464">
        <w:rPr>
          <w:rFonts w:ascii="GHEA Grapalat" w:hAnsi="GHEA Grapalat" w:cs="Calibri"/>
          <w:color w:val="000000"/>
          <w:lang w:val="hy-AM"/>
        </w:rPr>
        <w:t xml:space="preserve">ՀՀ </w:t>
      </w:r>
      <w:r w:rsidRPr="00717464">
        <w:rPr>
          <w:rFonts w:ascii="GHEA Grapalat" w:hAnsi="GHEA Grapalat" w:cs="Sylfaen"/>
          <w:sz w:val="20"/>
          <w:szCs w:val="20"/>
        </w:rPr>
        <w:t>կառավարության</w:t>
      </w:r>
      <w:r w:rsidRPr="00717464">
        <w:rPr>
          <w:rFonts w:ascii="GHEA Grapalat" w:hAnsi="GHEA Grapalat" w:cs="Sylfaen"/>
          <w:sz w:val="20"/>
          <w:szCs w:val="20"/>
          <w:lang w:val="es-ES"/>
        </w:rPr>
        <w:t xml:space="preserve"> 20.06.</w:t>
      </w:r>
      <w:r w:rsidR="00B6083F">
        <w:rPr>
          <w:rFonts w:ascii="GHEA Grapalat" w:hAnsi="GHEA Grapalat" w:cs="Sylfaen"/>
          <w:sz w:val="20"/>
          <w:szCs w:val="20"/>
          <w:lang w:val="es-ES"/>
        </w:rPr>
        <w:t>2026</w:t>
      </w:r>
      <w:r w:rsidRPr="00717464">
        <w:rPr>
          <w:rFonts w:ascii="GHEA Grapalat" w:hAnsi="GHEA Grapalat" w:cs="Sylfaen"/>
          <w:sz w:val="20"/>
          <w:szCs w:val="20"/>
        </w:rPr>
        <w:t>թ</w:t>
      </w:r>
      <w:r w:rsidRPr="00717464">
        <w:rPr>
          <w:rFonts w:ascii="GHEA Grapalat" w:hAnsi="GHEA Grapalat" w:cs="Sylfaen"/>
          <w:sz w:val="20"/>
          <w:szCs w:val="20"/>
          <w:lang w:val="es-ES"/>
        </w:rPr>
        <w:t>. N 817-</w:t>
      </w:r>
      <w:r w:rsidRPr="00717464">
        <w:rPr>
          <w:rFonts w:ascii="GHEA Grapalat" w:hAnsi="GHEA Grapalat" w:cs="Sylfaen"/>
          <w:sz w:val="20"/>
          <w:szCs w:val="20"/>
        </w:rPr>
        <w:t>Ա</w:t>
      </w:r>
      <w:r w:rsidRPr="00717464">
        <w:rPr>
          <w:rFonts w:ascii="GHEA Grapalat" w:hAnsi="GHEA Grapalat" w:cs="Sylfaen"/>
          <w:sz w:val="20"/>
          <w:szCs w:val="20"/>
          <w:lang w:val="es-ES"/>
        </w:rPr>
        <w:t xml:space="preserve"> </w:t>
      </w:r>
      <w:r w:rsidRPr="00717464">
        <w:rPr>
          <w:rFonts w:ascii="GHEA Grapalat" w:hAnsi="GHEA Grapalat" w:cs="Sylfaen"/>
          <w:sz w:val="20"/>
          <w:szCs w:val="20"/>
        </w:rPr>
        <w:t>որոշման</w:t>
      </w:r>
      <w:r w:rsidRPr="00717464">
        <w:rPr>
          <w:rFonts w:ascii="GHEA Grapalat" w:hAnsi="GHEA Grapalat" w:cs="Sylfaen"/>
          <w:sz w:val="20"/>
          <w:szCs w:val="20"/>
          <w:lang w:val="es-ES"/>
        </w:rPr>
        <w:t xml:space="preserve"> 2-րդ կետի 2-րդ ենթակետով նախատեսված </w:t>
      </w:r>
      <w:r w:rsidRPr="00717464">
        <w:rPr>
          <w:rFonts w:ascii="GHEA Grapalat" w:hAnsi="GHEA Grapalat" w:cs="Sylfaen"/>
          <w:sz w:val="20"/>
          <w:szCs w:val="20"/>
        </w:rPr>
        <w:t>ցուցակներում</w:t>
      </w:r>
      <w:r w:rsidRPr="00717464">
        <w:rPr>
          <w:rFonts w:ascii="GHEA Grapalat" w:hAnsi="GHEA Grapalat" w:cs="Sylfaen"/>
          <w:sz w:val="20"/>
          <w:szCs w:val="20"/>
          <w:lang w:val="es-ES"/>
        </w:rPr>
        <w:t xml:space="preserve"> </w:t>
      </w:r>
      <w:bookmarkEnd w:id="6"/>
      <w:r w:rsidRPr="00717464">
        <w:rPr>
          <w:rFonts w:ascii="GHEA Grapalat" w:hAnsi="GHEA Grapalat" w:cs="Sylfaen"/>
          <w:sz w:val="20"/>
          <w:szCs w:val="20"/>
        </w:rPr>
        <w:t>ներառվելը</w:t>
      </w:r>
      <w:r w:rsidRPr="00717464">
        <w:rPr>
          <w:rFonts w:ascii="GHEA Grapalat" w:hAnsi="GHEA Grapalat" w:cs="Sylfaen"/>
          <w:sz w:val="20"/>
          <w:szCs w:val="20"/>
          <w:lang w:val="es-ES"/>
        </w:rPr>
        <w:t xml:space="preserve"> , </w:t>
      </w:r>
      <w:r w:rsidRPr="00717464">
        <w:rPr>
          <w:rFonts w:ascii="GHEA Grapalat" w:hAnsi="GHEA Grapalat" w:cs="Sylfaen"/>
          <w:sz w:val="20"/>
          <w:szCs w:val="20"/>
        </w:rPr>
        <w:t>դրանցում</w:t>
      </w:r>
      <w:r w:rsidRPr="00717464">
        <w:rPr>
          <w:rFonts w:ascii="GHEA Grapalat" w:hAnsi="GHEA Grapalat" w:cs="Sylfaen"/>
          <w:sz w:val="20"/>
          <w:szCs w:val="20"/>
          <w:lang w:val="es-ES"/>
        </w:rPr>
        <w:t xml:space="preserve"> </w:t>
      </w:r>
      <w:r w:rsidRPr="00717464">
        <w:rPr>
          <w:rFonts w:ascii="GHEA Grapalat" w:hAnsi="GHEA Grapalat" w:cs="Sylfaen"/>
          <w:sz w:val="20"/>
          <w:szCs w:val="20"/>
        </w:rPr>
        <w:t>գտնվելու</w:t>
      </w:r>
      <w:r w:rsidRPr="00717464">
        <w:rPr>
          <w:rFonts w:ascii="GHEA Grapalat" w:hAnsi="GHEA Grapalat" w:cs="Sylfaen"/>
          <w:sz w:val="20"/>
          <w:szCs w:val="20"/>
          <w:lang w:val="es-ES"/>
        </w:rPr>
        <w:t xml:space="preserve"> </w:t>
      </w:r>
      <w:r w:rsidRPr="00717464">
        <w:rPr>
          <w:rFonts w:ascii="GHEA Grapalat" w:hAnsi="GHEA Grapalat" w:cs="Sylfaen"/>
          <w:sz w:val="20"/>
          <w:szCs w:val="20"/>
        </w:rPr>
        <w:t>ժամանակահատվածում</w:t>
      </w:r>
      <w:r w:rsidRPr="00717464">
        <w:rPr>
          <w:rFonts w:ascii="GHEA Grapalat" w:hAnsi="GHEA Grapalat" w:cs="Sylfaen"/>
          <w:sz w:val="20"/>
          <w:szCs w:val="20"/>
          <w:lang w:val="es-ES"/>
        </w:rPr>
        <w:t xml:space="preserve">, </w:t>
      </w:r>
      <w:r w:rsidRPr="00717464">
        <w:rPr>
          <w:rFonts w:ascii="GHEA Grapalat" w:hAnsi="GHEA Grapalat" w:cs="Sylfaen"/>
          <w:sz w:val="20"/>
          <w:szCs w:val="20"/>
        </w:rPr>
        <w:t>ինքնաբերաբար</w:t>
      </w:r>
      <w:r w:rsidRPr="00717464">
        <w:rPr>
          <w:rFonts w:ascii="GHEA Grapalat" w:hAnsi="GHEA Grapalat" w:cs="Sylfaen"/>
          <w:sz w:val="20"/>
          <w:szCs w:val="20"/>
          <w:lang w:val="es-ES"/>
        </w:rPr>
        <w:t xml:space="preserve"> </w:t>
      </w:r>
      <w:r w:rsidRPr="00717464">
        <w:rPr>
          <w:rFonts w:ascii="GHEA Grapalat" w:hAnsi="GHEA Grapalat" w:cs="Sylfaen"/>
          <w:sz w:val="20"/>
          <w:szCs w:val="20"/>
        </w:rPr>
        <w:t>հանգեցնում</w:t>
      </w:r>
      <w:r w:rsidRPr="00717464">
        <w:rPr>
          <w:rFonts w:ascii="GHEA Grapalat" w:hAnsi="GHEA Grapalat" w:cs="Sylfaen"/>
          <w:sz w:val="20"/>
          <w:szCs w:val="20"/>
          <w:lang w:val="es-ES"/>
        </w:rPr>
        <w:t xml:space="preserve"> </w:t>
      </w:r>
      <w:r w:rsidRPr="00717464">
        <w:rPr>
          <w:rFonts w:ascii="GHEA Grapalat" w:hAnsi="GHEA Grapalat" w:cs="Sylfaen"/>
          <w:sz w:val="20"/>
          <w:szCs w:val="20"/>
        </w:rPr>
        <w:t>են</w:t>
      </w:r>
      <w:r w:rsidRPr="00717464">
        <w:rPr>
          <w:rFonts w:ascii="GHEA Grapalat" w:hAnsi="GHEA Grapalat" w:cs="Sylfaen"/>
          <w:sz w:val="20"/>
          <w:szCs w:val="20"/>
          <w:lang w:val="es-ES"/>
        </w:rPr>
        <w:t xml:space="preserve"> </w:t>
      </w:r>
      <w:r w:rsidRPr="00717464">
        <w:rPr>
          <w:rFonts w:ascii="GHEA Grapalat" w:hAnsi="GHEA Grapalat" w:cs="Sylfaen"/>
          <w:sz w:val="20"/>
          <w:szCs w:val="20"/>
        </w:rPr>
        <w:t>վերջինիս</w:t>
      </w:r>
      <w:r w:rsidRPr="00717464">
        <w:rPr>
          <w:rFonts w:ascii="GHEA Grapalat" w:hAnsi="GHEA Grapalat" w:cs="Sylfaen"/>
          <w:sz w:val="20"/>
          <w:szCs w:val="20"/>
          <w:lang w:val="es-ES"/>
        </w:rPr>
        <w:t xml:space="preserve"> </w:t>
      </w:r>
      <w:r w:rsidRPr="00717464">
        <w:rPr>
          <w:rFonts w:ascii="GHEA Grapalat" w:hAnsi="GHEA Grapalat" w:cs="Sylfaen"/>
          <w:sz w:val="20"/>
          <w:szCs w:val="20"/>
        </w:rPr>
        <w:t>հետ</w:t>
      </w:r>
      <w:r w:rsidRPr="00717464">
        <w:rPr>
          <w:rFonts w:ascii="GHEA Grapalat" w:hAnsi="GHEA Grapalat" w:cs="Sylfaen"/>
          <w:sz w:val="20"/>
          <w:szCs w:val="20"/>
          <w:lang w:val="es-ES"/>
        </w:rPr>
        <w:t xml:space="preserve"> </w:t>
      </w:r>
      <w:r w:rsidRPr="00717464">
        <w:rPr>
          <w:rFonts w:ascii="GHEA Grapalat" w:hAnsi="GHEA Grapalat" w:cs="Sylfaen"/>
          <w:sz w:val="20"/>
          <w:szCs w:val="20"/>
        </w:rPr>
        <w:t>փոխկապակցված</w:t>
      </w:r>
      <w:r w:rsidRPr="00717464">
        <w:rPr>
          <w:rFonts w:ascii="GHEA Grapalat" w:hAnsi="GHEA Grapalat" w:cs="Sylfaen"/>
          <w:sz w:val="20"/>
          <w:szCs w:val="20"/>
          <w:lang w:val="es-ES"/>
        </w:rPr>
        <w:t xml:space="preserve"> </w:t>
      </w:r>
      <w:r w:rsidRPr="00717464">
        <w:rPr>
          <w:rFonts w:ascii="GHEA Grapalat" w:hAnsi="GHEA Grapalat" w:cs="Sylfaen"/>
          <w:sz w:val="20"/>
          <w:szCs w:val="20"/>
        </w:rPr>
        <w:t>անձանց</w:t>
      </w:r>
      <w:r w:rsidRPr="00717464">
        <w:rPr>
          <w:rFonts w:ascii="GHEA Grapalat" w:hAnsi="GHEA Grapalat" w:cs="Sylfaen"/>
          <w:sz w:val="20"/>
          <w:szCs w:val="20"/>
          <w:lang w:val="es-ES"/>
        </w:rPr>
        <w:t xml:space="preserve"> </w:t>
      </w:r>
      <w:r w:rsidRPr="00717464">
        <w:rPr>
          <w:rFonts w:ascii="GHEA Grapalat" w:hAnsi="GHEA Grapalat" w:cs="Sylfaen"/>
          <w:sz w:val="20"/>
          <w:szCs w:val="20"/>
        </w:rPr>
        <w:t>գնումների</w:t>
      </w:r>
      <w:r w:rsidRPr="00717464">
        <w:rPr>
          <w:rFonts w:ascii="GHEA Grapalat" w:hAnsi="GHEA Grapalat" w:cs="Sylfaen"/>
          <w:sz w:val="20"/>
          <w:szCs w:val="20"/>
          <w:lang w:val="es-ES"/>
        </w:rPr>
        <w:t xml:space="preserve"> </w:t>
      </w:r>
      <w:r w:rsidRPr="00717464">
        <w:rPr>
          <w:rFonts w:ascii="GHEA Grapalat" w:hAnsi="GHEA Grapalat" w:cs="Sylfaen"/>
          <w:sz w:val="20"/>
          <w:szCs w:val="20"/>
        </w:rPr>
        <w:t>գործընթացին</w:t>
      </w:r>
      <w:r w:rsidRPr="00717464">
        <w:rPr>
          <w:rFonts w:ascii="GHEA Grapalat" w:hAnsi="GHEA Grapalat" w:cs="Sylfaen"/>
          <w:sz w:val="20"/>
          <w:szCs w:val="20"/>
          <w:lang w:val="es-ES"/>
        </w:rPr>
        <w:t xml:space="preserve"> </w:t>
      </w:r>
      <w:r w:rsidRPr="00717464">
        <w:rPr>
          <w:rFonts w:ascii="GHEA Grapalat" w:hAnsi="GHEA Grapalat" w:cs="Sylfaen"/>
          <w:sz w:val="20"/>
          <w:szCs w:val="20"/>
        </w:rPr>
        <w:t>մասնակցության</w:t>
      </w:r>
      <w:r w:rsidRPr="00717464">
        <w:rPr>
          <w:rFonts w:ascii="GHEA Grapalat" w:hAnsi="GHEA Grapalat" w:cs="Sylfaen"/>
          <w:sz w:val="20"/>
          <w:szCs w:val="20"/>
          <w:lang w:val="es-ES"/>
        </w:rPr>
        <w:t xml:space="preserve"> </w:t>
      </w:r>
      <w:r w:rsidRPr="00717464">
        <w:rPr>
          <w:rFonts w:ascii="GHEA Grapalat" w:hAnsi="GHEA Grapalat" w:cs="Sylfaen"/>
          <w:sz w:val="20"/>
          <w:szCs w:val="20"/>
        </w:rPr>
        <w:t>իրավունքի</w:t>
      </w:r>
      <w:r w:rsidRPr="00717464">
        <w:rPr>
          <w:rFonts w:ascii="GHEA Grapalat" w:hAnsi="GHEA Grapalat" w:cs="Sylfaen"/>
          <w:sz w:val="20"/>
          <w:szCs w:val="20"/>
          <w:lang w:val="es-ES"/>
        </w:rPr>
        <w:t xml:space="preserve"> </w:t>
      </w:r>
      <w:r w:rsidRPr="00717464">
        <w:rPr>
          <w:rFonts w:ascii="GHEA Grapalat" w:hAnsi="GHEA Grapalat" w:cs="Sylfaen"/>
          <w:sz w:val="20"/>
          <w:szCs w:val="20"/>
        </w:rPr>
        <w:t>սահմանափակման</w:t>
      </w:r>
      <w:r w:rsidRPr="00717464">
        <w:rPr>
          <w:rFonts w:ascii="GHEA Grapalat" w:hAnsi="GHEA Grapalat" w:cs="Sylfaen"/>
          <w:sz w:val="20"/>
          <w:szCs w:val="20"/>
          <w:lang w:val="es-ES"/>
        </w:rPr>
        <w:t>:</w:t>
      </w:r>
    </w:p>
    <w:p w14:paraId="34D9F30E" w14:textId="77777777" w:rsidR="00717464" w:rsidRPr="0093002B" w:rsidRDefault="00717464" w:rsidP="00717464">
      <w:pPr>
        <w:ind w:firstLine="720"/>
        <w:jc w:val="both"/>
        <w:rPr>
          <w:rFonts w:ascii="GHEA Grapalat" w:hAnsi="GHEA Grapalat"/>
          <w:sz w:val="20"/>
          <w:szCs w:val="20"/>
          <w:lang w:val="es-ES"/>
        </w:rPr>
      </w:pPr>
      <w:r w:rsidRPr="00717464">
        <w:rPr>
          <w:rFonts w:ascii="GHEA Grapalat" w:hAnsi="GHEA Grapalat"/>
          <w:color w:val="000000"/>
          <w:lang w:val="es-ES"/>
        </w:rPr>
        <w:t xml:space="preserve"> </w:t>
      </w:r>
      <w:bookmarkEnd w:id="5"/>
      <w:r w:rsidRPr="00717464">
        <w:rPr>
          <w:rFonts w:ascii="GHEA Grapalat" w:hAnsi="GHEA Grapalat" w:cs="Tahoma"/>
          <w:sz w:val="20"/>
          <w:szCs w:val="20"/>
          <w:lang w:val="es-ES"/>
        </w:rPr>
        <w:t xml:space="preserve"> </w:t>
      </w:r>
      <w:r w:rsidRPr="00717464">
        <w:rPr>
          <w:rFonts w:ascii="GHEA Grapalat" w:hAnsi="GHEA Grapalat" w:cs="Sylfaen"/>
          <w:sz w:val="20"/>
          <w:szCs w:val="20"/>
          <w:lang w:val="hy-AM"/>
        </w:rPr>
        <w:t>Արգելվում</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է</w:t>
      </w:r>
      <w:r w:rsidRPr="00717464">
        <w:rPr>
          <w:rFonts w:ascii="GHEA Grapalat" w:hAnsi="GHEA Grapalat"/>
          <w:sz w:val="20"/>
          <w:szCs w:val="20"/>
          <w:lang w:val="es-ES"/>
        </w:rPr>
        <w:t xml:space="preserve"> </w:t>
      </w:r>
      <w:r w:rsidRPr="00717464">
        <w:rPr>
          <w:rFonts w:ascii="GHEA Grapalat" w:hAnsi="GHEA Grapalat"/>
          <w:sz w:val="20"/>
          <w:szCs w:val="20"/>
          <w:lang w:val="hy-AM"/>
        </w:rPr>
        <w:t>սույն</w:t>
      </w:r>
      <w:r w:rsidRPr="00717464">
        <w:rPr>
          <w:rFonts w:ascii="GHEA Grapalat" w:hAnsi="GHEA Grapalat"/>
          <w:sz w:val="20"/>
          <w:szCs w:val="20"/>
          <w:lang w:val="es-ES"/>
        </w:rPr>
        <w:t xml:space="preserve"> </w:t>
      </w:r>
      <w:r w:rsidRPr="00717464">
        <w:rPr>
          <w:rFonts w:ascii="GHEA Grapalat" w:hAnsi="GHEA Grapalat"/>
          <w:sz w:val="20"/>
          <w:szCs w:val="20"/>
          <w:lang w:val="hy-AM"/>
        </w:rPr>
        <w:t>կետով</w:t>
      </w:r>
      <w:r w:rsidRPr="00717464">
        <w:rPr>
          <w:rFonts w:ascii="GHEA Grapalat" w:hAnsi="GHEA Grapalat"/>
          <w:sz w:val="20"/>
          <w:szCs w:val="20"/>
          <w:lang w:val="es-ES"/>
        </w:rPr>
        <w:t xml:space="preserve"> </w:t>
      </w:r>
      <w:r w:rsidRPr="00717464">
        <w:rPr>
          <w:rFonts w:ascii="GHEA Grapalat" w:hAnsi="GHEA Grapalat"/>
          <w:sz w:val="20"/>
          <w:szCs w:val="20"/>
          <w:lang w:val="hy-AM"/>
        </w:rPr>
        <w:t>սահմանված</w:t>
      </w:r>
      <w:r w:rsidRPr="00717464">
        <w:rPr>
          <w:rFonts w:ascii="GHEA Grapalat" w:hAnsi="GHEA Grapalat"/>
          <w:sz w:val="20"/>
          <w:szCs w:val="20"/>
          <w:lang w:val="es-ES"/>
        </w:rPr>
        <w:t xml:space="preserve"> </w:t>
      </w:r>
      <w:r w:rsidRPr="00717464">
        <w:rPr>
          <w:rFonts w:ascii="GHEA Grapalat" w:hAnsi="GHEA Grapalat"/>
          <w:sz w:val="20"/>
          <w:szCs w:val="20"/>
          <w:lang w:val="hy-AM"/>
        </w:rPr>
        <w:t>փոխկապակցված</w:t>
      </w:r>
      <w:r w:rsidRPr="00717464">
        <w:rPr>
          <w:rFonts w:ascii="GHEA Grapalat" w:hAnsi="GHEA Grapalat"/>
          <w:sz w:val="20"/>
          <w:szCs w:val="20"/>
          <w:lang w:val="es-ES"/>
        </w:rPr>
        <w:t xml:space="preserve"> </w:t>
      </w:r>
      <w:r w:rsidRPr="00717464">
        <w:rPr>
          <w:rFonts w:ascii="GHEA Grapalat" w:hAnsi="GHEA Grapalat"/>
          <w:sz w:val="20"/>
          <w:szCs w:val="20"/>
          <w:lang w:val="hy-AM"/>
        </w:rPr>
        <w:t>անձանց</w:t>
      </w:r>
      <w:r w:rsidRPr="00717464">
        <w:rPr>
          <w:rFonts w:ascii="GHEA Grapalat" w:hAnsi="GHEA Grapalat"/>
          <w:sz w:val="20"/>
          <w:szCs w:val="20"/>
          <w:lang w:val="es-ES"/>
        </w:rPr>
        <w:t xml:space="preserve"> </w:t>
      </w:r>
      <w:r w:rsidRPr="00717464">
        <w:rPr>
          <w:rFonts w:ascii="GHEA Grapalat" w:hAnsi="GHEA Grapalat"/>
          <w:sz w:val="20"/>
          <w:szCs w:val="20"/>
          <w:lang w:val="hy-AM"/>
        </w:rPr>
        <w:t>և</w:t>
      </w:r>
      <w:r w:rsidRPr="00717464">
        <w:rPr>
          <w:rFonts w:ascii="GHEA Grapalat" w:hAnsi="GHEA Grapalat"/>
          <w:sz w:val="20"/>
          <w:szCs w:val="20"/>
          <w:lang w:val="es-ES"/>
        </w:rPr>
        <w:t xml:space="preserve"> (</w:t>
      </w:r>
      <w:r w:rsidRPr="00717464">
        <w:rPr>
          <w:rFonts w:ascii="GHEA Grapalat" w:hAnsi="GHEA Grapalat"/>
          <w:sz w:val="20"/>
          <w:szCs w:val="20"/>
          <w:lang w:val="hy-AM"/>
        </w:rPr>
        <w:t>կամ</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միևնույն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անձի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անձանց</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կողմից</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հիմնադրված</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կամ</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ավելի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քան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հիսուն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տոկոս</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միևնույն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անձի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անձանց</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պատկանող</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բաժնեմաս</w:t>
      </w:r>
      <w:r w:rsidRPr="00717464">
        <w:rPr>
          <w:rFonts w:ascii="GHEA Grapalat" w:hAnsi="GHEA Grapalat"/>
          <w:sz w:val="20"/>
          <w:szCs w:val="20"/>
          <w:lang w:val="es-ES"/>
        </w:rPr>
        <w:t xml:space="preserve"> (</w:t>
      </w:r>
      <w:r w:rsidRPr="00717464">
        <w:rPr>
          <w:rFonts w:ascii="GHEA Grapalat" w:hAnsi="GHEA Grapalat"/>
          <w:sz w:val="20"/>
          <w:szCs w:val="20"/>
          <w:lang w:val="hy-AM"/>
        </w:rPr>
        <w:t>փայաբաժին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ունեցող</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կազմակերպությունների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միաժամանակյա</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մասնակցությունը</w:t>
      </w:r>
      <w:r w:rsidRPr="00717464">
        <w:rPr>
          <w:rFonts w:ascii="GHEA Grapalat" w:hAnsi="GHEA Grapalat"/>
          <w:sz w:val="20"/>
          <w:szCs w:val="20"/>
          <w:lang w:val="es-ES"/>
        </w:rPr>
        <w:t xml:space="preserve"> </w:t>
      </w:r>
      <w:r w:rsidRPr="00717464">
        <w:rPr>
          <w:rFonts w:ascii="GHEA Grapalat" w:hAnsi="GHEA Grapalat"/>
          <w:sz w:val="20"/>
          <w:szCs w:val="20"/>
          <w:lang w:val="hy-AM"/>
        </w:rPr>
        <w:t>սույն</w:t>
      </w:r>
      <w:r w:rsidRPr="00717464">
        <w:rPr>
          <w:rFonts w:ascii="GHEA Grapalat" w:hAnsi="GHEA Grapalat"/>
          <w:sz w:val="20"/>
          <w:szCs w:val="20"/>
          <w:lang w:val="es-ES"/>
        </w:rPr>
        <w:t xml:space="preserve"> </w:t>
      </w:r>
      <w:r w:rsidRPr="00717464">
        <w:rPr>
          <w:rFonts w:ascii="GHEA Grapalat" w:hAnsi="GHEA Grapalat"/>
          <w:sz w:val="20"/>
          <w:szCs w:val="20"/>
          <w:lang w:val="hy-AM"/>
        </w:rPr>
        <w:t xml:space="preserve">ընթացակարգին </w:t>
      </w:r>
      <w:r w:rsidRPr="00717464">
        <w:rPr>
          <w:rFonts w:ascii="GHEA Grapalat" w:hAnsi="GHEA Grapalat" w:cs="Sylfaen"/>
          <w:sz w:val="20"/>
          <w:szCs w:val="20"/>
          <w:lang w:val="es-ES"/>
        </w:rPr>
        <w:t>(</w:t>
      </w:r>
      <w:r w:rsidRPr="00717464">
        <w:rPr>
          <w:rFonts w:ascii="GHEA Grapalat" w:hAnsi="GHEA Grapalat" w:cs="Sylfaen"/>
          <w:sz w:val="20"/>
          <w:szCs w:val="20"/>
          <w:lang w:val="hy-AM"/>
        </w:rPr>
        <w:t>միևնույն</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չափաբաժնին</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բացառությամբ</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պետության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կամ</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համայնքների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կողմից</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հիմնադրված</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կազմակերպությունների</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և</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կամ</w:t>
      </w:r>
      <w:r w:rsidRPr="00717464">
        <w:rPr>
          <w:rFonts w:ascii="GHEA Grapalat" w:hAnsi="GHEA Grapalat" w:cs="Sylfaen"/>
          <w:sz w:val="20"/>
          <w:szCs w:val="20"/>
          <w:lang w:val="es-ES"/>
        </w:rPr>
        <w:t xml:space="preserve">) </w:t>
      </w:r>
      <w:r w:rsidRPr="00717464">
        <w:rPr>
          <w:rFonts w:ascii="GHEA Grapalat" w:hAnsi="GHEA Grapalat" w:cs="Sylfaen"/>
          <w:sz w:val="20"/>
          <w:lang w:val="hy-AM"/>
        </w:rPr>
        <w:t>համատեղ</w:t>
      </w:r>
      <w:r w:rsidRPr="00717464">
        <w:rPr>
          <w:rFonts w:ascii="GHEA Grapalat" w:hAnsi="GHEA Grapalat" w:cs="Times Armenian"/>
          <w:sz w:val="20"/>
          <w:lang w:val="af-ZA"/>
        </w:rPr>
        <w:t xml:space="preserve"> </w:t>
      </w:r>
      <w:r w:rsidRPr="00717464">
        <w:rPr>
          <w:rFonts w:ascii="GHEA Grapalat" w:hAnsi="GHEA Grapalat" w:cs="Times Armenian"/>
          <w:sz w:val="20"/>
          <w:lang w:val="hy-AM"/>
        </w:rPr>
        <w:t>գ</w:t>
      </w:r>
      <w:r w:rsidRPr="00717464">
        <w:rPr>
          <w:rFonts w:ascii="GHEA Grapalat" w:hAnsi="GHEA Grapalat" w:cs="Sylfaen"/>
          <w:sz w:val="20"/>
          <w:lang w:val="hy-AM"/>
        </w:rPr>
        <w:t>ործունեության</w:t>
      </w:r>
      <w:r w:rsidRPr="00717464">
        <w:rPr>
          <w:rFonts w:ascii="GHEA Grapalat" w:hAnsi="GHEA Grapalat" w:cs="Times Armenian"/>
          <w:sz w:val="20"/>
          <w:lang w:val="af-ZA"/>
        </w:rPr>
        <w:t xml:space="preserve"> </w:t>
      </w:r>
      <w:r w:rsidRPr="00717464">
        <w:rPr>
          <w:rFonts w:ascii="GHEA Grapalat" w:hAnsi="GHEA Grapalat" w:cs="Sylfaen"/>
          <w:sz w:val="20"/>
          <w:lang w:val="hy-AM"/>
        </w:rPr>
        <w:t>կար</w:t>
      </w:r>
      <w:r w:rsidRPr="00717464">
        <w:rPr>
          <w:rFonts w:ascii="GHEA Grapalat" w:hAnsi="GHEA Grapalat" w:cs="Times Armenian"/>
          <w:sz w:val="20"/>
          <w:lang w:val="hy-AM"/>
        </w:rPr>
        <w:t>գ</w:t>
      </w:r>
      <w:r w:rsidRPr="00717464">
        <w:rPr>
          <w:rFonts w:ascii="GHEA Grapalat" w:hAnsi="GHEA Grapalat" w:cs="Sylfaen"/>
          <w:sz w:val="20"/>
          <w:lang w:val="hy-AM"/>
        </w:rPr>
        <w:t>ով</w:t>
      </w:r>
      <w:r w:rsidRPr="00717464">
        <w:rPr>
          <w:rFonts w:ascii="GHEA Grapalat" w:hAnsi="GHEA Grapalat" w:cs="Sylfaen"/>
          <w:sz w:val="20"/>
          <w:lang w:val="af-ZA"/>
        </w:rPr>
        <w:t xml:space="preserve"> </w:t>
      </w:r>
      <w:r w:rsidRPr="00717464">
        <w:rPr>
          <w:rFonts w:ascii="GHEA Grapalat" w:hAnsi="GHEA Grapalat" w:cs="Times Armenian"/>
          <w:sz w:val="20"/>
          <w:lang w:val="af-ZA"/>
        </w:rPr>
        <w:t>(</w:t>
      </w:r>
      <w:r w:rsidRPr="00717464">
        <w:rPr>
          <w:rFonts w:ascii="GHEA Grapalat" w:hAnsi="GHEA Grapalat" w:cs="Sylfaen"/>
          <w:sz w:val="20"/>
          <w:lang w:val="hy-AM"/>
        </w:rPr>
        <w:t>կոնսորցիումով</w:t>
      </w:r>
      <w:r w:rsidRPr="00717464">
        <w:rPr>
          <w:rFonts w:ascii="GHEA Grapalat" w:hAnsi="GHEA Grapalat" w:cs="Times Armenian"/>
          <w:sz w:val="20"/>
          <w:lang w:val="af-ZA"/>
        </w:rPr>
        <w:t xml:space="preserve">) </w:t>
      </w:r>
      <w:r w:rsidRPr="00717464">
        <w:rPr>
          <w:rFonts w:ascii="GHEA Grapalat" w:hAnsi="GHEA Grapalat" w:cs="Times Armenian"/>
          <w:sz w:val="20"/>
          <w:lang w:val="hy-AM"/>
        </w:rPr>
        <w:t>գ</w:t>
      </w:r>
      <w:r w:rsidRPr="00717464">
        <w:rPr>
          <w:rFonts w:ascii="GHEA Grapalat" w:hAnsi="GHEA Grapalat" w:cs="Sylfaen"/>
          <w:sz w:val="20"/>
          <w:lang w:val="hy-AM"/>
        </w:rPr>
        <w:t>նումների</w:t>
      </w:r>
      <w:r w:rsidRPr="00717464">
        <w:rPr>
          <w:rFonts w:ascii="GHEA Grapalat" w:hAnsi="GHEA Grapalat" w:cs="Times Armenian"/>
          <w:sz w:val="20"/>
          <w:lang w:val="af-ZA"/>
        </w:rPr>
        <w:t xml:space="preserve"> </w:t>
      </w:r>
      <w:r w:rsidRPr="00717464">
        <w:rPr>
          <w:rFonts w:ascii="GHEA Grapalat" w:hAnsi="GHEA Grapalat" w:cs="Times Armenian"/>
          <w:sz w:val="20"/>
          <w:lang w:val="hy-AM"/>
        </w:rPr>
        <w:t>գ</w:t>
      </w:r>
      <w:r w:rsidRPr="00717464">
        <w:rPr>
          <w:rFonts w:ascii="GHEA Grapalat" w:hAnsi="GHEA Grapalat" w:cs="Sylfaen"/>
          <w:sz w:val="20"/>
          <w:lang w:val="hy-AM"/>
        </w:rPr>
        <w:t>ործընթացին</w:t>
      </w:r>
      <w:r w:rsidRPr="00717464">
        <w:rPr>
          <w:rFonts w:ascii="GHEA Grapalat" w:hAnsi="GHEA Grapalat" w:cs="Sylfaen"/>
          <w:sz w:val="20"/>
          <w:lang w:val="es-ES"/>
        </w:rPr>
        <w:t xml:space="preserve"> </w:t>
      </w:r>
      <w:r w:rsidRPr="00717464">
        <w:rPr>
          <w:rFonts w:ascii="GHEA Grapalat" w:hAnsi="GHEA Grapalat" w:cs="Sylfaen"/>
          <w:sz w:val="20"/>
          <w:szCs w:val="20"/>
          <w:lang w:val="hy-AM"/>
        </w:rPr>
        <w:t>մասնակցության</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դեպքերի</w:t>
      </w:r>
      <w:r w:rsidRPr="00717464">
        <w:rPr>
          <w:rFonts w:ascii="GHEA Grapalat" w:hAnsi="GHEA Grapalat" w:cs="Sylfaen"/>
          <w:sz w:val="20"/>
          <w:szCs w:val="20"/>
          <w:lang w:val="es-ES"/>
        </w:rPr>
        <w:t>:</w:t>
      </w:r>
    </w:p>
    <w:bookmarkEnd w:id="4"/>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Pr="005E1F72">
        <w:rPr>
          <w:rFonts w:ascii="GHEA Grapalat" w:hAnsi="GHEA Grapalat"/>
          <w:sz w:val="20"/>
          <w:szCs w:val="20"/>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77777777"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r w:rsidRPr="00417B96">
        <w:rPr>
          <w:rFonts w:ascii="GHEA Grapalat" w:hAnsi="GHEA Grapalat" w:cs="Sylfaen"/>
          <w:sz w:val="20"/>
        </w:rPr>
        <w:t>պայմանագրի</w:t>
      </w:r>
      <w:r w:rsidRPr="00417B96">
        <w:rPr>
          <w:rFonts w:ascii="GHEA Grapalat" w:hAnsi="GHEA Grapalat" w:cs="Sylfaen"/>
          <w:sz w:val="20"/>
          <w:lang w:val="af-ZA"/>
        </w:rPr>
        <w:t xml:space="preserve"> </w:t>
      </w:r>
      <w:r w:rsidRPr="00417B96">
        <w:rPr>
          <w:rFonts w:ascii="GHEA Grapalat" w:hAnsi="GHEA Grapalat" w:cs="Sylfaen"/>
          <w:sz w:val="20"/>
        </w:rPr>
        <w:t>կողմ</w:t>
      </w:r>
      <w:r w:rsidRPr="00417B96">
        <w:rPr>
          <w:rFonts w:ascii="GHEA Grapalat" w:hAnsi="GHEA Grapalat" w:cs="Sylfaen"/>
          <w:sz w:val="20"/>
          <w:lang w:val="af-ZA"/>
        </w:rPr>
        <w:t xml:space="preserve"> </w:t>
      </w:r>
      <w:r w:rsidRPr="00417B96">
        <w:rPr>
          <w:rFonts w:ascii="GHEA Grapalat" w:hAnsi="GHEA Grapalat" w:cs="Sylfaen"/>
          <w:sz w:val="20"/>
        </w:rPr>
        <w:t>չի</w:t>
      </w:r>
      <w:r w:rsidRPr="00417B96">
        <w:rPr>
          <w:rFonts w:ascii="GHEA Grapalat" w:hAnsi="GHEA Grapalat" w:cs="Sylfaen"/>
          <w:sz w:val="20"/>
          <w:lang w:val="af-ZA"/>
        </w:rPr>
        <w:t xml:space="preserve"> </w:t>
      </w:r>
      <w:r w:rsidRPr="00417B96">
        <w:rPr>
          <w:rFonts w:ascii="GHEA Grapalat" w:hAnsi="GHEA Grapalat" w:cs="Sylfaen"/>
          <w:sz w:val="20"/>
        </w:rPr>
        <w:t>կարող</w:t>
      </w:r>
      <w:r w:rsidRPr="00417B96">
        <w:rPr>
          <w:rFonts w:ascii="GHEA Grapalat" w:hAnsi="GHEA Grapalat" w:cs="Sylfaen"/>
          <w:sz w:val="20"/>
          <w:lang w:val="af-ZA"/>
        </w:rPr>
        <w:t xml:space="preserve"> </w:t>
      </w:r>
      <w:r w:rsidRPr="00417B96">
        <w:rPr>
          <w:rFonts w:ascii="GHEA Grapalat" w:hAnsi="GHEA Grapalat" w:cs="Sylfaen"/>
          <w:sz w:val="20"/>
        </w:rPr>
        <w:t>հանդիսանալ</w:t>
      </w:r>
      <w:r w:rsidRPr="00417B96">
        <w:rPr>
          <w:rFonts w:ascii="GHEA Grapalat" w:hAnsi="GHEA Grapalat" w:cs="Sylfaen"/>
          <w:sz w:val="20"/>
          <w:lang w:val="af-ZA"/>
        </w:rPr>
        <w:t xml:space="preserve"> </w:t>
      </w:r>
      <w:r w:rsidRPr="00417B96">
        <w:rPr>
          <w:rFonts w:ascii="GHEA Grapalat" w:hAnsi="GHEA Grapalat" w:cs="Sylfaen"/>
          <w:sz w:val="20"/>
        </w:rPr>
        <w:t>սույն</w:t>
      </w:r>
      <w:r w:rsidRPr="00417B96">
        <w:rPr>
          <w:rFonts w:ascii="GHEA Grapalat" w:hAnsi="GHEA Grapalat" w:cs="Sylfaen"/>
          <w:sz w:val="20"/>
          <w:lang w:val="af-ZA"/>
        </w:rPr>
        <w:t xml:space="preserve"> </w:t>
      </w:r>
      <w:r w:rsidRPr="00417B96">
        <w:rPr>
          <w:rFonts w:ascii="GHEA Grapalat" w:hAnsi="GHEA Grapalat" w:cs="Sylfaen"/>
          <w:sz w:val="20"/>
        </w:rPr>
        <w:t>ընթացակարգին</w:t>
      </w:r>
      <w:r w:rsidRPr="00417B96">
        <w:rPr>
          <w:rFonts w:ascii="GHEA Grapalat" w:hAnsi="GHEA Grapalat" w:cs="Sylfaen"/>
          <w:sz w:val="20"/>
          <w:lang w:val="af-ZA"/>
        </w:rPr>
        <w:t xml:space="preserve"> (</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Pr="00417B96">
        <w:rPr>
          <w:rFonts w:ascii="GHEA Grapalat" w:hAnsi="GHEA Grapalat" w:cs="Sylfaen"/>
          <w:sz w:val="20"/>
        </w:rPr>
        <w:t>մասնակցելու</w:t>
      </w:r>
      <w:r w:rsidRPr="00417B96">
        <w:rPr>
          <w:rFonts w:ascii="GHEA Grapalat" w:hAnsi="GHEA Grapalat" w:cs="Sylfaen"/>
          <w:sz w:val="20"/>
          <w:lang w:val="af-ZA"/>
        </w:rPr>
        <w:t xml:space="preserve"> </w:t>
      </w:r>
      <w:r w:rsidRPr="00417B96">
        <w:rPr>
          <w:rFonts w:ascii="GHEA Grapalat" w:hAnsi="GHEA Grapalat" w:cs="Sylfaen"/>
          <w:sz w:val="20"/>
        </w:rPr>
        <w:t>նպատակով</w:t>
      </w:r>
      <w:r w:rsidRPr="00417B96">
        <w:rPr>
          <w:rFonts w:ascii="GHEA Grapalat" w:hAnsi="GHEA Grapalat" w:cs="Sylfaen"/>
          <w:sz w:val="20"/>
          <w:lang w:val="af-ZA"/>
        </w:rPr>
        <w:t xml:space="preserve"> </w:t>
      </w:r>
      <w:r w:rsidRPr="00417B96">
        <w:rPr>
          <w:rFonts w:ascii="GHEA Grapalat" w:hAnsi="GHEA Grapalat" w:cs="Sylfaen"/>
          <w:sz w:val="20"/>
        </w:rPr>
        <w:t>հայտ</w:t>
      </w:r>
      <w:r w:rsidRPr="00417B96">
        <w:rPr>
          <w:rFonts w:ascii="GHEA Grapalat" w:hAnsi="GHEA Grapalat" w:cs="Sylfaen"/>
          <w:sz w:val="20"/>
          <w:lang w:val="af-ZA"/>
        </w:rPr>
        <w:t xml:space="preserve"> </w:t>
      </w:r>
      <w:r w:rsidRPr="00417B96">
        <w:rPr>
          <w:rFonts w:ascii="GHEA Grapalat" w:hAnsi="GHEA Grapalat" w:cs="Sylfaen"/>
          <w:sz w:val="20"/>
        </w:rPr>
        <w:t>ներկայացրած</w:t>
      </w:r>
      <w:r w:rsidRPr="00417B96">
        <w:rPr>
          <w:rFonts w:ascii="GHEA Grapalat" w:hAnsi="GHEA Grapalat" w:cs="Sylfaen"/>
          <w:sz w:val="20"/>
          <w:lang w:val="af-ZA"/>
        </w:rPr>
        <w:t xml:space="preserve"> </w:t>
      </w:r>
      <w:r w:rsidRPr="00417B96">
        <w:rPr>
          <w:rFonts w:ascii="GHEA Grapalat" w:hAnsi="GHEA Grapalat" w:cs="Sylfaen"/>
          <w:sz w:val="20"/>
        </w:rPr>
        <w:t>մասնակիցը</w:t>
      </w:r>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77777777"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lastRenderedPageBreak/>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r w:rsidRPr="00330A00">
        <w:rPr>
          <w:rFonts w:ascii="GHEA Grapalat" w:hAnsi="GHEA Grapalat" w:cs="Sylfaen"/>
          <w:lang w:val="en-US"/>
        </w:rPr>
        <w:t>միևնույն</w:t>
      </w:r>
      <w:r w:rsidRPr="00406C77">
        <w:rPr>
          <w:rFonts w:ascii="GHEA Grapalat" w:hAnsi="GHEA Grapalat" w:cs="Sylfaen"/>
        </w:rPr>
        <w:t xml:space="preserve"> </w:t>
      </w:r>
      <w:r w:rsidRPr="00330A00">
        <w:rPr>
          <w:rFonts w:ascii="GHEA Grapalat" w:hAnsi="GHEA Grapalat" w:cs="Sylfaen"/>
          <w:lang w:val="en-US"/>
        </w:rPr>
        <w:t>չափաբաժնին</w:t>
      </w:r>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29-</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պատվիրատուից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Pr="005E1F72">
        <w:rPr>
          <w:rFonts w:ascii="GHEA Grapalat" w:hAnsi="GHEA Grapalat" w:cs="Arial"/>
          <w:sz w:val="20"/>
        </w:rPr>
        <w:t>համակարգի</w:t>
      </w:r>
      <w:r w:rsidRPr="005E1F72">
        <w:rPr>
          <w:rFonts w:ascii="GHEA Grapalat" w:hAnsi="GHEA Grapalat" w:cs="Arial"/>
          <w:sz w:val="20"/>
          <w:lang w:val="af-ZA"/>
        </w:rPr>
        <w:t xml:space="preserve"> </w:t>
      </w:r>
      <w:r w:rsidRPr="005E1F72">
        <w:rPr>
          <w:rFonts w:ascii="GHEA Grapalat" w:hAnsi="GHEA Grapalat" w:cs="Arial"/>
          <w:sz w:val="20"/>
        </w:rPr>
        <w:t>միջոցով</w:t>
      </w:r>
      <w:r w:rsidRPr="005E1F72">
        <w:rPr>
          <w:rFonts w:ascii="GHEA Grapalat" w:hAnsi="GHEA Grapalat" w:cs="Arial"/>
          <w:sz w:val="20"/>
          <w:lang w:val="af-ZA"/>
        </w:rPr>
        <w:t xml:space="preserve"> </w:t>
      </w:r>
      <w:r w:rsidRPr="005E1F72">
        <w:rPr>
          <w:rFonts w:ascii="GHEA Grapalat" w:hAnsi="GHEA Grapalat" w:cs="Sylfaen"/>
          <w:sz w:val="20"/>
        </w:rPr>
        <w:t>հանձնաժողովից</w:t>
      </w:r>
      <w:r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r w:rsidRPr="005E1F72">
        <w:rPr>
          <w:rFonts w:ascii="GHEA Grapalat" w:hAnsi="GHEA Grapalat"/>
          <w:sz w:val="20"/>
          <w:lang w:val="af-ZA"/>
        </w:rPr>
        <w:t xml:space="preserve"> </w:t>
      </w:r>
      <w:r w:rsidRPr="005E1F72">
        <w:rPr>
          <w:rFonts w:ascii="GHEA Grapalat" w:hAnsi="GHEA Grapalat"/>
          <w:sz w:val="20"/>
        </w:rPr>
        <w:t>Հանձնաժողովը</w:t>
      </w:r>
      <w:r w:rsidRPr="005E1F72">
        <w:rPr>
          <w:rFonts w:ascii="GHEA Grapalat" w:hAnsi="GHEA Grapalat"/>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ասնակցին</w:t>
      </w:r>
      <w:r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համակարգի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Pr="005E1F72">
        <w:rPr>
          <w:rFonts w:ascii="GHEA Grapalat" w:hAnsi="GHEA Grapalat" w:cs="Arial"/>
          <w:sz w:val="20"/>
        </w:rPr>
        <w:t>պարզաբանումը</w:t>
      </w:r>
      <w:r w:rsidRPr="005E1F72">
        <w:rPr>
          <w:rFonts w:ascii="GHEA Grapalat" w:hAnsi="GHEA Grapalat" w:cs="Arial"/>
          <w:sz w:val="20"/>
          <w:lang w:val="af-ZA"/>
        </w:rPr>
        <w:t xml:space="preserve"> </w:t>
      </w:r>
      <w:r w:rsidRPr="005E1F72">
        <w:rPr>
          <w:rFonts w:ascii="GHEA Grapalat" w:hAnsi="GHEA Grapalat" w:cs="Arial"/>
          <w:sz w:val="20"/>
        </w:rPr>
        <w:t>տրամադրելու</w:t>
      </w:r>
      <w:r w:rsidRPr="005E1F72">
        <w:rPr>
          <w:rFonts w:ascii="GHEA Grapalat" w:hAnsi="GHEA Grapalat" w:cs="Arial"/>
          <w:sz w:val="20"/>
          <w:lang w:val="af-ZA"/>
        </w:rPr>
        <w:t xml:space="preserve"> </w:t>
      </w:r>
      <w:r w:rsidRPr="005E1F72">
        <w:rPr>
          <w:rFonts w:ascii="GHEA Grapalat" w:hAnsi="GHEA Grapalat" w:cs="Arial"/>
          <w:sz w:val="20"/>
        </w:rPr>
        <w:t>օրը</w:t>
      </w:r>
      <w:r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Pr="005E1F72">
        <w:rPr>
          <w:rFonts w:ascii="GHEA Grapalat" w:hAnsi="GHEA Grapalat" w:cs="Arial"/>
          <w:sz w:val="20"/>
        </w:rPr>
        <w:t>համակարգում</w:t>
      </w:r>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r w:rsidRPr="005E1F72">
        <w:rPr>
          <w:rFonts w:ascii="GHEA Grapalat" w:hAnsi="GHEA Grapalat" w:cs="Sylfaen"/>
          <w:sz w:val="20"/>
        </w:rPr>
        <w:t>գործող</w:t>
      </w:r>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Գնումների</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բաժնի</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Հրավերների</w:t>
      </w:r>
      <w:r w:rsidRPr="005E1F72">
        <w:rPr>
          <w:rFonts w:ascii="GHEA Grapalat" w:hAnsi="GHEA Grapalat" w:cs="Sylfaen"/>
          <w:sz w:val="20"/>
          <w:lang w:val="af-ZA"/>
        </w:rPr>
        <w:t xml:space="preserve"> </w:t>
      </w:r>
      <w:r w:rsidRPr="005E1F72">
        <w:rPr>
          <w:rFonts w:ascii="GHEA Grapalat" w:hAnsi="GHEA Grapalat" w:cs="Sylfaen"/>
          <w:sz w:val="20"/>
        </w:rPr>
        <w:t>պարզաբանումների</w:t>
      </w:r>
      <w:r w:rsidRPr="005E1F72">
        <w:rPr>
          <w:rFonts w:ascii="GHEA Grapalat" w:hAnsi="GHEA Grapalat" w:cs="Sylfaen"/>
          <w:sz w:val="20"/>
          <w:lang w:val="af-ZA"/>
        </w:rPr>
        <w:t xml:space="preserve"> </w:t>
      </w:r>
      <w:r w:rsidRPr="005E1F72">
        <w:rPr>
          <w:rFonts w:ascii="GHEA Grapalat" w:hAnsi="GHEA Grapalat" w:cs="Sylfaen"/>
          <w:sz w:val="20"/>
        </w:rPr>
        <w:t>վերաբերյալ</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ենթաբաբաժնում</w:t>
      </w:r>
      <w:r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Arial Unicode"/>
          <w:sz w:val="20"/>
        </w:rPr>
        <w:t>սույն</w:t>
      </w:r>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r w:rsidRPr="005E1F72">
        <w:rPr>
          <w:rFonts w:ascii="GHEA Grapalat" w:hAnsi="GHEA Grapalat"/>
          <w:sz w:val="20"/>
          <w:szCs w:val="20"/>
        </w:rPr>
        <w:t>Ընդ</w:t>
      </w:r>
      <w:r w:rsidRPr="005E1F72">
        <w:rPr>
          <w:rFonts w:ascii="GHEA Grapalat" w:hAnsi="GHEA Grapalat"/>
          <w:sz w:val="20"/>
          <w:szCs w:val="20"/>
          <w:lang w:val="af-ZA"/>
        </w:rPr>
        <w:t xml:space="preserve"> </w:t>
      </w:r>
      <w:r w:rsidRPr="005E1F72">
        <w:rPr>
          <w:rFonts w:ascii="GHEA Grapalat" w:hAnsi="GHEA Grapalat"/>
          <w:sz w:val="20"/>
          <w:szCs w:val="20"/>
        </w:rPr>
        <w:t>որում</w:t>
      </w:r>
      <w:r w:rsidRPr="005E1F72">
        <w:rPr>
          <w:rFonts w:ascii="GHEA Grapalat" w:hAnsi="GHEA Grapalat"/>
          <w:sz w:val="20"/>
          <w:szCs w:val="20"/>
          <w:lang w:val="af-ZA"/>
        </w:rPr>
        <w:t xml:space="preserve">, </w:t>
      </w:r>
      <w:r w:rsidRPr="005E1F72">
        <w:rPr>
          <w:rFonts w:ascii="GHEA Grapalat" w:hAnsi="GHEA Grapalat"/>
          <w:sz w:val="20"/>
          <w:szCs w:val="20"/>
        </w:rPr>
        <w:t>մասնակիցը</w:t>
      </w:r>
      <w:r w:rsidRPr="005E1F72">
        <w:rPr>
          <w:rFonts w:ascii="GHEA Grapalat" w:hAnsi="GHEA Grapalat"/>
          <w:sz w:val="20"/>
          <w:szCs w:val="20"/>
          <w:lang w:val="af-ZA"/>
        </w:rPr>
        <w:t xml:space="preserve"> </w:t>
      </w:r>
      <w:r w:rsidRPr="005E1F72">
        <w:rPr>
          <w:rFonts w:ascii="GHEA Grapalat" w:hAnsi="GHEA Grapalat"/>
          <w:sz w:val="20"/>
          <w:szCs w:val="20"/>
        </w:rPr>
        <w:t>գրավոր</w:t>
      </w:r>
      <w:r w:rsidRPr="005E1F72">
        <w:rPr>
          <w:rFonts w:ascii="GHEA Grapalat" w:hAnsi="GHEA Grapalat"/>
          <w:sz w:val="20"/>
          <w:szCs w:val="20"/>
          <w:lang w:val="af-ZA"/>
        </w:rPr>
        <w:t xml:space="preserve"> </w:t>
      </w:r>
      <w:r w:rsidRPr="005E1F72">
        <w:rPr>
          <w:rFonts w:ascii="GHEA Grapalat" w:hAnsi="GHEA Grapalat"/>
          <w:sz w:val="20"/>
          <w:szCs w:val="20"/>
        </w:rPr>
        <w:t>ծանուցվում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պարզաբանում</w:t>
      </w:r>
      <w:r w:rsidRPr="005E1F72">
        <w:rPr>
          <w:rFonts w:ascii="GHEA Grapalat" w:hAnsi="GHEA Grapalat"/>
          <w:sz w:val="20"/>
          <w:szCs w:val="20"/>
          <w:lang w:val="af-ZA"/>
        </w:rPr>
        <w:t xml:space="preserve"> </w:t>
      </w:r>
      <w:r w:rsidRPr="005E1F72">
        <w:rPr>
          <w:rFonts w:ascii="GHEA Grapalat" w:hAnsi="GHEA Grapalat"/>
          <w:sz w:val="20"/>
          <w:szCs w:val="20"/>
        </w:rPr>
        <w:t>չտրամադրելու</w:t>
      </w:r>
      <w:r w:rsidRPr="005E1F72">
        <w:rPr>
          <w:rFonts w:ascii="GHEA Grapalat" w:hAnsi="GHEA Grapalat"/>
          <w:sz w:val="20"/>
          <w:szCs w:val="20"/>
          <w:lang w:val="af-ZA"/>
        </w:rPr>
        <w:t xml:space="preserve"> </w:t>
      </w:r>
      <w:r w:rsidRPr="005E1F72">
        <w:rPr>
          <w:rFonts w:ascii="GHEA Grapalat" w:hAnsi="GHEA Grapalat"/>
          <w:sz w:val="20"/>
          <w:szCs w:val="20"/>
        </w:rPr>
        <w:t>հիմքերի</w:t>
      </w:r>
      <w:r w:rsidRPr="005E1F72">
        <w:rPr>
          <w:rFonts w:ascii="GHEA Grapalat" w:hAnsi="GHEA Grapalat"/>
          <w:sz w:val="20"/>
          <w:szCs w:val="20"/>
          <w:lang w:val="af-ZA"/>
        </w:rPr>
        <w:t xml:space="preserve"> </w:t>
      </w:r>
      <w:r w:rsidRPr="005E1F72">
        <w:rPr>
          <w:rFonts w:ascii="GHEA Grapalat" w:hAnsi="GHEA Grapalat"/>
          <w:sz w:val="20"/>
          <w:szCs w:val="20"/>
        </w:rPr>
        <w:t>մասին</w:t>
      </w:r>
      <w:r w:rsidRPr="005E1F72">
        <w:rPr>
          <w:rFonts w:ascii="GHEA Grapalat" w:hAnsi="GHEA Grapalat"/>
          <w:sz w:val="20"/>
          <w:szCs w:val="20"/>
          <w:lang w:val="af-ZA"/>
        </w:rPr>
        <w:t xml:space="preserve">` </w:t>
      </w:r>
      <w:r w:rsidRPr="005E1F72">
        <w:rPr>
          <w:rFonts w:ascii="GHEA Grapalat" w:hAnsi="GHEA Grapalat" w:cs="Sylfaen"/>
          <w:sz w:val="20"/>
          <w:szCs w:val="20"/>
        </w:rPr>
        <w:t>հարցումը</w:t>
      </w:r>
      <w:r w:rsidRPr="005E1F72">
        <w:rPr>
          <w:rFonts w:ascii="GHEA Grapalat" w:hAnsi="GHEA Grapalat"/>
          <w:sz w:val="20"/>
          <w:szCs w:val="20"/>
          <w:lang w:val="af-ZA"/>
        </w:rPr>
        <w:t xml:space="preserve"> </w:t>
      </w:r>
      <w:r w:rsidRPr="005E1F72">
        <w:rPr>
          <w:rFonts w:ascii="GHEA Grapalat" w:hAnsi="GHEA Grapalat" w:cs="Sylfaen"/>
          <w:sz w:val="20"/>
          <w:szCs w:val="20"/>
        </w:rPr>
        <w:t>ստանալու</w:t>
      </w:r>
      <w:r w:rsidRPr="005E1F72">
        <w:rPr>
          <w:rFonts w:ascii="GHEA Grapalat" w:hAnsi="GHEA Grapalat"/>
          <w:sz w:val="20"/>
          <w:szCs w:val="20"/>
          <w:lang w:val="af-ZA"/>
        </w:rPr>
        <w:t xml:space="preserve"> </w:t>
      </w:r>
      <w:r w:rsidRPr="005E1F72">
        <w:rPr>
          <w:rFonts w:ascii="GHEA Grapalat" w:hAnsi="GHEA Grapalat" w:cs="Sylfaen"/>
          <w:sz w:val="20"/>
          <w:szCs w:val="20"/>
        </w:rPr>
        <w:t>օրվան</w:t>
      </w:r>
      <w:r w:rsidRPr="005E1F72">
        <w:rPr>
          <w:rFonts w:ascii="GHEA Grapalat" w:hAnsi="GHEA Grapalat"/>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sz w:val="20"/>
          <w:szCs w:val="20"/>
          <w:lang w:val="af-ZA"/>
        </w:rPr>
        <w:t xml:space="preserve"> </w:t>
      </w:r>
      <w:r w:rsidRPr="005E1F72">
        <w:rPr>
          <w:rFonts w:ascii="GHEA Grapalat" w:hAnsi="GHEA Grapalat" w:cs="Sylfaen"/>
          <w:sz w:val="20"/>
          <w:szCs w:val="20"/>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օրացուցային</w:t>
      </w:r>
      <w:r w:rsidRPr="005E1F72">
        <w:rPr>
          <w:rFonts w:ascii="GHEA Grapalat" w:hAnsi="GHEA Grapalat"/>
          <w:sz w:val="20"/>
          <w:szCs w:val="20"/>
          <w:lang w:val="af-ZA"/>
        </w:rPr>
        <w:t xml:space="preserve"> </w:t>
      </w:r>
      <w:r w:rsidRPr="005E1F72">
        <w:rPr>
          <w:rFonts w:ascii="GHEA Grapalat" w:hAnsi="GHEA Grapalat" w:cs="Sylfaen"/>
          <w:sz w:val="20"/>
          <w:szCs w:val="20"/>
        </w:rPr>
        <w:t>օրվա</w:t>
      </w:r>
      <w:r w:rsidRPr="005E1F72">
        <w:rPr>
          <w:rFonts w:ascii="GHEA Grapalat" w:hAnsi="GHEA Grapalat"/>
          <w:sz w:val="20"/>
          <w:szCs w:val="20"/>
          <w:lang w:val="af-ZA"/>
        </w:rPr>
        <w:t xml:space="preserve"> </w:t>
      </w:r>
      <w:r w:rsidRPr="005E1F72">
        <w:rPr>
          <w:rFonts w:ascii="GHEA Grapalat" w:hAnsi="GHEA Grapalat" w:cs="Sylfaen"/>
          <w:sz w:val="20"/>
          <w:szCs w:val="20"/>
        </w:rPr>
        <w:t>ընթացքում</w:t>
      </w:r>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Pr="005E1F72">
        <w:rPr>
          <w:rFonts w:ascii="GHEA Grapalat" w:hAnsi="GHEA Grapalat" w:cs="Arial Unicode"/>
          <w:sz w:val="20"/>
        </w:rPr>
        <w:t>համակարգում</w:t>
      </w:r>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3"/>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4309EE66"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2C512B37" w14:textId="77777777" w:rsidR="006351A5" w:rsidRPr="006347E8" w:rsidRDefault="006351A5" w:rsidP="006351A5">
      <w:pPr>
        <w:pStyle w:val="BodyTextIndent2"/>
        <w:spacing w:line="240" w:lineRule="auto"/>
        <w:ind w:firstLine="567"/>
        <w:rPr>
          <w:rFonts w:ascii="GHEA Grapalat" w:hAnsi="GHEA Grapalat" w:cs="Sylfaen"/>
          <w:color w:val="FF0000"/>
          <w:szCs w:val="24"/>
          <w:lang w:val="hy-AM"/>
        </w:rPr>
      </w:pPr>
      <w:r w:rsidRPr="00A91110">
        <w:rPr>
          <w:rFonts w:ascii="GHEA Grapalat" w:hAnsi="GHEA Grapalat" w:cs="Sylfaen"/>
          <w:szCs w:val="24"/>
          <w:lang w:val="hy-AM"/>
        </w:rPr>
        <w:t xml:space="preserve">Մասնակիցը կարող է հայտ ներկայացնել ինչպես յուրաքանչյուր չափաբաժնի, այնպես էլ մի քանի կամ բոլոր չափաբաժինների </w:t>
      </w:r>
      <w:r w:rsidRPr="00A91110">
        <w:rPr>
          <w:rFonts w:ascii="GHEA Grapalat" w:hAnsi="GHEA Grapalat" w:cs="Sylfaen"/>
          <w:color w:val="000000" w:themeColor="text1"/>
          <w:szCs w:val="24"/>
          <w:lang w:val="hy-AM"/>
        </w:rPr>
        <w:t>համար</w:t>
      </w:r>
      <w:r w:rsidRPr="00A91110">
        <w:rPr>
          <w:rFonts w:ascii="GHEA Grapalat" w:hAnsi="GHEA Grapalat" w:cs="Sylfaen"/>
          <w:color w:val="000000" w:themeColor="text1"/>
          <w:vertAlign w:val="superscript"/>
        </w:rPr>
        <w:t>7</w:t>
      </w:r>
      <w:r w:rsidRPr="00A91110">
        <w:rPr>
          <w:rStyle w:val="FootnoteReference"/>
          <w:rFonts w:ascii="GHEA Grapalat" w:hAnsi="GHEA Grapalat" w:cs="Sylfaen"/>
          <w:color w:val="000000" w:themeColor="text1"/>
        </w:rPr>
        <w:footnoteReference w:id="4"/>
      </w:r>
      <w:r w:rsidRPr="00A91110">
        <w:rPr>
          <w:rFonts w:ascii="GHEA Grapalat" w:hAnsi="GHEA Grapalat" w:cs="Sylfaen"/>
          <w:color w:val="000000" w:themeColor="text1"/>
          <w:szCs w:val="24"/>
          <w:lang w:val="hy-AM"/>
        </w:rPr>
        <w:t xml:space="preserve">։  </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2353D39E"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F51E50">
        <w:rPr>
          <w:rFonts w:ascii="GHEA Grapalat" w:hAnsi="GHEA Grapalat" w:cs="Sylfaen"/>
          <w:szCs w:val="24"/>
          <w:lang w:val="hy-AM"/>
        </w:rPr>
        <w:t>գնանշման հարցումի մրցույթի</w:t>
      </w:r>
      <w:r w:rsidR="00AE26C8" w:rsidRPr="0093002B">
        <w:rPr>
          <w:rFonts w:ascii="GHEA Grapalat" w:hAnsi="GHEA Grapalat" w:cs="Sylfaen"/>
          <w:szCs w:val="24"/>
          <w:lang w:val="hy-AM"/>
        </w:rPr>
        <w:t xml:space="preserve">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35D46562"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215D51">
        <w:rPr>
          <w:rFonts w:ascii="GHEA Grapalat" w:hAnsi="GHEA Grapalat"/>
          <w:b/>
        </w:rPr>
        <w:t xml:space="preserve">մինչև 2026 թվականի </w:t>
      </w:r>
      <w:r w:rsidR="00AF1D2B">
        <w:rPr>
          <w:rFonts w:ascii="GHEA Grapalat" w:hAnsi="GHEA Grapalat"/>
          <w:b/>
        </w:rPr>
        <w:t>մարտի 4</w:t>
      </w:r>
      <w:r w:rsidR="00F62FEB">
        <w:rPr>
          <w:rFonts w:ascii="GHEA Grapalat" w:hAnsi="GHEA Grapalat"/>
          <w:b/>
        </w:rPr>
        <w:t>-ը</w:t>
      </w:r>
      <w:r w:rsidR="00960672" w:rsidRPr="0018744E">
        <w:rPr>
          <w:rFonts w:ascii="GHEA Grapalat" w:hAnsi="GHEA Grapalat"/>
          <w:b/>
          <w:lang w:val="hy-AM"/>
        </w:rPr>
        <w:t xml:space="preserve">, ժամը </w:t>
      </w:r>
      <w:r w:rsidR="00F62FEB" w:rsidRPr="00F62FEB">
        <w:rPr>
          <w:rFonts w:ascii="GHEA Grapalat" w:hAnsi="GHEA Grapalat"/>
          <w:b/>
        </w:rPr>
        <w:t>09</w:t>
      </w:r>
      <w:r w:rsidR="00960672" w:rsidRPr="00F62FEB">
        <w:rPr>
          <w:rFonts w:ascii="GHEA Grapalat" w:hAnsi="GHEA Grapalat"/>
          <w:b/>
        </w:rPr>
        <w:t>:</w:t>
      </w:r>
      <w:r w:rsidR="00F62FEB" w:rsidRPr="00F62FEB">
        <w:rPr>
          <w:rFonts w:ascii="GHEA Grapalat" w:hAnsi="GHEA Grapalat"/>
          <w:b/>
        </w:rPr>
        <w:t>3</w:t>
      </w:r>
      <w:r w:rsidR="00960672" w:rsidRPr="00F62FEB">
        <w:rPr>
          <w:rFonts w:ascii="GHEA Grapalat" w:hAnsi="GHEA Grapalat"/>
          <w:b/>
        </w:rPr>
        <w:t>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8"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9" w:name="_Hlk9261892"/>
      <w:bookmarkEnd w:id="8"/>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5"/>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9"/>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18F35459"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10"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6"/>
      </w:r>
      <w:r w:rsidRPr="0054241B">
        <w:rPr>
          <w:rFonts w:ascii="GHEA Grapalat" w:hAnsi="GHEA Grapalat"/>
          <w:sz w:val="20"/>
          <w:lang w:val="hy-AM"/>
        </w:rPr>
        <w:t xml:space="preserve"> </w:t>
      </w:r>
      <w:bookmarkEnd w:id="10"/>
      <w:r w:rsidR="003D274A" w:rsidRPr="003D274A">
        <w:rPr>
          <w:rFonts w:ascii="GHEA Grapalat" w:hAnsi="GHEA Grapalat"/>
          <w:b/>
          <w:bCs/>
          <w:i/>
          <w:iCs/>
          <w:color w:val="EE0000"/>
          <w:sz w:val="20"/>
          <w:lang w:val="hy-AM"/>
        </w:rPr>
        <w:t>(բացառությամբ 3-րդ չափաբաժնի՝ որի մասով հայտի ապահովում հարկավոր չէ)</w:t>
      </w:r>
    </w:p>
    <w:p w14:paraId="4187C375" w14:textId="77777777" w:rsidR="006D2683" w:rsidRPr="00D24A77" w:rsidRDefault="006D2683" w:rsidP="006D2683">
      <w:pPr>
        <w:ind w:firstLine="567"/>
        <w:jc w:val="both"/>
        <w:rPr>
          <w:rFonts w:ascii="GHEA Grapalat" w:hAnsi="GHEA Grapalat" w:cs="Sylfaen"/>
          <w:b/>
          <w:bCs/>
          <w:sz w:val="20"/>
          <w:lang w:val="hy-AM"/>
        </w:rPr>
      </w:pPr>
      <w:r w:rsidRPr="00D24A77">
        <w:rPr>
          <w:rFonts w:ascii="GHEA Grapalat" w:hAnsi="GHEA Grapalat" w:cs="Sylfaen"/>
          <w:b/>
          <w:bCs/>
          <w:sz w:val="20"/>
          <w:lang w:val="hy-AM"/>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D24A77">
        <w:rPr>
          <w:rFonts w:ascii="GHEA Grapalat" w:hAnsi="GHEA Grapalat" w:cs="Sylfaen"/>
          <w:b/>
          <w:bCs/>
          <w:sz w:val="20"/>
          <w:vertAlign w:val="superscript"/>
          <w:lang w:val="hy-AM"/>
        </w:rPr>
        <w:t>9</w:t>
      </w:r>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11"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pPr>
        <w:pStyle w:val="norm"/>
        <w:numPr>
          <w:ilvl w:val="0"/>
          <w:numId w:val="5"/>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w:t>
      </w:r>
      <w:r w:rsidRPr="0093002B">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pPr>
        <w:pStyle w:val="norm"/>
        <w:numPr>
          <w:ilvl w:val="0"/>
          <w:numId w:val="5"/>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համակարգի միջոցով:</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r w:rsidRPr="0093002B">
        <w:rPr>
          <w:rFonts w:ascii="GHEA Grapalat" w:hAnsi="GHEA Grapalat" w:cs="Sylfaen"/>
          <w:sz w:val="20"/>
        </w:rPr>
        <w:t>վող</w:t>
      </w:r>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lastRenderedPageBreak/>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31CD975" w14:textId="77777777" w:rsidR="003D274A" w:rsidRDefault="000D701E" w:rsidP="00EF3662">
      <w:pPr>
        <w:ind w:firstLine="567"/>
        <w:jc w:val="center"/>
        <w:rPr>
          <w:rFonts w:ascii="GHEA Grapalat" w:hAnsi="GHEA Grapalat" w:cs="Sylfaen"/>
          <w:b/>
          <w:sz w:val="20"/>
          <w:lang w:val="es-ES"/>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p>
    <w:p w14:paraId="182B3B53" w14:textId="618A5647" w:rsidR="00096865" w:rsidRPr="003D274A" w:rsidRDefault="00955A1E" w:rsidP="00EF3662">
      <w:pPr>
        <w:ind w:firstLine="567"/>
        <w:jc w:val="center"/>
        <w:rPr>
          <w:rFonts w:ascii="GHEA Grapalat" w:hAnsi="GHEA Grapalat"/>
          <w:b/>
          <w:i/>
          <w:iCs/>
          <w:color w:val="EE0000"/>
          <w:sz w:val="20"/>
          <w:lang w:val="af-ZA"/>
        </w:rPr>
      </w:pPr>
      <w:r w:rsidRPr="003D274A">
        <w:rPr>
          <w:rFonts w:ascii="GHEA Grapalat" w:hAnsi="GHEA Grapalat" w:cs="Times Armenian"/>
          <w:b/>
          <w:i/>
          <w:iCs/>
          <w:color w:val="EE0000"/>
          <w:sz w:val="20"/>
          <w:lang w:val="af-ZA"/>
        </w:rPr>
        <w:t xml:space="preserve"> </w:t>
      </w:r>
      <w:r w:rsidR="003D274A" w:rsidRPr="003D274A">
        <w:rPr>
          <w:rFonts w:ascii="GHEA Grapalat" w:hAnsi="GHEA Grapalat" w:cs="Times Armenian"/>
          <w:b/>
          <w:i/>
          <w:iCs/>
          <w:color w:val="EE0000"/>
          <w:sz w:val="20"/>
          <w:lang w:val="af-ZA"/>
        </w:rPr>
        <w:t>(բացառությամբ 3-րդ չափաբաժնի՝ որի մասով հայտի ապահովում հարկավոր չէ)</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r w:rsidR="00903898" w:rsidRPr="0093002B">
        <w:rPr>
          <w:rFonts w:ascii="GHEA Grapalat" w:hAnsi="GHEA Grapalat" w:cs="Sylfaen"/>
          <w:bCs/>
          <w:sz w:val="20"/>
          <w:szCs w:val="20"/>
        </w:rPr>
        <w:t>ներկայացնում</w:t>
      </w:r>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հայտի</w:t>
      </w:r>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ապահովում</w:t>
      </w:r>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r w:rsidRPr="0093002B">
        <w:rPr>
          <w:rFonts w:ascii="GHEA Grapalat" w:hAnsi="GHEA Grapalat" w:cs="Sylfaen"/>
          <w:sz w:val="20"/>
          <w:szCs w:val="20"/>
        </w:rPr>
        <w:t>Հ</w:t>
      </w:r>
      <w:r w:rsidR="00903898" w:rsidRPr="0093002B">
        <w:rPr>
          <w:rFonts w:ascii="GHEA Grapalat" w:hAnsi="GHEA Grapalat" w:cs="Sylfaen"/>
          <w:sz w:val="20"/>
          <w:szCs w:val="20"/>
        </w:rPr>
        <w:t>այտի</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ապահովումը</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ներկայացվում</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բանկային</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երաշխիքի</w:t>
      </w:r>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r w:rsidR="00903898" w:rsidRPr="0093002B">
        <w:rPr>
          <w:rFonts w:ascii="GHEA Grapalat" w:hAnsi="GHEA Grapalat" w:cs="Sylfaen"/>
          <w:sz w:val="20"/>
          <w:szCs w:val="20"/>
        </w:rPr>
        <w:t>կամ</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կանխիկ</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փողի</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ձևով</w:t>
      </w:r>
      <w:r w:rsidR="00AE3822" w:rsidRPr="0093002B">
        <w:rPr>
          <w:rFonts w:ascii="GHEA Grapalat" w:hAnsi="GHEA Grapalat" w:cs="Sylfaen"/>
          <w:sz w:val="20"/>
          <w:szCs w:val="20"/>
          <w:lang w:val="af-ZA"/>
        </w:rPr>
        <w:t xml:space="preserve">, </w:t>
      </w:r>
      <w:r w:rsidR="00AE3822" w:rsidRPr="00960672">
        <w:rPr>
          <w:rFonts w:ascii="GHEA Grapalat" w:hAnsi="GHEA Grapalat" w:cs="Sylfaen"/>
          <w:b/>
          <w:bCs/>
          <w:sz w:val="20"/>
          <w:szCs w:val="20"/>
        </w:rPr>
        <w:t>որի</w:t>
      </w:r>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չափը</w:t>
      </w:r>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հավասար</w:t>
      </w:r>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r w:rsidR="00AE3822" w:rsidRPr="00960672">
        <w:rPr>
          <w:rFonts w:ascii="GHEA Grapalat" w:hAnsi="GHEA Grapalat" w:cs="Sylfaen"/>
          <w:b/>
          <w:bCs/>
          <w:sz w:val="20"/>
          <w:szCs w:val="20"/>
        </w:rPr>
        <w:t>հինգ</w:t>
      </w:r>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տոկոսին</w:t>
      </w:r>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Եթե</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մասնակցի</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գնային</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առաջարկը</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գերազանցում</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գնման</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գինը</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ապա</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հայտի</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ապահովման</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չափը</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հավասար</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գնային</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առաջարկի</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հինգ</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տոկոսին</w:t>
      </w:r>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Ընդ</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որում</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եթե</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մասնակիցը</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հայտի</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ապահովումը</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ներկայացրել</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սույն</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կետով</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սահմանված</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չափից</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ապա</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հայտը</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համարվում</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հրավերի</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պահանջներին</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բավարարող</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ենթակա</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չէ</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մերժման</w:t>
      </w:r>
      <w:r w:rsidR="00AE3822" w:rsidRPr="0093002B">
        <w:rPr>
          <w:rFonts w:ascii="GHEA Grapalat" w:hAnsi="GHEA Grapalat" w:cs="Sylfaen"/>
          <w:sz w:val="20"/>
          <w:szCs w:val="20"/>
          <w:lang w:val="af-ZA"/>
        </w:rPr>
        <w:t>:</w:t>
      </w:r>
    </w:p>
    <w:p w14:paraId="2DDE31DA" w14:textId="1A528C5E" w:rsidR="00273411" w:rsidRPr="0093002B" w:rsidRDefault="001578D4" w:rsidP="00146D17">
      <w:pPr>
        <w:ind w:firstLine="567"/>
        <w:jc w:val="both"/>
        <w:rPr>
          <w:rFonts w:ascii="GHEA Grapalat" w:hAnsi="GHEA Grapalat"/>
          <w:sz w:val="20"/>
          <w:szCs w:val="20"/>
          <w:lang w:val="af-ZA"/>
        </w:rPr>
      </w:pPr>
      <w:r w:rsidRPr="0093002B">
        <w:rPr>
          <w:rFonts w:ascii="GHEA Grapalat" w:hAnsi="GHEA Grapalat"/>
          <w:sz w:val="20"/>
          <w:szCs w:val="20"/>
        </w:rPr>
        <w:t>Կանխիկ</w:t>
      </w:r>
      <w:r w:rsidRPr="0093002B">
        <w:rPr>
          <w:rFonts w:ascii="GHEA Grapalat" w:hAnsi="GHEA Grapalat"/>
          <w:sz w:val="20"/>
          <w:szCs w:val="20"/>
          <w:lang w:val="af-ZA"/>
        </w:rPr>
        <w:t xml:space="preserve"> </w:t>
      </w:r>
      <w:r w:rsidRPr="0093002B">
        <w:rPr>
          <w:rFonts w:ascii="GHEA Grapalat" w:hAnsi="GHEA Grapalat"/>
          <w:sz w:val="20"/>
          <w:szCs w:val="20"/>
        </w:rPr>
        <w:t>փողի</w:t>
      </w:r>
      <w:r w:rsidRPr="0093002B">
        <w:rPr>
          <w:rFonts w:ascii="GHEA Grapalat" w:hAnsi="GHEA Grapalat"/>
          <w:sz w:val="20"/>
          <w:szCs w:val="20"/>
          <w:lang w:val="af-ZA"/>
        </w:rPr>
        <w:t xml:space="preserve"> </w:t>
      </w:r>
      <w:r w:rsidRPr="0093002B">
        <w:rPr>
          <w:rFonts w:ascii="GHEA Grapalat" w:hAnsi="GHEA Grapalat"/>
          <w:sz w:val="20"/>
          <w:szCs w:val="20"/>
        </w:rPr>
        <w:t>ձևով</w:t>
      </w:r>
      <w:r w:rsidRPr="0093002B">
        <w:rPr>
          <w:rFonts w:ascii="GHEA Grapalat" w:hAnsi="GHEA Grapalat"/>
          <w:sz w:val="20"/>
          <w:szCs w:val="20"/>
          <w:lang w:val="af-ZA"/>
        </w:rPr>
        <w:t xml:space="preserve"> </w:t>
      </w:r>
      <w:r w:rsidRPr="0093002B">
        <w:rPr>
          <w:rFonts w:ascii="GHEA Grapalat" w:hAnsi="GHEA Grapalat"/>
          <w:sz w:val="20"/>
          <w:szCs w:val="20"/>
        </w:rPr>
        <w:t>ներկայացված</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00712311" w:rsidRPr="0093002B">
        <w:rPr>
          <w:rFonts w:ascii="GHEA Grapalat" w:hAnsi="GHEA Grapalat"/>
          <w:sz w:val="20"/>
          <w:szCs w:val="20"/>
        </w:rPr>
        <w:t>պետք</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փոխանցվի</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Կենտրոնական</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գանձապետարանում</w:t>
      </w:r>
      <w:r w:rsidR="00712311" w:rsidRPr="0093002B">
        <w:rPr>
          <w:rFonts w:ascii="GHEA Grapalat" w:hAnsi="GHEA Grapalat"/>
          <w:sz w:val="20"/>
          <w:szCs w:val="20"/>
          <w:lang w:val="af-ZA"/>
        </w:rPr>
        <w:t xml:space="preserve"> </w:t>
      </w:r>
      <w:r w:rsidRPr="0093002B">
        <w:rPr>
          <w:rFonts w:ascii="GHEA Grapalat" w:hAnsi="GHEA Grapalat"/>
          <w:sz w:val="20"/>
          <w:szCs w:val="20"/>
        </w:rPr>
        <w:t>լիազորված</w:t>
      </w:r>
      <w:r w:rsidRPr="0093002B">
        <w:rPr>
          <w:rFonts w:ascii="GHEA Grapalat" w:hAnsi="GHEA Grapalat"/>
          <w:sz w:val="20"/>
          <w:szCs w:val="20"/>
          <w:lang w:val="af-ZA"/>
        </w:rPr>
        <w:t xml:space="preserve"> </w:t>
      </w:r>
      <w:r w:rsidRPr="0093002B">
        <w:rPr>
          <w:rFonts w:ascii="GHEA Grapalat" w:hAnsi="GHEA Grapalat"/>
          <w:sz w:val="20"/>
          <w:szCs w:val="20"/>
        </w:rPr>
        <w:t>մարմնի</w:t>
      </w:r>
      <w:r w:rsidRPr="0093002B">
        <w:rPr>
          <w:rFonts w:ascii="GHEA Grapalat" w:hAnsi="GHEA Grapalat"/>
          <w:sz w:val="20"/>
          <w:szCs w:val="20"/>
          <w:lang w:val="af-ZA"/>
        </w:rPr>
        <w:t xml:space="preserve"> </w:t>
      </w:r>
      <w:r w:rsidRPr="0093002B">
        <w:rPr>
          <w:rFonts w:ascii="GHEA Grapalat" w:hAnsi="GHEA Grapalat"/>
          <w:sz w:val="20"/>
          <w:szCs w:val="20"/>
        </w:rPr>
        <w:t>անվամբ</w:t>
      </w:r>
      <w:r w:rsidRPr="0093002B">
        <w:rPr>
          <w:rFonts w:ascii="GHEA Grapalat" w:hAnsi="GHEA Grapalat"/>
          <w:sz w:val="20"/>
          <w:szCs w:val="20"/>
          <w:lang w:val="af-ZA"/>
        </w:rPr>
        <w:t xml:space="preserve"> </w:t>
      </w:r>
      <w:r w:rsidRPr="0093002B">
        <w:rPr>
          <w:rFonts w:ascii="GHEA Grapalat" w:hAnsi="GHEA Grapalat"/>
          <w:sz w:val="20"/>
          <w:szCs w:val="20"/>
        </w:rPr>
        <w:t>բացված</w:t>
      </w:r>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r w:rsidRPr="0093002B">
        <w:rPr>
          <w:rFonts w:ascii="GHEA Grapalat" w:hAnsi="GHEA Grapalat"/>
          <w:sz w:val="20"/>
          <w:szCs w:val="20"/>
        </w:rPr>
        <w:t>գանձապետական</w:t>
      </w:r>
      <w:r w:rsidRPr="0093002B">
        <w:rPr>
          <w:rFonts w:ascii="GHEA Grapalat" w:hAnsi="GHEA Grapalat"/>
          <w:sz w:val="20"/>
          <w:szCs w:val="20"/>
          <w:lang w:val="af-ZA"/>
        </w:rPr>
        <w:t xml:space="preserve"> </w:t>
      </w:r>
      <w:r w:rsidRPr="0093002B">
        <w:rPr>
          <w:rFonts w:ascii="GHEA Grapalat" w:hAnsi="GHEA Grapalat"/>
          <w:sz w:val="20"/>
          <w:szCs w:val="20"/>
        </w:rPr>
        <w:t>հաշվ</w:t>
      </w:r>
      <w:r w:rsidR="00712311" w:rsidRPr="0093002B">
        <w:rPr>
          <w:rFonts w:ascii="GHEA Grapalat" w:hAnsi="GHEA Grapalat"/>
          <w:sz w:val="20"/>
          <w:szCs w:val="20"/>
        </w:rPr>
        <w:t>ին</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որը</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ենթակա</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վերադարձման</w:t>
      </w:r>
      <w:r w:rsidR="00712311" w:rsidRPr="0093002B">
        <w:rPr>
          <w:rFonts w:ascii="GHEA Grapalat" w:hAnsi="GHEA Grapalat"/>
          <w:sz w:val="20"/>
          <w:szCs w:val="20"/>
          <w:lang w:val="af-ZA"/>
        </w:rPr>
        <w:t xml:space="preserve"> </w:t>
      </w:r>
      <w:r w:rsidR="002032CE" w:rsidRPr="0093002B">
        <w:rPr>
          <w:rFonts w:ascii="GHEA Grapalat" w:hAnsi="GHEA Grapalat"/>
          <w:sz w:val="20"/>
          <w:szCs w:val="20"/>
        </w:rPr>
        <w:t>այն</w:t>
      </w:r>
      <w:r w:rsidR="002032CE" w:rsidRPr="0093002B">
        <w:rPr>
          <w:rFonts w:ascii="GHEA Grapalat" w:hAnsi="GHEA Grapalat"/>
          <w:sz w:val="20"/>
          <w:szCs w:val="20"/>
          <w:lang w:val="af-ZA"/>
        </w:rPr>
        <w:t xml:space="preserve"> </w:t>
      </w:r>
      <w:r w:rsidR="002032CE" w:rsidRPr="0093002B">
        <w:rPr>
          <w:rFonts w:ascii="GHEA Grapalat" w:hAnsi="GHEA Grapalat"/>
          <w:sz w:val="20"/>
          <w:szCs w:val="20"/>
        </w:rPr>
        <w:t>ներկայացրած</w:t>
      </w:r>
      <w:r w:rsidR="002032CE" w:rsidRPr="0093002B">
        <w:rPr>
          <w:rFonts w:ascii="GHEA Grapalat" w:hAnsi="GHEA Grapalat"/>
          <w:sz w:val="20"/>
          <w:szCs w:val="20"/>
          <w:lang w:val="af-ZA"/>
        </w:rPr>
        <w:t xml:space="preserve"> </w:t>
      </w:r>
      <w:r w:rsidR="002032CE" w:rsidRPr="0093002B">
        <w:rPr>
          <w:rFonts w:ascii="GHEA Grapalat" w:hAnsi="GHEA Grapalat"/>
          <w:sz w:val="20"/>
          <w:szCs w:val="20"/>
        </w:rPr>
        <w:t>մասնակցին</w:t>
      </w:r>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բացառությամբ</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սույն</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հրավերի</w:t>
      </w:r>
      <w:r w:rsidR="00402941" w:rsidRPr="0093002B">
        <w:rPr>
          <w:rFonts w:ascii="GHEA Grapalat" w:hAnsi="GHEA Grapalat"/>
          <w:sz w:val="20"/>
          <w:szCs w:val="20"/>
          <w:lang w:val="af-ZA"/>
        </w:rPr>
        <w:t xml:space="preserve"> 1-</w:t>
      </w:r>
      <w:r w:rsidR="00402941" w:rsidRPr="0093002B">
        <w:rPr>
          <w:rFonts w:ascii="GHEA Grapalat" w:hAnsi="GHEA Grapalat"/>
          <w:sz w:val="20"/>
          <w:szCs w:val="20"/>
        </w:rPr>
        <w:t>ին</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մասի</w:t>
      </w:r>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r w:rsidR="00402941" w:rsidRPr="0093002B">
        <w:rPr>
          <w:rFonts w:ascii="GHEA Grapalat" w:hAnsi="GHEA Grapalat"/>
          <w:sz w:val="20"/>
          <w:szCs w:val="20"/>
        </w:rPr>
        <w:t>կետով</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նախատեսված</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դեպքերի</w:t>
      </w:r>
      <w:r w:rsidR="00712311" w:rsidRPr="0093002B">
        <w:rPr>
          <w:rFonts w:ascii="GHEA Grapalat" w:hAnsi="GHEA Grapalat"/>
          <w:sz w:val="20"/>
          <w:szCs w:val="20"/>
          <w:lang w:val="af-ZA"/>
        </w:rPr>
        <w:t xml:space="preserve">: </w:t>
      </w:r>
      <w:r w:rsidR="00273411" w:rsidRPr="0093002B">
        <w:rPr>
          <w:rFonts w:ascii="GHEA Grapalat" w:hAnsi="GHEA Grapalat"/>
          <w:sz w:val="20"/>
          <w:szCs w:val="20"/>
        </w:rPr>
        <w:t>Ընդ</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որում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ապահովումը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վերադարձվում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պայմանագիրը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կնքվելու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հաջորդող</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հինգ</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աշխատանքային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Գնման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ընթացակարգը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չկայացած</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հայտարարվելու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դեպքում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ապահովումը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վերադարձվում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անգործության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ժամկետն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ավարտվելուն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հաջորդող</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հինգ</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աշխատանքային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եթե</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գնման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ընթացակարգի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արդյունքները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բողոքարկված</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չեն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Բողոքի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առկայության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դեպքում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ապահովումը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վերադարձվում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գնման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ընթացակարգը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չկայացած</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հայտարարելու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մասին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գնահատող</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հանձնաժողովի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որոշումն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անփոփոխ</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թողնելու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մասին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դատարանի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եզրափակիչ</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դատական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ակտն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օրինական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ուժի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մեջ</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մտնելու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հաջորդող</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հինգ</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աշխատանքային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ընթացքում</w:t>
      </w:r>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ընթացակարգը</w:t>
      </w:r>
      <w:r w:rsidRPr="0093002B">
        <w:rPr>
          <w:rFonts w:ascii="GHEA Grapalat" w:hAnsi="GHEA Grapalat"/>
          <w:sz w:val="20"/>
          <w:szCs w:val="20"/>
          <w:lang w:val="af-ZA"/>
        </w:rPr>
        <w:t xml:space="preserve"> </w:t>
      </w:r>
      <w:r w:rsidRPr="0093002B">
        <w:rPr>
          <w:rFonts w:ascii="GHEA Grapalat" w:hAnsi="GHEA Grapalat"/>
          <w:sz w:val="20"/>
          <w:szCs w:val="20"/>
        </w:rPr>
        <w:t>կազմակերպվում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r w:rsidRPr="0093002B">
        <w:rPr>
          <w:rFonts w:ascii="GHEA Grapalat" w:hAnsi="GHEA Grapalat"/>
          <w:sz w:val="20"/>
          <w:szCs w:val="20"/>
        </w:rPr>
        <w:t>րենքի</w:t>
      </w:r>
      <w:r w:rsidRPr="0093002B">
        <w:rPr>
          <w:rFonts w:ascii="GHEA Grapalat" w:hAnsi="GHEA Grapalat"/>
          <w:sz w:val="20"/>
          <w:szCs w:val="20"/>
          <w:lang w:val="af-ZA"/>
        </w:rPr>
        <w:t xml:space="preserve"> 15-</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հոդվածի</w:t>
      </w:r>
      <w:r w:rsidRPr="0093002B">
        <w:rPr>
          <w:rFonts w:ascii="GHEA Grapalat" w:hAnsi="GHEA Grapalat"/>
          <w:sz w:val="20"/>
          <w:szCs w:val="20"/>
          <w:lang w:val="af-ZA"/>
        </w:rPr>
        <w:t xml:space="preserve"> 6-</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մասի</w:t>
      </w:r>
      <w:r w:rsidRPr="0093002B">
        <w:rPr>
          <w:rFonts w:ascii="GHEA Grapalat" w:hAnsi="GHEA Grapalat"/>
          <w:sz w:val="20"/>
          <w:szCs w:val="20"/>
          <w:lang w:val="af-ZA"/>
        </w:rPr>
        <w:t xml:space="preserve"> 2-</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կետի</w:t>
      </w:r>
      <w:r w:rsidRPr="0093002B">
        <w:rPr>
          <w:rFonts w:ascii="GHEA Grapalat" w:hAnsi="GHEA Grapalat"/>
          <w:sz w:val="20"/>
          <w:szCs w:val="20"/>
          <w:lang w:val="af-ZA"/>
        </w:rPr>
        <w:t xml:space="preserve"> </w:t>
      </w:r>
      <w:r w:rsidRPr="0093002B">
        <w:rPr>
          <w:rFonts w:ascii="GHEA Grapalat" w:hAnsi="GHEA Grapalat"/>
          <w:sz w:val="20"/>
          <w:szCs w:val="20"/>
        </w:rPr>
        <w:t>հիման</w:t>
      </w:r>
      <w:r w:rsidRPr="0093002B">
        <w:rPr>
          <w:rFonts w:ascii="GHEA Grapalat" w:hAnsi="GHEA Grapalat"/>
          <w:sz w:val="20"/>
          <w:szCs w:val="20"/>
          <w:lang w:val="af-ZA"/>
        </w:rPr>
        <w:t xml:space="preserve"> </w:t>
      </w:r>
      <w:r w:rsidRPr="0093002B">
        <w:rPr>
          <w:rFonts w:ascii="GHEA Grapalat" w:hAnsi="GHEA Grapalat"/>
          <w:sz w:val="20"/>
          <w:szCs w:val="20"/>
        </w:rPr>
        <w:t>վրա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կնքած</w:t>
      </w:r>
      <w:r w:rsidRPr="0093002B">
        <w:rPr>
          <w:rFonts w:ascii="GHEA Grapalat" w:hAnsi="GHEA Grapalat"/>
          <w:sz w:val="20"/>
          <w:szCs w:val="20"/>
          <w:lang w:val="af-ZA"/>
        </w:rPr>
        <w:t xml:space="preserve"> </w:t>
      </w:r>
      <w:r w:rsidRPr="0093002B">
        <w:rPr>
          <w:rFonts w:ascii="GHEA Grapalat" w:hAnsi="GHEA Grapalat"/>
          <w:sz w:val="20"/>
          <w:szCs w:val="20"/>
        </w:rPr>
        <w:t>անձին</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ֆինանսական</w:t>
      </w:r>
      <w:r w:rsidRPr="0093002B">
        <w:rPr>
          <w:rFonts w:ascii="GHEA Grapalat" w:hAnsi="GHEA Grapalat"/>
          <w:sz w:val="20"/>
          <w:szCs w:val="20"/>
          <w:lang w:val="af-ZA"/>
        </w:rPr>
        <w:t xml:space="preserve"> </w:t>
      </w:r>
      <w:r w:rsidRPr="0093002B">
        <w:rPr>
          <w:rFonts w:ascii="GHEA Grapalat" w:hAnsi="GHEA Grapalat"/>
          <w:sz w:val="20"/>
          <w:szCs w:val="20"/>
        </w:rPr>
        <w:t>միջոցներ</w:t>
      </w:r>
      <w:r w:rsidRPr="0093002B">
        <w:rPr>
          <w:rFonts w:ascii="GHEA Grapalat" w:hAnsi="GHEA Grapalat"/>
          <w:sz w:val="20"/>
          <w:szCs w:val="20"/>
          <w:lang w:val="af-ZA"/>
        </w:rPr>
        <w:t xml:space="preserve"> </w:t>
      </w:r>
      <w:r w:rsidRPr="0093002B">
        <w:rPr>
          <w:rFonts w:ascii="GHEA Grapalat" w:hAnsi="GHEA Grapalat"/>
          <w:sz w:val="20"/>
          <w:szCs w:val="20"/>
        </w:rPr>
        <w:t>նախատեսված</w:t>
      </w:r>
      <w:r w:rsidRPr="0093002B">
        <w:rPr>
          <w:rFonts w:ascii="GHEA Grapalat" w:hAnsi="GHEA Grapalat"/>
          <w:sz w:val="20"/>
          <w:szCs w:val="20"/>
          <w:lang w:val="af-ZA"/>
        </w:rPr>
        <w:t xml:space="preserve"> </w:t>
      </w:r>
      <w:r w:rsidRPr="0093002B">
        <w:rPr>
          <w:rFonts w:ascii="GHEA Grapalat" w:hAnsi="GHEA Grapalat"/>
          <w:sz w:val="20"/>
          <w:szCs w:val="20"/>
        </w:rPr>
        <w:t>լինելու</w:t>
      </w:r>
      <w:r w:rsidRPr="0093002B">
        <w:rPr>
          <w:rFonts w:ascii="GHEA Grapalat" w:hAnsi="GHEA Grapalat"/>
          <w:sz w:val="20"/>
          <w:szCs w:val="20"/>
          <w:lang w:val="af-ZA"/>
        </w:rPr>
        <w:t xml:space="preserve"> </w:t>
      </w:r>
      <w:r w:rsidRPr="0093002B">
        <w:rPr>
          <w:rFonts w:ascii="GHEA Grapalat" w:hAnsi="GHEA Grapalat"/>
          <w:sz w:val="20"/>
          <w:szCs w:val="20"/>
        </w:rPr>
        <w:t>վերաբերյալ</w:t>
      </w:r>
      <w:r w:rsidRPr="0093002B">
        <w:rPr>
          <w:rFonts w:ascii="GHEA Grapalat" w:hAnsi="GHEA Grapalat"/>
          <w:sz w:val="20"/>
          <w:szCs w:val="20"/>
          <w:lang w:val="af-ZA"/>
        </w:rPr>
        <w:t xml:space="preserve"> </w:t>
      </w:r>
      <w:r w:rsidRPr="0093002B">
        <w:rPr>
          <w:rFonts w:ascii="GHEA Grapalat" w:hAnsi="GHEA Grapalat"/>
          <w:sz w:val="20"/>
          <w:szCs w:val="20"/>
        </w:rPr>
        <w:t>կողմերի</w:t>
      </w:r>
      <w:r w:rsidRPr="0093002B">
        <w:rPr>
          <w:rFonts w:ascii="GHEA Grapalat" w:hAnsi="GHEA Grapalat"/>
          <w:sz w:val="20"/>
          <w:szCs w:val="20"/>
          <w:lang w:val="af-ZA"/>
        </w:rPr>
        <w:t xml:space="preserve"> </w:t>
      </w:r>
      <w:r w:rsidRPr="0093002B">
        <w:rPr>
          <w:rFonts w:ascii="GHEA Grapalat" w:hAnsi="GHEA Grapalat"/>
          <w:sz w:val="20"/>
          <w:szCs w:val="20"/>
        </w:rPr>
        <w:t>միջև</w:t>
      </w:r>
      <w:r w:rsidRPr="0093002B">
        <w:rPr>
          <w:rFonts w:ascii="GHEA Grapalat" w:hAnsi="GHEA Grapalat"/>
          <w:sz w:val="20"/>
          <w:szCs w:val="20"/>
          <w:lang w:val="af-ZA"/>
        </w:rPr>
        <w:t xml:space="preserve"> </w:t>
      </w:r>
      <w:r w:rsidRPr="0093002B">
        <w:rPr>
          <w:rFonts w:ascii="GHEA Grapalat" w:hAnsi="GHEA Grapalat"/>
          <w:sz w:val="20"/>
          <w:szCs w:val="20"/>
        </w:rPr>
        <w:t>համաձայնագիրը</w:t>
      </w:r>
      <w:r w:rsidRPr="0093002B">
        <w:rPr>
          <w:rFonts w:ascii="GHEA Grapalat" w:hAnsi="GHEA Grapalat"/>
          <w:sz w:val="20"/>
          <w:szCs w:val="20"/>
          <w:lang w:val="af-ZA"/>
        </w:rPr>
        <w:t xml:space="preserve"> </w:t>
      </w:r>
      <w:r w:rsidRPr="0093002B">
        <w:rPr>
          <w:rFonts w:ascii="GHEA Grapalat" w:hAnsi="GHEA Grapalat"/>
          <w:sz w:val="20"/>
          <w:szCs w:val="20"/>
        </w:rPr>
        <w:t>կնքվելու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պայմանագիր</w:t>
      </w:r>
      <w:r w:rsidRPr="0093002B">
        <w:rPr>
          <w:rFonts w:ascii="GHEA Grapalat" w:hAnsi="GHEA Grapalat"/>
          <w:sz w:val="20"/>
          <w:szCs w:val="20"/>
          <w:lang w:val="af-ZA"/>
        </w:rPr>
        <w:t xml:space="preserve"> </w:t>
      </w:r>
      <w:r w:rsidRPr="0093002B">
        <w:rPr>
          <w:rFonts w:ascii="GHEA Grapalat" w:hAnsi="GHEA Grapalat"/>
          <w:sz w:val="20"/>
          <w:szCs w:val="20"/>
        </w:rPr>
        <w:t>կնքելու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վեց</w:t>
      </w:r>
      <w:r w:rsidRPr="0093002B">
        <w:rPr>
          <w:rFonts w:ascii="GHEA Grapalat" w:hAnsi="GHEA Grapalat"/>
          <w:sz w:val="20"/>
          <w:szCs w:val="20"/>
          <w:lang w:val="af-ZA"/>
        </w:rPr>
        <w:t xml:space="preserve"> </w:t>
      </w:r>
      <w:r w:rsidRPr="0093002B">
        <w:rPr>
          <w:rFonts w:ascii="GHEA Grapalat" w:hAnsi="GHEA Grapalat"/>
          <w:sz w:val="20"/>
          <w:szCs w:val="20"/>
        </w:rPr>
        <w:t>ամսվա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պայմանագրի</w:t>
      </w:r>
      <w:r w:rsidRPr="0093002B">
        <w:rPr>
          <w:rFonts w:ascii="GHEA Grapalat" w:hAnsi="GHEA Grapalat"/>
          <w:sz w:val="20"/>
          <w:szCs w:val="20"/>
          <w:lang w:val="af-ZA"/>
        </w:rPr>
        <w:t xml:space="preserve"> </w:t>
      </w:r>
      <w:r w:rsidRPr="0093002B">
        <w:rPr>
          <w:rFonts w:ascii="GHEA Grapalat" w:hAnsi="GHEA Grapalat"/>
          <w:sz w:val="20"/>
          <w:szCs w:val="20"/>
        </w:rPr>
        <w:t>կատարման</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ֆինանսական</w:t>
      </w:r>
      <w:r w:rsidRPr="0093002B">
        <w:rPr>
          <w:rFonts w:ascii="GHEA Grapalat" w:hAnsi="GHEA Grapalat"/>
          <w:sz w:val="20"/>
          <w:szCs w:val="20"/>
          <w:lang w:val="af-ZA"/>
        </w:rPr>
        <w:t xml:space="preserve"> </w:t>
      </w:r>
      <w:r w:rsidRPr="0093002B">
        <w:rPr>
          <w:rFonts w:ascii="GHEA Grapalat" w:hAnsi="GHEA Grapalat"/>
          <w:sz w:val="20"/>
          <w:szCs w:val="20"/>
        </w:rPr>
        <w:t>միջոցներ</w:t>
      </w:r>
      <w:r w:rsidRPr="0093002B">
        <w:rPr>
          <w:rFonts w:ascii="GHEA Grapalat" w:hAnsi="GHEA Grapalat"/>
          <w:sz w:val="20"/>
          <w:szCs w:val="20"/>
          <w:lang w:val="af-ZA"/>
        </w:rPr>
        <w:t xml:space="preserve"> </w:t>
      </w:r>
      <w:r w:rsidRPr="0093002B">
        <w:rPr>
          <w:rFonts w:ascii="GHEA Grapalat" w:hAnsi="GHEA Grapalat"/>
          <w:sz w:val="20"/>
          <w:szCs w:val="20"/>
        </w:rPr>
        <w:t>չեն</w:t>
      </w:r>
      <w:r w:rsidRPr="0093002B">
        <w:rPr>
          <w:rFonts w:ascii="GHEA Grapalat" w:hAnsi="GHEA Grapalat"/>
          <w:sz w:val="20"/>
          <w:szCs w:val="20"/>
          <w:lang w:val="af-ZA"/>
        </w:rPr>
        <w:t xml:space="preserve"> </w:t>
      </w:r>
      <w:r w:rsidRPr="0093002B">
        <w:rPr>
          <w:rFonts w:ascii="GHEA Grapalat" w:hAnsi="GHEA Grapalat"/>
          <w:sz w:val="20"/>
          <w:szCs w:val="20"/>
        </w:rPr>
        <w:t>նախատեսվում</w:t>
      </w:r>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լուծվում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ապա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լուծվելու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7"/>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12"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12"/>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r w:rsidR="00712311" w:rsidRPr="0093002B">
        <w:rPr>
          <w:rFonts w:ascii="GHEA Grapalat" w:hAnsi="GHEA Grapalat"/>
          <w:sz w:val="20"/>
          <w:szCs w:val="20"/>
        </w:rPr>
        <w:t>մասնակիցը</w:t>
      </w:r>
      <w:r w:rsidR="00712311" w:rsidRPr="0093002B">
        <w:rPr>
          <w:rFonts w:ascii="GHEA Grapalat" w:hAnsi="GHEA Grapalat"/>
          <w:sz w:val="20"/>
          <w:szCs w:val="20"/>
          <w:lang w:val="af-ZA"/>
        </w:rPr>
        <w:t xml:space="preserve"> </w:t>
      </w:r>
      <w:r w:rsidRPr="0093002B">
        <w:rPr>
          <w:rFonts w:ascii="GHEA Grapalat" w:hAnsi="GHEA Grapalat"/>
          <w:sz w:val="20"/>
          <w:szCs w:val="20"/>
        </w:rPr>
        <w:t>հայտ</w:t>
      </w:r>
      <w:r w:rsidRPr="0093002B">
        <w:rPr>
          <w:rFonts w:ascii="GHEA Grapalat" w:hAnsi="GHEA Grapalat"/>
          <w:sz w:val="20"/>
          <w:szCs w:val="20"/>
          <w:lang w:val="af-ZA"/>
        </w:rPr>
        <w:t xml:space="preserve"> </w:t>
      </w:r>
      <w:r w:rsidRPr="0093002B">
        <w:rPr>
          <w:rFonts w:ascii="GHEA Grapalat" w:hAnsi="GHEA Grapalat"/>
          <w:sz w:val="20"/>
          <w:szCs w:val="20"/>
        </w:rPr>
        <w:t>ներկայացնում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մեկից</w:t>
      </w:r>
      <w:r w:rsidRPr="0093002B">
        <w:rPr>
          <w:rFonts w:ascii="GHEA Grapalat" w:hAnsi="GHEA Grapalat"/>
          <w:sz w:val="20"/>
          <w:szCs w:val="20"/>
          <w:lang w:val="af-ZA"/>
        </w:rPr>
        <w:t xml:space="preserve"> </w:t>
      </w:r>
      <w:r w:rsidRPr="0093002B">
        <w:rPr>
          <w:rFonts w:ascii="GHEA Grapalat" w:hAnsi="GHEA Grapalat"/>
          <w:sz w:val="20"/>
          <w:szCs w:val="20"/>
        </w:rPr>
        <w:t>ավել</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ապա</w:t>
      </w:r>
      <w:r w:rsidRPr="0093002B">
        <w:rPr>
          <w:rFonts w:ascii="GHEA Grapalat" w:hAnsi="GHEA Grapalat"/>
          <w:sz w:val="20"/>
          <w:szCs w:val="20"/>
          <w:lang w:val="af-ZA"/>
        </w:rPr>
        <w:t xml:space="preserve"> </w:t>
      </w:r>
      <w:r w:rsidR="00712311" w:rsidRPr="0093002B">
        <w:rPr>
          <w:rFonts w:ascii="GHEA Grapalat" w:hAnsi="GHEA Grapalat"/>
          <w:sz w:val="20"/>
          <w:szCs w:val="20"/>
        </w:rPr>
        <w:t>հայտի</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ապահովումը</w:t>
      </w:r>
      <w:r w:rsidR="00712311" w:rsidRPr="0093002B">
        <w:rPr>
          <w:rFonts w:ascii="GHEA Grapalat" w:hAnsi="GHEA Grapalat"/>
          <w:sz w:val="20"/>
          <w:szCs w:val="20"/>
          <w:lang w:val="af-ZA"/>
        </w:rPr>
        <w:t xml:space="preserve"> </w:t>
      </w:r>
      <w:r w:rsidRPr="0093002B">
        <w:rPr>
          <w:rFonts w:ascii="GHEA Grapalat" w:hAnsi="GHEA Grapalat"/>
          <w:sz w:val="20"/>
          <w:szCs w:val="20"/>
        </w:rPr>
        <w:t>կարող</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ներկայացնել</w:t>
      </w:r>
      <w:r w:rsidRPr="0093002B">
        <w:rPr>
          <w:rFonts w:ascii="GHEA Grapalat" w:hAnsi="GHEA Grapalat"/>
          <w:sz w:val="20"/>
          <w:szCs w:val="20"/>
          <w:lang w:val="af-ZA"/>
        </w:rPr>
        <w:t xml:space="preserve"> </w:t>
      </w:r>
      <w:r w:rsidRPr="0093002B">
        <w:rPr>
          <w:rFonts w:ascii="GHEA Grapalat" w:hAnsi="GHEA Grapalat"/>
          <w:sz w:val="20"/>
          <w:szCs w:val="20"/>
        </w:rPr>
        <w:t>ինչպես</w:t>
      </w:r>
      <w:r w:rsidRPr="0093002B">
        <w:rPr>
          <w:rFonts w:ascii="GHEA Grapalat" w:hAnsi="GHEA Grapalat"/>
          <w:sz w:val="20"/>
          <w:szCs w:val="20"/>
          <w:lang w:val="af-ZA"/>
        </w:rPr>
        <w:t xml:space="preserve"> </w:t>
      </w:r>
      <w:r w:rsidRPr="0093002B">
        <w:rPr>
          <w:rFonts w:ascii="GHEA Grapalat" w:hAnsi="GHEA Grapalat"/>
          <w:sz w:val="20"/>
          <w:szCs w:val="20"/>
        </w:rPr>
        <w:t>յուրաքանչյուր</w:t>
      </w:r>
      <w:r w:rsidRPr="0093002B">
        <w:rPr>
          <w:rFonts w:ascii="GHEA Grapalat" w:hAnsi="GHEA Grapalat"/>
          <w:sz w:val="20"/>
          <w:szCs w:val="20"/>
          <w:lang w:val="af-ZA"/>
        </w:rPr>
        <w:t xml:space="preserve"> </w:t>
      </w:r>
      <w:r w:rsidRPr="0093002B">
        <w:rPr>
          <w:rFonts w:ascii="GHEA Grapalat" w:hAnsi="GHEA Grapalat"/>
          <w:sz w:val="20"/>
          <w:szCs w:val="20"/>
        </w:rPr>
        <w:t>չափաբաժնի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առանձին</w:t>
      </w:r>
      <w:r w:rsidRPr="0093002B">
        <w:rPr>
          <w:rFonts w:ascii="GHEA Grapalat" w:hAnsi="GHEA Grapalat"/>
          <w:sz w:val="20"/>
          <w:szCs w:val="20"/>
          <w:lang w:val="af-ZA"/>
        </w:rPr>
        <w:t xml:space="preserve">, </w:t>
      </w:r>
      <w:r w:rsidRPr="0093002B">
        <w:rPr>
          <w:rFonts w:ascii="GHEA Grapalat" w:hAnsi="GHEA Grapalat"/>
          <w:sz w:val="20"/>
          <w:szCs w:val="20"/>
        </w:rPr>
        <w:t>այնպես</w:t>
      </w:r>
      <w:r w:rsidRPr="0093002B">
        <w:rPr>
          <w:rFonts w:ascii="GHEA Grapalat" w:hAnsi="GHEA Grapalat"/>
          <w:sz w:val="20"/>
          <w:szCs w:val="20"/>
          <w:lang w:val="af-ZA"/>
        </w:rPr>
        <w:t xml:space="preserve"> </w:t>
      </w:r>
      <w:r w:rsidRPr="0093002B">
        <w:rPr>
          <w:rFonts w:ascii="GHEA Grapalat" w:hAnsi="GHEA Grapalat"/>
          <w:sz w:val="20"/>
          <w:szCs w:val="20"/>
        </w:rPr>
        <w:t>էլ</w:t>
      </w:r>
      <w:r w:rsidRPr="0093002B">
        <w:rPr>
          <w:rFonts w:ascii="GHEA Grapalat" w:hAnsi="GHEA Grapalat"/>
          <w:sz w:val="20"/>
          <w:szCs w:val="20"/>
          <w:lang w:val="af-ZA"/>
        </w:rPr>
        <w:t xml:space="preserve"> </w:t>
      </w:r>
      <w:r w:rsidRPr="0093002B">
        <w:rPr>
          <w:rFonts w:ascii="GHEA Grapalat" w:hAnsi="GHEA Grapalat"/>
          <w:sz w:val="20"/>
          <w:szCs w:val="20"/>
        </w:rPr>
        <w:t>մեկ</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w:t>
      </w:r>
      <w:r w:rsidRPr="0093002B">
        <w:rPr>
          <w:rFonts w:ascii="GHEA Grapalat" w:hAnsi="GHEA Grapalat"/>
          <w:sz w:val="20"/>
          <w:szCs w:val="20"/>
          <w:lang w:val="af-ZA"/>
        </w:rPr>
        <w:t xml:space="preserve">` </w:t>
      </w:r>
      <w:r w:rsidRPr="0093002B">
        <w:rPr>
          <w:rFonts w:ascii="GHEA Grapalat" w:hAnsi="GHEA Grapalat"/>
          <w:sz w:val="20"/>
          <w:szCs w:val="20"/>
        </w:rPr>
        <w:t>բոլոր</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00273411" w:rsidRPr="0093002B">
        <w:rPr>
          <w:rFonts w:ascii="GHEA Grapalat" w:hAnsi="GHEA Grapalat"/>
          <w:sz w:val="20"/>
          <w:szCs w:val="20"/>
        </w:rPr>
        <w:t>Մեկ</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ապահովում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ներկայացվելու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դեպքում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դրա</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գումարը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հաշվարկվում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ներկայացված</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չափաբաժինների</w:t>
      </w:r>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իսկ</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առաջարկները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գնման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գները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գերազանցելու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դեպքում՝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առաջարկների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հանրագումարի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նկատմամբ՝</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հաշվի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առնելով</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Կարգի</w:t>
      </w:r>
      <w:r w:rsidR="00273411" w:rsidRPr="0093002B">
        <w:rPr>
          <w:rFonts w:ascii="GHEA Grapalat" w:hAnsi="GHEA Grapalat"/>
          <w:sz w:val="20"/>
          <w:szCs w:val="20"/>
          <w:lang w:val="af-ZA"/>
        </w:rPr>
        <w:t xml:space="preserve"> 32-</w:t>
      </w:r>
      <w:r w:rsidR="00273411" w:rsidRPr="0093002B">
        <w:rPr>
          <w:rFonts w:ascii="GHEA Grapalat" w:hAnsi="GHEA Grapalat"/>
          <w:sz w:val="20"/>
          <w:szCs w:val="20"/>
        </w:rPr>
        <w:t>րդ</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կետի</w:t>
      </w:r>
      <w:r w:rsidR="00273411" w:rsidRPr="0093002B">
        <w:rPr>
          <w:rFonts w:ascii="GHEA Grapalat" w:hAnsi="GHEA Grapalat"/>
          <w:sz w:val="20"/>
          <w:szCs w:val="20"/>
          <w:lang w:val="af-ZA"/>
        </w:rPr>
        <w:t xml:space="preserve"> 1-</w:t>
      </w:r>
      <w:r w:rsidR="00273411" w:rsidRPr="0093002B">
        <w:rPr>
          <w:rFonts w:ascii="GHEA Grapalat" w:hAnsi="GHEA Grapalat"/>
          <w:sz w:val="20"/>
          <w:szCs w:val="20"/>
        </w:rPr>
        <w:t>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ենթակետի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պարբերության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պահանջները</w:t>
      </w:r>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000B5028" w:rsidRPr="0093002B">
        <w:rPr>
          <w:rStyle w:val="FootnoteReference"/>
          <w:rFonts w:ascii="GHEA Grapalat" w:hAnsi="GHEA Grapalat"/>
          <w:sz w:val="20"/>
          <w:szCs w:val="20"/>
          <w:lang w:val="af-ZA"/>
        </w:rPr>
        <w:footnoteReference w:id="8"/>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58D7F95B"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r w:rsidR="0093460D" w:rsidRPr="00C13D25">
        <w:rPr>
          <w:rFonts w:ascii="GHEA Grapalat" w:hAnsi="GHEA Grapalat" w:cs="Sylfaen"/>
          <w:sz w:val="20"/>
        </w:rPr>
        <w:t>ումը</w:t>
      </w:r>
      <w:r w:rsidR="0093460D" w:rsidRPr="00C13D25">
        <w:rPr>
          <w:rFonts w:ascii="GHEA Grapalat" w:hAnsi="GHEA Grapalat" w:cs="Sylfaen"/>
          <w:sz w:val="20"/>
          <w:lang w:val="af-ZA"/>
        </w:rPr>
        <w:t xml:space="preserve"> </w:t>
      </w:r>
      <w:r w:rsidR="00E43CEB" w:rsidRPr="00C13D25">
        <w:rPr>
          <w:rFonts w:ascii="GHEA Grapalat" w:hAnsi="GHEA Grapalat" w:cs="Sylfaen"/>
          <w:sz w:val="20"/>
        </w:rPr>
        <w:t>պետք</w:t>
      </w:r>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r w:rsidR="00C23B1B" w:rsidRPr="00C13D25">
        <w:rPr>
          <w:rFonts w:ascii="GHEA Grapalat" w:hAnsi="GHEA Grapalat" w:cs="Sylfaen"/>
          <w:sz w:val="20"/>
        </w:rPr>
        <w:t>վավեր</w:t>
      </w:r>
      <w:r w:rsidR="00C23B1B" w:rsidRPr="00C13D25">
        <w:rPr>
          <w:rFonts w:ascii="GHEA Grapalat" w:hAnsi="GHEA Grapalat" w:cs="Sylfaen"/>
          <w:sz w:val="20"/>
          <w:lang w:val="af-ZA"/>
        </w:rPr>
        <w:t xml:space="preserve"> </w:t>
      </w:r>
      <w:r w:rsidR="00E43CEB" w:rsidRPr="00C13D25">
        <w:rPr>
          <w:rFonts w:ascii="GHEA Grapalat" w:hAnsi="GHEA Grapalat" w:cs="Sylfaen"/>
          <w:sz w:val="20"/>
        </w:rPr>
        <w:t>լինի</w:t>
      </w:r>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r w:rsidR="00C813A9" w:rsidRPr="00C13D25">
        <w:rPr>
          <w:rFonts w:ascii="GHEA Grapalat" w:hAnsi="GHEA Grapalat" w:cs="Sylfaen"/>
          <w:sz w:val="20"/>
        </w:rPr>
        <w:t>օրվանից</w:t>
      </w:r>
      <w:r w:rsidR="00C813A9" w:rsidRPr="00C13D25">
        <w:rPr>
          <w:rFonts w:ascii="GHEA Grapalat" w:hAnsi="GHEA Grapalat" w:cs="Sylfaen"/>
          <w:sz w:val="20"/>
          <w:lang w:val="af-ZA"/>
        </w:rPr>
        <w:t xml:space="preserve"> </w:t>
      </w:r>
      <w:r w:rsidR="00C813A9" w:rsidRPr="00C13D25">
        <w:rPr>
          <w:rFonts w:ascii="GHEA Grapalat" w:hAnsi="GHEA Grapalat" w:cs="Sylfaen"/>
          <w:sz w:val="20"/>
        </w:rPr>
        <w:t>հաշված</w:t>
      </w:r>
      <w:r w:rsidR="00C813A9" w:rsidRPr="00C13D25">
        <w:rPr>
          <w:rFonts w:ascii="GHEA Grapalat" w:hAnsi="GHEA Grapalat" w:cs="Sylfaen"/>
          <w:sz w:val="20"/>
          <w:lang w:val="af-ZA"/>
        </w:rPr>
        <w:t xml:space="preserve"> </w:t>
      </w:r>
      <w:r w:rsidR="005A428E">
        <w:rPr>
          <w:rFonts w:ascii="GHEA Grapalat" w:hAnsi="GHEA Grapalat" w:cs="Sylfaen"/>
          <w:b/>
          <w:bCs/>
          <w:iCs/>
          <w:sz w:val="20"/>
          <w:szCs w:val="20"/>
          <w:lang w:val="af-ZA"/>
        </w:rPr>
        <w:t>90</w:t>
      </w:r>
      <w:r w:rsidR="00A22A64" w:rsidRPr="003507D7">
        <w:rPr>
          <w:rFonts w:ascii="GHEA Grapalat" w:hAnsi="GHEA Grapalat" w:cs="Sylfaen"/>
          <w:b/>
          <w:bCs/>
          <w:iCs/>
          <w:sz w:val="20"/>
          <w:szCs w:val="20"/>
          <w:lang w:val="hy-AM"/>
        </w:rPr>
        <w:t xml:space="preserve"> (</w:t>
      </w:r>
      <w:r w:rsidR="005A428E">
        <w:rPr>
          <w:rFonts w:ascii="GHEA Grapalat" w:hAnsi="GHEA Grapalat" w:cs="Sylfaen"/>
          <w:b/>
          <w:bCs/>
          <w:iCs/>
          <w:sz w:val="20"/>
          <w:szCs w:val="20"/>
          <w:lang w:val="hy-AM"/>
        </w:rPr>
        <w:t>իննսուն</w:t>
      </w:r>
      <w:r w:rsidR="00A22A64" w:rsidRPr="003507D7">
        <w:rPr>
          <w:rFonts w:ascii="GHEA Grapalat" w:hAnsi="GHEA Grapalat" w:cs="Sylfaen"/>
          <w:b/>
          <w:bCs/>
          <w:iCs/>
          <w:sz w:val="20"/>
          <w:szCs w:val="20"/>
          <w:lang w:val="hy-AM"/>
        </w:rPr>
        <w:t>)</w:t>
      </w:r>
      <w:r w:rsidR="00A22A64" w:rsidRPr="003507D7">
        <w:rPr>
          <w:rFonts w:ascii="GHEA Grapalat" w:hAnsi="GHEA Grapalat" w:cs="Sylfaen"/>
          <w:i/>
          <w:sz w:val="20"/>
          <w:szCs w:val="20"/>
          <w:lang w:val="hy-AM"/>
        </w:rPr>
        <w:t xml:space="preserve"> </w:t>
      </w:r>
      <w:r w:rsidR="001A4EF7" w:rsidRPr="00C13D25">
        <w:rPr>
          <w:rFonts w:ascii="GHEA Grapalat" w:hAnsi="GHEA Grapalat" w:cs="Sylfaen"/>
          <w:sz w:val="20"/>
        </w:rPr>
        <w:t>աշխատանքային</w:t>
      </w:r>
      <w:r w:rsidR="001A4EF7" w:rsidRPr="00C13D25">
        <w:rPr>
          <w:rFonts w:ascii="GHEA Grapalat" w:hAnsi="GHEA Grapalat" w:cs="Sylfaen"/>
          <w:sz w:val="20"/>
          <w:lang w:val="af-ZA"/>
        </w:rPr>
        <w:t xml:space="preserve"> </w:t>
      </w:r>
      <w:r w:rsidR="001A4EF7" w:rsidRPr="00C13D25">
        <w:rPr>
          <w:rFonts w:ascii="GHEA Grapalat" w:hAnsi="GHEA Grapalat" w:cs="Sylfaen"/>
          <w:sz w:val="20"/>
        </w:rPr>
        <w:t>օր</w:t>
      </w:r>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9"/>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lastRenderedPageBreak/>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731D42B3" w:rsidR="008011E4" w:rsidRPr="003D274A" w:rsidRDefault="008011E4" w:rsidP="008011E4">
      <w:pPr>
        <w:ind w:firstLine="567"/>
        <w:jc w:val="both"/>
        <w:rPr>
          <w:rFonts w:ascii="GHEA Grapalat" w:hAnsi="GHEA Grapalat" w:cs="Sylfaen"/>
          <w:b/>
          <w:bCs/>
          <w:i/>
          <w:iCs/>
          <w:color w:val="EE0000"/>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r w:rsidR="003D274A">
        <w:rPr>
          <w:rFonts w:ascii="GHEA Grapalat" w:hAnsi="GHEA Grapalat" w:cs="Sylfaen"/>
          <w:sz w:val="20"/>
          <w:lang w:val="af-ZA"/>
        </w:rPr>
        <w:t xml:space="preserve"> </w:t>
      </w:r>
      <w:r w:rsidR="003D274A" w:rsidRPr="003D274A">
        <w:rPr>
          <w:rFonts w:ascii="GHEA Grapalat" w:hAnsi="GHEA Grapalat" w:cs="Sylfaen"/>
          <w:b/>
          <w:bCs/>
          <w:i/>
          <w:iCs/>
          <w:color w:val="EE0000"/>
          <w:sz w:val="20"/>
          <w:lang w:val="af-ZA"/>
        </w:rPr>
        <w:t>(բացառությամբ 3-րդ չափաբաժնի՝ որի մասով հայտի ապահովում հարկավոր չէ)</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60C79801" w14:textId="77777777" w:rsidR="008011E4" w:rsidRPr="0093002B" w:rsidRDefault="008011E4" w:rsidP="00EF3662">
      <w:pPr>
        <w:ind w:firstLine="567"/>
        <w:jc w:val="both"/>
        <w:rPr>
          <w:rFonts w:ascii="GHEA Grapalat" w:hAnsi="GHEA Grapalat" w:cs="Sylfaen"/>
          <w:sz w:val="20"/>
          <w:lang w:val="hy-AM"/>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755ECE86"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r w:rsidR="004C3803" w:rsidRPr="0093002B">
        <w:rPr>
          <w:rFonts w:ascii="GHEA Grapalat" w:hAnsi="GHEA Grapalat" w:cs="Sylfaen"/>
          <w:szCs w:val="24"/>
          <w:lang w:val="en-US"/>
        </w:rPr>
        <w:t>համակարգի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միջոցով</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օրվանից</w:t>
      </w:r>
      <w:r w:rsidR="004C3803" w:rsidRPr="0093002B">
        <w:rPr>
          <w:rFonts w:ascii="GHEA Grapalat" w:hAnsi="GHEA Grapalat" w:cs="Sylfaen"/>
          <w:szCs w:val="24"/>
        </w:rPr>
        <w:t xml:space="preserve"> </w:t>
      </w:r>
      <w:r w:rsidR="00215D51">
        <w:rPr>
          <w:rFonts w:ascii="GHEA Grapalat" w:hAnsi="GHEA Grapalat"/>
          <w:b/>
        </w:rPr>
        <w:t xml:space="preserve">մինչև 2026 </w:t>
      </w:r>
      <w:r w:rsidR="00215D51" w:rsidRPr="008E7CCE">
        <w:rPr>
          <w:rFonts w:ascii="GHEA Grapalat" w:hAnsi="GHEA Grapalat"/>
          <w:b/>
        </w:rPr>
        <w:t xml:space="preserve">թվականի </w:t>
      </w:r>
      <w:r w:rsidR="00AF1D2B">
        <w:rPr>
          <w:rFonts w:ascii="GHEA Grapalat" w:hAnsi="GHEA Grapalat"/>
          <w:b/>
        </w:rPr>
        <w:t>մարտի 4</w:t>
      </w:r>
      <w:r w:rsidR="00F62FEB" w:rsidRPr="008E7CCE">
        <w:rPr>
          <w:rFonts w:ascii="GHEA Grapalat" w:hAnsi="GHEA Grapalat"/>
          <w:b/>
        </w:rPr>
        <w:t>-ը</w:t>
      </w:r>
      <w:r w:rsidR="00CA3B56" w:rsidRPr="008E7CCE">
        <w:rPr>
          <w:rFonts w:ascii="GHEA Grapalat" w:hAnsi="GHEA Grapalat"/>
          <w:b/>
        </w:rPr>
        <w:t xml:space="preserve">, </w:t>
      </w:r>
      <w:r w:rsidR="003F06A6" w:rsidRPr="008E7CCE">
        <w:rPr>
          <w:rFonts w:ascii="GHEA Grapalat" w:hAnsi="GHEA Grapalat"/>
          <w:b/>
        </w:rPr>
        <w:t>ժամը  09</w:t>
      </w:r>
      <w:r w:rsidR="003F06A6">
        <w:rPr>
          <w:rFonts w:ascii="GHEA Grapalat" w:hAnsi="GHEA Grapalat"/>
          <w:b/>
          <w:lang w:val="hy-AM"/>
        </w:rPr>
        <w:t>:30-ին</w:t>
      </w:r>
      <w:r w:rsidR="00CA3B56" w:rsidRPr="005E1F72">
        <w:rPr>
          <w:rFonts w:ascii="GHEA Grapalat" w:hAnsi="GHEA Grapalat" w:cs="Sylfaen"/>
          <w:szCs w:val="24"/>
          <w:lang w:val="ru-RU"/>
        </w:rPr>
        <w:t>։</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r w:rsidRPr="0093002B">
        <w:rPr>
          <w:rFonts w:ascii="GHEA Grapalat" w:hAnsi="GHEA Grapalat" w:cs="Sylfaen"/>
          <w:sz w:val="20"/>
        </w:rPr>
        <w:t>հանձնաժողովի</w:t>
      </w:r>
      <w:r w:rsidRPr="0093002B">
        <w:rPr>
          <w:rFonts w:ascii="GHEA Grapalat" w:hAnsi="GHEA Grapalat" w:cs="Sylfaen"/>
          <w:sz w:val="20"/>
          <w:lang w:val="af-ZA"/>
        </w:rPr>
        <w:t xml:space="preserve"> </w:t>
      </w:r>
      <w:r w:rsidRPr="0093002B">
        <w:rPr>
          <w:rFonts w:ascii="GHEA Grapalat" w:hAnsi="GHEA Grapalat" w:cs="Sylfaen"/>
          <w:sz w:val="20"/>
        </w:rPr>
        <w:t>նախագահը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r w:rsidR="00A222D7" w:rsidRPr="0093002B">
        <w:rPr>
          <w:rFonts w:ascii="GHEA Grapalat" w:hAnsi="GHEA Grapalat" w:cs="Sylfaen"/>
          <w:sz w:val="20"/>
        </w:rPr>
        <w:t>սույն</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ընթացակարգի</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շրջանակում</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գնվելիք</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ա</w:t>
      </w:r>
      <w:r w:rsidR="00822119" w:rsidRPr="0093002B">
        <w:rPr>
          <w:rFonts w:ascii="GHEA Grapalat" w:hAnsi="GHEA Grapalat" w:cs="Sylfaen"/>
          <w:sz w:val="20"/>
        </w:rPr>
        <w:t>շխատանքների</w:t>
      </w:r>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ինչպես</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նաև</w:t>
      </w:r>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r w:rsidR="00F61898" w:rsidRPr="0093002B">
        <w:rPr>
          <w:rFonts w:ascii="GHEA Grapalat" w:hAnsi="GHEA Grapalat" w:cs="Sylfaen"/>
          <w:sz w:val="20"/>
        </w:rPr>
        <w:t>Հայտերը</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գնահատվում</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են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սույն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հրավերով</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սահմանված</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կարգով</w:t>
      </w:r>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7817255E" w:rsidR="009A796C" w:rsidRPr="0093002B" w:rsidRDefault="00F7009A" w:rsidP="00F7009A">
      <w:pPr>
        <w:ind w:firstLine="567"/>
        <w:jc w:val="both"/>
        <w:rPr>
          <w:rFonts w:ascii="GHEA Grapalat" w:hAnsi="GHEA Grapalat" w:cs="Sylfaen"/>
          <w:sz w:val="20"/>
          <w:lang w:val="af-ZA"/>
        </w:rPr>
      </w:pP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չափաբաժինների</w:t>
      </w:r>
      <w:r w:rsidRPr="0093002B">
        <w:rPr>
          <w:rFonts w:ascii="GHEA Grapalat" w:hAnsi="GHEA Grapalat" w:cs="Sylfaen"/>
          <w:sz w:val="20"/>
          <w:lang w:val="af-ZA"/>
        </w:rPr>
        <w:t xml:space="preserve"> </w:t>
      </w:r>
      <w:r w:rsidRPr="0093002B">
        <w:rPr>
          <w:rFonts w:ascii="GHEA Grapalat" w:hAnsi="GHEA Grapalat" w:cs="Sylfaen"/>
          <w:sz w:val="20"/>
        </w:rPr>
        <w:t>քանակը</w:t>
      </w:r>
      <w:r w:rsidRPr="0093002B">
        <w:rPr>
          <w:rFonts w:ascii="GHEA Grapalat" w:hAnsi="GHEA Grapalat" w:cs="Sylfaen"/>
          <w:sz w:val="20"/>
          <w:lang w:val="af-ZA"/>
        </w:rPr>
        <w:t xml:space="preserve"> </w:t>
      </w:r>
      <w:r w:rsidRPr="0093002B">
        <w:rPr>
          <w:rFonts w:ascii="GHEA Grapalat" w:hAnsi="GHEA Grapalat" w:cs="Sylfaen"/>
          <w:sz w:val="20"/>
        </w:rPr>
        <w:t>յոթանասունհինգը</w:t>
      </w:r>
      <w:r w:rsidRPr="0093002B">
        <w:rPr>
          <w:rFonts w:ascii="GHEA Grapalat" w:hAnsi="GHEA Grapalat" w:cs="Sylfaen"/>
          <w:sz w:val="20"/>
          <w:lang w:val="af-ZA"/>
        </w:rPr>
        <w:t xml:space="preserve"> </w:t>
      </w:r>
      <w:r w:rsidRPr="0093002B">
        <w:rPr>
          <w:rFonts w:ascii="GHEA Grapalat" w:hAnsi="GHEA Grapalat" w:cs="Sylfaen"/>
          <w:sz w:val="20"/>
        </w:rPr>
        <w:t>չգերազանցելու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w:t>
      </w:r>
      <w:r w:rsidR="009A796C" w:rsidRPr="0093002B">
        <w:rPr>
          <w:rFonts w:ascii="GHEA Grapalat" w:hAnsi="GHEA Grapalat" w:cs="Sylfaen"/>
          <w:sz w:val="20"/>
        </w:rPr>
        <w:t>այտերի</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գնահատումն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իրականացվում</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դրանց</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ներկայացման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վերջնաժամկետը</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լրանալու</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օրվանից</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հաշված</w:t>
      </w:r>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r w:rsidR="009A796C" w:rsidRPr="0093002B">
        <w:rPr>
          <w:rFonts w:ascii="GHEA Grapalat" w:hAnsi="GHEA Grapalat" w:cs="Sylfaen"/>
          <w:sz w:val="20"/>
        </w:rPr>
        <w:t>տաս</w:t>
      </w:r>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r w:rsidRPr="0093002B">
        <w:rPr>
          <w:rFonts w:ascii="GHEA Grapalat" w:hAnsi="GHEA Grapalat" w:cs="Sylfaen"/>
          <w:sz w:val="20"/>
        </w:rPr>
        <w:t>իսկ</w:t>
      </w:r>
      <w:r w:rsidRPr="0093002B">
        <w:rPr>
          <w:rFonts w:ascii="GHEA Grapalat" w:hAnsi="GHEA Grapalat" w:cs="Sylfaen"/>
          <w:sz w:val="20"/>
          <w:lang w:val="af-ZA"/>
        </w:rPr>
        <w:t xml:space="preserve"> </w:t>
      </w:r>
      <w:r w:rsidRPr="0093002B">
        <w:rPr>
          <w:rFonts w:ascii="GHEA Grapalat" w:hAnsi="GHEA Grapalat" w:cs="Sylfaen"/>
          <w:sz w:val="20"/>
        </w:rPr>
        <w:t>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r w:rsidR="00A6217F">
        <w:rPr>
          <w:rFonts w:ascii="GHEA Grapalat" w:hAnsi="GHEA Grapalat" w:cs="Sylfaen"/>
          <w:sz w:val="20"/>
          <w:lang w:val="hy-AM"/>
        </w:rPr>
        <w:t xml:space="preserve"> </w:t>
      </w:r>
      <w:r w:rsidR="009A796C" w:rsidRPr="0093002B">
        <w:rPr>
          <w:rFonts w:ascii="GHEA Grapalat" w:hAnsi="GHEA Grapalat" w:cs="Sylfaen"/>
          <w:sz w:val="20"/>
        </w:rPr>
        <w:t>աշխատանքային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ընթացքում</w:t>
      </w:r>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r w:rsidRPr="0093002B">
        <w:rPr>
          <w:rFonts w:ascii="GHEA Grapalat" w:hAnsi="GHEA Grapalat" w:cs="Sylfaen"/>
          <w:sz w:val="20"/>
        </w:rPr>
        <w:t>Բավարար</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հրավերով</w:t>
      </w:r>
      <w:r w:rsidRPr="0093002B">
        <w:rPr>
          <w:rFonts w:ascii="GHEA Grapalat" w:hAnsi="GHEA Grapalat" w:cs="Sylfaen"/>
          <w:sz w:val="20"/>
          <w:lang w:val="af-ZA"/>
        </w:rPr>
        <w:t xml:space="preserve"> </w:t>
      </w:r>
      <w:r w:rsidRPr="0093002B">
        <w:rPr>
          <w:rFonts w:ascii="GHEA Grapalat" w:hAnsi="GHEA Grapalat" w:cs="Sylfaen"/>
          <w:sz w:val="20"/>
        </w:rPr>
        <w:t>նախատեսված</w:t>
      </w:r>
      <w:r w:rsidRPr="0093002B">
        <w:rPr>
          <w:rFonts w:ascii="GHEA Grapalat" w:hAnsi="GHEA Grapalat" w:cs="Sylfaen"/>
          <w:sz w:val="20"/>
          <w:lang w:val="af-ZA"/>
        </w:rPr>
        <w:t xml:space="preserve"> </w:t>
      </w:r>
      <w:r w:rsidRPr="0093002B">
        <w:rPr>
          <w:rFonts w:ascii="GHEA Grapalat" w:hAnsi="GHEA Grapalat" w:cs="Sylfaen"/>
          <w:sz w:val="20"/>
        </w:rPr>
        <w:t>պայմաններին</w:t>
      </w:r>
      <w:r w:rsidRPr="0093002B">
        <w:rPr>
          <w:rFonts w:ascii="GHEA Grapalat" w:hAnsi="GHEA Grapalat" w:cs="Sylfaen"/>
          <w:sz w:val="20"/>
          <w:lang w:val="af-ZA"/>
        </w:rPr>
        <w:t xml:space="preserve"> </w:t>
      </w:r>
      <w:r w:rsidRPr="0093002B">
        <w:rPr>
          <w:rFonts w:ascii="GHEA Grapalat" w:hAnsi="GHEA Grapalat" w:cs="Sylfaen"/>
          <w:sz w:val="20"/>
        </w:rPr>
        <w:t>համապատասխանող</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հակառակ</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անբավարար</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մերժվում</w:t>
      </w:r>
      <w:r w:rsidRPr="0093002B">
        <w:rPr>
          <w:rFonts w:ascii="GHEA Grapalat" w:hAnsi="GHEA Grapalat" w:cs="Sylfaen"/>
          <w:sz w:val="20"/>
          <w:lang w:val="af-ZA"/>
        </w:rPr>
        <w:t xml:space="preserve"> </w:t>
      </w:r>
      <w:r w:rsidRPr="0093002B">
        <w:rPr>
          <w:rFonts w:ascii="GHEA Grapalat" w:hAnsi="GHEA Grapalat" w:cs="Sylfaen"/>
          <w:sz w:val="20"/>
        </w:rPr>
        <w:t>են</w:t>
      </w:r>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r w:rsidR="00B46279" w:rsidRPr="0093002B">
        <w:rPr>
          <w:rFonts w:ascii="GHEA Grapalat" w:hAnsi="GHEA Grapalat" w:cs="Sylfaen"/>
          <w:sz w:val="20"/>
        </w:rPr>
        <w:t>Ընդ</w:t>
      </w:r>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r w:rsidR="00B46279" w:rsidRPr="0093002B">
        <w:rPr>
          <w:rFonts w:ascii="GHEA Grapalat" w:hAnsi="GHEA Grapalat" w:cs="Sylfaen"/>
          <w:sz w:val="20"/>
        </w:rPr>
        <w:t>որոնցում</w:t>
      </w:r>
      <w:r w:rsidR="00B46279" w:rsidRPr="0093002B">
        <w:rPr>
          <w:rFonts w:ascii="GHEA Grapalat" w:hAnsi="GHEA Grapalat" w:cs="Sylfaen"/>
          <w:sz w:val="20"/>
          <w:lang w:val="af-ZA"/>
        </w:rPr>
        <w:t xml:space="preserve"> </w:t>
      </w:r>
      <w:r w:rsidR="00ED6836" w:rsidRPr="0093002B">
        <w:rPr>
          <w:rFonts w:ascii="GHEA Grapalat" w:hAnsi="GHEA Grapalat" w:cs="Sylfaen"/>
          <w:sz w:val="20"/>
        </w:rPr>
        <w:t>բացակայում</w:t>
      </w:r>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r w:rsidR="00ED6836" w:rsidRPr="0093002B">
        <w:rPr>
          <w:rFonts w:ascii="GHEA Grapalat" w:hAnsi="GHEA Grapalat" w:cs="Sylfaen"/>
          <w:sz w:val="20"/>
        </w:rPr>
        <w:t>գնային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r w:rsidR="008011E4" w:rsidRPr="0093002B">
        <w:rPr>
          <w:rFonts w:ascii="GHEA Grapalat" w:hAnsi="GHEA Grapalat" w:cs="Sylfaen"/>
          <w:sz w:val="20"/>
          <w:lang w:val="hy-AM"/>
        </w:rPr>
        <w:t xml:space="preserve"> և/կամ հայտի ապահովումը </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կամ</w:t>
      </w:r>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r w:rsidR="00ED6836" w:rsidRPr="0093002B">
        <w:rPr>
          <w:rFonts w:ascii="GHEA Grapalat" w:hAnsi="GHEA Grapalat" w:cs="Sylfaen"/>
          <w:sz w:val="20"/>
        </w:rPr>
        <w:t>ներկայացված</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են</w:t>
      </w:r>
      <w:r w:rsidR="00B1695D" w:rsidRPr="0093002B">
        <w:rPr>
          <w:rFonts w:ascii="GHEA Grapalat" w:hAnsi="GHEA Grapalat" w:cs="Sylfaen"/>
          <w:sz w:val="20"/>
          <w:lang w:val="af-ZA"/>
        </w:rPr>
        <w:t xml:space="preserve"> </w:t>
      </w:r>
      <w:r w:rsidR="00ED6836" w:rsidRPr="0093002B">
        <w:rPr>
          <w:rFonts w:ascii="GHEA Grapalat" w:hAnsi="GHEA Grapalat" w:cs="Sylfaen"/>
          <w:sz w:val="20"/>
        </w:rPr>
        <w:t>հրավերի</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պահանջներին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անհամապատասխան</w:t>
      </w:r>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r w:rsidR="00F61898" w:rsidRPr="0093002B">
        <w:rPr>
          <w:rFonts w:ascii="GHEA Grapalat" w:hAnsi="GHEA Grapalat" w:cs="Sylfaen"/>
          <w:lang w:val="en-US"/>
        </w:rPr>
        <w:t>հիմք</w:t>
      </w:r>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r w:rsidR="00F61898" w:rsidRPr="0093002B">
        <w:rPr>
          <w:rFonts w:ascii="GHEA Grapalat" w:hAnsi="GHEA Grapalat" w:cs="Sylfaen"/>
          <w:lang w:val="en-US"/>
        </w:rPr>
        <w:t>ընդունում</w:t>
      </w:r>
      <w:r w:rsidR="00F61898" w:rsidRPr="0093002B">
        <w:rPr>
          <w:rFonts w:ascii="GHEA Grapalat" w:hAnsi="GHEA Grapalat" w:cs="Sylfaen"/>
        </w:rPr>
        <w:t xml:space="preserve"> </w:t>
      </w:r>
      <w:r w:rsidR="00153C87" w:rsidRPr="0093002B">
        <w:rPr>
          <w:rFonts w:ascii="GHEA Grapalat" w:hAnsi="GHEA Grapalat" w:cs="Sylfaen"/>
        </w:rPr>
        <w:t>հ</w:t>
      </w:r>
      <w:r w:rsidR="00153C87" w:rsidRPr="0093002B">
        <w:rPr>
          <w:rFonts w:ascii="GHEA Grapalat" w:hAnsi="GHEA Grapalat" w:cs="Sylfaen"/>
          <w:lang w:val="en-US"/>
        </w:rPr>
        <w:t>ամակարգում</w:t>
      </w:r>
      <w:r w:rsidR="00153C87" w:rsidRPr="0093002B">
        <w:rPr>
          <w:rFonts w:ascii="GHEA Grapalat" w:hAnsi="GHEA Grapalat" w:cs="Sylfaen"/>
        </w:rPr>
        <w:t xml:space="preserve"> </w:t>
      </w:r>
      <w:r w:rsidR="00F61898" w:rsidRPr="0093002B">
        <w:rPr>
          <w:rFonts w:ascii="GHEA Grapalat" w:hAnsi="GHEA Grapalat" w:cs="Sylfaen"/>
          <w:lang w:val="en-US"/>
        </w:rPr>
        <w:t>կցված</w:t>
      </w:r>
      <w:r w:rsidR="00F61898" w:rsidRPr="0093002B">
        <w:rPr>
          <w:rFonts w:ascii="GHEA Grapalat" w:hAnsi="GHEA Grapalat" w:cs="Sylfaen"/>
        </w:rPr>
        <w:t xml:space="preserve">` </w:t>
      </w:r>
      <w:r w:rsidR="00AE4008" w:rsidRPr="0093002B">
        <w:rPr>
          <w:rFonts w:ascii="GHEA Grapalat" w:hAnsi="GHEA Grapalat" w:cs="Sylfaen"/>
          <w:lang w:val="en-US"/>
        </w:rPr>
        <w:t>մ</w:t>
      </w:r>
      <w:r w:rsidR="00F61898" w:rsidRPr="0093002B">
        <w:rPr>
          <w:rFonts w:ascii="GHEA Grapalat" w:hAnsi="GHEA Grapalat" w:cs="Sylfaen"/>
          <w:lang w:val="en-US"/>
        </w:rPr>
        <w:t>ասնակցի</w:t>
      </w:r>
      <w:r w:rsidR="00F61898" w:rsidRPr="0093002B">
        <w:rPr>
          <w:rFonts w:ascii="GHEA Grapalat" w:hAnsi="GHEA Grapalat" w:cs="Sylfaen"/>
        </w:rPr>
        <w:t xml:space="preserve"> </w:t>
      </w:r>
      <w:r w:rsidR="00F61898" w:rsidRPr="0093002B">
        <w:rPr>
          <w:rFonts w:ascii="GHEA Grapalat" w:hAnsi="GHEA Grapalat" w:cs="Sylfaen"/>
          <w:lang w:val="en-US"/>
        </w:rPr>
        <w:t>կողմից</w:t>
      </w:r>
      <w:r w:rsidR="00F61898" w:rsidRPr="0093002B">
        <w:rPr>
          <w:rFonts w:ascii="GHEA Grapalat" w:hAnsi="GHEA Grapalat" w:cs="Sylfaen"/>
        </w:rPr>
        <w:t xml:space="preserve"> </w:t>
      </w:r>
      <w:r w:rsidR="00F61898" w:rsidRPr="0093002B">
        <w:rPr>
          <w:rFonts w:ascii="GHEA Grapalat" w:hAnsi="GHEA Grapalat" w:cs="Sylfaen"/>
          <w:lang w:val="en-US"/>
        </w:rPr>
        <w:t>հաստատված</w:t>
      </w:r>
      <w:r w:rsidR="00F61898" w:rsidRPr="0093002B">
        <w:rPr>
          <w:rFonts w:ascii="GHEA Grapalat" w:hAnsi="GHEA Grapalat" w:cs="Sylfaen"/>
        </w:rPr>
        <w:t xml:space="preserve"> </w:t>
      </w:r>
      <w:r w:rsidR="00F61898" w:rsidRPr="0093002B">
        <w:rPr>
          <w:rFonts w:ascii="GHEA Grapalat" w:hAnsi="GHEA Grapalat" w:cs="Sylfaen"/>
          <w:lang w:val="en-US"/>
        </w:rPr>
        <w:t>գնային</w:t>
      </w:r>
      <w:r w:rsidR="00F61898" w:rsidRPr="0093002B">
        <w:rPr>
          <w:rFonts w:ascii="GHEA Grapalat" w:hAnsi="GHEA Grapalat" w:cs="Sylfaen"/>
        </w:rPr>
        <w:t xml:space="preserve"> </w:t>
      </w:r>
      <w:r w:rsidR="00F61898" w:rsidRPr="0093002B">
        <w:rPr>
          <w:rFonts w:ascii="GHEA Grapalat" w:hAnsi="GHEA Grapalat" w:cs="Sylfaen"/>
          <w:lang w:val="en-US"/>
        </w:rPr>
        <w:t>առաջարկը</w:t>
      </w:r>
      <w:r w:rsidR="00F61898" w:rsidRPr="0093002B">
        <w:rPr>
          <w:rFonts w:ascii="GHEA Grapalat" w:hAnsi="GHEA Grapalat" w:cs="Sylfaen"/>
          <w:lang w:val="hy-AM"/>
        </w:rPr>
        <w:t>:</w:t>
      </w:r>
    </w:p>
    <w:p w14:paraId="16998C00" w14:textId="58C4B2AF"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 xml:space="preserve">ՀՀ Կենտրոնական բանկի կողմից սահմանված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3BD4104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D50A75">
        <w:rPr>
          <w:rFonts w:ascii="GHEA Grapalat" w:hAnsi="GHEA Grapalat" w:cs="Sylfaen"/>
          <w:sz w:val="20"/>
          <w:szCs w:val="24"/>
          <w:lang w:val="hy-AM" w:eastAsia="en-US"/>
        </w:rPr>
        <w:t xml:space="preserve"> </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lastRenderedPageBreak/>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2B0172E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 հայտի</w:t>
      </w:r>
      <w:r w:rsidR="00A6217F">
        <w:rPr>
          <w:rFonts w:ascii="GHEA Grapalat" w:hAnsi="GHEA Grapalat"/>
          <w:sz w:val="20"/>
          <w:szCs w:val="20"/>
          <w:lang w:val="hy-AM" w:eastAsia="x-none"/>
        </w:rPr>
        <w:t xml:space="preserve"> </w:t>
      </w:r>
      <w:r w:rsidR="00B514E8" w:rsidRPr="0093002B">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0107A85A" w14:textId="3740CAB8" w:rsidR="0042773F" w:rsidRPr="0042773F" w:rsidRDefault="0042773F" w:rsidP="0042773F">
      <w:pPr>
        <w:pStyle w:val="norm"/>
        <w:spacing w:line="240" w:lineRule="auto"/>
        <w:rPr>
          <w:rFonts w:ascii="GHEA Grapalat" w:hAnsi="GHEA Grapalat" w:cs="Sylfaen"/>
          <w:sz w:val="20"/>
          <w:szCs w:val="24"/>
          <w:lang w:val="af-ZA" w:eastAsia="en-US"/>
        </w:rPr>
      </w:pPr>
      <w:bookmarkStart w:id="13" w:name="_Hlk203403285"/>
      <w:r w:rsidRPr="0042773F">
        <w:rPr>
          <w:rFonts w:ascii="GHEA Grapalat" w:hAnsi="GHEA Grapalat"/>
          <w:sz w:val="20"/>
          <w:lang w:val="af-ZA" w:eastAsia="x-none"/>
        </w:rPr>
        <w:t>8.</w:t>
      </w:r>
      <w:r w:rsidRPr="0042773F">
        <w:rPr>
          <w:rFonts w:ascii="GHEA Grapalat" w:hAnsi="GHEA Grapalat"/>
          <w:sz w:val="20"/>
          <w:lang w:val="hy-AM" w:eastAsia="x-none"/>
        </w:rPr>
        <w:t>9</w:t>
      </w:r>
      <w:r w:rsidRPr="0042773F">
        <w:rPr>
          <w:rFonts w:ascii="GHEA Grapalat" w:hAnsi="GHEA Grapalat"/>
          <w:sz w:val="20"/>
          <w:lang w:val="af-ZA" w:eastAsia="x-none"/>
        </w:rPr>
        <w:t xml:space="preserve"> Եթե հայտերի բացման</w:t>
      </w:r>
      <w:r w:rsidRPr="0042773F">
        <w:rPr>
          <w:rFonts w:ascii="GHEA Grapalat" w:hAnsi="GHEA Grapalat"/>
          <w:sz w:val="20"/>
          <w:lang w:val="hy-AM" w:eastAsia="x-none"/>
        </w:rPr>
        <w:t xml:space="preserve"> և գնահատման</w:t>
      </w:r>
      <w:r w:rsidRPr="0042773F">
        <w:rPr>
          <w:rFonts w:ascii="GHEA Grapalat" w:hAnsi="GHEA Grapalat"/>
          <w:sz w:val="20"/>
          <w:lang w:val="af-ZA" w:eastAsia="x-none"/>
        </w:rPr>
        <w:t xml:space="preserve"> նիստի ընթացքում</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իրականացված</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գնահատման</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արդյուն</w:t>
      </w:r>
      <w:r w:rsidRPr="0042773F">
        <w:rPr>
          <w:rFonts w:ascii="GHEA Grapalat" w:hAnsi="GHEA Grapalat" w:cs="Sylfaen"/>
          <w:sz w:val="20"/>
          <w:szCs w:val="24"/>
          <w:lang w:val="af-ZA" w:eastAsia="en-US"/>
        </w:rPr>
        <w:softHyphen/>
      </w:r>
      <w:r w:rsidRPr="0042773F">
        <w:rPr>
          <w:rFonts w:ascii="GHEA Grapalat" w:hAnsi="GHEA Grapalat" w:cs="Sylfaen"/>
          <w:sz w:val="20"/>
          <w:szCs w:val="24"/>
          <w:lang w:val="hy-AM" w:eastAsia="en-US"/>
        </w:rPr>
        <w:t>քում</w:t>
      </w:r>
      <w:r w:rsidRPr="0042773F">
        <w:rPr>
          <w:rFonts w:ascii="GHEA Grapalat" w:hAnsi="GHEA Grapalat" w:cs="Sylfaen"/>
          <w:sz w:val="20"/>
          <w:szCs w:val="24"/>
          <w:lang w:val="af-ZA" w:eastAsia="en-US"/>
        </w:rPr>
        <w:t xml:space="preserve"> մասնակցի </w:t>
      </w:r>
      <w:r w:rsidRPr="0042773F">
        <w:rPr>
          <w:rFonts w:ascii="GHEA Grapalat" w:hAnsi="GHEA Grapalat" w:cs="Sylfaen"/>
          <w:sz w:val="20"/>
          <w:szCs w:val="24"/>
          <w:lang w:val="hy-AM" w:eastAsia="en-US"/>
        </w:rPr>
        <w:t>հայտում</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արձանագրվում</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են</w:t>
      </w:r>
      <w:r w:rsidRPr="0042773F">
        <w:rPr>
          <w:rFonts w:ascii="GHEA Grapalat" w:hAnsi="GHEA Grapalat" w:cs="Sylfaen"/>
          <w:sz w:val="20"/>
          <w:szCs w:val="24"/>
          <w:lang w:val="af-ZA" w:eastAsia="en-US"/>
        </w:rPr>
        <w:t xml:space="preserve"> </w:t>
      </w:r>
      <w:r w:rsidRPr="0042773F">
        <w:rPr>
          <w:rFonts w:ascii="GHEA Grapalat" w:hAnsi="GHEA Grapalat"/>
          <w:sz w:val="20"/>
          <w:lang w:val="hy-AM" w:eastAsia="x-none"/>
        </w:rPr>
        <w:t>անհամապատասխանություններ՝ հրավերի պահանջների նկատմամբ,</w:t>
      </w:r>
      <w:bookmarkStart w:id="14" w:name="_Hlk9262487"/>
      <w:r w:rsidRPr="0042773F">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5" w:name="_Hlk201929087"/>
      <w:r w:rsidRPr="0042773F">
        <w:rPr>
          <w:rFonts w:ascii="GHEA Grapalat" w:hAnsi="GHEA Grapalat"/>
          <w:sz w:val="20"/>
          <w:lang w:val="hy-AM" w:eastAsia="x-none"/>
        </w:rPr>
        <w:t xml:space="preserve"> և /կամ/ երբ  ՀՀ կառավարության 20.06.</w:t>
      </w:r>
      <w:r w:rsidR="00B6083F">
        <w:rPr>
          <w:rFonts w:ascii="GHEA Grapalat" w:hAnsi="GHEA Grapalat"/>
          <w:sz w:val="20"/>
          <w:lang w:val="hy-AM" w:eastAsia="x-none"/>
        </w:rPr>
        <w:t>2026</w:t>
      </w:r>
      <w:r w:rsidRPr="0042773F">
        <w:rPr>
          <w:rFonts w:ascii="GHEA Grapalat" w:hAnsi="GHEA Grapalat"/>
          <w:sz w:val="20"/>
          <w:lang w:val="hy-AM" w:eastAsia="x-none"/>
        </w:rPr>
        <w:t xml:space="preserve">թ. N 817-Ա որոշման 2-րդ կետի 2-րդ ենթակետով նախատեսված ցուցակում ներառված անձը մասնակցի կողմից առաջարկվում է որպես </w:t>
      </w:r>
      <w:bookmarkEnd w:id="15"/>
      <w:r w:rsidRPr="0042773F">
        <w:rPr>
          <w:rFonts w:ascii="GHEA Grapalat" w:hAnsi="GHEA Grapalat"/>
          <w:sz w:val="20"/>
          <w:lang w:val="hy-AM" w:eastAsia="x-none"/>
        </w:rPr>
        <w:t>ենթակապալառու,</w:t>
      </w:r>
      <w:bookmarkEnd w:id="14"/>
      <w:r w:rsidRPr="0042773F">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42773F">
        <w:rPr>
          <w:rFonts w:ascii="GHEA Grapalat" w:hAnsi="GHEA Grapalat" w:cs="Sylfaen"/>
          <w:sz w:val="20"/>
          <w:szCs w:val="24"/>
          <w:lang w:val="af-ZA" w:eastAsia="en-US"/>
        </w:rPr>
        <w:t>:</w:t>
      </w:r>
    </w:p>
    <w:p w14:paraId="1DD22810" w14:textId="77777777" w:rsidR="0042773F" w:rsidRPr="0042773F" w:rsidRDefault="0042773F" w:rsidP="0042773F">
      <w:pPr>
        <w:pStyle w:val="norm"/>
        <w:spacing w:line="240" w:lineRule="auto"/>
        <w:rPr>
          <w:rFonts w:ascii="GHEA Grapalat" w:hAnsi="GHEA Grapalat" w:cs="Sylfaen"/>
          <w:sz w:val="20"/>
          <w:szCs w:val="24"/>
          <w:lang w:val="hy-AM" w:eastAsia="en-US"/>
        </w:rPr>
      </w:pPr>
      <w:r w:rsidRPr="0042773F">
        <w:rPr>
          <w:rFonts w:ascii="GHEA Grapalat" w:hAnsi="GHEA Grapalat" w:cs="Sylfaen"/>
          <w:sz w:val="20"/>
          <w:szCs w:val="24"/>
          <w:lang w:val="hy-AM" w:eastAsia="en-US"/>
        </w:rPr>
        <w:t>Մասնակցին ուղարկվող ծանուցման մեջ մանրամասն նկարագրվում են հայտի գն</w:t>
      </w:r>
      <w:r w:rsidRPr="0042773F">
        <w:rPr>
          <w:rFonts w:ascii="GHEA Grapalat" w:hAnsi="GHEA Grapalat" w:cs="Sylfaen"/>
          <w:sz w:val="20"/>
          <w:szCs w:val="24"/>
          <w:lang w:eastAsia="en-US"/>
        </w:rPr>
        <w:t>ա</w:t>
      </w:r>
      <w:r w:rsidRPr="0042773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2257BD77" w14:textId="620D8D37" w:rsidR="0042773F" w:rsidRDefault="0042773F" w:rsidP="0042773F">
      <w:pPr>
        <w:spacing w:line="276" w:lineRule="auto"/>
        <w:ind w:firstLine="375"/>
        <w:contextualSpacing/>
        <w:jc w:val="both"/>
        <w:rPr>
          <w:rFonts w:ascii="GHEA Grapalat" w:hAnsi="GHEA Grapalat"/>
          <w:sz w:val="20"/>
          <w:szCs w:val="20"/>
          <w:lang w:val="es-ES"/>
        </w:rPr>
      </w:pPr>
      <w:bookmarkStart w:id="16" w:name="_Hlk201942354"/>
      <w:r w:rsidRPr="0042773F">
        <w:rPr>
          <w:rFonts w:ascii="GHEA Grapalat" w:hAnsi="GHEA Grapalat"/>
          <w:sz w:val="20"/>
          <w:szCs w:val="20"/>
          <w:lang w:val="es-ES"/>
        </w:rPr>
        <w:t>8.9.1 Այն դեպքում, երբ մինչև պայմանագիրը պատվիրատուի կողմից  կնքվելը պարզվում է, որ մասնակիցը ներառված է ՀՀ կառավարության 20.06.</w:t>
      </w:r>
      <w:r w:rsidR="00B6083F">
        <w:rPr>
          <w:rFonts w:ascii="GHEA Grapalat" w:hAnsi="GHEA Grapalat"/>
          <w:sz w:val="20"/>
          <w:szCs w:val="20"/>
          <w:lang w:val="es-ES"/>
        </w:rPr>
        <w:t>2026</w:t>
      </w:r>
      <w:r w:rsidRPr="0042773F">
        <w:rPr>
          <w:rFonts w:ascii="GHEA Grapalat" w:hAnsi="GHEA Grapalat"/>
          <w:sz w:val="20"/>
          <w:szCs w:val="20"/>
          <w:lang w:val="es-ES"/>
        </w:rPr>
        <w:t>թ. N 817-Ա որոշման 2-րդ կետի 2-րդ ենթակետով նախատեսված ցուցակում ապա մասնակցի հայտը մերժվում է:</w:t>
      </w:r>
      <w:bookmarkEnd w:id="13"/>
      <w:r w:rsidRPr="009D5A79">
        <w:rPr>
          <w:rFonts w:ascii="GHEA Grapalat" w:hAnsi="GHEA Grapalat"/>
          <w:sz w:val="20"/>
          <w:szCs w:val="20"/>
          <w:lang w:val="es-ES"/>
        </w:rPr>
        <w:t xml:space="preserve"> </w:t>
      </w:r>
    </w:p>
    <w:bookmarkEnd w:id="16"/>
    <w:p w14:paraId="6BBA3022" w14:textId="77777777" w:rsidR="00890956" w:rsidRPr="00890956" w:rsidRDefault="00890956" w:rsidP="00890956">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1A19CD2" w:rsidR="00491A74" w:rsidRPr="0093002B" w:rsidRDefault="00A150A9" w:rsidP="00491A7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w:t>
      </w:r>
      <w:r w:rsidR="00A6217F">
        <w:rPr>
          <w:rFonts w:ascii="GHEA Grapalat" w:hAnsi="GHEA Grapalat" w:cs="Sylfaen"/>
          <w:szCs w:val="24"/>
          <w:lang w:val="hy-AM"/>
        </w:rPr>
        <w:t xml:space="preserve"> </w:t>
      </w:r>
      <w:r w:rsidR="00491A74" w:rsidRPr="0093002B">
        <w:rPr>
          <w:rFonts w:ascii="GHEA Grapalat" w:hAnsi="GHEA Grapalat" w:cs="Sylfaen"/>
          <w:szCs w:val="24"/>
          <w:lang w:val="hy-AM"/>
        </w:rPr>
        <w:t>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lastRenderedPageBreak/>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r w:rsidR="00EA58C8" w:rsidRPr="0093002B">
        <w:rPr>
          <w:rFonts w:ascii="GHEA Grapalat" w:hAnsi="GHEA Grapalat" w:cs="Sylfaen"/>
          <w:szCs w:val="24"/>
          <w:lang w:val="es-ES"/>
        </w:rPr>
        <w:t xml:space="preserve">Հայտերը բացվելուց </w:t>
      </w:r>
      <w:r w:rsidR="007A3F75" w:rsidRPr="0093002B">
        <w:rPr>
          <w:rFonts w:ascii="GHEA Grapalat" w:hAnsi="GHEA Grapalat" w:cs="Sylfaen"/>
          <w:szCs w:val="24"/>
          <w:lang w:val="es-ES"/>
        </w:rPr>
        <w:t xml:space="preserve">և գնահատվելուց  </w:t>
      </w:r>
      <w:r w:rsidR="00EA58C8" w:rsidRPr="0093002B">
        <w:rPr>
          <w:rFonts w:ascii="GHEA Grapalat" w:hAnsi="GHEA Grapalat" w:cs="Sylfaen"/>
          <w:szCs w:val="24"/>
          <w:lang w:val="es-ES"/>
        </w:rPr>
        <w:t>հետո կազմվում է արձանագրություն`</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77777777"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r w:rsidR="00491A74" w:rsidRPr="0093002B">
        <w:rPr>
          <w:rFonts w:ascii="GHEA Grapalat" w:hAnsi="GHEA Grapalat" w:cs="Sylfaen"/>
          <w:sz w:val="20"/>
        </w:rPr>
        <w:t>Օրենքի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հոդվածի</w:t>
      </w:r>
      <w:r w:rsidR="00491A74" w:rsidRPr="0093002B">
        <w:rPr>
          <w:rFonts w:ascii="GHEA Grapalat" w:hAnsi="GHEA Grapalat" w:cs="Sylfaen"/>
          <w:sz w:val="20"/>
          <w:lang w:val="af-ZA"/>
        </w:rPr>
        <w:t xml:space="preserve"> 1-</w:t>
      </w:r>
      <w:r w:rsidR="00491A74" w:rsidRPr="0093002B">
        <w:rPr>
          <w:rFonts w:ascii="GHEA Grapalat" w:hAnsi="GHEA Grapalat" w:cs="Sylfaen"/>
          <w:sz w:val="20"/>
        </w:rPr>
        <w:t>ին</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մասի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կետով</w:t>
      </w:r>
      <w:r w:rsidR="00491A74" w:rsidRPr="0093002B">
        <w:rPr>
          <w:rFonts w:ascii="GHEA Grapalat" w:hAnsi="GHEA Grapalat" w:cs="Sylfaen"/>
          <w:sz w:val="20"/>
          <w:lang w:val="af-ZA"/>
        </w:rPr>
        <w:t xml:space="preserve"> </w:t>
      </w:r>
      <w:r w:rsidR="00491A74" w:rsidRPr="00C13D25">
        <w:rPr>
          <w:rFonts w:ascii="GHEA Grapalat" w:hAnsi="GHEA Grapalat" w:cs="Sylfaen"/>
          <w:sz w:val="20"/>
        </w:rPr>
        <w:t>նախատեսված</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հիմքերն</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հայտ</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գալու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pPr>
        <w:pStyle w:val="ListParagraph"/>
        <w:numPr>
          <w:ilvl w:val="0"/>
          <w:numId w:val="5"/>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r w:rsidRPr="0093002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4E3618" w:rsidRDefault="002A0AD3">
      <w:pPr>
        <w:pStyle w:val="ListParagraph"/>
        <w:numPr>
          <w:ilvl w:val="0"/>
          <w:numId w:val="5"/>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r w:rsidRPr="004E3618">
        <w:rPr>
          <w:rFonts w:ascii="GHEA Grapalat" w:hAnsi="GHEA Grapalat" w:cs="Sylfaen"/>
          <w:sz w:val="20"/>
        </w:rPr>
        <w:t>նին որոշումը ներկայացվելու վերջնաժամկետը լրանալու</w:t>
      </w:r>
      <w:r w:rsidRPr="004E3618">
        <w:rPr>
          <w:rFonts w:ascii="GHEA Grapalat" w:hAnsi="GHEA Grapalat" w:cs="Sylfaen"/>
          <w:sz w:val="20"/>
          <w:lang w:val="en-US"/>
        </w:rPr>
        <w:t>ց</w:t>
      </w:r>
      <w:r w:rsidRPr="004E3618">
        <w:rPr>
          <w:rFonts w:ascii="GHEA Grapalat" w:hAnsi="GHEA Grapalat" w:cs="Sylfaen"/>
          <w:sz w:val="20"/>
          <w:lang w:val="af-ZA"/>
        </w:rPr>
        <w:t xml:space="preserve"> </w:t>
      </w:r>
      <w:r w:rsidRPr="004E3618">
        <w:rPr>
          <w:rFonts w:ascii="GHEA Grapalat" w:hAnsi="GHEA Grapalat" w:cs="Sylfaen"/>
          <w:sz w:val="20"/>
          <w:lang w:val="en-US"/>
        </w:rPr>
        <w:t>հետո</w:t>
      </w:r>
      <w:r w:rsidRPr="004E3618">
        <w:rPr>
          <w:rFonts w:ascii="GHEA Grapalat" w:hAnsi="GHEA Grapalat" w:cs="Sylfaen"/>
          <w:sz w:val="20"/>
          <w:lang w:val="af-ZA"/>
        </w:rPr>
        <w:t xml:space="preserve">, </w:t>
      </w:r>
      <w:r w:rsidRPr="004E3618">
        <w:rPr>
          <w:rFonts w:ascii="GHEA Grapalat" w:hAnsi="GHEA Grapalat" w:cs="Sylfaen"/>
          <w:sz w:val="20"/>
          <w:lang w:val="en-US"/>
        </w:rPr>
        <w:t>բայց</w:t>
      </w:r>
      <w:r w:rsidRPr="004E3618">
        <w:rPr>
          <w:rFonts w:ascii="GHEA Grapalat" w:hAnsi="GHEA Grapalat" w:cs="Sylfaen"/>
          <w:sz w:val="20"/>
          <w:lang w:val="af-ZA"/>
        </w:rPr>
        <w:t xml:space="preserve"> </w:t>
      </w:r>
      <w:r w:rsidRPr="004E3618">
        <w:rPr>
          <w:rFonts w:ascii="GHEA Grapalat" w:hAnsi="GHEA Grapalat" w:cs="Sylfaen"/>
          <w:sz w:val="20"/>
          <w:lang w:val="en-US"/>
        </w:rPr>
        <w:t>ոչ</w:t>
      </w:r>
      <w:r w:rsidRPr="004E3618">
        <w:rPr>
          <w:rFonts w:ascii="GHEA Grapalat" w:hAnsi="GHEA Grapalat" w:cs="Sylfaen"/>
          <w:sz w:val="20"/>
          <w:lang w:val="af-ZA"/>
        </w:rPr>
        <w:t xml:space="preserve"> </w:t>
      </w:r>
      <w:r w:rsidRPr="004E3618">
        <w:rPr>
          <w:rFonts w:ascii="GHEA Grapalat" w:hAnsi="GHEA Grapalat" w:cs="Sylfaen"/>
          <w:sz w:val="20"/>
          <w:lang w:val="en-US"/>
        </w:rPr>
        <w:t>ուշ</w:t>
      </w:r>
      <w:r w:rsidRPr="004E3618">
        <w:rPr>
          <w:rFonts w:ascii="GHEA Grapalat" w:hAnsi="GHEA Grapalat" w:cs="Sylfaen"/>
          <w:sz w:val="20"/>
          <w:lang w:val="af-ZA"/>
        </w:rPr>
        <w:t xml:space="preserve">, </w:t>
      </w:r>
      <w:r w:rsidRPr="004E3618">
        <w:rPr>
          <w:rFonts w:ascii="GHEA Grapalat" w:hAnsi="GHEA Grapalat" w:cs="Sylfaen"/>
          <w:sz w:val="20"/>
          <w:lang w:val="en-US"/>
        </w:rPr>
        <w:t>քան</w:t>
      </w:r>
      <w:r w:rsidR="0067748F" w:rsidRPr="004E3618">
        <w:rPr>
          <w:rFonts w:ascii="GHEA Grapalat" w:hAnsi="GHEA Grapalat" w:cs="Sylfaen"/>
          <w:sz w:val="20"/>
          <w:lang w:val="hy-AM"/>
        </w:rPr>
        <w:t xml:space="preserve"> </w:t>
      </w:r>
      <w:r w:rsidR="0067748F" w:rsidRPr="004E3618">
        <w:rPr>
          <w:rFonts w:ascii="GHEA Grapalat" w:hAnsi="GHEA Grapalat" w:cs="Sylfaen"/>
          <w:sz w:val="20"/>
        </w:rPr>
        <w:t>լիազորված մարմնի կողմից մասնակցին  ցուցակում ներառելու համար սահմանված քառասունօրյա</w:t>
      </w:r>
      <w:r w:rsidR="00431342" w:rsidRPr="004E3618">
        <w:rPr>
          <w:rFonts w:ascii="GHEA Grapalat" w:hAnsi="GHEA Grapalat" w:cs="Sylfaen"/>
          <w:sz w:val="20"/>
          <w:lang w:val="hy-AM"/>
        </w:rPr>
        <w:t xml:space="preserve"> </w:t>
      </w:r>
      <w:r w:rsidR="00431342" w:rsidRPr="004E3618">
        <w:rPr>
          <w:rFonts w:ascii="GHEA Grapalat" w:hAnsi="GHEA Grapalat" w:cs="Sylfaen"/>
          <w:sz w:val="20"/>
        </w:rPr>
        <w:t>ժամկետը լրանալը</w:t>
      </w:r>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r w:rsidR="001D39E3" w:rsidRPr="004E3618">
        <w:rPr>
          <w:rFonts w:ascii="GHEA Grapalat" w:hAnsi="GHEA Grapalat" w:cs="Sylfaen"/>
          <w:sz w:val="20"/>
          <w:lang w:val="en-US"/>
        </w:rPr>
        <w:t>ոչ</w:t>
      </w:r>
      <w:r w:rsidR="001D39E3" w:rsidRPr="004E3618">
        <w:rPr>
          <w:rFonts w:ascii="GHEA Grapalat" w:hAnsi="GHEA Grapalat" w:cs="Sylfaen"/>
          <w:sz w:val="20"/>
          <w:lang w:val="af-ZA"/>
        </w:rPr>
        <w:t xml:space="preserve"> </w:t>
      </w:r>
      <w:r w:rsidR="001D39E3" w:rsidRPr="004E3618">
        <w:rPr>
          <w:rFonts w:ascii="GHEA Grapalat" w:hAnsi="GHEA Grapalat" w:cs="Sylfaen"/>
          <w:sz w:val="20"/>
          <w:lang w:val="en-US"/>
        </w:rPr>
        <w:t>ուշ</w:t>
      </w:r>
      <w:r w:rsidR="001D39E3" w:rsidRPr="004E3618">
        <w:rPr>
          <w:rFonts w:ascii="GHEA Grapalat" w:hAnsi="GHEA Grapalat" w:cs="Sylfaen"/>
          <w:sz w:val="20"/>
          <w:lang w:val="af-ZA"/>
        </w:rPr>
        <w:t xml:space="preserve">, </w:t>
      </w:r>
      <w:r w:rsidR="001D39E3" w:rsidRPr="004E3618">
        <w:rPr>
          <w:rFonts w:ascii="GHEA Grapalat" w:hAnsi="GHEA Grapalat" w:cs="Sylfaen"/>
          <w:sz w:val="20"/>
          <w:lang w:val="en-US"/>
        </w:rPr>
        <w:t>քան</w:t>
      </w:r>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Pr="004E3618">
        <w:rPr>
          <w:rFonts w:ascii="GHEA Grapalat" w:hAnsi="GHEA Grapalat" w:cs="Sylfaen"/>
          <w:sz w:val="20"/>
          <w:lang w:val="af-ZA"/>
        </w:rPr>
        <w:t xml:space="preserve">, </w:t>
      </w:r>
      <w:r w:rsidRPr="004E3618">
        <w:rPr>
          <w:rFonts w:ascii="GHEA Grapalat" w:hAnsi="GHEA Grapalat" w:cs="Sylfaen"/>
          <w:sz w:val="20"/>
          <w:lang w:val="en-US"/>
        </w:rPr>
        <w:t>ապա</w:t>
      </w:r>
      <w:r w:rsidRPr="004E3618">
        <w:rPr>
          <w:rFonts w:ascii="GHEA Grapalat" w:hAnsi="GHEA Grapalat" w:cs="Sylfaen"/>
          <w:sz w:val="20"/>
          <w:lang w:val="af-ZA"/>
        </w:rPr>
        <w:t xml:space="preserve"> </w:t>
      </w:r>
      <w:r w:rsidRPr="004E3618">
        <w:rPr>
          <w:rFonts w:ascii="GHEA Grapalat" w:hAnsi="GHEA Grapalat" w:cs="Sylfaen"/>
          <w:sz w:val="20"/>
          <w:lang w:val="en-US"/>
        </w:rPr>
        <w:t>պատվիրատուն</w:t>
      </w:r>
      <w:r w:rsidRPr="004E3618">
        <w:rPr>
          <w:rFonts w:ascii="GHEA Grapalat" w:hAnsi="GHEA Grapalat" w:cs="Sylfaen"/>
          <w:sz w:val="20"/>
          <w:lang w:val="af-ZA"/>
        </w:rPr>
        <w:t xml:space="preserve"> </w:t>
      </w:r>
      <w:r w:rsidRPr="004E3618">
        <w:rPr>
          <w:rFonts w:ascii="GHEA Grapalat" w:hAnsi="GHEA Grapalat" w:cs="Sylfaen"/>
          <w:sz w:val="20"/>
          <w:lang w:val="en-US"/>
        </w:rPr>
        <w:t>դրա</w:t>
      </w:r>
      <w:r w:rsidRPr="004E3618">
        <w:rPr>
          <w:rFonts w:ascii="GHEA Grapalat" w:hAnsi="GHEA Grapalat" w:cs="Sylfaen"/>
          <w:sz w:val="20"/>
          <w:lang w:val="af-ZA"/>
        </w:rPr>
        <w:t xml:space="preserve"> </w:t>
      </w:r>
      <w:r w:rsidRPr="004E3618">
        <w:rPr>
          <w:rFonts w:ascii="GHEA Grapalat" w:hAnsi="GHEA Grapalat" w:cs="Sylfaen"/>
          <w:sz w:val="20"/>
          <w:lang w:val="en-US"/>
        </w:rPr>
        <w:t>մասին</w:t>
      </w:r>
      <w:r w:rsidRPr="004E3618">
        <w:rPr>
          <w:rFonts w:ascii="GHEA Grapalat" w:hAnsi="GHEA Grapalat" w:cs="Sylfaen"/>
          <w:sz w:val="20"/>
          <w:lang w:val="af-ZA"/>
        </w:rPr>
        <w:t xml:space="preserve"> </w:t>
      </w:r>
      <w:r w:rsidRPr="004E3618">
        <w:rPr>
          <w:rFonts w:ascii="GHEA Grapalat" w:hAnsi="GHEA Grapalat" w:cs="Sylfaen"/>
          <w:sz w:val="20"/>
          <w:lang w:val="en-US"/>
        </w:rPr>
        <w:t>գրավոր</w:t>
      </w:r>
      <w:r w:rsidRPr="004E3618">
        <w:rPr>
          <w:rFonts w:ascii="GHEA Grapalat" w:hAnsi="GHEA Grapalat" w:cs="Sylfaen"/>
          <w:sz w:val="20"/>
          <w:lang w:val="af-ZA"/>
        </w:rPr>
        <w:t xml:space="preserve"> </w:t>
      </w:r>
      <w:r w:rsidRPr="004E3618">
        <w:rPr>
          <w:rFonts w:ascii="GHEA Grapalat" w:hAnsi="GHEA Grapalat" w:cs="Sylfaen"/>
          <w:sz w:val="20"/>
          <w:lang w:val="en-US"/>
        </w:rPr>
        <w:t>տեղեկացնում</w:t>
      </w:r>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r w:rsidRPr="004E3618">
        <w:rPr>
          <w:rFonts w:ascii="GHEA Grapalat" w:hAnsi="GHEA Grapalat" w:cs="Sylfaen"/>
          <w:sz w:val="20"/>
          <w:lang w:val="en-US"/>
        </w:rPr>
        <w:t>լիազորված</w:t>
      </w:r>
      <w:r w:rsidRPr="004E3618">
        <w:rPr>
          <w:rFonts w:ascii="GHEA Grapalat" w:hAnsi="GHEA Grapalat" w:cs="Sylfaen"/>
          <w:sz w:val="20"/>
          <w:lang w:val="af-ZA"/>
        </w:rPr>
        <w:t xml:space="preserve"> </w:t>
      </w:r>
      <w:r w:rsidRPr="004E3618">
        <w:rPr>
          <w:rFonts w:ascii="GHEA Grapalat" w:hAnsi="GHEA Grapalat" w:cs="Sylfaen"/>
          <w:sz w:val="20"/>
          <w:lang w:val="en-US"/>
        </w:rPr>
        <w:t>մարմին</w:t>
      </w:r>
      <w:r w:rsidRPr="004E3618">
        <w:rPr>
          <w:rFonts w:ascii="GHEA Grapalat" w:hAnsi="GHEA Grapalat" w:cs="Sylfaen"/>
          <w:sz w:val="20"/>
          <w:lang w:val="af-ZA"/>
        </w:rPr>
        <w:t xml:space="preserve">, </w:t>
      </w:r>
      <w:r w:rsidRPr="004E3618">
        <w:rPr>
          <w:rFonts w:ascii="GHEA Grapalat" w:hAnsi="GHEA Grapalat" w:cs="Sylfaen"/>
          <w:sz w:val="20"/>
          <w:lang w:val="en-US"/>
        </w:rPr>
        <w:t>որի</w:t>
      </w:r>
      <w:r w:rsidRPr="004E3618">
        <w:rPr>
          <w:rFonts w:ascii="GHEA Grapalat" w:hAnsi="GHEA Grapalat" w:cs="Sylfaen"/>
          <w:sz w:val="20"/>
          <w:lang w:val="af-ZA"/>
        </w:rPr>
        <w:t xml:space="preserve"> </w:t>
      </w:r>
      <w:r w:rsidRPr="004E3618">
        <w:rPr>
          <w:rFonts w:ascii="GHEA Grapalat" w:hAnsi="GHEA Grapalat" w:cs="Sylfaen"/>
          <w:sz w:val="20"/>
          <w:lang w:val="en-US"/>
        </w:rPr>
        <w:t>հիման</w:t>
      </w:r>
      <w:r w:rsidRPr="004E3618">
        <w:rPr>
          <w:rFonts w:ascii="GHEA Grapalat" w:hAnsi="GHEA Grapalat" w:cs="Sylfaen"/>
          <w:sz w:val="20"/>
          <w:lang w:val="af-ZA"/>
        </w:rPr>
        <w:t xml:space="preserve"> </w:t>
      </w:r>
      <w:r w:rsidRPr="004E3618">
        <w:rPr>
          <w:rFonts w:ascii="GHEA Grapalat" w:hAnsi="GHEA Grapalat" w:cs="Sylfaen"/>
          <w:sz w:val="20"/>
          <w:lang w:val="en-US"/>
        </w:rPr>
        <w:t>վրա</w:t>
      </w:r>
      <w:r w:rsidRPr="004E3618">
        <w:rPr>
          <w:rFonts w:ascii="GHEA Grapalat" w:hAnsi="GHEA Grapalat" w:cs="Sylfaen"/>
          <w:sz w:val="20"/>
          <w:lang w:val="af-ZA"/>
        </w:rPr>
        <w:t xml:space="preserve"> </w:t>
      </w:r>
      <w:r w:rsidRPr="004E3618">
        <w:rPr>
          <w:rFonts w:ascii="GHEA Grapalat" w:hAnsi="GHEA Grapalat" w:cs="Sylfaen"/>
          <w:sz w:val="20"/>
          <w:lang w:val="en-US"/>
        </w:rPr>
        <w:t>մասնակիցը</w:t>
      </w:r>
      <w:r w:rsidRPr="004E3618">
        <w:rPr>
          <w:rFonts w:ascii="GHEA Grapalat" w:hAnsi="GHEA Grapalat" w:cs="Sylfaen"/>
          <w:sz w:val="20"/>
          <w:lang w:val="af-ZA"/>
        </w:rPr>
        <w:t xml:space="preserve"> </w:t>
      </w:r>
      <w:r w:rsidRPr="004E3618">
        <w:rPr>
          <w:rFonts w:ascii="GHEA Grapalat" w:hAnsi="GHEA Grapalat" w:cs="Sylfaen"/>
          <w:sz w:val="20"/>
          <w:lang w:val="en-US"/>
        </w:rPr>
        <w:t>չի</w:t>
      </w:r>
      <w:r w:rsidRPr="004E3618">
        <w:rPr>
          <w:rFonts w:ascii="GHEA Grapalat" w:hAnsi="GHEA Grapalat" w:cs="Sylfaen"/>
          <w:sz w:val="20"/>
          <w:lang w:val="af-ZA"/>
        </w:rPr>
        <w:t xml:space="preserve"> </w:t>
      </w:r>
      <w:r w:rsidRPr="004E3618">
        <w:rPr>
          <w:rFonts w:ascii="GHEA Grapalat" w:hAnsi="GHEA Grapalat" w:cs="Sylfaen"/>
          <w:sz w:val="20"/>
          <w:lang w:val="en-US"/>
        </w:rPr>
        <w:t>ներառվում</w:t>
      </w:r>
      <w:r w:rsidRPr="004E3618">
        <w:rPr>
          <w:rFonts w:ascii="GHEA Grapalat" w:hAnsi="GHEA Grapalat" w:cs="Sylfaen"/>
          <w:sz w:val="20"/>
          <w:lang w:val="af-ZA"/>
        </w:rPr>
        <w:t xml:space="preserve"> </w:t>
      </w:r>
      <w:r w:rsidRPr="004E3618">
        <w:rPr>
          <w:rFonts w:ascii="GHEA Grapalat" w:hAnsi="GHEA Grapalat" w:cs="Sylfaen"/>
          <w:sz w:val="20"/>
          <w:lang w:val="en-US"/>
        </w:rPr>
        <w:t>ցուցակում</w:t>
      </w:r>
      <w:r w:rsidRPr="004E3618">
        <w:rPr>
          <w:rFonts w:ascii="GHEA Grapalat" w:hAnsi="GHEA Grapalat" w:cs="Sylfaen"/>
          <w:sz w:val="20"/>
          <w:lang w:val="af-ZA"/>
        </w:rPr>
        <w:t>:</w:t>
      </w:r>
    </w:p>
    <w:p w14:paraId="6790DF58" w14:textId="2F9D1AA6" w:rsidR="0042773F" w:rsidRPr="0042773F" w:rsidRDefault="0042773F" w:rsidP="0042773F">
      <w:pPr>
        <w:pStyle w:val="ListParagraph"/>
        <w:ind w:left="0" w:firstLine="720"/>
        <w:jc w:val="both"/>
        <w:rPr>
          <w:rFonts w:ascii="GHEA Grapalat" w:hAnsi="GHEA Grapalat" w:cs="Sylfaen"/>
          <w:sz w:val="20"/>
          <w:lang w:val="af-ZA"/>
        </w:rPr>
      </w:pPr>
      <w:bookmarkStart w:id="17" w:name="_Hlk203403351"/>
      <w:r w:rsidRPr="0042773F">
        <w:rPr>
          <w:rFonts w:ascii="GHEA Grapalat" w:hAnsi="GHEA Grapalat" w:cs="Sylfaen"/>
          <w:sz w:val="20"/>
          <w:lang w:val="af-ZA"/>
        </w:rPr>
        <w:t>-</w:t>
      </w:r>
      <w:r w:rsidRPr="0042773F">
        <w:rPr>
          <w:rFonts w:ascii="GHEA Grapalat" w:hAnsi="GHEA Grapalat" w:cs="Sylfaen"/>
          <w:sz w:val="20"/>
          <w:lang w:val="hy-AM"/>
        </w:rPr>
        <w:t xml:space="preserve"> եթե</w:t>
      </w:r>
      <w:r w:rsidRPr="0042773F">
        <w:rPr>
          <w:rFonts w:ascii="GHEA Grapalat" w:hAnsi="GHEA Grapalat" w:cs="Sylfaen"/>
          <w:sz w:val="20"/>
          <w:lang w:val="af-ZA"/>
        </w:rPr>
        <w:t xml:space="preserve"> </w:t>
      </w:r>
      <w:r w:rsidRPr="0042773F">
        <w:rPr>
          <w:rFonts w:ascii="GHEA Grapalat" w:hAnsi="GHEA Grapalat" w:cs="Sylfaen"/>
          <w:sz w:val="20"/>
          <w:lang w:val="hy-AM"/>
        </w:rPr>
        <w:t>մասնակցի</w:t>
      </w:r>
      <w:r w:rsidRPr="0042773F">
        <w:rPr>
          <w:rFonts w:ascii="GHEA Grapalat" w:hAnsi="GHEA Grapalat" w:cs="Sylfaen"/>
          <w:sz w:val="20"/>
          <w:lang w:val="af-ZA"/>
        </w:rPr>
        <w:t xml:space="preserve"> </w:t>
      </w:r>
      <w:r w:rsidRPr="0042773F">
        <w:rPr>
          <w:rFonts w:ascii="GHEA Grapalat" w:hAnsi="GHEA Grapalat" w:cs="Sylfaen"/>
          <w:sz w:val="20"/>
          <w:lang w:val="hy-AM"/>
        </w:rPr>
        <w:t>գնումներին</w:t>
      </w:r>
      <w:r w:rsidRPr="0042773F">
        <w:rPr>
          <w:rFonts w:ascii="GHEA Grapalat" w:hAnsi="GHEA Grapalat" w:cs="Sylfaen"/>
          <w:sz w:val="20"/>
          <w:lang w:val="af-ZA"/>
        </w:rPr>
        <w:t xml:space="preserve"> </w:t>
      </w:r>
      <w:r w:rsidRPr="0042773F">
        <w:rPr>
          <w:rFonts w:ascii="GHEA Grapalat" w:hAnsi="GHEA Grapalat" w:cs="Sylfaen"/>
          <w:sz w:val="20"/>
          <w:lang w:val="hy-AM"/>
        </w:rPr>
        <w:t>մասնակցելու</w:t>
      </w:r>
      <w:r w:rsidRPr="0042773F">
        <w:rPr>
          <w:rFonts w:ascii="GHEA Grapalat" w:hAnsi="GHEA Grapalat" w:cs="Sylfaen"/>
          <w:sz w:val="20"/>
          <w:lang w:val="af-ZA"/>
        </w:rPr>
        <w:t xml:space="preserve"> </w:t>
      </w:r>
      <w:r w:rsidRPr="0042773F">
        <w:rPr>
          <w:rFonts w:ascii="GHEA Grapalat" w:hAnsi="GHEA Grapalat" w:cs="Sylfaen"/>
          <w:sz w:val="20"/>
          <w:lang w:val="hy-AM"/>
        </w:rPr>
        <w:t>իրավունք</w:t>
      </w:r>
      <w:r w:rsidRPr="0042773F">
        <w:rPr>
          <w:rFonts w:ascii="GHEA Grapalat" w:hAnsi="GHEA Grapalat" w:cs="Sylfaen"/>
          <w:sz w:val="20"/>
          <w:lang w:val="af-ZA"/>
        </w:rPr>
        <w:t xml:space="preserve"> </w:t>
      </w:r>
      <w:r w:rsidRPr="0042773F">
        <w:rPr>
          <w:rFonts w:ascii="GHEA Grapalat" w:hAnsi="GHEA Grapalat" w:cs="Sylfaen"/>
          <w:sz w:val="20"/>
          <w:lang w:val="hy-AM"/>
        </w:rPr>
        <w:t>ունենալու մասին դիմում-հայտարարությունը որակվում</w:t>
      </w:r>
      <w:r w:rsidRPr="0042773F">
        <w:rPr>
          <w:rFonts w:ascii="GHEA Grapalat" w:hAnsi="GHEA Grapalat" w:cs="Sylfaen"/>
          <w:sz w:val="20"/>
          <w:lang w:val="af-ZA"/>
        </w:rPr>
        <w:t xml:space="preserve"> </w:t>
      </w:r>
      <w:r w:rsidRPr="0042773F">
        <w:rPr>
          <w:rFonts w:ascii="GHEA Grapalat" w:hAnsi="GHEA Grapalat" w:cs="Sylfaen"/>
          <w:sz w:val="20"/>
          <w:lang w:val="hy-AM"/>
        </w:rPr>
        <w:t>է</w:t>
      </w:r>
      <w:r w:rsidRPr="0042773F">
        <w:rPr>
          <w:rFonts w:ascii="GHEA Grapalat" w:hAnsi="GHEA Grapalat" w:cs="Sylfaen"/>
          <w:sz w:val="20"/>
          <w:lang w:val="af-ZA"/>
        </w:rPr>
        <w:t xml:space="preserve"> </w:t>
      </w:r>
      <w:r w:rsidRPr="0042773F">
        <w:rPr>
          <w:rFonts w:ascii="GHEA Grapalat" w:hAnsi="GHEA Grapalat" w:cs="Sylfaen"/>
          <w:sz w:val="20"/>
          <w:lang w:val="hy-AM"/>
        </w:rPr>
        <w:t>որպես</w:t>
      </w:r>
      <w:r w:rsidRPr="0042773F">
        <w:rPr>
          <w:rFonts w:ascii="GHEA Grapalat" w:hAnsi="GHEA Grapalat" w:cs="Sylfaen"/>
          <w:sz w:val="20"/>
          <w:lang w:val="af-ZA"/>
        </w:rPr>
        <w:t xml:space="preserve"> </w:t>
      </w:r>
      <w:r w:rsidRPr="0042773F">
        <w:rPr>
          <w:rFonts w:ascii="GHEA Grapalat" w:hAnsi="GHEA Grapalat" w:cs="Sylfaen"/>
          <w:sz w:val="20"/>
          <w:lang w:val="hy-AM"/>
        </w:rPr>
        <w:t>իրականությանը</w:t>
      </w:r>
      <w:r w:rsidRPr="0042773F">
        <w:rPr>
          <w:rFonts w:ascii="GHEA Grapalat" w:hAnsi="GHEA Grapalat" w:cs="Sylfaen"/>
          <w:sz w:val="20"/>
          <w:lang w:val="af-ZA"/>
        </w:rPr>
        <w:t xml:space="preserve"> </w:t>
      </w:r>
      <w:r w:rsidRPr="0042773F">
        <w:rPr>
          <w:rFonts w:ascii="GHEA Grapalat" w:hAnsi="GHEA Grapalat" w:cs="Sylfaen"/>
          <w:sz w:val="20"/>
          <w:lang w:val="hy-AM"/>
        </w:rPr>
        <w:t>չհամապատասխանող</w:t>
      </w:r>
      <w:r w:rsidRPr="0042773F">
        <w:rPr>
          <w:rFonts w:ascii="GHEA Grapalat" w:hAnsi="GHEA Grapalat" w:cs="Sylfaen"/>
          <w:sz w:val="20"/>
          <w:lang w:val="af-ZA"/>
        </w:rPr>
        <w:t xml:space="preserve"> </w:t>
      </w:r>
      <w:r w:rsidRPr="0042773F">
        <w:rPr>
          <w:rFonts w:ascii="GHEA Grapalat" w:hAnsi="GHEA Grapalat" w:cs="Sylfaen"/>
          <w:sz w:val="20"/>
          <w:lang w:val="hy-AM"/>
        </w:rPr>
        <w:t>կամ</w:t>
      </w:r>
      <w:r w:rsidRPr="0042773F">
        <w:rPr>
          <w:rFonts w:ascii="GHEA Grapalat" w:hAnsi="GHEA Grapalat" w:cs="Sylfaen"/>
          <w:sz w:val="20"/>
          <w:lang w:val="af-ZA"/>
        </w:rPr>
        <w:t xml:space="preserve"> </w:t>
      </w:r>
      <w:r w:rsidRPr="0042773F">
        <w:rPr>
          <w:rFonts w:ascii="GHEA Grapalat" w:hAnsi="GHEA Grapalat" w:cs="Sylfaen"/>
          <w:sz w:val="20"/>
          <w:lang w:val="hy-AM"/>
        </w:rPr>
        <w:t>մասնակիցը</w:t>
      </w:r>
      <w:r w:rsidRPr="0042773F">
        <w:rPr>
          <w:rFonts w:ascii="GHEA Grapalat" w:hAnsi="GHEA Grapalat" w:cs="Sylfaen"/>
          <w:sz w:val="20"/>
          <w:lang w:val="af-ZA"/>
        </w:rPr>
        <w:t xml:space="preserve"> սույն </w:t>
      </w:r>
      <w:r w:rsidRPr="0042773F">
        <w:rPr>
          <w:rFonts w:ascii="GHEA Grapalat" w:hAnsi="GHEA Grapalat" w:cs="Sylfaen"/>
          <w:sz w:val="20"/>
          <w:lang w:val="hy-AM"/>
        </w:rPr>
        <w:t>հրավերով</w:t>
      </w:r>
      <w:r w:rsidRPr="0042773F">
        <w:rPr>
          <w:rFonts w:ascii="GHEA Grapalat" w:hAnsi="GHEA Grapalat" w:cs="Sylfaen"/>
          <w:sz w:val="20"/>
          <w:lang w:val="af-ZA"/>
        </w:rPr>
        <w:t xml:space="preserve"> </w:t>
      </w:r>
      <w:r w:rsidRPr="0042773F">
        <w:rPr>
          <w:rFonts w:ascii="GHEA Grapalat" w:hAnsi="GHEA Grapalat" w:cs="Sylfaen"/>
          <w:sz w:val="20"/>
          <w:lang w:val="hy-AM"/>
        </w:rPr>
        <w:t>սահմանված</w:t>
      </w:r>
      <w:r w:rsidRPr="0042773F">
        <w:rPr>
          <w:rFonts w:ascii="GHEA Grapalat" w:hAnsi="GHEA Grapalat" w:cs="Sylfaen"/>
          <w:sz w:val="20"/>
          <w:lang w:val="af-ZA"/>
        </w:rPr>
        <w:t xml:space="preserve"> </w:t>
      </w:r>
      <w:r w:rsidRPr="0042773F">
        <w:rPr>
          <w:rFonts w:ascii="GHEA Grapalat" w:hAnsi="GHEA Grapalat" w:cs="Sylfaen"/>
          <w:sz w:val="20"/>
          <w:lang w:val="hy-AM"/>
        </w:rPr>
        <w:t>կարգով</w:t>
      </w:r>
      <w:r w:rsidRPr="0042773F">
        <w:rPr>
          <w:rFonts w:ascii="GHEA Grapalat" w:hAnsi="GHEA Grapalat" w:cs="Sylfaen"/>
          <w:sz w:val="20"/>
          <w:lang w:val="af-ZA"/>
        </w:rPr>
        <w:t xml:space="preserve"> </w:t>
      </w:r>
      <w:r w:rsidRPr="0042773F">
        <w:rPr>
          <w:rFonts w:ascii="GHEA Grapalat" w:hAnsi="GHEA Grapalat" w:cs="Sylfaen"/>
          <w:sz w:val="20"/>
          <w:lang w:val="hy-AM"/>
        </w:rPr>
        <w:t>և</w:t>
      </w:r>
      <w:r w:rsidRPr="0042773F">
        <w:rPr>
          <w:rFonts w:ascii="GHEA Grapalat" w:hAnsi="GHEA Grapalat" w:cs="Sylfaen"/>
          <w:sz w:val="20"/>
          <w:lang w:val="af-ZA"/>
        </w:rPr>
        <w:t xml:space="preserve"> </w:t>
      </w:r>
      <w:r w:rsidRPr="0042773F">
        <w:rPr>
          <w:rFonts w:ascii="GHEA Grapalat" w:hAnsi="GHEA Grapalat" w:cs="Sylfaen"/>
          <w:sz w:val="20"/>
          <w:lang w:val="hy-AM"/>
        </w:rPr>
        <w:t>ժամկետներում</w:t>
      </w:r>
      <w:r w:rsidRPr="0042773F">
        <w:rPr>
          <w:rFonts w:ascii="GHEA Grapalat" w:hAnsi="GHEA Grapalat" w:cs="Sylfaen"/>
          <w:sz w:val="20"/>
          <w:lang w:val="af-ZA"/>
        </w:rPr>
        <w:t xml:space="preserve"> </w:t>
      </w:r>
      <w:r w:rsidRPr="0042773F">
        <w:rPr>
          <w:rFonts w:ascii="GHEA Grapalat" w:hAnsi="GHEA Grapalat" w:cs="Sylfaen"/>
          <w:sz w:val="20"/>
          <w:lang w:val="hy-AM"/>
        </w:rPr>
        <w:t>չի</w:t>
      </w:r>
      <w:r w:rsidRPr="0042773F">
        <w:rPr>
          <w:rFonts w:ascii="GHEA Grapalat" w:hAnsi="GHEA Grapalat" w:cs="Sylfaen"/>
          <w:sz w:val="20"/>
          <w:lang w:val="af-ZA"/>
        </w:rPr>
        <w:t xml:space="preserve"> </w:t>
      </w:r>
      <w:r w:rsidRPr="0042773F">
        <w:rPr>
          <w:rFonts w:ascii="GHEA Grapalat" w:hAnsi="GHEA Grapalat" w:cs="Sylfaen"/>
          <w:sz w:val="20"/>
          <w:lang w:val="hy-AM"/>
        </w:rPr>
        <w:t>ներկայացնում</w:t>
      </w:r>
      <w:r w:rsidRPr="0042773F">
        <w:rPr>
          <w:rFonts w:ascii="GHEA Grapalat" w:hAnsi="GHEA Grapalat" w:cs="Sylfaen"/>
          <w:sz w:val="20"/>
          <w:lang w:val="af-ZA"/>
        </w:rPr>
        <w:t xml:space="preserve"> </w:t>
      </w:r>
      <w:r w:rsidRPr="0042773F">
        <w:rPr>
          <w:rFonts w:ascii="GHEA Grapalat" w:hAnsi="GHEA Grapalat" w:cs="Sylfaen"/>
          <w:sz w:val="20"/>
          <w:lang w:val="hy-AM"/>
        </w:rPr>
        <w:t>հրավերով</w:t>
      </w:r>
      <w:r w:rsidRPr="0042773F">
        <w:rPr>
          <w:rFonts w:ascii="GHEA Grapalat" w:hAnsi="GHEA Grapalat" w:cs="Sylfaen"/>
          <w:sz w:val="20"/>
          <w:lang w:val="af-ZA"/>
        </w:rPr>
        <w:t xml:space="preserve"> </w:t>
      </w:r>
      <w:r w:rsidRPr="0042773F">
        <w:rPr>
          <w:rFonts w:ascii="GHEA Grapalat" w:hAnsi="GHEA Grapalat" w:cs="Sylfaen"/>
          <w:sz w:val="20"/>
          <w:lang w:val="hy-AM"/>
        </w:rPr>
        <w:t>նախատեսված</w:t>
      </w:r>
      <w:r w:rsidRPr="0042773F">
        <w:rPr>
          <w:rFonts w:ascii="GHEA Grapalat" w:hAnsi="GHEA Grapalat" w:cs="Sylfaen"/>
          <w:sz w:val="20"/>
          <w:lang w:val="af-ZA"/>
        </w:rPr>
        <w:t xml:space="preserve"> </w:t>
      </w:r>
      <w:r w:rsidRPr="0042773F">
        <w:rPr>
          <w:rFonts w:ascii="GHEA Grapalat" w:hAnsi="GHEA Grapalat" w:cs="Sylfaen"/>
          <w:sz w:val="20"/>
          <w:lang w:val="hy-AM"/>
        </w:rPr>
        <w:t xml:space="preserve">փաստաթղթերը, </w:t>
      </w:r>
      <w:bookmarkStart w:id="18" w:name="_Hlk193180492"/>
      <w:r w:rsidRPr="0042773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8"/>
      <w:r w:rsidRPr="0042773F">
        <w:rPr>
          <w:rFonts w:ascii="GHEA Grapalat" w:hAnsi="GHEA Grapalat" w:cs="Sylfaen"/>
          <w:sz w:val="20"/>
          <w:lang w:val="af-ZA"/>
        </w:rPr>
        <w:t xml:space="preserve">` </w:t>
      </w:r>
      <w:bookmarkStart w:id="19" w:name="_Hlk201942453"/>
      <w:r w:rsidRPr="0042773F">
        <w:rPr>
          <w:rFonts w:ascii="GHEA Grapalat" w:hAnsi="GHEA Grapalat" w:cs="Sylfaen"/>
          <w:sz w:val="20"/>
          <w:lang w:val="hy-AM"/>
        </w:rPr>
        <w:t>այդ</w:t>
      </w:r>
      <w:r w:rsidRPr="0042773F">
        <w:rPr>
          <w:rFonts w:ascii="GHEA Grapalat" w:hAnsi="GHEA Grapalat" w:cs="Sylfaen"/>
          <w:sz w:val="20"/>
          <w:lang w:val="af-ZA"/>
        </w:rPr>
        <w:t xml:space="preserve"> թվում՝ երբ </w:t>
      </w:r>
      <w:r w:rsidRPr="0042773F">
        <w:rPr>
          <w:rFonts w:ascii="GHEA Grapalat" w:hAnsi="GHEA Grapalat"/>
          <w:sz w:val="20"/>
          <w:szCs w:val="20"/>
          <w:lang w:val="es-ES"/>
        </w:rPr>
        <w:t>ՀՀ կառավարության 20.06.</w:t>
      </w:r>
      <w:r w:rsidR="00B6083F">
        <w:rPr>
          <w:rFonts w:ascii="GHEA Grapalat" w:hAnsi="GHEA Grapalat"/>
          <w:sz w:val="20"/>
          <w:szCs w:val="20"/>
          <w:lang w:val="es-ES"/>
        </w:rPr>
        <w:t>2026</w:t>
      </w:r>
      <w:r w:rsidRPr="0042773F">
        <w:rPr>
          <w:rFonts w:ascii="GHEA Grapalat" w:hAnsi="GHEA Grapalat"/>
          <w:sz w:val="20"/>
          <w:szCs w:val="20"/>
          <w:lang w:val="es-ES"/>
        </w:rPr>
        <w:t>թ. N 817-Ա որոշման 2-րդ կետի 2-րդ ենթակետով նախատեսված ցուցակում ներառված</w:t>
      </w:r>
      <w:r w:rsidRPr="0042773F">
        <w:rPr>
          <w:rFonts w:ascii="GHEA Grapalat" w:hAnsi="GHEA Grapalat" w:cs="Sylfaen"/>
          <w:sz w:val="20"/>
          <w:lang w:val="af-ZA"/>
        </w:rPr>
        <w:t xml:space="preserve"> անձը </w:t>
      </w:r>
      <w:r w:rsidRPr="0042773F">
        <w:rPr>
          <w:rFonts w:ascii="GHEA Grapalat" w:hAnsi="GHEA Grapalat" w:cs="Sylfaen"/>
          <w:sz w:val="20"/>
          <w:lang w:val="hy-AM"/>
        </w:rPr>
        <w:t>մասնակցի կողմից առաջարկվում է որպես ենթակապալառու,</w:t>
      </w:r>
      <w:r w:rsidRPr="0042773F">
        <w:rPr>
          <w:rFonts w:ascii="GHEA Grapalat" w:hAnsi="GHEA Grapalat" w:cs="Sylfaen"/>
          <w:lang w:val="af-ZA"/>
        </w:rPr>
        <w:t xml:space="preserve"> </w:t>
      </w:r>
      <w:bookmarkEnd w:id="19"/>
      <w:r w:rsidRPr="0042773F">
        <w:rPr>
          <w:rFonts w:ascii="GHEA Grapalat" w:hAnsi="GHEA Grapalat" w:cs="Sylfaen"/>
          <w:sz w:val="20"/>
          <w:lang w:val="af-ZA"/>
        </w:rPr>
        <w:t xml:space="preserve">   </w:t>
      </w:r>
      <w:r w:rsidRPr="0042773F">
        <w:rPr>
          <w:rFonts w:ascii="GHEA Grapalat" w:hAnsi="GHEA Grapalat" w:cs="Sylfaen"/>
          <w:sz w:val="20"/>
          <w:lang w:val="hy-AM"/>
        </w:rPr>
        <w:t>կամ</w:t>
      </w:r>
      <w:r w:rsidRPr="0042773F">
        <w:rPr>
          <w:rFonts w:ascii="GHEA Grapalat" w:hAnsi="GHEA Grapalat" w:cs="Sylfaen"/>
          <w:sz w:val="20"/>
          <w:lang w:val="af-ZA"/>
        </w:rPr>
        <w:t xml:space="preserve"> </w:t>
      </w:r>
      <w:r w:rsidRPr="0042773F">
        <w:rPr>
          <w:rFonts w:ascii="GHEA Grapalat" w:hAnsi="GHEA Grapalat" w:cs="Sylfaen"/>
          <w:sz w:val="20"/>
          <w:lang w:val="hy-AM"/>
        </w:rPr>
        <w:t>ընտրված</w:t>
      </w:r>
      <w:r w:rsidRPr="0042773F">
        <w:rPr>
          <w:rFonts w:ascii="GHEA Grapalat" w:hAnsi="GHEA Grapalat" w:cs="Sylfaen"/>
          <w:sz w:val="20"/>
          <w:lang w:val="af-ZA"/>
        </w:rPr>
        <w:t xml:space="preserve"> </w:t>
      </w:r>
      <w:r w:rsidRPr="0042773F">
        <w:rPr>
          <w:rFonts w:ascii="GHEA Grapalat" w:hAnsi="GHEA Grapalat" w:cs="Sylfaen"/>
          <w:sz w:val="20"/>
          <w:lang w:val="hy-AM"/>
        </w:rPr>
        <w:t>մասնակիցը</w:t>
      </w:r>
      <w:r w:rsidRPr="0042773F">
        <w:rPr>
          <w:rFonts w:ascii="GHEA Grapalat" w:hAnsi="GHEA Grapalat" w:cs="Sylfaen"/>
          <w:sz w:val="20"/>
          <w:lang w:val="af-ZA"/>
        </w:rPr>
        <w:t xml:space="preserve"> </w:t>
      </w:r>
      <w:r w:rsidRPr="0042773F">
        <w:rPr>
          <w:rFonts w:ascii="GHEA Grapalat" w:hAnsi="GHEA Grapalat" w:cs="Sylfaen"/>
          <w:sz w:val="20"/>
          <w:lang w:val="hy-AM"/>
        </w:rPr>
        <w:t>չի</w:t>
      </w:r>
      <w:r w:rsidRPr="0042773F">
        <w:rPr>
          <w:rFonts w:ascii="GHEA Grapalat" w:hAnsi="GHEA Grapalat" w:cs="Sylfaen"/>
          <w:sz w:val="20"/>
          <w:lang w:val="af-ZA"/>
        </w:rPr>
        <w:t xml:space="preserve"> </w:t>
      </w:r>
      <w:r w:rsidRPr="0042773F">
        <w:rPr>
          <w:rFonts w:ascii="GHEA Grapalat" w:hAnsi="GHEA Grapalat" w:cs="Sylfaen"/>
          <w:sz w:val="20"/>
          <w:lang w:val="hy-AM"/>
        </w:rPr>
        <w:t>ներկայացնում</w:t>
      </w:r>
      <w:r w:rsidRPr="0042773F">
        <w:rPr>
          <w:rFonts w:ascii="GHEA Grapalat" w:hAnsi="GHEA Grapalat" w:cs="Sylfaen"/>
          <w:sz w:val="20"/>
          <w:lang w:val="af-ZA"/>
        </w:rPr>
        <w:t xml:space="preserve"> </w:t>
      </w:r>
      <w:r w:rsidRPr="0042773F">
        <w:rPr>
          <w:rFonts w:ascii="GHEA Grapalat" w:hAnsi="GHEA Grapalat" w:cs="Sylfaen"/>
          <w:sz w:val="20"/>
          <w:lang w:val="hy-AM"/>
        </w:rPr>
        <w:t>որակավորման</w:t>
      </w:r>
      <w:r w:rsidRPr="0042773F">
        <w:rPr>
          <w:rFonts w:ascii="GHEA Grapalat" w:hAnsi="GHEA Grapalat" w:cs="Sylfaen"/>
          <w:sz w:val="20"/>
          <w:lang w:val="af-ZA"/>
        </w:rPr>
        <w:t xml:space="preserve"> </w:t>
      </w:r>
      <w:r w:rsidRPr="0042773F">
        <w:rPr>
          <w:rFonts w:ascii="GHEA Grapalat" w:hAnsi="GHEA Grapalat" w:cs="Sylfaen"/>
          <w:sz w:val="20"/>
          <w:lang w:val="hy-AM"/>
        </w:rPr>
        <w:t>կամ</w:t>
      </w:r>
      <w:r w:rsidRPr="0042773F">
        <w:rPr>
          <w:rFonts w:ascii="GHEA Grapalat" w:hAnsi="GHEA Grapalat" w:cs="Sylfaen"/>
          <w:sz w:val="20"/>
          <w:lang w:val="af-ZA"/>
        </w:rPr>
        <w:t xml:space="preserve"> </w:t>
      </w:r>
      <w:r w:rsidRPr="0042773F">
        <w:rPr>
          <w:rFonts w:ascii="GHEA Grapalat" w:hAnsi="GHEA Grapalat" w:cs="Sylfaen"/>
          <w:sz w:val="20"/>
          <w:lang w:val="hy-AM"/>
        </w:rPr>
        <w:t>պայմանագրի</w:t>
      </w:r>
      <w:r w:rsidRPr="0042773F">
        <w:rPr>
          <w:rFonts w:ascii="GHEA Grapalat" w:hAnsi="GHEA Grapalat" w:cs="Sylfaen"/>
          <w:sz w:val="20"/>
          <w:lang w:val="af-ZA"/>
        </w:rPr>
        <w:t xml:space="preserve"> </w:t>
      </w:r>
      <w:r w:rsidRPr="0042773F">
        <w:rPr>
          <w:rFonts w:ascii="GHEA Grapalat" w:hAnsi="GHEA Grapalat" w:cs="Sylfaen"/>
          <w:sz w:val="20"/>
          <w:lang w:val="hy-AM"/>
        </w:rPr>
        <w:t>ապահովում</w:t>
      </w:r>
      <w:r w:rsidRPr="0042773F">
        <w:rPr>
          <w:rFonts w:ascii="GHEA Grapalat" w:hAnsi="GHEA Grapalat" w:cs="Sylfaen"/>
          <w:sz w:val="20"/>
          <w:lang w:val="af-ZA"/>
        </w:rPr>
        <w:t xml:space="preserve"> </w:t>
      </w:r>
      <w:r w:rsidRPr="0042773F">
        <w:rPr>
          <w:rFonts w:ascii="GHEA Grapalat" w:hAnsi="GHEA Grapalat" w:cs="Sylfaen"/>
          <w:sz w:val="20"/>
          <w:lang w:val="hy-AM"/>
        </w:rPr>
        <w:t>կամ</w:t>
      </w:r>
      <w:r w:rsidRPr="0042773F">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42773F">
        <w:rPr>
          <w:rFonts w:ascii="GHEA Grapalat" w:hAnsi="GHEA Grapalat" w:cs="Sylfaen"/>
          <w:sz w:val="20"/>
        </w:rPr>
        <w:t>արդյունքում</w:t>
      </w:r>
      <w:r w:rsidRPr="0042773F">
        <w:rPr>
          <w:rFonts w:ascii="GHEA Grapalat" w:hAnsi="GHEA Grapalat" w:cs="Sylfaen"/>
          <w:sz w:val="20"/>
          <w:lang w:val="af-ZA"/>
        </w:rPr>
        <w:t xml:space="preserve"> </w:t>
      </w:r>
      <w:r w:rsidRPr="0042773F">
        <w:rPr>
          <w:rFonts w:ascii="GHEA Grapalat" w:hAnsi="GHEA Grapalat" w:cs="Sylfaen"/>
          <w:sz w:val="20"/>
        </w:rPr>
        <w:t>համաձայնագիր</w:t>
      </w:r>
      <w:r w:rsidRPr="0042773F">
        <w:rPr>
          <w:rFonts w:ascii="GHEA Grapalat" w:hAnsi="GHEA Grapalat" w:cs="Sylfaen"/>
          <w:sz w:val="20"/>
          <w:lang w:val="af-ZA"/>
        </w:rPr>
        <w:t xml:space="preserve"> </w:t>
      </w:r>
      <w:r w:rsidRPr="0042773F">
        <w:rPr>
          <w:rFonts w:ascii="GHEA Grapalat" w:hAnsi="GHEA Grapalat" w:cs="Sylfaen"/>
          <w:sz w:val="20"/>
        </w:rPr>
        <w:t>կնքելու</w:t>
      </w:r>
      <w:r w:rsidRPr="0042773F">
        <w:rPr>
          <w:rFonts w:ascii="GHEA Grapalat" w:hAnsi="GHEA Grapalat" w:cs="Sylfaen"/>
          <w:sz w:val="20"/>
          <w:lang w:val="af-ZA"/>
        </w:rPr>
        <w:t xml:space="preserve"> </w:t>
      </w:r>
      <w:r w:rsidRPr="0042773F">
        <w:rPr>
          <w:rFonts w:ascii="GHEA Grapalat" w:hAnsi="GHEA Grapalat" w:cs="Sylfaen"/>
          <w:sz w:val="20"/>
        </w:rPr>
        <w:t>նպատակով</w:t>
      </w:r>
      <w:r w:rsidRPr="0042773F">
        <w:rPr>
          <w:rFonts w:ascii="GHEA Grapalat" w:hAnsi="GHEA Grapalat" w:cs="Sylfaen"/>
          <w:sz w:val="20"/>
          <w:lang w:val="af-ZA"/>
        </w:rPr>
        <w:t xml:space="preserve"> </w:t>
      </w:r>
      <w:r w:rsidRPr="0042773F">
        <w:rPr>
          <w:rFonts w:ascii="GHEA Grapalat" w:hAnsi="GHEA Grapalat" w:cs="Sylfaen"/>
          <w:sz w:val="20"/>
        </w:rPr>
        <w:t>պայմանագիրը</w:t>
      </w:r>
      <w:r w:rsidRPr="0042773F">
        <w:rPr>
          <w:rFonts w:ascii="GHEA Grapalat" w:hAnsi="GHEA Grapalat" w:cs="Sylfaen"/>
          <w:sz w:val="20"/>
          <w:lang w:val="af-ZA"/>
        </w:rPr>
        <w:t xml:space="preserve"> </w:t>
      </w:r>
      <w:r w:rsidRPr="0042773F">
        <w:rPr>
          <w:rFonts w:ascii="GHEA Grapalat" w:hAnsi="GHEA Grapalat" w:cs="Sylfaen"/>
          <w:sz w:val="20"/>
        </w:rPr>
        <w:t>կնքած</w:t>
      </w:r>
      <w:r w:rsidRPr="0042773F">
        <w:rPr>
          <w:rFonts w:ascii="GHEA Grapalat" w:hAnsi="GHEA Grapalat" w:cs="Sylfaen"/>
          <w:sz w:val="20"/>
          <w:lang w:val="af-ZA"/>
        </w:rPr>
        <w:t xml:space="preserve"> </w:t>
      </w:r>
      <w:r w:rsidRPr="0042773F">
        <w:rPr>
          <w:rFonts w:ascii="GHEA Grapalat" w:hAnsi="GHEA Grapalat" w:cs="Sylfaen"/>
          <w:sz w:val="20"/>
        </w:rPr>
        <w:t>անձը</w:t>
      </w:r>
      <w:r w:rsidRPr="0042773F">
        <w:rPr>
          <w:rFonts w:ascii="GHEA Grapalat" w:hAnsi="GHEA Grapalat" w:cs="Sylfaen"/>
          <w:sz w:val="20"/>
          <w:lang w:val="af-ZA"/>
        </w:rPr>
        <w:t xml:space="preserve"> </w:t>
      </w:r>
      <w:r w:rsidRPr="0042773F">
        <w:rPr>
          <w:rFonts w:ascii="GHEA Grapalat" w:hAnsi="GHEA Grapalat" w:cs="Sylfaen"/>
          <w:sz w:val="20"/>
        </w:rPr>
        <w:t>սահմանված</w:t>
      </w:r>
      <w:r w:rsidRPr="0042773F">
        <w:rPr>
          <w:rFonts w:ascii="GHEA Grapalat" w:hAnsi="GHEA Grapalat" w:cs="Sylfaen"/>
          <w:sz w:val="20"/>
          <w:lang w:val="af-ZA"/>
        </w:rPr>
        <w:t xml:space="preserve"> </w:t>
      </w:r>
      <w:r w:rsidRPr="0042773F">
        <w:rPr>
          <w:rFonts w:ascii="GHEA Grapalat" w:hAnsi="GHEA Grapalat" w:cs="Sylfaen"/>
          <w:sz w:val="20"/>
        </w:rPr>
        <w:t>ժամկետում</w:t>
      </w:r>
      <w:r w:rsidRPr="0042773F">
        <w:rPr>
          <w:rFonts w:ascii="GHEA Grapalat" w:hAnsi="GHEA Grapalat" w:cs="Sylfaen"/>
          <w:sz w:val="20"/>
          <w:lang w:val="af-ZA"/>
        </w:rPr>
        <w:t xml:space="preserve"> </w:t>
      </w:r>
      <w:r w:rsidRPr="0042773F">
        <w:rPr>
          <w:rFonts w:ascii="GHEA Grapalat" w:hAnsi="GHEA Grapalat" w:cs="Sylfaen"/>
          <w:sz w:val="20"/>
        </w:rPr>
        <w:t>միակողմանի</w:t>
      </w:r>
      <w:r w:rsidRPr="0042773F">
        <w:rPr>
          <w:rFonts w:ascii="GHEA Grapalat" w:hAnsi="GHEA Grapalat" w:cs="Sylfaen"/>
          <w:sz w:val="20"/>
          <w:lang w:val="af-ZA"/>
        </w:rPr>
        <w:t xml:space="preserve"> </w:t>
      </w:r>
      <w:r w:rsidRPr="0042773F">
        <w:rPr>
          <w:rFonts w:ascii="GHEA Grapalat" w:hAnsi="GHEA Grapalat" w:cs="Sylfaen"/>
          <w:sz w:val="20"/>
        </w:rPr>
        <w:t>հաստատված</w:t>
      </w:r>
      <w:r w:rsidRPr="0042773F">
        <w:rPr>
          <w:rFonts w:ascii="GHEA Grapalat" w:hAnsi="GHEA Grapalat" w:cs="Sylfaen"/>
          <w:sz w:val="20"/>
          <w:lang w:val="af-ZA"/>
        </w:rPr>
        <w:t xml:space="preserve"> </w:t>
      </w:r>
      <w:r w:rsidRPr="0042773F">
        <w:rPr>
          <w:rFonts w:ascii="GHEA Grapalat" w:hAnsi="GHEA Grapalat" w:cs="Sylfaen"/>
          <w:sz w:val="20"/>
        </w:rPr>
        <w:t>հայտարարության</w:t>
      </w:r>
      <w:r w:rsidRPr="0042773F">
        <w:rPr>
          <w:rFonts w:ascii="GHEA Grapalat" w:hAnsi="GHEA Grapalat" w:cs="Sylfaen"/>
          <w:sz w:val="20"/>
          <w:lang w:val="af-ZA"/>
        </w:rPr>
        <w:t xml:space="preserve">` </w:t>
      </w:r>
      <w:r w:rsidRPr="0042773F">
        <w:rPr>
          <w:rFonts w:ascii="GHEA Grapalat" w:hAnsi="GHEA Grapalat" w:cs="Sylfaen"/>
          <w:sz w:val="20"/>
        </w:rPr>
        <w:t>տուժանքի</w:t>
      </w:r>
      <w:r w:rsidRPr="0042773F">
        <w:rPr>
          <w:rFonts w:ascii="GHEA Grapalat" w:hAnsi="GHEA Grapalat" w:cs="Sylfaen"/>
          <w:sz w:val="20"/>
          <w:lang w:val="af-ZA"/>
        </w:rPr>
        <w:t xml:space="preserve"> (</w:t>
      </w:r>
      <w:r w:rsidRPr="0042773F">
        <w:rPr>
          <w:rFonts w:ascii="GHEA Grapalat" w:hAnsi="GHEA Grapalat" w:cs="Sylfaen"/>
          <w:sz w:val="20"/>
        </w:rPr>
        <w:t>այսուհետ</w:t>
      </w:r>
      <w:r w:rsidRPr="0042773F">
        <w:rPr>
          <w:rFonts w:ascii="GHEA Grapalat" w:hAnsi="GHEA Grapalat" w:cs="Sylfaen"/>
          <w:sz w:val="20"/>
          <w:lang w:val="af-ZA"/>
        </w:rPr>
        <w:t xml:space="preserve"> </w:t>
      </w:r>
      <w:r w:rsidRPr="0042773F">
        <w:rPr>
          <w:rFonts w:ascii="GHEA Grapalat" w:hAnsi="GHEA Grapalat" w:cs="Sylfaen"/>
          <w:sz w:val="20"/>
        </w:rPr>
        <w:t>նաև</w:t>
      </w:r>
      <w:r w:rsidRPr="0042773F">
        <w:rPr>
          <w:rFonts w:ascii="GHEA Grapalat" w:hAnsi="GHEA Grapalat" w:cs="Sylfaen"/>
          <w:sz w:val="20"/>
          <w:lang w:val="af-ZA"/>
        </w:rPr>
        <w:t xml:space="preserve"> </w:t>
      </w:r>
      <w:r w:rsidRPr="0042773F">
        <w:rPr>
          <w:rFonts w:ascii="GHEA Grapalat" w:hAnsi="GHEA Grapalat" w:cs="Sylfaen"/>
          <w:sz w:val="20"/>
        </w:rPr>
        <w:t>տուժանք</w:t>
      </w:r>
      <w:r w:rsidRPr="0042773F">
        <w:rPr>
          <w:rFonts w:ascii="GHEA Grapalat" w:hAnsi="GHEA Grapalat" w:cs="Sylfaen"/>
          <w:sz w:val="20"/>
          <w:lang w:val="af-ZA"/>
        </w:rPr>
        <w:t xml:space="preserve">) </w:t>
      </w:r>
      <w:r w:rsidRPr="0042773F">
        <w:rPr>
          <w:rFonts w:ascii="GHEA Grapalat" w:hAnsi="GHEA Grapalat" w:cs="Sylfaen"/>
          <w:sz w:val="20"/>
        </w:rPr>
        <w:t>ձևով</w:t>
      </w:r>
      <w:r w:rsidRPr="0042773F">
        <w:rPr>
          <w:rFonts w:ascii="GHEA Grapalat" w:hAnsi="GHEA Grapalat" w:cs="Sylfaen"/>
          <w:sz w:val="20"/>
          <w:lang w:val="af-ZA"/>
        </w:rPr>
        <w:t xml:space="preserve"> </w:t>
      </w:r>
      <w:r w:rsidRPr="0042773F">
        <w:rPr>
          <w:rFonts w:ascii="GHEA Grapalat" w:hAnsi="GHEA Grapalat" w:cs="Sylfaen"/>
          <w:sz w:val="20"/>
        </w:rPr>
        <w:t>ներկայացված</w:t>
      </w:r>
      <w:r w:rsidRPr="0042773F">
        <w:rPr>
          <w:rFonts w:ascii="GHEA Grapalat" w:hAnsi="GHEA Grapalat" w:cs="Sylfaen"/>
          <w:sz w:val="20"/>
          <w:lang w:val="af-ZA"/>
        </w:rPr>
        <w:t xml:space="preserve"> </w:t>
      </w:r>
      <w:r w:rsidRPr="0042773F">
        <w:rPr>
          <w:rFonts w:ascii="GHEA Grapalat" w:hAnsi="GHEA Grapalat" w:cs="Sylfaen"/>
          <w:sz w:val="20"/>
        </w:rPr>
        <w:t>պայմանագրի</w:t>
      </w:r>
      <w:r w:rsidRPr="0042773F">
        <w:rPr>
          <w:rFonts w:ascii="GHEA Grapalat" w:hAnsi="GHEA Grapalat" w:cs="Sylfaen"/>
          <w:sz w:val="20"/>
          <w:lang w:val="af-ZA"/>
        </w:rPr>
        <w:t xml:space="preserve"> </w:t>
      </w:r>
      <w:r w:rsidRPr="0042773F">
        <w:rPr>
          <w:rFonts w:ascii="GHEA Grapalat" w:hAnsi="GHEA Grapalat" w:cs="Sylfaen"/>
          <w:sz w:val="20"/>
        </w:rPr>
        <w:t>և</w:t>
      </w:r>
      <w:r w:rsidRPr="0042773F">
        <w:rPr>
          <w:rFonts w:ascii="GHEA Grapalat" w:hAnsi="GHEA Grapalat" w:cs="Sylfaen"/>
          <w:sz w:val="20"/>
          <w:lang w:val="af-ZA"/>
        </w:rPr>
        <w:t xml:space="preserve"> (</w:t>
      </w:r>
      <w:r w:rsidRPr="0042773F">
        <w:rPr>
          <w:rFonts w:ascii="GHEA Grapalat" w:hAnsi="GHEA Grapalat" w:cs="Sylfaen"/>
          <w:sz w:val="20"/>
        </w:rPr>
        <w:t>կամ</w:t>
      </w:r>
      <w:r w:rsidRPr="0042773F">
        <w:rPr>
          <w:rFonts w:ascii="GHEA Grapalat" w:hAnsi="GHEA Grapalat" w:cs="Sylfaen"/>
          <w:sz w:val="20"/>
          <w:lang w:val="af-ZA"/>
        </w:rPr>
        <w:t xml:space="preserve">) </w:t>
      </w:r>
      <w:r w:rsidRPr="0042773F">
        <w:rPr>
          <w:rFonts w:ascii="GHEA Grapalat" w:hAnsi="GHEA Grapalat" w:cs="Sylfaen"/>
          <w:sz w:val="20"/>
        </w:rPr>
        <w:t>որակավորման</w:t>
      </w:r>
      <w:r w:rsidRPr="0042773F">
        <w:rPr>
          <w:rFonts w:ascii="GHEA Grapalat" w:hAnsi="GHEA Grapalat" w:cs="Sylfaen"/>
          <w:sz w:val="20"/>
          <w:lang w:val="af-ZA"/>
        </w:rPr>
        <w:t xml:space="preserve"> </w:t>
      </w:r>
      <w:r w:rsidRPr="0042773F">
        <w:rPr>
          <w:rFonts w:ascii="GHEA Grapalat" w:hAnsi="GHEA Grapalat" w:cs="Sylfaen"/>
          <w:sz w:val="20"/>
        </w:rPr>
        <w:t>ապահովումը</w:t>
      </w:r>
      <w:r w:rsidRPr="0042773F">
        <w:rPr>
          <w:rFonts w:ascii="GHEA Grapalat" w:hAnsi="GHEA Grapalat" w:cs="Sylfaen"/>
          <w:sz w:val="20"/>
          <w:lang w:val="af-ZA"/>
        </w:rPr>
        <w:t xml:space="preserve"> </w:t>
      </w:r>
      <w:r w:rsidRPr="0042773F">
        <w:rPr>
          <w:rFonts w:ascii="GHEA Grapalat" w:hAnsi="GHEA Grapalat" w:cs="Sylfaen"/>
          <w:sz w:val="20"/>
        </w:rPr>
        <w:t>չի</w:t>
      </w:r>
      <w:r w:rsidRPr="0042773F">
        <w:rPr>
          <w:rFonts w:ascii="GHEA Grapalat" w:hAnsi="GHEA Grapalat" w:cs="Sylfaen"/>
          <w:sz w:val="20"/>
          <w:lang w:val="af-ZA"/>
        </w:rPr>
        <w:t xml:space="preserve"> </w:t>
      </w:r>
      <w:r w:rsidRPr="0042773F">
        <w:rPr>
          <w:rFonts w:ascii="GHEA Grapalat" w:hAnsi="GHEA Grapalat" w:cs="Sylfaen"/>
          <w:sz w:val="20"/>
        </w:rPr>
        <w:t>փոխարինում</w:t>
      </w:r>
      <w:r w:rsidRPr="0042773F">
        <w:rPr>
          <w:rFonts w:ascii="GHEA Grapalat" w:hAnsi="GHEA Grapalat" w:cs="Sylfaen"/>
          <w:sz w:val="20"/>
          <w:lang w:val="af-ZA"/>
        </w:rPr>
        <w:t xml:space="preserve"> </w:t>
      </w:r>
      <w:r w:rsidRPr="0042773F">
        <w:rPr>
          <w:rFonts w:ascii="GHEA Grapalat" w:hAnsi="GHEA Grapalat" w:cs="Sylfaen"/>
          <w:sz w:val="20"/>
        </w:rPr>
        <w:lastRenderedPageBreak/>
        <w:t>բանկային</w:t>
      </w:r>
      <w:r w:rsidRPr="0042773F">
        <w:rPr>
          <w:rFonts w:ascii="GHEA Grapalat" w:hAnsi="GHEA Grapalat" w:cs="Sylfaen"/>
          <w:sz w:val="20"/>
          <w:lang w:val="af-ZA"/>
        </w:rPr>
        <w:t xml:space="preserve"> </w:t>
      </w:r>
      <w:r w:rsidRPr="0042773F">
        <w:rPr>
          <w:rFonts w:ascii="GHEA Grapalat" w:hAnsi="GHEA Grapalat" w:cs="Sylfaen"/>
          <w:sz w:val="20"/>
        </w:rPr>
        <w:t>երաշխիք</w:t>
      </w:r>
      <w:r w:rsidRPr="0042773F">
        <w:rPr>
          <w:rFonts w:ascii="GHEA Grapalat" w:hAnsi="GHEA Grapalat" w:cs="Sylfaen"/>
          <w:sz w:val="20"/>
          <w:lang w:val="hy-AM"/>
        </w:rPr>
        <w:t>ո</w:t>
      </w:r>
      <w:r w:rsidRPr="0042773F">
        <w:rPr>
          <w:rFonts w:ascii="GHEA Grapalat" w:hAnsi="GHEA Grapalat" w:cs="Sylfaen"/>
          <w:sz w:val="20"/>
        </w:rPr>
        <w:t>վ</w:t>
      </w:r>
      <w:r w:rsidRPr="0042773F">
        <w:rPr>
          <w:rFonts w:ascii="GHEA Grapalat" w:hAnsi="GHEA Grapalat" w:cs="Sylfaen"/>
          <w:sz w:val="20"/>
          <w:lang w:val="af-ZA"/>
        </w:rPr>
        <w:t xml:space="preserve"> </w:t>
      </w:r>
      <w:r w:rsidRPr="0042773F">
        <w:rPr>
          <w:rFonts w:ascii="GHEA Grapalat" w:hAnsi="GHEA Grapalat" w:cs="Sylfaen"/>
          <w:sz w:val="20"/>
        </w:rPr>
        <w:t>կամ</w:t>
      </w:r>
      <w:r w:rsidRPr="0042773F">
        <w:rPr>
          <w:rFonts w:ascii="GHEA Grapalat" w:hAnsi="GHEA Grapalat" w:cs="Sylfaen"/>
          <w:sz w:val="20"/>
          <w:lang w:val="af-ZA"/>
        </w:rPr>
        <w:t xml:space="preserve"> </w:t>
      </w:r>
      <w:r w:rsidRPr="0042773F">
        <w:rPr>
          <w:rFonts w:ascii="GHEA Grapalat" w:hAnsi="GHEA Grapalat" w:cs="Sylfaen"/>
          <w:sz w:val="20"/>
        </w:rPr>
        <w:t>կանխիկ</w:t>
      </w:r>
      <w:r w:rsidRPr="0042773F">
        <w:rPr>
          <w:rFonts w:ascii="GHEA Grapalat" w:hAnsi="GHEA Grapalat" w:cs="Sylfaen"/>
          <w:sz w:val="20"/>
          <w:lang w:val="af-ZA"/>
        </w:rPr>
        <w:t xml:space="preserve"> </w:t>
      </w:r>
      <w:r w:rsidRPr="0042773F">
        <w:rPr>
          <w:rFonts w:ascii="GHEA Grapalat" w:hAnsi="GHEA Grapalat" w:cs="Sylfaen"/>
          <w:sz w:val="20"/>
        </w:rPr>
        <w:t>փողով</w:t>
      </w:r>
      <w:r w:rsidRPr="0042773F">
        <w:rPr>
          <w:rFonts w:ascii="GHEA Grapalat" w:hAnsi="GHEA Grapalat" w:cs="Sylfaen"/>
          <w:sz w:val="20"/>
          <w:lang w:val="af-ZA"/>
        </w:rPr>
        <w:t xml:space="preserve">, </w:t>
      </w:r>
      <w:r w:rsidRPr="0042773F">
        <w:rPr>
          <w:rFonts w:ascii="GHEA Grapalat" w:hAnsi="GHEA Grapalat" w:cs="Sylfaen"/>
          <w:sz w:val="20"/>
        </w:rPr>
        <w:t>ապա</w:t>
      </w:r>
      <w:r w:rsidRPr="0042773F">
        <w:rPr>
          <w:rFonts w:ascii="GHEA Grapalat" w:hAnsi="GHEA Grapalat" w:cs="Sylfaen"/>
          <w:sz w:val="20"/>
          <w:lang w:val="af-ZA"/>
        </w:rPr>
        <w:t xml:space="preserve"> </w:t>
      </w:r>
      <w:r w:rsidRPr="0042773F">
        <w:rPr>
          <w:rFonts w:ascii="GHEA Grapalat" w:hAnsi="GHEA Grapalat" w:cs="Sylfaen"/>
          <w:sz w:val="20"/>
        </w:rPr>
        <w:t>այդ</w:t>
      </w:r>
      <w:r w:rsidRPr="0042773F">
        <w:rPr>
          <w:rFonts w:ascii="GHEA Grapalat" w:hAnsi="GHEA Grapalat" w:cs="Sylfaen"/>
          <w:sz w:val="20"/>
          <w:lang w:val="af-ZA"/>
        </w:rPr>
        <w:t xml:space="preserve"> </w:t>
      </w:r>
      <w:r w:rsidRPr="0042773F">
        <w:rPr>
          <w:rFonts w:ascii="GHEA Grapalat" w:hAnsi="GHEA Grapalat" w:cs="Sylfaen"/>
          <w:sz w:val="20"/>
        </w:rPr>
        <w:t>հանգամանքը</w:t>
      </w:r>
      <w:r w:rsidRPr="0042773F">
        <w:rPr>
          <w:rFonts w:ascii="GHEA Grapalat" w:hAnsi="GHEA Grapalat" w:cs="Sylfaen"/>
          <w:sz w:val="20"/>
          <w:lang w:val="af-ZA"/>
        </w:rPr>
        <w:t xml:space="preserve"> </w:t>
      </w:r>
      <w:r w:rsidRPr="0042773F">
        <w:rPr>
          <w:rFonts w:ascii="GHEA Grapalat" w:hAnsi="GHEA Grapalat" w:cs="Sylfaen"/>
          <w:sz w:val="20"/>
        </w:rPr>
        <w:t>համարվում</w:t>
      </w:r>
      <w:r w:rsidRPr="0042773F">
        <w:rPr>
          <w:rFonts w:ascii="GHEA Grapalat" w:hAnsi="GHEA Grapalat" w:cs="Sylfaen"/>
          <w:sz w:val="20"/>
          <w:lang w:val="af-ZA"/>
        </w:rPr>
        <w:t xml:space="preserve"> </w:t>
      </w:r>
      <w:r w:rsidRPr="0042773F">
        <w:rPr>
          <w:rFonts w:ascii="GHEA Grapalat" w:hAnsi="GHEA Grapalat" w:cs="Sylfaen"/>
          <w:sz w:val="20"/>
        </w:rPr>
        <w:t>է</w:t>
      </w:r>
      <w:r w:rsidRPr="0042773F">
        <w:rPr>
          <w:rFonts w:ascii="GHEA Grapalat" w:hAnsi="GHEA Grapalat" w:cs="Sylfaen"/>
          <w:sz w:val="20"/>
          <w:lang w:val="af-ZA"/>
        </w:rPr>
        <w:t xml:space="preserve"> </w:t>
      </w:r>
      <w:r w:rsidRPr="0042773F">
        <w:rPr>
          <w:rFonts w:ascii="GHEA Grapalat" w:hAnsi="GHEA Grapalat" w:cs="Sylfaen"/>
          <w:sz w:val="20"/>
        </w:rPr>
        <w:t>որպես</w:t>
      </w:r>
      <w:r w:rsidRPr="0042773F">
        <w:rPr>
          <w:rFonts w:ascii="GHEA Grapalat" w:hAnsi="GHEA Grapalat" w:cs="Sylfaen"/>
          <w:sz w:val="20"/>
          <w:lang w:val="af-ZA"/>
        </w:rPr>
        <w:t xml:space="preserve"> </w:t>
      </w:r>
      <w:r w:rsidRPr="0042773F">
        <w:rPr>
          <w:rFonts w:ascii="GHEA Grapalat" w:hAnsi="GHEA Grapalat" w:cs="Sylfaen"/>
          <w:sz w:val="20"/>
        </w:rPr>
        <w:t>գնման</w:t>
      </w:r>
      <w:r w:rsidRPr="0042773F">
        <w:rPr>
          <w:rFonts w:ascii="GHEA Grapalat" w:hAnsi="GHEA Grapalat" w:cs="Sylfaen"/>
          <w:sz w:val="20"/>
          <w:lang w:val="af-ZA"/>
        </w:rPr>
        <w:t xml:space="preserve"> </w:t>
      </w:r>
      <w:r w:rsidRPr="0042773F">
        <w:rPr>
          <w:rFonts w:ascii="GHEA Grapalat" w:hAnsi="GHEA Grapalat" w:cs="Sylfaen"/>
          <w:sz w:val="20"/>
        </w:rPr>
        <w:t>գործընթացի</w:t>
      </w:r>
      <w:r w:rsidRPr="0042773F">
        <w:rPr>
          <w:rFonts w:ascii="GHEA Grapalat" w:hAnsi="GHEA Grapalat" w:cs="Sylfaen"/>
          <w:sz w:val="20"/>
          <w:lang w:val="af-ZA"/>
        </w:rPr>
        <w:t xml:space="preserve"> </w:t>
      </w:r>
      <w:r w:rsidRPr="0042773F">
        <w:rPr>
          <w:rFonts w:ascii="GHEA Grapalat" w:hAnsi="GHEA Grapalat" w:cs="Sylfaen"/>
          <w:sz w:val="20"/>
        </w:rPr>
        <w:t>շրջանակում</w:t>
      </w:r>
      <w:r w:rsidRPr="0042773F">
        <w:rPr>
          <w:rFonts w:ascii="GHEA Grapalat" w:hAnsi="GHEA Grapalat" w:cs="Sylfaen"/>
          <w:sz w:val="20"/>
          <w:lang w:val="af-ZA"/>
        </w:rPr>
        <w:t xml:space="preserve"> </w:t>
      </w:r>
      <w:r w:rsidRPr="0042773F">
        <w:rPr>
          <w:rFonts w:ascii="GHEA Grapalat" w:hAnsi="GHEA Grapalat" w:cs="Sylfaen"/>
          <w:sz w:val="20"/>
        </w:rPr>
        <w:t>մասնակցի</w:t>
      </w:r>
      <w:r w:rsidRPr="0042773F">
        <w:rPr>
          <w:rFonts w:ascii="GHEA Grapalat" w:hAnsi="GHEA Grapalat" w:cs="Sylfaen"/>
          <w:sz w:val="20"/>
          <w:lang w:val="af-ZA"/>
        </w:rPr>
        <w:t xml:space="preserve"> </w:t>
      </w:r>
      <w:r w:rsidRPr="0042773F">
        <w:rPr>
          <w:rFonts w:ascii="GHEA Grapalat" w:hAnsi="GHEA Grapalat" w:cs="Sylfaen"/>
          <w:sz w:val="20"/>
        </w:rPr>
        <w:t>ստանձնված</w:t>
      </w:r>
      <w:r w:rsidRPr="0042773F">
        <w:rPr>
          <w:rFonts w:ascii="GHEA Grapalat" w:hAnsi="GHEA Grapalat" w:cs="Sylfaen"/>
          <w:sz w:val="20"/>
          <w:lang w:val="af-ZA"/>
        </w:rPr>
        <w:t xml:space="preserve"> </w:t>
      </w:r>
      <w:r w:rsidRPr="0042773F">
        <w:rPr>
          <w:rFonts w:ascii="GHEA Grapalat" w:hAnsi="GHEA Grapalat" w:cs="Sylfaen"/>
          <w:sz w:val="20"/>
        </w:rPr>
        <w:t>պարտավորության</w:t>
      </w:r>
      <w:r w:rsidRPr="0042773F">
        <w:rPr>
          <w:rFonts w:ascii="GHEA Grapalat" w:hAnsi="GHEA Grapalat" w:cs="Sylfaen"/>
          <w:sz w:val="20"/>
          <w:lang w:val="af-ZA"/>
        </w:rPr>
        <w:t xml:space="preserve"> </w:t>
      </w:r>
      <w:r w:rsidRPr="0042773F">
        <w:rPr>
          <w:rFonts w:ascii="GHEA Grapalat" w:hAnsi="GHEA Grapalat" w:cs="Sylfaen"/>
          <w:sz w:val="20"/>
        </w:rPr>
        <w:t>խախտում</w:t>
      </w:r>
      <w:r w:rsidRPr="0042773F">
        <w:rPr>
          <w:rFonts w:ascii="GHEA Grapalat" w:hAnsi="GHEA Grapalat" w:cs="Sylfaen"/>
          <w:sz w:val="20"/>
          <w:lang w:val="af-ZA"/>
        </w:rPr>
        <w:t>.</w:t>
      </w:r>
    </w:p>
    <w:p w14:paraId="3BD51833" w14:textId="77777777" w:rsidR="0042773F" w:rsidRPr="0042773F" w:rsidRDefault="0042773F" w:rsidP="0042773F">
      <w:pPr>
        <w:pStyle w:val="ListParagraph"/>
        <w:ind w:left="0" w:firstLine="720"/>
        <w:jc w:val="both"/>
        <w:rPr>
          <w:rFonts w:ascii="GHEA Grapalat" w:hAnsi="GHEA Grapalat" w:cs="Sylfaen"/>
          <w:sz w:val="20"/>
          <w:lang w:val="hy-AM"/>
        </w:rPr>
      </w:pPr>
      <w:r w:rsidRPr="0042773F">
        <w:rPr>
          <w:rFonts w:ascii="GHEA Grapalat" w:hAnsi="GHEA Grapalat" w:cs="Sylfaen"/>
          <w:sz w:val="20"/>
          <w:lang w:val="af-ZA"/>
        </w:rPr>
        <w:t>-</w:t>
      </w:r>
      <w:bookmarkStart w:id="20" w:name="_Hlk201942475"/>
      <w:bookmarkStart w:id="21" w:name="_Hlk201929218"/>
      <w:r w:rsidRPr="0042773F">
        <w:rPr>
          <w:rFonts w:ascii="GHEA Grapalat" w:hAnsi="GHEA Grapalat" w:cs="Sylfaen"/>
          <w:sz w:val="20"/>
          <w:lang w:val="af-ZA"/>
        </w:rPr>
        <w:t>ս</w:t>
      </w:r>
      <w:r w:rsidRPr="0042773F">
        <w:rPr>
          <w:rFonts w:ascii="GHEA Grapalat" w:hAnsi="GHEA Grapalat"/>
          <w:sz w:val="20"/>
          <w:szCs w:val="20"/>
          <w:lang w:val="es-ES"/>
        </w:rPr>
        <w:t>ույն հրավերի  1-ին մասի 8.9.1  կետով նախատեսված հանգամանքը չի համարվում գնման գործընթացի շրջանակում ստանձնված պարտավորության խախտում:</w:t>
      </w:r>
      <w:bookmarkEnd w:id="17"/>
    </w:p>
    <w:bookmarkEnd w:id="20"/>
    <w:bookmarkEnd w:id="21"/>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42773F">
        <w:rPr>
          <w:rFonts w:ascii="GHEA Grapalat" w:hAnsi="GHEA Grapalat"/>
          <w:sz w:val="20"/>
          <w:szCs w:val="20"/>
          <w:lang w:val="hy-AM"/>
        </w:rPr>
        <w:t>Ե</w:t>
      </w:r>
      <w:r w:rsidR="003D4374" w:rsidRPr="0093002B">
        <w:rPr>
          <w:rFonts w:ascii="GHEA Grapalat" w:hAnsi="GHEA Grapalat"/>
          <w:sz w:val="20"/>
          <w:szCs w:val="20"/>
          <w:lang w:val="hy-AM"/>
        </w:rPr>
        <w:t>թե մասնակից</w:t>
      </w:r>
      <w:r w:rsidR="00955CC1" w:rsidRPr="0042773F">
        <w:rPr>
          <w:rFonts w:ascii="GHEA Grapalat" w:hAnsi="GHEA Grapalat"/>
          <w:sz w:val="20"/>
          <w:szCs w:val="20"/>
          <w:lang w:val="hy-AM"/>
        </w:rPr>
        <w:t>ն</w:t>
      </w:r>
      <w:r w:rsidR="003D4374" w:rsidRPr="0093002B">
        <w:rPr>
          <w:rFonts w:ascii="GHEA Grapalat" w:hAnsi="GHEA Grapalat"/>
          <w:sz w:val="20"/>
          <w:szCs w:val="20"/>
          <w:lang w:val="hy-AM"/>
        </w:rPr>
        <w:t xml:space="preserve"> </w:t>
      </w:r>
      <w:r w:rsidR="00955CC1" w:rsidRPr="0042773F">
        <w:rPr>
          <w:rFonts w:ascii="GHEA Grapalat" w:hAnsi="GHEA Grapalat"/>
          <w:sz w:val="20"/>
          <w:szCs w:val="20"/>
          <w:lang w:val="hy-AM"/>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r w:rsidR="00D371A7" w:rsidRPr="0093002B">
        <w:rPr>
          <w:rFonts w:ascii="GHEA Grapalat" w:hAnsi="GHEA Grapalat" w:cs="Sylfaen"/>
          <w:sz w:val="20"/>
          <w:szCs w:val="24"/>
          <w:lang w:eastAsia="en-US"/>
        </w:rPr>
        <w:t>սահմանված</w:t>
      </w:r>
      <w:r w:rsidR="00D371A7" w:rsidRPr="0093002B">
        <w:rPr>
          <w:rFonts w:ascii="GHEA Grapalat" w:hAnsi="GHEA Grapalat" w:cs="Sylfaen"/>
          <w:sz w:val="20"/>
          <w:szCs w:val="24"/>
          <w:lang w:val="af-ZA" w:eastAsia="en-US"/>
        </w:rPr>
        <w:t xml:space="preserve"> </w:t>
      </w:r>
      <w:r w:rsidR="00D371A7" w:rsidRPr="0093002B">
        <w:rPr>
          <w:rFonts w:ascii="GHEA Grapalat" w:hAnsi="GHEA Grapalat" w:cs="Sylfaen"/>
          <w:sz w:val="20"/>
          <w:szCs w:val="24"/>
          <w:lang w:eastAsia="en-US"/>
        </w:rPr>
        <w:t>ժամկետում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ուղարկելու</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միջոցով</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հայտում</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ներառվող</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իրենց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կողմից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հաստատվող</w:t>
      </w:r>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6D324D15" w:rsidR="003E7941"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4BDA722" w14:textId="77777777" w:rsidR="006351A5" w:rsidRPr="00A91110" w:rsidRDefault="006351A5" w:rsidP="006351A5">
      <w:pPr>
        <w:pStyle w:val="BodyTextIndent2"/>
        <w:spacing w:line="240" w:lineRule="auto"/>
        <w:ind w:firstLine="567"/>
        <w:rPr>
          <w:rFonts w:ascii="GHEA Grapalat" w:hAnsi="GHEA Grapalat"/>
          <w:color w:val="000000" w:themeColor="text1"/>
          <w:lang w:val="hy-AM"/>
        </w:rPr>
      </w:pPr>
      <w:r w:rsidRPr="00A91110">
        <w:rPr>
          <w:rFonts w:ascii="GHEA Grapalat" w:hAnsi="GHEA Grapalat"/>
          <w:color w:val="000000" w:themeColor="text1"/>
        </w:rPr>
        <w:t>8</w:t>
      </w:r>
      <w:r w:rsidRPr="00A91110">
        <w:rPr>
          <w:rFonts w:ascii="GHEA Grapalat" w:hAnsi="GHEA Grapalat"/>
          <w:color w:val="000000" w:themeColor="text1"/>
          <w:lang w:val="hy-AM"/>
        </w:rPr>
        <w:t>.</w:t>
      </w:r>
      <w:r w:rsidRPr="00A91110">
        <w:rPr>
          <w:rFonts w:ascii="GHEA Grapalat" w:hAnsi="GHEA Grapalat"/>
          <w:color w:val="000000" w:themeColor="text1"/>
        </w:rPr>
        <w:t>19</w:t>
      </w:r>
      <w:r w:rsidRPr="00A91110">
        <w:rPr>
          <w:rFonts w:ascii="GHEA Grapalat" w:hAnsi="GHEA Grapalat" w:cs="Sylfaen"/>
          <w:color w:val="000000" w:themeColor="text1"/>
        </w:rPr>
        <w:t xml:space="preserve"> Հայտերի</w:t>
      </w:r>
      <w:r w:rsidRPr="00A91110">
        <w:rPr>
          <w:rFonts w:ascii="GHEA Grapalat" w:hAnsi="GHEA Grapalat" w:cs="Arial"/>
          <w:color w:val="000000" w:themeColor="text1"/>
        </w:rPr>
        <w:t xml:space="preserve"> </w:t>
      </w:r>
      <w:r w:rsidRPr="00A91110">
        <w:rPr>
          <w:rFonts w:ascii="GHEA Grapalat" w:hAnsi="GHEA Grapalat" w:cs="Sylfaen"/>
          <w:color w:val="000000" w:themeColor="text1"/>
        </w:rPr>
        <w:t>գնահատումը</w:t>
      </w:r>
      <w:r w:rsidRPr="00A91110">
        <w:rPr>
          <w:rFonts w:ascii="GHEA Grapalat" w:hAnsi="GHEA Grapalat" w:cs="Arial"/>
          <w:color w:val="000000" w:themeColor="text1"/>
        </w:rPr>
        <w:t xml:space="preserve"> </w:t>
      </w:r>
      <w:r w:rsidRPr="00A91110">
        <w:rPr>
          <w:rFonts w:ascii="GHEA Grapalat" w:hAnsi="GHEA Grapalat" w:cs="Sylfaen"/>
          <w:color w:val="000000" w:themeColor="text1"/>
        </w:rPr>
        <w:t>և</w:t>
      </w:r>
      <w:r w:rsidRPr="00A91110">
        <w:rPr>
          <w:rFonts w:ascii="GHEA Grapalat" w:hAnsi="GHEA Grapalat" w:cs="Arial"/>
          <w:color w:val="000000" w:themeColor="text1"/>
        </w:rPr>
        <w:t xml:space="preserve"> </w:t>
      </w:r>
      <w:r w:rsidRPr="00A91110">
        <w:rPr>
          <w:rFonts w:ascii="GHEA Grapalat" w:hAnsi="GHEA Grapalat" w:cs="Sylfaen"/>
          <w:color w:val="000000" w:themeColor="text1"/>
        </w:rPr>
        <w:t>ընտրված մասնակցի որոշումն</w:t>
      </w:r>
      <w:r w:rsidRPr="00A91110">
        <w:rPr>
          <w:rFonts w:ascii="GHEA Grapalat" w:hAnsi="GHEA Grapalat" w:cs="Arial"/>
          <w:color w:val="000000" w:themeColor="text1"/>
        </w:rPr>
        <w:t xml:space="preserve"> </w:t>
      </w:r>
      <w:r w:rsidRPr="00A91110">
        <w:rPr>
          <w:rFonts w:ascii="GHEA Grapalat" w:hAnsi="GHEA Grapalat" w:cs="Sylfaen"/>
          <w:color w:val="000000" w:themeColor="text1"/>
        </w:rPr>
        <w:t>իրականացվում</w:t>
      </w:r>
      <w:r w:rsidRPr="00A91110">
        <w:rPr>
          <w:rFonts w:ascii="GHEA Grapalat" w:hAnsi="GHEA Grapalat" w:cs="Arial"/>
          <w:color w:val="000000" w:themeColor="text1"/>
        </w:rPr>
        <w:t xml:space="preserve"> </w:t>
      </w:r>
      <w:r w:rsidRPr="00A91110">
        <w:rPr>
          <w:rFonts w:ascii="GHEA Grapalat" w:hAnsi="GHEA Grapalat" w:cs="Sylfaen"/>
          <w:color w:val="000000" w:themeColor="text1"/>
        </w:rPr>
        <w:t>է</w:t>
      </w:r>
      <w:r w:rsidRPr="00A91110">
        <w:rPr>
          <w:rFonts w:ascii="GHEA Grapalat" w:hAnsi="GHEA Grapalat" w:cs="Arial"/>
          <w:color w:val="000000" w:themeColor="text1"/>
        </w:rPr>
        <w:t xml:space="preserve"> </w:t>
      </w:r>
      <w:r w:rsidRPr="00A91110">
        <w:rPr>
          <w:rFonts w:ascii="GHEA Grapalat" w:hAnsi="GHEA Grapalat" w:cs="Sylfaen"/>
          <w:color w:val="000000" w:themeColor="text1"/>
        </w:rPr>
        <w:t>ըստ</w:t>
      </w:r>
      <w:r w:rsidRPr="00A91110">
        <w:rPr>
          <w:rFonts w:ascii="GHEA Grapalat" w:hAnsi="GHEA Grapalat" w:cs="Arial"/>
          <w:color w:val="000000" w:themeColor="text1"/>
        </w:rPr>
        <w:t xml:space="preserve"> </w:t>
      </w:r>
      <w:r w:rsidRPr="00A91110">
        <w:rPr>
          <w:rFonts w:ascii="GHEA Grapalat" w:hAnsi="GHEA Grapalat" w:cs="Sylfaen"/>
          <w:color w:val="000000" w:themeColor="text1"/>
        </w:rPr>
        <w:t>առանձին</w:t>
      </w:r>
      <w:r w:rsidRPr="00A91110">
        <w:rPr>
          <w:rFonts w:ascii="GHEA Grapalat" w:hAnsi="GHEA Grapalat" w:cs="Arial"/>
          <w:color w:val="000000" w:themeColor="text1"/>
        </w:rPr>
        <w:t xml:space="preserve"> </w:t>
      </w:r>
      <w:r w:rsidRPr="00A91110">
        <w:rPr>
          <w:rFonts w:ascii="GHEA Grapalat" w:hAnsi="GHEA Grapalat" w:cs="Sylfaen"/>
          <w:color w:val="000000" w:themeColor="text1"/>
        </w:rPr>
        <w:t>չափաբաժինների</w:t>
      </w:r>
      <w:r w:rsidRPr="00A91110">
        <w:rPr>
          <w:rFonts w:ascii="GHEA Grapalat" w:hAnsi="GHEA Grapalat" w:cs="Sylfaen"/>
          <w:color w:val="000000" w:themeColor="text1"/>
          <w:vertAlign w:val="superscript"/>
        </w:rPr>
        <w:t>12</w:t>
      </w:r>
      <w:r w:rsidRPr="00A91110">
        <w:rPr>
          <w:rStyle w:val="FootnoteReference"/>
          <w:rFonts w:ascii="GHEA Grapalat" w:hAnsi="GHEA Grapalat" w:cs="Sylfaen"/>
          <w:color w:val="000000" w:themeColor="text1"/>
        </w:rPr>
        <w:footnoteReference w:id="10"/>
      </w:r>
      <w:r w:rsidRPr="00A91110">
        <w:rPr>
          <w:rFonts w:ascii="GHEA Grapalat" w:hAnsi="GHEA Grapalat" w:cs="Tahoma"/>
          <w:color w:val="000000" w:themeColor="text1"/>
        </w:rPr>
        <w:t>։</w:t>
      </w:r>
      <w:r w:rsidRPr="00A91110">
        <w:rPr>
          <w:rFonts w:ascii="GHEA Grapalat" w:hAnsi="GHEA Grapalat" w:cs="Tahoma"/>
          <w:color w:val="000000" w:themeColor="text1"/>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lastRenderedPageBreak/>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սույն</w:t>
      </w:r>
      <w:r w:rsidRPr="0093002B">
        <w:rPr>
          <w:rFonts w:ascii="GHEA Grapalat" w:hAnsi="GHEA Grapalat" w:cs="Arial"/>
          <w:lang w:val="es-ES"/>
        </w:rPr>
        <w:t xml:space="preserve"> </w:t>
      </w:r>
      <w:r w:rsidRPr="0093002B">
        <w:rPr>
          <w:rFonts w:ascii="GHEA Grapalat" w:hAnsi="GHEA Grapalat" w:cs="Sylfaen"/>
          <w:lang w:val="es-ES"/>
        </w:rPr>
        <w:t>ընթացակարգի</w:t>
      </w:r>
      <w:r w:rsidRPr="0093002B">
        <w:rPr>
          <w:rFonts w:ascii="GHEA Grapalat" w:hAnsi="GHEA Grapalat" w:cs="Arial"/>
          <w:lang w:val="es-ES"/>
        </w:rPr>
        <w:t xml:space="preserve"> </w:t>
      </w:r>
      <w:r w:rsidRPr="0093002B">
        <w:rPr>
          <w:rFonts w:ascii="GHEA Grapalat" w:hAnsi="GHEA Grapalat" w:cs="Sylfaen"/>
          <w:lang w:val="es-ES"/>
        </w:rPr>
        <w:t>դեպքում «</w:t>
      </w:r>
      <w:r w:rsidR="008D74A0">
        <w:rPr>
          <w:rFonts w:ascii="GHEA Grapalat" w:hAnsi="GHEA Grapalat" w:cs="Sylfaen"/>
          <w:lang w:val="es-ES"/>
        </w:rPr>
        <w:t>10</w:t>
      </w:r>
      <w:r w:rsidRPr="0093002B">
        <w:rPr>
          <w:rFonts w:ascii="GHEA Grapalat" w:hAnsi="GHEA Grapalat" w:cs="Sylfaen"/>
          <w:lang w:val="es-ES"/>
        </w:rPr>
        <w:t>» օրացուցային</w:t>
      </w:r>
      <w:r w:rsidRPr="0093002B">
        <w:rPr>
          <w:rFonts w:ascii="GHEA Grapalat" w:hAnsi="GHEA Grapalat" w:cs="Arial"/>
          <w:lang w:val="es-ES"/>
        </w:rPr>
        <w:t xml:space="preserve"> </w:t>
      </w:r>
      <w:r w:rsidRPr="0093002B">
        <w:rPr>
          <w:rFonts w:ascii="GHEA Grapalat" w:hAnsi="GHEA Grapalat" w:cs="Sylfaen"/>
          <w:lang w:val="es-ES"/>
        </w:rPr>
        <w:t>օր</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կիրառելի</w:t>
      </w:r>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r w:rsidRPr="0093002B">
        <w:rPr>
          <w:rFonts w:ascii="GHEA Grapalat" w:hAnsi="GHEA Grapalat" w:cs="Sylfaen"/>
          <w:lang w:val="es-ES"/>
        </w:rPr>
        <w:t>չէ</w:t>
      </w:r>
      <w:r w:rsidRPr="0093002B">
        <w:rPr>
          <w:rFonts w:ascii="GHEA Grapalat" w:hAnsi="GHEA Grapalat" w:cs="Arial"/>
          <w:lang w:val="es-ES"/>
        </w:rPr>
        <w:t xml:space="preserve">, </w:t>
      </w:r>
      <w:r w:rsidRPr="0093002B">
        <w:rPr>
          <w:rFonts w:ascii="GHEA Grapalat" w:hAnsi="GHEA Grapalat" w:cs="Sylfaen"/>
          <w:lang w:val="es-ES"/>
        </w:rPr>
        <w:t>եթե</w:t>
      </w:r>
      <w:r w:rsidRPr="0093002B">
        <w:rPr>
          <w:rFonts w:ascii="GHEA Grapalat" w:hAnsi="GHEA Grapalat" w:cs="Arial"/>
          <w:lang w:val="es-ES"/>
        </w:rPr>
        <w:t xml:space="preserve"> </w:t>
      </w:r>
      <w:r w:rsidRPr="0093002B">
        <w:rPr>
          <w:rFonts w:ascii="GHEA Grapalat" w:hAnsi="GHEA Grapalat" w:cs="Sylfaen"/>
          <w:lang w:val="es-ES"/>
        </w:rPr>
        <w:t>միայն</w:t>
      </w:r>
      <w:r w:rsidRPr="0093002B">
        <w:rPr>
          <w:rFonts w:ascii="GHEA Grapalat" w:hAnsi="GHEA Grapalat" w:cs="Arial"/>
          <w:lang w:val="es-ES"/>
        </w:rPr>
        <w:t xml:space="preserve"> </w:t>
      </w:r>
      <w:r w:rsidRPr="0093002B">
        <w:rPr>
          <w:rFonts w:ascii="GHEA Grapalat" w:hAnsi="GHEA Grapalat" w:cs="Sylfaen"/>
          <w:lang w:val="es-ES"/>
        </w:rPr>
        <w:t>մեկ</w:t>
      </w:r>
      <w:r w:rsidRPr="0093002B">
        <w:rPr>
          <w:rFonts w:ascii="GHEA Grapalat" w:hAnsi="GHEA Grapalat" w:cs="Arial"/>
          <w:lang w:val="es-ES"/>
        </w:rPr>
        <w:t xml:space="preserve"> մ</w:t>
      </w:r>
      <w:r w:rsidRPr="0093002B">
        <w:rPr>
          <w:rFonts w:ascii="GHEA Grapalat" w:hAnsi="GHEA Grapalat" w:cs="Sylfaen"/>
          <w:lang w:val="es-ES"/>
        </w:rPr>
        <w:t>ասնակից է հայտ ներկայացրել</w:t>
      </w:r>
      <w:r w:rsidRPr="0093002B">
        <w:rPr>
          <w:rFonts w:ascii="GHEA Grapalat" w:hAnsi="GHEA Grapalat"/>
          <w:i/>
          <w:lang w:val="es-ES"/>
        </w:rPr>
        <w:t>,</w:t>
      </w:r>
      <w:r w:rsidRPr="0093002B">
        <w:rPr>
          <w:rFonts w:ascii="GHEA Grapalat" w:hAnsi="GHEA Grapalat"/>
          <w:lang w:val="es-ES"/>
        </w:rPr>
        <w:t xml:space="preserve"> </w:t>
      </w:r>
      <w:r w:rsidRPr="0093002B">
        <w:rPr>
          <w:rFonts w:ascii="GHEA Grapalat" w:hAnsi="GHEA Grapalat" w:cs="Sylfaen"/>
          <w:lang w:val="es-ES"/>
        </w:rPr>
        <w:t>որի</w:t>
      </w:r>
      <w:r w:rsidRPr="0093002B">
        <w:rPr>
          <w:rFonts w:ascii="GHEA Grapalat" w:hAnsi="GHEA Grapalat" w:cs="Arial"/>
          <w:lang w:val="es-ES"/>
        </w:rPr>
        <w:t xml:space="preserve"> </w:t>
      </w:r>
      <w:r w:rsidRPr="0093002B">
        <w:rPr>
          <w:rFonts w:ascii="GHEA Grapalat" w:hAnsi="GHEA Grapalat" w:cs="Sylfaen"/>
          <w:lang w:val="es-ES"/>
        </w:rPr>
        <w:t>հետ</w:t>
      </w:r>
      <w:r w:rsidRPr="0093002B">
        <w:rPr>
          <w:rFonts w:ascii="GHEA Grapalat" w:hAnsi="GHEA Grapalat" w:cs="Arial"/>
          <w:lang w:val="es-ES"/>
        </w:rPr>
        <w:t xml:space="preserve"> </w:t>
      </w:r>
      <w:r w:rsidRPr="0093002B">
        <w:rPr>
          <w:rFonts w:ascii="GHEA Grapalat" w:hAnsi="GHEA Grapalat" w:cs="Sylfaen"/>
          <w:lang w:val="es-ES"/>
        </w:rPr>
        <w:t>կնքվում</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r w:rsidRPr="0093002B">
        <w:rPr>
          <w:rFonts w:ascii="GHEA Grapalat" w:hAnsi="GHEA Grapalat" w:cs="Sylfaen"/>
          <w:lang w:val="es-ES"/>
        </w:rPr>
        <w:t>պայմանագիր</w:t>
      </w:r>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93002B" w:rsidRDefault="00491A74" w:rsidP="00491A74">
      <w:pPr>
        <w:pStyle w:val="BodyTextIndent2"/>
        <w:spacing w:line="240" w:lineRule="auto"/>
        <w:ind w:firstLine="0"/>
        <w:rPr>
          <w:rFonts w:ascii="GHEA Grapalat" w:hAnsi="GHEA Grapalat"/>
          <w:i/>
          <w:lang w:val="hy-AM"/>
        </w:rPr>
      </w:pP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r w:rsidR="0005035B" w:rsidRPr="0093002B">
        <w:rPr>
          <w:rFonts w:ascii="GHEA Grapalat" w:hAnsi="GHEA Grapalat" w:cs="Sylfaen"/>
          <w:sz w:val="20"/>
        </w:rPr>
        <w:t>են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հաստատմանը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հաջորդող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աշխատանքային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օրը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ուղեկցող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գրությամբ</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տրամադրվում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ընտրված</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մասնակցին</w:t>
      </w:r>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r w:rsidR="00EA7474" w:rsidRPr="0093002B">
        <w:rPr>
          <w:rFonts w:ascii="GHEA Grapalat" w:hAnsi="GHEA Grapalat" w:cs="Sylfaen"/>
          <w:sz w:val="20"/>
        </w:rPr>
        <w:t>ընտրված</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4C4FEFB8"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93002B" w:rsidRDefault="00096865" w:rsidP="00EF3662">
      <w:pPr>
        <w:jc w:val="center"/>
        <w:rPr>
          <w:rFonts w:ascii="GHEA Grapalat" w:hAnsi="GHEA Grapalat"/>
          <w:b/>
          <w:iCs/>
          <w:sz w:val="20"/>
          <w:lang w:val="af-ZA"/>
        </w:rPr>
      </w:pPr>
    </w:p>
    <w:p w14:paraId="3958BFA2" w14:textId="7777777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93002B">
        <w:rPr>
          <w:rFonts w:ascii="GHEA Grapalat" w:hAnsi="GHEA Grapalat" w:cs="Sylfaen"/>
          <w:sz w:val="20"/>
          <w:lang w:val="ru-RU"/>
        </w:rPr>
        <w:t>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պահանջի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պարտավոր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lastRenderedPageBreak/>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lang w:val="ru-RU"/>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11"/>
      </w:r>
    </w:p>
    <w:p w14:paraId="1DF2C645" w14:textId="721B97DC"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6C080B">
        <w:rPr>
          <w:rFonts w:ascii="GHEA Grapalat" w:hAnsi="GHEA Grapalat" w:cs="Sylfaen"/>
          <w:b/>
          <w:bCs/>
          <w:sz w:val="20"/>
          <w:lang w:val="hy-AM"/>
        </w:rPr>
        <w:t>Որակավորման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ապահովման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չափը</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հավասար</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է</w:t>
      </w:r>
      <w:r w:rsidR="00491A74" w:rsidRPr="006C080B">
        <w:rPr>
          <w:rFonts w:ascii="GHEA Grapalat" w:hAnsi="GHEA Grapalat" w:cs="Sylfaen"/>
          <w:b/>
          <w:bCs/>
          <w:sz w:val="20"/>
          <w:lang w:val="hy-AM"/>
        </w:rPr>
        <w:t xml:space="preserve"> սույն ընթացակարգի շրջանակում գնվելիք աշխատանքների գնման գնի</w:t>
      </w:r>
      <w:r w:rsidR="0074145B" w:rsidRPr="006C080B">
        <w:rPr>
          <w:rFonts w:ascii="GHEA Grapalat" w:hAnsi="GHEA Grapalat" w:cs="Sylfaen"/>
          <w:b/>
          <w:bCs/>
          <w:sz w:val="20"/>
          <w:lang w:val="af-ZA"/>
        </w:rPr>
        <w:t xml:space="preserve"> </w:t>
      </w:r>
      <w:r w:rsidR="000D0EA7">
        <w:rPr>
          <w:rFonts w:ascii="GHEA Grapalat" w:hAnsi="GHEA Grapalat" w:cs="Sylfaen"/>
          <w:b/>
          <w:bCs/>
          <w:sz w:val="20"/>
          <w:lang w:val="hy-AM"/>
        </w:rPr>
        <w:t>15</w:t>
      </w:r>
      <w:r w:rsidR="000212A8" w:rsidRPr="006C080B">
        <w:rPr>
          <w:rFonts w:ascii="GHEA Grapalat" w:hAnsi="GHEA Grapalat" w:cs="Sylfaen"/>
          <w:b/>
          <w:bCs/>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r w:rsidR="00F96621" w:rsidRPr="0093002B">
        <w:rPr>
          <w:rFonts w:ascii="GHEA Grapalat" w:hAnsi="GHEA Grapalat" w:cs="Sylfaen"/>
          <w:sz w:val="20"/>
        </w:rPr>
        <w:t>Որակավորման</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ապահովումը</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ներկայացվում</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60037D" w:rsidRPr="0093002B">
        <w:rPr>
          <w:rFonts w:ascii="GHEA Grapalat" w:hAnsi="GHEA Grapalat" w:cs="Sylfaen"/>
          <w:sz w:val="20"/>
          <w:lang w:val="hy-AM"/>
        </w:rPr>
        <w:t xml:space="preserve">բանկային երախիքի </w:t>
      </w:r>
      <w:r w:rsidR="000212A8" w:rsidRPr="0093002B">
        <w:rPr>
          <w:rFonts w:ascii="GHEA Grapalat" w:hAnsi="GHEA Grapalat" w:cs="Sylfaen"/>
          <w:sz w:val="20"/>
        </w:rPr>
        <w:t>կամ</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կանխիկ</w:t>
      </w:r>
      <w:r w:rsidR="000212A8" w:rsidRPr="0093002B">
        <w:rPr>
          <w:rFonts w:ascii="GHEA Grapalat" w:hAnsi="GHEA Grapalat" w:cs="Sylfaen"/>
          <w:sz w:val="20"/>
          <w:lang w:val="af-ZA"/>
        </w:rPr>
        <w:t xml:space="preserve"> </w:t>
      </w:r>
      <w:r w:rsidR="000212A8" w:rsidRPr="0093002B">
        <w:rPr>
          <w:rFonts w:ascii="GHEA Grapalat" w:hAnsi="GHEA Grapalat" w:cs="Sylfaen"/>
          <w:sz w:val="20"/>
        </w:rPr>
        <w:t>փողի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կամ</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բանկերի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կողմից</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տրամադրված</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երաշխիքների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ձևով։</w:t>
      </w:r>
      <w:r w:rsidR="000212A8" w:rsidRPr="0093002B">
        <w:rPr>
          <w:rFonts w:ascii="GHEA Grapalat" w:hAnsi="GHEA Grapalat" w:cs="Sylfaen"/>
          <w:sz w:val="20"/>
          <w:lang w:val="af-ZA"/>
        </w:rPr>
        <w:t xml:space="preserve"> </w:t>
      </w:r>
      <w:r w:rsidR="00E76EDE" w:rsidRPr="0093002B">
        <w:rPr>
          <w:rFonts w:ascii="GHEA Grapalat" w:hAnsi="GHEA Grapalat" w:cs="Sylfaen"/>
          <w:sz w:val="20"/>
        </w:rPr>
        <w:t>Ընդ</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որում</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ապահովումը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պետք</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վավեր</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լինի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առնվազն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մինչև</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պայմանագրի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կատարման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արդյունքը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պատվիրատուից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կողմից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ամբողջական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ընդունվելու</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օրվան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հաջորդող</w:t>
      </w:r>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r w:rsidR="00DF68A6" w:rsidRPr="0093002B">
        <w:rPr>
          <w:rFonts w:ascii="GHEA Grapalat" w:hAnsi="GHEA Grapalat" w:cs="Sylfaen"/>
          <w:sz w:val="20"/>
        </w:rPr>
        <w:t>րդ</w:t>
      </w:r>
      <w:r w:rsidR="00DF68A6" w:rsidRPr="0093002B">
        <w:rPr>
          <w:rFonts w:ascii="GHEA Grapalat" w:hAnsi="GHEA Grapalat" w:cs="Sylfaen"/>
          <w:sz w:val="20"/>
          <w:lang w:val="af-ZA"/>
        </w:rPr>
        <w:t xml:space="preserve"> </w:t>
      </w:r>
      <w:r w:rsidR="00A558B9" w:rsidRPr="0093002B">
        <w:rPr>
          <w:rFonts w:ascii="GHEA Grapalat" w:hAnsi="GHEA Grapalat" w:cs="Sylfaen"/>
          <w:sz w:val="20"/>
        </w:rPr>
        <w:t>աշխատանքային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օրը</w:t>
      </w:r>
      <w:r w:rsidR="00DF68A6" w:rsidRPr="0093002B">
        <w:rPr>
          <w:rFonts w:ascii="GHEA Grapalat" w:hAnsi="GHEA Grapalat" w:cs="Sylfaen"/>
          <w:sz w:val="20"/>
          <w:lang w:val="af-ZA"/>
        </w:rPr>
        <w:t xml:space="preserve"> </w:t>
      </w:r>
      <w:r w:rsidR="00F96621" w:rsidRPr="0093002B">
        <w:rPr>
          <w:rFonts w:ascii="GHEA Grapalat" w:hAnsi="GHEA Grapalat" w:cs="Arial"/>
          <w:sz w:val="20"/>
        </w:rPr>
        <w:t>ներառյալ</w:t>
      </w:r>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2"/>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29C36EA7"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93002B">
        <w:rPr>
          <w:rStyle w:val="FootnoteReference"/>
          <w:rFonts w:ascii="GHEA Grapalat" w:hAnsi="GHEA Grapalat" w:cs="Arial"/>
          <w:sz w:val="20"/>
          <w:lang w:val="hy-AM"/>
        </w:rPr>
        <w:footnoteReference w:id="13"/>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w:t>
      </w:r>
      <w:r w:rsidR="00D4097A" w:rsidRPr="0093002B">
        <w:rPr>
          <w:rFonts w:ascii="GHEA Grapalat" w:hAnsi="GHEA Grapalat" w:cs="Sylfaen"/>
          <w:sz w:val="20"/>
          <w:lang w:val="hy-AM"/>
        </w:rPr>
        <w:lastRenderedPageBreak/>
        <w:t xml:space="preserve">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4"/>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4E361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78A88C5E"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8CC8F01" w14:textId="77777777" w:rsidR="00DA156F" w:rsidRPr="00131A59" w:rsidRDefault="00DA156F" w:rsidP="002A0AD3">
      <w:pPr>
        <w:pStyle w:val="NormalWeb"/>
        <w:shd w:val="clear" w:color="auto" w:fill="FFFFFF"/>
        <w:spacing w:before="0" w:beforeAutospacing="0" w:after="0" w:afterAutospacing="0"/>
        <w:ind w:firstLine="375"/>
        <w:jc w:val="both"/>
        <w:rPr>
          <w:rFonts w:ascii="GHEA Grapalat" w:hAnsi="GHEA Grapalat" w:cs="Sylfaen"/>
          <w:sz w:val="20"/>
          <w:lang w:val="af-ZA"/>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r w:rsidRPr="005E1F72">
        <w:rPr>
          <w:rFonts w:ascii="GHEA Grapalat" w:hAnsi="GHEA Grapalat" w:cs="Sylfaen"/>
          <w:sz w:val="20"/>
        </w:rPr>
        <w:t>որոշման</w:t>
      </w:r>
      <w:r w:rsidRPr="005E1F72">
        <w:rPr>
          <w:rFonts w:ascii="GHEA Grapalat" w:hAnsi="GHEA Grapalat" w:cs="Sylfaen"/>
          <w:sz w:val="20"/>
          <w:lang w:val="af-ZA"/>
        </w:rPr>
        <w:t xml:space="preserve"> </w:t>
      </w:r>
      <w:r w:rsidRPr="005E1F72">
        <w:rPr>
          <w:rFonts w:ascii="GHEA Grapalat" w:hAnsi="GHEA Grapalat" w:cs="Sylfaen"/>
          <w:sz w:val="20"/>
        </w:rPr>
        <w:t>հիման</w:t>
      </w:r>
      <w:r w:rsidRPr="005E1F72">
        <w:rPr>
          <w:rFonts w:ascii="GHEA Grapalat" w:hAnsi="GHEA Grapalat" w:cs="Sylfaen"/>
          <w:sz w:val="20"/>
          <w:lang w:val="af-ZA"/>
        </w:rPr>
        <w:t xml:space="preserve"> </w:t>
      </w:r>
      <w:r w:rsidRPr="005E1F72">
        <w:rPr>
          <w:rFonts w:ascii="GHEA Grapalat" w:hAnsi="GHEA Grapalat" w:cs="Sylfaen"/>
          <w:sz w:val="20"/>
        </w:rPr>
        <w:t>վրա</w:t>
      </w:r>
      <w:r w:rsidRPr="005C2865">
        <w:rPr>
          <w:rStyle w:val="FootnoteReference"/>
          <w:rFonts w:ascii="GHEA Grapalat" w:hAnsi="GHEA Grapalat" w:cs="Sylfaen"/>
          <w:color w:val="FFFFFF"/>
          <w:sz w:val="20"/>
        </w:rPr>
        <w:footnoteReference w:id="15"/>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ընթացակարգը</w:t>
      </w:r>
      <w:r w:rsidRPr="0093002B">
        <w:rPr>
          <w:rFonts w:ascii="GHEA Grapalat" w:hAnsi="GHEA Grapalat" w:cs="Sylfaen"/>
          <w:sz w:val="20"/>
          <w:lang w:val="af-ZA"/>
        </w:rPr>
        <w:t xml:space="preserve"> </w:t>
      </w:r>
      <w:r w:rsidRPr="0093002B">
        <w:rPr>
          <w:rFonts w:ascii="GHEA Grapalat" w:hAnsi="GHEA Grapalat" w:cs="Sylfaen"/>
          <w:sz w:val="20"/>
        </w:rPr>
        <w:t>Օրենքի</w:t>
      </w:r>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հոդվածի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4-</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կետի</w:t>
      </w:r>
      <w:r w:rsidRPr="0093002B">
        <w:rPr>
          <w:rFonts w:ascii="GHEA Grapalat" w:hAnsi="GHEA Grapalat" w:cs="Sylfaen"/>
          <w:sz w:val="20"/>
          <w:lang w:val="af-ZA"/>
        </w:rPr>
        <w:t xml:space="preserve"> </w:t>
      </w:r>
      <w:r w:rsidRPr="0093002B">
        <w:rPr>
          <w:rFonts w:ascii="GHEA Grapalat" w:hAnsi="GHEA Grapalat" w:cs="Sylfaen"/>
          <w:sz w:val="20"/>
        </w:rPr>
        <w:t>հիման</w:t>
      </w:r>
      <w:r w:rsidRPr="0093002B">
        <w:rPr>
          <w:rFonts w:ascii="GHEA Grapalat" w:hAnsi="GHEA Grapalat" w:cs="Sylfaen"/>
          <w:sz w:val="20"/>
          <w:lang w:val="af-ZA"/>
        </w:rPr>
        <w:t xml:space="preserve"> </w:t>
      </w:r>
      <w:r w:rsidRPr="0093002B">
        <w:rPr>
          <w:rFonts w:ascii="GHEA Grapalat" w:hAnsi="GHEA Grapalat" w:cs="Sylfaen"/>
          <w:sz w:val="20"/>
        </w:rPr>
        <w:t>վրա</w:t>
      </w:r>
      <w:r w:rsidRPr="0093002B">
        <w:rPr>
          <w:rFonts w:ascii="GHEA Grapalat" w:hAnsi="GHEA Grapalat" w:cs="Sylfaen"/>
          <w:sz w:val="20"/>
          <w:lang w:val="af-ZA"/>
        </w:rPr>
        <w:t xml:space="preserve"> </w:t>
      </w:r>
      <w:r w:rsidRPr="0093002B">
        <w:rPr>
          <w:rFonts w:ascii="GHEA Grapalat" w:hAnsi="GHEA Grapalat" w:cs="Sylfaen"/>
          <w:sz w:val="20"/>
        </w:rPr>
        <w:t>հայտարարվում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չկայացած</w:t>
      </w:r>
      <w:r w:rsidRPr="0093002B">
        <w:rPr>
          <w:rFonts w:ascii="GHEA Grapalat" w:hAnsi="GHEA Grapalat" w:cs="Sylfaen"/>
          <w:sz w:val="20"/>
          <w:lang w:val="af-ZA"/>
        </w:rPr>
        <w:t xml:space="preserve">, </w:t>
      </w:r>
      <w:r w:rsidRPr="0093002B">
        <w:rPr>
          <w:rFonts w:ascii="GHEA Grapalat" w:hAnsi="GHEA Grapalat" w:cs="Sylfaen"/>
          <w:sz w:val="20"/>
        </w:rPr>
        <w:t>եթե</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հայտերի</w:t>
      </w:r>
      <w:r w:rsidRPr="0093002B">
        <w:rPr>
          <w:rFonts w:ascii="GHEA Grapalat" w:hAnsi="GHEA Grapalat" w:cs="Sylfaen"/>
          <w:sz w:val="20"/>
          <w:lang w:val="af-ZA"/>
        </w:rPr>
        <w:t xml:space="preserve"> </w:t>
      </w:r>
      <w:r w:rsidRPr="0093002B">
        <w:rPr>
          <w:rFonts w:ascii="GHEA Grapalat" w:hAnsi="GHEA Grapalat" w:cs="Sylfaen"/>
          <w:sz w:val="20"/>
        </w:rPr>
        <w:t>ներկայացման</w:t>
      </w:r>
      <w:r w:rsidRPr="0093002B">
        <w:rPr>
          <w:rFonts w:ascii="GHEA Grapalat" w:hAnsi="GHEA Grapalat" w:cs="Sylfaen"/>
          <w:sz w:val="20"/>
          <w:lang w:val="af-ZA"/>
        </w:rPr>
        <w:t xml:space="preserve"> </w:t>
      </w:r>
      <w:r w:rsidRPr="0093002B">
        <w:rPr>
          <w:rFonts w:ascii="GHEA Grapalat" w:hAnsi="GHEA Grapalat" w:cs="Sylfaen"/>
          <w:sz w:val="20"/>
        </w:rPr>
        <w:t>վերջնաժամկետը</w:t>
      </w:r>
      <w:r w:rsidRPr="0093002B">
        <w:rPr>
          <w:rFonts w:ascii="GHEA Grapalat" w:hAnsi="GHEA Grapalat" w:cs="Sylfaen"/>
          <w:sz w:val="20"/>
          <w:lang w:val="af-ZA"/>
        </w:rPr>
        <w:t xml:space="preserve"> </w:t>
      </w:r>
      <w:r w:rsidRPr="0093002B">
        <w:rPr>
          <w:rFonts w:ascii="GHEA Grapalat" w:hAnsi="GHEA Grapalat" w:cs="Sylfaen"/>
          <w:sz w:val="20"/>
        </w:rPr>
        <w:t>լրանալու</w:t>
      </w:r>
      <w:r w:rsidRPr="0093002B">
        <w:rPr>
          <w:rFonts w:ascii="GHEA Grapalat" w:hAnsi="GHEA Grapalat" w:cs="Sylfaen"/>
          <w:sz w:val="20"/>
          <w:lang w:val="af-ZA"/>
        </w:rPr>
        <w:t xml:space="preserve"> </w:t>
      </w:r>
      <w:r w:rsidRPr="0093002B">
        <w:rPr>
          <w:rFonts w:ascii="GHEA Grapalat" w:hAnsi="GHEA Grapalat" w:cs="Sylfaen"/>
          <w:sz w:val="20"/>
        </w:rPr>
        <w:t>պահի</w:t>
      </w:r>
      <w:r w:rsidRPr="0093002B">
        <w:rPr>
          <w:rFonts w:ascii="GHEA Grapalat" w:hAnsi="GHEA Grapalat" w:cs="Sylfaen"/>
          <w:sz w:val="20"/>
          <w:lang w:val="af-ZA"/>
        </w:rPr>
        <w:t xml:space="preserve"> </w:t>
      </w:r>
      <w:r w:rsidRPr="0093002B">
        <w:rPr>
          <w:rFonts w:ascii="GHEA Grapalat" w:hAnsi="GHEA Grapalat" w:cs="Sylfaen"/>
          <w:sz w:val="20"/>
        </w:rPr>
        <w:t>դրությամբ</w:t>
      </w:r>
      <w:r w:rsidRPr="0093002B">
        <w:rPr>
          <w:rFonts w:ascii="GHEA Grapalat" w:hAnsi="GHEA Grapalat" w:cs="Sylfaen"/>
          <w:sz w:val="20"/>
          <w:lang w:val="af-ZA"/>
        </w:rPr>
        <w:t xml:space="preserve"> </w:t>
      </w:r>
      <w:r w:rsidRPr="0093002B">
        <w:rPr>
          <w:rFonts w:ascii="GHEA Grapalat" w:hAnsi="GHEA Grapalat" w:cs="Sylfaen"/>
          <w:sz w:val="20"/>
        </w:rPr>
        <w:t>էլեկտրոնային</w:t>
      </w:r>
      <w:r w:rsidRPr="0093002B">
        <w:rPr>
          <w:rFonts w:ascii="GHEA Grapalat" w:hAnsi="GHEA Grapalat" w:cs="Sylfaen"/>
          <w:sz w:val="20"/>
          <w:lang w:val="af-ZA"/>
        </w:rPr>
        <w:t xml:space="preserve"> </w:t>
      </w:r>
      <w:r w:rsidRPr="0093002B">
        <w:rPr>
          <w:rFonts w:ascii="GHEA Grapalat" w:hAnsi="GHEA Grapalat" w:cs="Sylfaen"/>
          <w:sz w:val="20"/>
        </w:rPr>
        <w:t>գնումների</w:t>
      </w:r>
      <w:r w:rsidRPr="0093002B">
        <w:rPr>
          <w:rFonts w:ascii="GHEA Grapalat" w:hAnsi="GHEA Grapalat" w:cs="Sylfaen"/>
          <w:sz w:val="20"/>
          <w:lang w:val="af-ZA"/>
        </w:rPr>
        <w:t xml:space="preserve"> </w:t>
      </w:r>
      <w:r w:rsidRPr="0093002B">
        <w:rPr>
          <w:rFonts w:ascii="GHEA Grapalat" w:hAnsi="GHEA Grapalat" w:cs="Sylfaen"/>
          <w:sz w:val="20"/>
        </w:rPr>
        <w:t>համակարգը</w:t>
      </w:r>
      <w:r w:rsidRPr="0093002B">
        <w:rPr>
          <w:rFonts w:ascii="GHEA Grapalat" w:hAnsi="GHEA Grapalat" w:cs="Sylfaen"/>
          <w:sz w:val="20"/>
          <w:lang w:val="af-ZA"/>
        </w:rPr>
        <w:t xml:space="preserve"> </w:t>
      </w:r>
      <w:r w:rsidRPr="0093002B">
        <w:rPr>
          <w:rFonts w:ascii="GHEA Grapalat" w:hAnsi="GHEA Grapalat" w:cs="Sylfaen"/>
          <w:sz w:val="20"/>
        </w:rPr>
        <w:t>խափանված</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հաջորդող</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աշխատանքային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rPr>
        <w:t>ոք</w:t>
      </w:r>
      <w:r w:rsidRPr="0093002B">
        <w:rPr>
          <w:rFonts w:ascii="GHEA Grapalat" w:hAnsi="GHEA Grapalat"/>
          <w:sz w:val="20"/>
          <w:szCs w:val="20"/>
          <w:lang w:val="es-ES"/>
        </w:rPr>
        <w:t xml:space="preserve"> </w:t>
      </w:r>
      <w:r w:rsidRPr="0093002B">
        <w:rPr>
          <w:rFonts w:ascii="GHEA Grapalat" w:hAnsi="GHEA Grapalat"/>
          <w:sz w:val="20"/>
          <w:szCs w:val="20"/>
        </w:rPr>
        <w:t>իրավունք</w:t>
      </w:r>
      <w:r w:rsidRPr="0093002B">
        <w:rPr>
          <w:rFonts w:ascii="GHEA Grapalat" w:hAnsi="GHEA Grapalat"/>
          <w:sz w:val="20"/>
          <w:szCs w:val="20"/>
          <w:lang w:val="es-ES"/>
        </w:rPr>
        <w:t xml:space="preserve"> </w:t>
      </w:r>
      <w:r w:rsidRPr="0093002B">
        <w:rPr>
          <w:rFonts w:ascii="GHEA Grapalat" w:hAnsi="GHEA Grapalat"/>
          <w:sz w:val="20"/>
          <w:szCs w:val="20"/>
        </w:rPr>
        <w:t>ունի</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հայտերի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վերջնաժամկետը</w:t>
      </w:r>
      <w:r w:rsidRPr="0093002B">
        <w:rPr>
          <w:rFonts w:ascii="GHEA Grapalat" w:hAnsi="GHEA Grapalat"/>
          <w:sz w:val="20"/>
          <w:szCs w:val="20"/>
          <w:lang w:val="es-ES"/>
        </w:rPr>
        <w:t xml:space="preserve"> </w:t>
      </w:r>
      <w:r w:rsidRPr="0093002B">
        <w:rPr>
          <w:rFonts w:ascii="GHEA Grapalat" w:hAnsi="GHEA Grapalat"/>
          <w:sz w:val="20"/>
          <w:szCs w:val="20"/>
        </w:rPr>
        <w:t>բողոքարկելու</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առարկայի</w:t>
      </w:r>
      <w:r w:rsidRPr="0093002B">
        <w:rPr>
          <w:rFonts w:ascii="GHEA Grapalat" w:hAnsi="GHEA Grapalat"/>
          <w:sz w:val="20"/>
          <w:szCs w:val="20"/>
          <w:lang w:val="es-ES"/>
        </w:rPr>
        <w:t xml:space="preserve"> </w:t>
      </w:r>
      <w:r w:rsidRPr="0093002B">
        <w:rPr>
          <w:rFonts w:ascii="GHEA Grapalat" w:hAnsi="GHEA Grapalat"/>
          <w:sz w:val="20"/>
          <w:szCs w:val="20"/>
        </w:rPr>
        <w:t>բնութագրերը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վարչական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w:t>
      </w:r>
      <w:r w:rsidRPr="0093002B">
        <w:rPr>
          <w:rFonts w:ascii="GHEA Grapalat" w:hAnsi="GHEA Grapalat"/>
          <w:sz w:val="20"/>
          <w:szCs w:val="20"/>
          <w:lang w:val="es-ES"/>
        </w:rPr>
        <w:t xml:space="preserve"> </w:t>
      </w:r>
      <w:r w:rsidRPr="0093002B">
        <w:rPr>
          <w:rFonts w:ascii="GHEA Grapalat" w:hAnsi="GHEA Grapalat"/>
          <w:sz w:val="20"/>
          <w:szCs w:val="20"/>
        </w:rPr>
        <w:t>չեն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դրանք</w:t>
      </w:r>
      <w:r w:rsidRPr="0093002B">
        <w:rPr>
          <w:rFonts w:ascii="GHEA Grapalat" w:hAnsi="GHEA Grapalat"/>
          <w:sz w:val="20"/>
          <w:szCs w:val="20"/>
          <w:lang w:val="es-ES"/>
        </w:rPr>
        <w:t xml:space="preserve"> </w:t>
      </w:r>
      <w:r w:rsidRPr="0093002B">
        <w:rPr>
          <w:rFonts w:ascii="GHEA Grapalat" w:hAnsi="GHEA Grapalat"/>
          <w:sz w:val="20"/>
          <w:szCs w:val="20"/>
        </w:rPr>
        <w:t>կարգավորվում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քաղաքացիաիրավական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կարգավորող</w:t>
      </w:r>
      <w:r w:rsidRPr="0093002B">
        <w:rPr>
          <w:rFonts w:ascii="GHEA Grapalat" w:hAnsi="GHEA Grapalat"/>
          <w:sz w:val="20"/>
          <w:szCs w:val="20"/>
          <w:lang w:val="es-ES"/>
        </w:rPr>
        <w:t xml:space="preserve"> </w:t>
      </w:r>
      <w:r w:rsidRPr="0093002B">
        <w:rPr>
          <w:rFonts w:ascii="GHEA Grapalat" w:hAnsi="GHEA Grapalat"/>
          <w:sz w:val="20"/>
          <w:szCs w:val="20"/>
        </w:rPr>
        <w:t>օրենսդրությամբ</w:t>
      </w:r>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կատարած</w:t>
      </w:r>
      <w:r w:rsidRPr="0093002B">
        <w:rPr>
          <w:rFonts w:ascii="GHEA Grapalat" w:hAnsi="GHEA Grapalat"/>
          <w:sz w:val="20"/>
          <w:szCs w:val="20"/>
          <w:lang w:val="es-ES"/>
        </w:rPr>
        <w:t xml:space="preserve"> </w:t>
      </w:r>
      <w:r w:rsidRPr="0093002B">
        <w:rPr>
          <w:rFonts w:ascii="GHEA Grapalat" w:hAnsi="GHEA Grapalat"/>
          <w:sz w:val="20"/>
          <w:szCs w:val="20"/>
        </w:rPr>
        <w:t>գործողության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հետևանքով</w:t>
      </w:r>
      <w:r w:rsidRPr="0093002B">
        <w:rPr>
          <w:rFonts w:ascii="GHEA Grapalat" w:hAnsi="GHEA Grapalat"/>
          <w:sz w:val="20"/>
          <w:szCs w:val="20"/>
          <w:lang w:val="es-ES"/>
        </w:rPr>
        <w:t xml:space="preserve"> </w:t>
      </w:r>
      <w:r w:rsidRPr="0093002B">
        <w:rPr>
          <w:rFonts w:ascii="GHEA Grapalat" w:hAnsi="GHEA Grapalat"/>
          <w:sz w:val="20"/>
          <w:szCs w:val="20"/>
        </w:rPr>
        <w:t>պատճառված</w:t>
      </w:r>
      <w:r w:rsidRPr="0093002B">
        <w:rPr>
          <w:rFonts w:ascii="GHEA Grapalat" w:hAnsi="GHEA Grapalat"/>
          <w:sz w:val="20"/>
          <w:szCs w:val="20"/>
          <w:lang w:val="es-ES"/>
        </w:rPr>
        <w:t xml:space="preserve"> </w:t>
      </w:r>
      <w:r w:rsidRPr="0093002B">
        <w:rPr>
          <w:rFonts w:ascii="GHEA Grapalat" w:hAnsi="GHEA Grapalat"/>
          <w:sz w:val="20"/>
          <w:szCs w:val="20"/>
        </w:rPr>
        <w:t>վնասները</w:t>
      </w:r>
      <w:r w:rsidRPr="0093002B">
        <w:rPr>
          <w:rFonts w:ascii="GHEA Grapalat" w:hAnsi="GHEA Grapalat"/>
          <w:sz w:val="20"/>
          <w:szCs w:val="20"/>
          <w:lang w:val="es-ES"/>
        </w:rPr>
        <w:t xml:space="preserve"> </w:t>
      </w:r>
      <w:r w:rsidRPr="0093002B">
        <w:rPr>
          <w:rFonts w:ascii="GHEA Grapalat" w:hAnsi="GHEA Grapalat"/>
          <w:sz w:val="20"/>
          <w:szCs w:val="20"/>
        </w:rPr>
        <w:t>հատուցվում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քաղաքացիական</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պայմանագիրը</w:t>
      </w:r>
      <w:r w:rsidRPr="0093002B">
        <w:rPr>
          <w:rFonts w:ascii="GHEA Grapalat" w:hAnsi="GHEA Grapalat"/>
          <w:sz w:val="20"/>
          <w:szCs w:val="20"/>
          <w:lang w:val="es-ES"/>
        </w:rPr>
        <w:t xml:space="preserve"> </w:t>
      </w:r>
      <w:r w:rsidRPr="0093002B">
        <w:rPr>
          <w:rFonts w:ascii="GHEA Grapalat" w:hAnsi="GHEA Grapalat"/>
          <w:sz w:val="20"/>
          <w:szCs w:val="20"/>
        </w:rPr>
        <w:t>միակողմանի</w:t>
      </w:r>
      <w:r w:rsidRPr="0093002B">
        <w:rPr>
          <w:rFonts w:ascii="GHEA Grapalat" w:hAnsi="GHEA Grapalat"/>
          <w:sz w:val="20"/>
          <w:szCs w:val="20"/>
          <w:lang w:val="es-ES"/>
        </w:rPr>
        <w:t xml:space="preserve"> </w:t>
      </w:r>
      <w:r w:rsidRPr="0093002B">
        <w:rPr>
          <w:rFonts w:ascii="GHEA Grapalat" w:hAnsi="GHEA Grapalat"/>
          <w:sz w:val="20"/>
          <w:szCs w:val="20"/>
        </w:rPr>
        <w:t>լուծելու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w:t>
      </w:r>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r w:rsidRPr="0093002B">
        <w:rPr>
          <w:rFonts w:ascii="GHEA Grapalat" w:hAnsi="GHEA Grapalat" w:cs="GHEA Grapalat"/>
          <w:sz w:val="20"/>
          <w:szCs w:val="20"/>
        </w:rPr>
        <w:t>Սույն</w:t>
      </w:r>
      <w:r w:rsidRPr="0093002B">
        <w:rPr>
          <w:rFonts w:ascii="GHEA Grapalat" w:hAnsi="GHEA Grapalat"/>
          <w:sz w:val="20"/>
          <w:szCs w:val="20"/>
          <w:lang w:val="es-ES"/>
        </w:rPr>
        <w:t xml:space="preserve"> </w:t>
      </w:r>
      <w:r w:rsidRPr="0093002B">
        <w:rPr>
          <w:rFonts w:ascii="GHEA Grapalat" w:hAnsi="GHEA Grapalat" w:cs="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cs="GHEA Grapalat"/>
          <w:sz w:val="20"/>
          <w:szCs w:val="20"/>
        </w:rPr>
        <w:t>հետ</w:t>
      </w:r>
      <w:r w:rsidRPr="0093002B">
        <w:rPr>
          <w:rFonts w:ascii="GHEA Grapalat" w:hAnsi="GHEA Grapalat"/>
          <w:sz w:val="20"/>
          <w:szCs w:val="20"/>
          <w:lang w:val="es-ES"/>
        </w:rPr>
        <w:t xml:space="preserve"> </w:t>
      </w:r>
      <w:r w:rsidRPr="0093002B">
        <w:rPr>
          <w:rFonts w:ascii="GHEA Grapalat" w:hAnsi="GHEA Grapalat" w:cs="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cs="GHEA Grapalat"/>
          <w:sz w:val="20"/>
          <w:szCs w:val="20"/>
        </w:rPr>
        <w:t>վեճերը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լուծվում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Երևան</w:t>
      </w:r>
      <w:r w:rsidRPr="0093002B">
        <w:rPr>
          <w:rFonts w:ascii="GHEA Grapalat" w:hAnsi="GHEA Grapalat"/>
          <w:sz w:val="20"/>
          <w:szCs w:val="20"/>
          <w:lang w:val="es-ES"/>
        </w:rPr>
        <w:t xml:space="preserve"> </w:t>
      </w:r>
      <w:r w:rsidRPr="0093002B">
        <w:rPr>
          <w:rFonts w:ascii="GHEA Grapalat" w:hAnsi="GHEA Grapalat"/>
          <w:sz w:val="20"/>
          <w:szCs w:val="20"/>
        </w:rPr>
        <w:t>քաղաքի</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ընդհանուր</w:t>
      </w:r>
      <w:r w:rsidRPr="0093002B">
        <w:rPr>
          <w:rFonts w:ascii="GHEA Grapalat" w:hAnsi="GHEA Grapalat"/>
          <w:sz w:val="20"/>
          <w:szCs w:val="20"/>
          <w:lang w:val="es-ES"/>
        </w:rPr>
        <w:t xml:space="preserve"> </w:t>
      </w:r>
      <w:r w:rsidRPr="0093002B">
        <w:rPr>
          <w:rFonts w:ascii="GHEA Grapalat" w:hAnsi="GHEA Grapalat"/>
          <w:sz w:val="20"/>
          <w:szCs w:val="20"/>
        </w:rPr>
        <w:t>իրավասության</w:t>
      </w:r>
      <w:r w:rsidRPr="0093002B">
        <w:rPr>
          <w:rFonts w:ascii="GHEA Grapalat" w:hAnsi="GHEA Grapalat"/>
          <w:sz w:val="20"/>
          <w:szCs w:val="20"/>
          <w:lang w:val="es-ES"/>
        </w:rPr>
        <w:t xml:space="preserve"> </w:t>
      </w:r>
      <w:r w:rsidRPr="0093002B">
        <w:rPr>
          <w:rFonts w:ascii="GHEA Grapalat" w:hAnsi="GHEA Grapalat"/>
          <w:sz w:val="20"/>
          <w:szCs w:val="20"/>
        </w:rPr>
        <w:t>դատարանում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պատճառաբանված</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երկարաձգվել</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անգամ</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տասն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օրով</w:t>
      </w:r>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լուծում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ներկայացվելուց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միաժամանակ</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պատասխանողից</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բոլոր</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կատարվում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 xml:space="preserve"> </w:t>
      </w:r>
      <w:r w:rsidRPr="0093002B">
        <w:rPr>
          <w:rFonts w:ascii="GHEA Grapalat" w:hAnsi="GHEA Grapalat"/>
          <w:sz w:val="20"/>
          <w:szCs w:val="20"/>
        </w:rPr>
        <w:t>չկատարվելու</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դրանում</w:t>
      </w:r>
      <w:r w:rsidRPr="0093002B">
        <w:rPr>
          <w:rFonts w:ascii="GHEA Grapalat" w:hAnsi="GHEA Grapalat"/>
          <w:sz w:val="20"/>
          <w:szCs w:val="20"/>
          <w:lang w:val="es-ES"/>
        </w:rPr>
        <w:t xml:space="preserve"> </w:t>
      </w:r>
      <w:r w:rsidRPr="0093002B">
        <w:rPr>
          <w:rFonts w:ascii="GHEA Grapalat" w:hAnsi="GHEA Grapalat"/>
          <w:sz w:val="20"/>
          <w:szCs w:val="20"/>
        </w:rPr>
        <w:t>առկա</w:t>
      </w:r>
      <w:r w:rsidRPr="0093002B">
        <w:rPr>
          <w:rFonts w:ascii="GHEA Grapalat" w:hAnsi="GHEA Grapalat"/>
          <w:sz w:val="20"/>
          <w:szCs w:val="20"/>
          <w:lang w:val="es-ES"/>
        </w:rPr>
        <w:t xml:space="preserve"> </w:t>
      </w:r>
      <w:r w:rsidRPr="0093002B">
        <w:rPr>
          <w:rFonts w:ascii="GHEA Grapalat" w:hAnsi="GHEA Grapalat"/>
          <w:sz w:val="20"/>
          <w:szCs w:val="20"/>
        </w:rPr>
        <w:t>ապացույցների</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հայցվորի</w:t>
      </w:r>
      <w:r w:rsidRPr="0093002B">
        <w:rPr>
          <w:rFonts w:ascii="GHEA Grapalat" w:hAnsi="GHEA Grapalat"/>
          <w:sz w:val="20"/>
          <w:szCs w:val="20"/>
          <w:lang w:val="es-ES"/>
        </w:rPr>
        <w:t xml:space="preserve"> </w:t>
      </w:r>
      <w:r w:rsidRPr="0093002B">
        <w:rPr>
          <w:rFonts w:ascii="GHEA Grapalat" w:hAnsi="GHEA Grapalat"/>
          <w:sz w:val="20"/>
          <w:szCs w:val="20"/>
        </w:rPr>
        <w:t>վկայակոչած</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փաստերը</w:t>
      </w:r>
      <w:r w:rsidRPr="0093002B">
        <w:rPr>
          <w:rFonts w:ascii="GHEA Grapalat" w:hAnsi="GHEA Grapalat"/>
          <w:sz w:val="20"/>
          <w:szCs w:val="20"/>
          <w:lang w:val="es-ES"/>
        </w:rPr>
        <w:t xml:space="preserve">,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ենթակա</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հաստատման</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ապացույցներով</w:t>
      </w:r>
      <w:r w:rsidRPr="0093002B">
        <w:rPr>
          <w:rFonts w:ascii="GHEA Grapalat" w:hAnsi="GHEA Grapalat"/>
          <w:sz w:val="20"/>
          <w:szCs w:val="20"/>
          <w:lang w:val="es-ES"/>
        </w:rPr>
        <w:t xml:space="preserve">, </w:t>
      </w:r>
      <w:r w:rsidRPr="0093002B">
        <w:rPr>
          <w:rFonts w:ascii="GHEA Grapalat" w:hAnsi="GHEA Grapalat"/>
          <w:sz w:val="20"/>
          <w:szCs w:val="20"/>
        </w:rPr>
        <w:t>համարվում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հաստատված</w:t>
      </w:r>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գործընթացին</w:t>
      </w:r>
      <w:r w:rsidRPr="0093002B">
        <w:rPr>
          <w:rFonts w:ascii="GHEA Grapalat" w:hAnsi="GHEA Grapalat"/>
          <w:sz w:val="20"/>
          <w:szCs w:val="20"/>
          <w:lang w:val="es-ES"/>
        </w:rPr>
        <w:t xml:space="preserve"> </w:t>
      </w:r>
      <w:r w:rsidRPr="0093002B">
        <w:rPr>
          <w:rFonts w:ascii="GHEA Grapalat" w:hAnsi="GHEA Grapalat"/>
          <w:sz w:val="20"/>
          <w:szCs w:val="20"/>
        </w:rPr>
        <w:t>վերաբերող՝</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 xml:space="preserve"> </w:t>
      </w:r>
      <w:r w:rsidRPr="0093002B">
        <w:rPr>
          <w:rFonts w:ascii="GHEA Grapalat" w:hAnsi="GHEA Grapalat"/>
          <w:sz w:val="20"/>
          <w:szCs w:val="20"/>
        </w:rPr>
        <w:t>քննվող</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միացնում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 xml:space="preserve"> </w:t>
      </w:r>
      <w:r w:rsidRPr="0093002B">
        <w:rPr>
          <w:rFonts w:ascii="GHEA Grapalat" w:hAnsi="GHEA Grapalat"/>
          <w:sz w:val="20"/>
          <w:szCs w:val="20"/>
        </w:rPr>
        <w:t>նշելով</w:t>
      </w:r>
      <w:r w:rsidRPr="0093002B">
        <w:rPr>
          <w:rFonts w:ascii="GHEA Grapalat" w:hAnsi="GHEA Grapalat"/>
          <w:sz w:val="20"/>
          <w:szCs w:val="20"/>
          <w:lang w:val="es-ES"/>
        </w:rPr>
        <w:t xml:space="preserve"> </w:t>
      </w:r>
      <w:r w:rsidRPr="0093002B">
        <w:rPr>
          <w:rFonts w:ascii="GHEA Grapalat" w:hAnsi="GHEA Grapalat"/>
          <w:sz w:val="20"/>
          <w:szCs w:val="20"/>
        </w:rPr>
        <w:t>կասեցման</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պատասխանը</w:t>
      </w:r>
      <w:r w:rsidRPr="0093002B">
        <w:rPr>
          <w:rFonts w:ascii="GHEA Grapalat" w:hAnsi="GHEA Grapalat"/>
          <w:sz w:val="20"/>
          <w:szCs w:val="20"/>
          <w:lang w:val="es-ES"/>
        </w:rPr>
        <w:t xml:space="preserve"> </w:t>
      </w:r>
      <w:r w:rsidRPr="0093002B">
        <w:rPr>
          <w:rFonts w:ascii="GHEA Grapalat" w:hAnsi="GHEA Grapalat"/>
          <w:sz w:val="20"/>
          <w:szCs w:val="20"/>
        </w:rPr>
        <w:t>պատվիրատուն</w:t>
      </w:r>
      <w:r w:rsidRPr="0093002B">
        <w:rPr>
          <w:rFonts w:ascii="GHEA Grapalat" w:hAnsi="GHEA Grapalat"/>
          <w:sz w:val="20"/>
          <w:szCs w:val="20"/>
          <w:lang w:val="es-ES"/>
        </w:rPr>
        <w:t xml:space="preserve"> </w:t>
      </w:r>
      <w:r w:rsidRPr="0093002B">
        <w:rPr>
          <w:rFonts w:ascii="GHEA Grapalat" w:hAnsi="GHEA Grapalat"/>
          <w:sz w:val="20"/>
          <w:szCs w:val="20"/>
        </w:rPr>
        <w:t>ներկայացնում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անձինք</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նրանց</w:t>
      </w:r>
      <w:r w:rsidRPr="0093002B">
        <w:rPr>
          <w:rFonts w:ascii="GHEA Grapalat" w:hAnsi="GHEA Grapalat"/>
          <w:sz w:val="20"/>
          <w:szCs w:val="20"/>
          <w:lang w:val="es-ES"/>
        </w:rPr>
        <w:t xml:space="preserve"> </w:t>
      </w:r>
      <w:r w:rsidRPr="0093002B">
        <w:rPr>
          <w:rFonts w:ascii="GHEA Grapalat" w:hAnsi="GHEA Grapalat"/>
          <w:sz w:val="20"/>
          <w:szCs w:val="20"/>
        </w:rPr>
        <w:t>ներկայացուցիչները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նիստի</w:t>
      </w:r>
      <w:r w:rsidRPr="0093002B">
        <w:rPr>
          <w:rFonts w:ascii="GHEA Grapalat" w:hAnsi="GHEA Grapalat"/>
          <w:sz w:val="20"/>
          <w:szCs w:val="20"/>
          <w:lang w:val="es-ES"/>
        </w:rPr>
        <w:t xml:space="preserve"> </w:t>
      </w:r>
      <w:r w:rsidRPr="0093002B">
        <w:rPr>
          <w:rFonts w:ascii="GHEA Grapalat" w:hAnsi="GHEA Grapalat"/>
          <w:sz w:val="20"/>
          <w:szCs w:val="20"/>
        </w:rPr>
        <w:t>ժամանակի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վայրի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առանձին</w:t>
      </w:r>
      <w:r w:rsidRPr="0093002B">
        <w:rPr>
          <w:rFonts w:ascii="GHEA Grapalat" w:hAnsi="GHEA Grapalat"/>
          <w:sz w:val="20"/>
          <w:szCs w:val="20"/>
          <w:lang w:val="es-ES"/>
        </w:rPr>
        <w:t xml:space="preserve"> </w:t>
      </w:r>
      <w:r w:rsidRPr="0093002B">
        <w:rPr>
          <w:rFonts w:ascii="GHEA Grapalat" w:hAnsi="GHEA Grapalat"/>
          <w:sz w:val="20"/>
          <w:szCs w:val="20"/>
        </w:rPr>
        <w:t>դատավարական</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w:t>
      </w:r>
      <w:r w:rsidRPr="0093002B">
        <w:rPr>
          <w:rFonts w:ascii="GHEA Grapalat" w:hAnsi="GHEA Grapalat"/>
          <w:sz w:val="20"/>
          <w:szCs w:val="20"/>
          <w:lang w:val="es-ES"/>
        </w:rPr>
        <w:t xml:space="preserve"> </w:t>
      </w:r>
      <w:r w:rsidRPr="0093002B">
        <w:rPr>
          <w:rFonts w:ascii="GHEA Grapalat" w:hAnsi="GHEA Grapalat"/>
          <w:sz w:val="20"/>
          <w:szCs w:val="20"/>
        </w:rPr>
        <w:t>կատարելու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ծանուցվում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հաղորդակցության</w:t>
      </w:r>
      <w:r w:rsidRPr="0093002B">
        <w:rPr>
          <w:rFonts w:ascii="GHEA Grapalat" w:hAnsi="GHEA Grapalat"/>
          <w:sz w:val="20"/>
          <w:szCs w:val="20"/>
          <w:lang w:val="es-ES"/>
        </w:rPr>
        <w:t xml:space="preserve"> </w:t>
      </w:r>
      <w:r w:rsidRPr="0093002B">
        <w:rPr>
          <w:rFonts w:ascii="GHEA Grapalat" w:hAnsi="GHEA Grapalat"/>
          <w:sz w:val="20"/>
          <w:szCs w:val="20"/>
        </w:rPr>
        <w:t>միջոցով</w:t>
      </w:r>
      <w:r w:rsidRPr="0093002B">
        <w:rPr>
          <w:rFonts w:ascii="GHEA Grapalat" w:hAnsi="GHEA Grapalat"/>
          <w:sz w:val="20"/>
          <w:szCs w:val="20"/>
          <w:lang w:val="es-ES"/>
        </w:rPr>
        <w:t xml:space="preserve"> </w:t>
      </w:r>
      <w:r w:rsidRPr="0093002B">
        <w:rPr>
          <w:rFonts w:ascii="GHEA Grapalat" w:hAnsi="GHEA Grapalat"/>
          <w:sz w:val="20"/>
          <w:szCs w:val="20"/>
        </w:rPr>
        <w:t>ծանուցագրերը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փաստաթղթեր</w:t>
      </w:r>
      <w:r w:rsidRPr="0093002B">
        <w:rPr>
          <w:rFonts w:ascii="GHEA Grapalat" w:hAnsi="GHEA Grapalat"/>
          <w:sz w:val="20"/>
          <w:szCs w:val="20"/>
          <w:lang w:val="es-ES"/>
        </w:rPr>
        <w:t xml:space="preserve"> </w:t>
      </w:r>
      <w:r w:rsidRPr="0093002B">
        <w:rPr>
          <w:rFonts w:ascii="GHEA Grapalat" w:hAnsi="GHEA Grapalat"/>
          <w:sz w:val="20"/>
          <w:szCs w:val="20"/>
        </w:rPr>
        <w:t>Օրենսգրքի</w:t>
      </w:r>
      <w:r w:rsidRPr="0093002B">
        <w:rPr>
          <w:rFonts w:ascii="GHEA Grapalat" w:hAnsi="GHEA Grapalat"/>
          <w:sz w:val="20"/>
          <w:szCs w:val="20"/>
          <w:lang w:val="es-ES"/>
        </w:rPr>
        <w:t xml:space="preserve"> 97-</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հայցադիմումում</w:t>
      </w:r>
      <w:r w:rsidRPr="0093002B">
        <w:rPr>
          <w:rFonts w:ascii="GHEA Grapalat" w:hAnsi="GHEA Grapalat"/>
          <w:sz w:val="20"/>
          <w:szCs w:val="20"/>
          <w:lang w:val="es-ES"/>
        </w:rPr>
        <w:t xml:space="preserve"> </w:t>
      </w:r>
      <w:r w:rsidRPr="0093002B">
        <w:rPr>
          <w:rFonts w:ascii="GHEA Grapalat" w:hAnsi="GHEA Grapalat"/>
          <w:sz w:val="20"/>
          <w:szCs w:val="20"/>
        </w:rPr>
        <w:t>նշված</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փոստին</w:t>
      </w:r>
      <w:r w:rsidRPr="0093002B">
        <w:rPr>
          <w:rFonts w:ascii="GHEA Grapalat" w:hAnsi="GHEA Grapalat"/>
          <w:sz w:val="20"/>
          <w:szCs w:val="20"/>
          <w:lang w:val="es-ES"/>
        </w:rPr>
        <w:t xml:space="preserve"> </w:t>
      </w:r>
      <w:r w:rsidRPr="0093002B">
        <w:rPr>
          <w:rFonts w:ascii="GHEA Grapalat" w:hAnsi="GHEA Grapalat"/>
          <w:sz w:val="20"/>
          <w:szCs w:val="20"/>
        </w:rPr>
        <w:t>ուղարկելու</w:t>
      </w:r>
      <w:r w:rsidRPr="0093002B">
        <w:rPr>
          <w:rFonts w:ascii="GHEA Grapalat" w:hAnsi="GHEA Grapalat"/>
          <w:sz w:val="20"/>
          <w:szCs w:val="20"/>
          <w:lang w:val="es-ES"/>
        </w:rPr>
        <w:t xml:space="preserve"> </w:t>
      </w:r>
      <w:r w:rsidRPr="0093002B">
        <w:rPr>
          <w:rFonts w:ascii="GHEA Grapalat" w:hAnsi="GHEA Grapalat"/>
          <w:sz w:val="20"/>
          <w:szCs w:val="20"/>
        </w:rPr>
        <w:t>եղանակով</w:t>
      </w:r>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քննում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դրանց</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վճիռները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ընթացակարգով</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lastRenderedPageBreak/>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միջնորդությամբ</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նախաձեռնությամբ</w:t>
      </w:r>
      <w:r w:rsidRPr="0093002B">
        <w:rPr>
          <w:rFonts w:ascii="GHEA Grapalat" w:hAnsi="GHEA Grapalat"/>
          <w:sz w:val="20"/>
          <w:szCs w:val="20"/>
          <w:lang w:val="es-ES"/>
        </w:rPr>
        <w:t xml:space="preserve"> </w:t>
      </w:r>
      <w:r w:rsidRPr="0093002B">
        <w:rPr>
          <w:rFonts w:ascii="GHEA Grapalat" w:hAnsi="GHEA Grapalat"/>
          <w:sz w:val="20"/>
          <w:szCs w:val="20"/>
        </w:rPr>
        <w:t>եկել</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եզրահանգման</w:t>
      </w:r>
      <w:r w:rsidRPr="0093002B">
        <w:rPr>
          <w:rFonts w:ascii="GHEA Grapalat" w:hAnsi="GHEA Grapalat"/>
          <w:sz w:val="20"/>
          <w:szCs w:val="20"/>
          <w:lang w:val="es-ES"/>
        </w:rPr>
        <w:t xml:space="preserve">, </w:t>
      </w:r>
      <w:r w:rsidRPr="0093002B">
        <w:rPr>
          <w:rFonts w:ascii="GHEA Grapalat" w:hAnsi="GHEA Grapalat"/>
          <w:sz w:val="20"/>
          <w:szCs w:val="20"/>
        </w:rPr>
        <w:t>որ</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քննել</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միջնորդությունը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ժամկետի</w:t>
      </w:r>
      <w:r w:rsidRPr="0093002B">
        <w:rPr>
          <w:rFonts w:ascii="GHEA Grapalat" w:hAnsi="GHEA Grapalat"/>
          <w:sz w:val="20"/>
          <w:szCs w:val="20"/>
          <w:lang w:val="es-ES"/>
        </w:rPr>
        <w:t xml:space="preserve"> </w:t>
      </w:r>
      <w:r w:rsidRPr="0093002B">
        <w:rPr>
          <w:rFonts w:ascii="GHEA Grapalat" w:hAnsi="GHEA Grapalat"/>
          <w:sz w:val="20"/>
          <w:szCs w:val="20"/>
        </w:rPr>
        <w:t>լրանալը</w:t>
      </w:r>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լրանալուց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լուծվել</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հիմքում</w:t>
      </w:r>
      <w:r w:rsidRPr="0093002B">
        <w:rPr>
          <w:rFonts w:ascii="GHEA Grapalat" w:hAnsi="GHEA Grapalat"/>
          <w:sz w:val="20"/>
          <w:szCs w:val="20"/>
          <w:lang w:val="es-ES"/>
        </w:rPr>
        <w:t xml:space="preserve"> </w:t>
      </w:r>
      <w:r w:rsidRPr="0093002B">
        <w:rPr>
          <w:rFonts w:ascii="GHEA Grapalat" w:hAnsi="GHEA Grapalat"/>
          <w:sz w:val="20"/>
          <w:szCs w:val="20"/>
        </w:rPr>
        <w:t>ընկած</w:t>
      </w:r>
      <w:r w:rsidRPr="0093002B">
        <w:rPr>
          <w:rFonts w:ascii="GHEA Grapalat" w:hAnsi="GHEA Grapalat"/>
          <w:sz w:val="20"/>
          <w:szCs w:val="20"/>
          <w:lang w:val="es-ES"/>
        </w:rPr>
        <w:t xml:space="preserve"> </w:t>
      </w:r>
      <w:r w:rsidRPr="0093002B">
        <w:rPr>
          <w:rFonts w:ascii="GHEA Grapalat" w:hAnsi="GHEA Grapalat"/>
          <w:sz w:val="20"/>
          <w:szCs w:val="20"/>
        </w:rPr>
        <w:t>հանգամանքների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ընդունման</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իրավական</w:t>
      </w:r>
      <w:r w:rsidRPr="0093002B">
        <w:rPr>
          <w:rFonts w:ascii="GHEA Grapalat" w:hAnsi="GHEA Grapalat"/>
          <w:sz w:val="20"/>
          <w:szCs w:val="20"/>
          <w:lang w:val="es-ES"/>
        </w:rPr>
        <w:t xml:space="preserve"> </w:t>
      </w:r>
      <w:r w:rsidRPr="0093002B">
        <w:rPr>
          <w:rFonts w:ascii="GHEA Grapalat" w:hAnsi="GHEA Grapalat"/>
          <w:sz w:val="20"/>
          <w:szCs w:val="20"/>
        </w:rPr>
        <w:t>ակտերով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կարգը</w:t>
      </w:r>
      <w:r w:rsidRPr="0093002B">
        <w:rPr>
          <w:rFonts w:ascii="GHEA Grapalat" w:hAnsi="GHEA Grapalat"/>
          <w:sz w:val="20"/>
          <w:szCs w:val="20"/>
          <w:lang w:val="es-ES"/>
        </w:rPr>
        <w:t xml:space="preserve"> </w:t>
      </w:r>
      <w:r w:rsidRPr="0093002B">
        <w:rPr>
          <w:rFonts w:ascii="GHEA Grapalat" w:hAnsi="GHEA Grapalat"/>
          <w:sz w:val="20"/>
          <w:szCs w:val="20"/>
        </w:rPr>
        <w:t>պահպանված</w:t>
      </w:r>
      <w:r w:rsidRPr="0093002B">
        <w:rPr>
          <w:rFonts w:ascii="GHEA Grapalat" w:hAnsi="GHEA Grapalat"/>
          <w:sz w:val="20"/>
          <w:szCs w:val="20"/>
          <w:lang w:val="es-ES"/>
        </w:rPr>
        <w:t xml:space="preserve"> </w:t>
      </w:r>
      <w:r w:rsidRPr="0093002B">
        <w:rPr>
          <w:rFonts w:ascii="GHEA Grapalat" w:hAnsi="GHEA Grapalat"/>
          <w:sz w:val="20"/>
          <w:szCs w:val="20"/>
        </w:rPr>
        <w:t>լինելու</w:t>
      </w:r>
      <w:r w:rsidRPr="0093002B">
        <w:rPr>
          <w:rFonts w:ascii="GHEA Grapalat" w:hAnsi="GHEA Grapalat"/>
          <w:sz w:val="20"/>
          <w:szCs w:val="20"/>
          <w:lang w:val="es-ES"/>
        </w:rPr>
        <w:t xml:space="preserve"> </w:t>
      </w:r>
      <w:r w:rsidRPr="0093002B">
        <w:rPr>
          <w:rFonts w:ascii="GHEA Grapalat" w:hAnsi="GHEA Grapalat"/>
          <w:sz w:val="20"/>
          <w:szCs w:val="20"/>
        </w:rPr>
        <w:t>փաստերն</w:t>
      </w:r>
      <w:r w:rsidRPr="0093002B">
        <w:rPr>
          <w:rFonts w:ascii="GHEA Grapalat" w:hAnsi="GHEA Grapalat"/>
          <w:sz w:val="20"/>
          <w:szCs w:val="20"/>
          <w:lang w:val="es-ES"/>
        </w:rPr>
        <w:t xml:space="preserve"> </w:t>
      </w:r>
      <w:r w:rsidRPr="0093002B">
        <w:rPr>
          <w:rFonts w:ascii="GHEA Grapalat" w:hAnsi="GHEA Grapalat"/>
          <w:sz w:val="20"/>
          <w:szCs w:val="20"/>
        </w:rPr>
        <w:t>ապացուցելու</w:t>
      </w:r>
      <w:r w:rsidRPr="0093002B">
        <w:rPr>
          <w:rFonts w:ascii="GHEA Grapalat" w:hAnsi="GHEA Grapalat"/>
          <w:sz w:val="20"/>
          <w:szCs w:val="20"/>
          <w:lang w:val="es-ES"/>
        </w:rPr>
        <w:t xml:space="preserve"> </w:t>
      </w:r>
      <w:r w:rsidRPr="0093002B">
        <w:rPr>
          <w:rFonts w:ascii="GHEA Grapalat" w:hAnsi="GHEA Grapalat"/>
          <w:sz w:val="20"/>
          <w:szCs w:val="20"/>
        </w:rPr>
        <w:t>պարտականությունը</w:t>
      </w:r>
      <w:r w:rsidRPr="0093002B">
        <w:rPr>
          <w:rFonts w:ascii="GHEA Grapalat" w:hAnsi="GHEA Grapalat"/>
          <w:sz w:val="20"/>
          <w:szCs w:val="20"/>
          <w:lang w:val="es-ES"/>
        </w:rPr>
        <w:t xml:space="preserve"> </w:t>
      </w:r>
      <w:r w:rsidRPr="0093002B">
        <w:rPr>
          <w:rFonts w:ascii="GHEA Grapalat" w:hAnsi="GHEA Grapalat"/>
          <w:sz w:val="20"/>
          <w:szCs w:val="20"/>
        </w:rPr>
        <w:t>կրում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իրավաչափությունը</w:t>
      </w:r>
      <w:r w:rsidRPr="0093002B">
        <w:rPr>
          <w:rFonts w:ascii="GHEA Grapalat" w:hAnsi="GHEA Grapalat"/>
          <w:sz w:val="20"/>
          <w:szCs w:val="20"/>
          <w:lang w:val="es-ES"/>
        </w:rPr>
        <w:t xml:space="preserve"> </w:t>
      </w:r>
      <w:r w:rsidRPr="0093002B">
        <w:rPr>
          <w:rFonts w:ascii="GHEA Grapalat" w:hAnsi="GHEA Grapalat"/>
          <w:sz w:val="20"/>
          <w:szCs w:val="20"/>
        </w:rPr>
        <w:t>հիմնավորող</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միայն</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հիմնավորում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ապացույցի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անհնարինությունը</w:t>
      </w:r>
      <w:r w:rsidRPr="0093002B">
        <w:rPr>
          <w:rFonts w:ascii="GHEA Grapalat" w:hAnsi="GHEA Grapalat"/>
          <w:sz w:val="20"/>
          <w:szCs w:val="20"/>
          <w:lang w:val="es-ES"/>
        </w:rPr>
        <w:t xml:space="preserve"> </w:t>
      </w:r>
      <w:r w:rsidRPr="0093002B">
        <w:rPr>
          <w:rFonts w:ascii="GHEA Grapalat" w:hAnsi="GHEA Grapalat"/>
          <w:sz w:val="20"/>
          <w:szCs w:val="20"/>
        </w:rPr>
        <w:t>իրենից</w:t>
      </w:r>
      <w:r w:rsidRPr="0093002B">
        <w:rPr>
          <w:rFonts w:ascii="GHEA Grapalat" w:hAnsi="GHEA Grapalat"/>
          <w:sz w:val="20"/>
          <w:szCs w:val="20"/>
          <w:lang w:val="es-ES"/>
        </w:rPr>
        <w:t xml:space="preserve"> </w:t>
      </w:r>
      <w:r w:rsidRPr="0093002B">
        <w:rPr>
          <w:rFonts w:ascii="GHEA Grapalat" w:hAnsi="GHEA Grapalat"/>
          <w:sz w:val="20"/>
          <w:szCs w:val="20"/>
        </w:rPr>
        <w:t>անկախ</w:t>
      </w:r>
      <w:r w:rsidRPr="0093002B">
        <w:rPr>
          <w:rFonts w:ascii="GHEA Grapalat" w:hAnsi="GHEA Grapalat"/>
          <w:sz w:val="20"/>
          <w:szCs w:val="20"/>
          <w:lang w:val="es-ES"/>
        </w:rPr>
        <w:t xml:space="preserve"> </w:t>
      </w:r>
      <w:r w:rsidRPr="0093002B">
        <w:rPr>
          <w:rFonts w:ascii="GHEA Grapalat" w:hAnsi="GHEA Grapalat"/>
          <w:sz w:val="20"/>
          <w:szCs w:val="20"/>
        </w:rPr>
        <w:t>պատճառներով</w:t>
      </w:r>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բողոքարկումն</w:t>
      </w:r>
      <w:r w:rsidRPr="0093002B">
        <w:rPr>
          <w:rFonts w:ascii="GHEA Grapalat" w:hAnsi="GHEA Grapalat"/>
          <w:sz w:val="20"/>
          <w:szCs w:val="20"/>
          <w:lang w:val="es-ES"/>
        </w:rPr>
        <w:t xml:space="preserve"> </w:t>
      </w:r>
      <w:r w:rsidRPr="0093002B">
        <w:rPr>
          <w:rFonts w:ascii="GHEA Grapalat" w:hAnsi="GHEA Grapalat"/>
          <w:sz w:val="20"/>
          <w:szCs w:val="20"/>
        </w:rPr>
        <w:t>ինքնաբերաբար</w:t>
      </w:r>
      <w:r w:rsidRPr="0093002B">
        <w:rPr>
          <w:rFonts w:ascii="GHEA Grapalat" w:hAnsi="GHEA Grapalat"/>
          <w:sz w:val="20"/>
          <w:szCs w:val="20"/>
          <w:lang w:val="es-ES"/>
        </w:rPr>
        <w:t xml:space="preserve"> </w:t>
      </w:r>
      <w:r w:rsidRPr="0093002B">
        <w:rPr>
          <w:rFonts w:ascii="GHEA Grapalat" w:hAnsi="GHEA Grapalat"/>
          <w:sz w:val="20"/>
          <w:szCs w:val="20"/>
        </w:rPr>
        <w:t>կասեցնում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cs="GHEA Grapalat"/>
          <w:sz w:val="20"/>
          <w:szCs w:val="20"/>
        </w:rPr>
        <w:t>կետով</w:t>
      </w:r>
      <w:r w:rsidRPr="0093002B">
        <w:rPr>
          <w:rFonts w:ascii="GHEA Grapalat" w:hAnsi="GHEA Grapalat"/>
          <w:sz w:val="20"/>
          <w:szCs w:val="20"/>
          <w:lang w:val="es-ES"/>
        </w:rPr>
        <w:t xml:space="preserve"> </w:t>
      </w:r>
      <w:r w:rsidRPr="0093002B">
        <w:rPr>
          <w:rFonts w:ascii="GHEA Grapalat" w:hAnsi="GHEA Grapalat" w:cs="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հրապարակվելու</w:t>
      </w:r>
      <w:r w:rsidRPr="0093002B">
        <w:rPr>
          <w:rFonts w:ascii="GHEA Grapalat" w:hAnsi="GHEA Grapalat"/>
          <w:sz w:val="20"/>
          <w:szCs w:val="20"/>
          <w:lang w:val="es-ES"/>
        </w:rPr>
        <w:t xml:space="preserve"> </w:t>
      </w:r>
      <w:r w:rsidRPr="0093002B">
        <w:rPr>
          <w:rFonts w:ascii="GHEA Grapalat" w:hAnsi="GHEA Grapalat"/>
          <w:sz w:val="20"/>
          <w:szCs w:val="20"/>
        </w:rPr>
        <w:t>օրվանից</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վեճի</w:t>
      </w:r>
      <w:r w:rsidRPr="0093002B">
        <w:rPr>
          <w:rFonts w:ascii="GHEA Grapalat" w:hAnsi="GHEA Grapalat"/>
          <w:sz w:val="20"/>
          <w:szCs w:val="20"/>
          <w:lang w:val="es-ES"/>
        </w:rPr>
        <w:t xml:space="preserve"> </w:t>
      </w:r>
      <w:r w:rsidRPr="0093002B">
        <w:rPr>
          <w:rFonts w:ascii="GHEA Grapalat" w:hAnsi="GHEA Grapalat"/>
          <w:sz w:val="20"/>
          <w:szCs w:val="20"/>
        </w:rPr>
        <w:t>քննության</w:t>
      </w:r>
      <w:r w:rsidRPr="0093002B">
        <w:rPr>
          <w:rFonts w:ascii="GHEA Grapalat" w:hAnsi="GHEA Grapalat"/>
          <w:sz w:val="20"/>
          <w:szCs w:val="20"/>
          <w:lang w:val="es-ES"/>
        </w:rPr>
        <w:t xml:space="preserve"> </w:t>
      </w:r>
      <w:r w:rsidRPr="0093002B">
        <w:rPr>
          <w:rFonts w:ascii="GHEA Grapalat" w:hAnsi="GHEA Grapalat"/>
          <w:sz w:val="20"/>
          <w:szCs w:val="20"/>
        </w:rPr>
        <w:t>արդյունքներով</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կայացրած</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մտնելու</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հանրային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պաշտպանության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ազգային</w:t>
      </w:r>
      <w:r w:rsidRPr="0093002B">
        <w:rPr>
          <w:rFonts w:ascii="GHEA Grapalat" w:hAnsi="GHEA Grapalat"/>
          <w:sz w:val="20"/>
          <w:szCs w:val="20"/>
          <w:lang w:val="es-ES"/>
        </w:rPr>
        <w:t xml:space="preserve"> </w:t>
      </w:r>
      <w:r w:rsidRPr="0093002B">
        <w:rPr>
          <w:rFonts w:ascii="GHEA Grapalat" w:hAnsi="GHEA Grapalat"/>
          <w:sz w:val="20"/>
          <w:szCs w:val="20"/>
        </w:rPr>
        <w:t>անվտանգության</w:t>
      </w:r>
      <w:r w:rsidRPr="0093002B">
        <w:rPr>
          <w:rFonts w:ascii="GHEA Grapalat" w:hAnsi="GHEA Grapalat"/>
          <w:sz w:val="20"/>
          <w:szCs w:val="20"/>
          <w:lang w:val="es-ES"/>
        </w:rPr>
        <w:t xml:space="preserve"> </w:t>
      </w:r>
      <w:r w:rsidRPr="0093002B">
        <w:rPr>
          <w:rFonts w:ascii="GHEA Grapalat" w:hAnsi="GHEA Grapalat"/>
          <w:sz w:val="20"/>
          <w:szCs w:val="20"/>
        </w:rPr>
        <w:t>շահերից</w:t>
      </w:r>
      <w:r w:rsidRPr="0093002B">
        <w:rPr>
          <w:rFonts w:ascii="GHEA Grapalat" w:hAnsi="GHEA Grapalat"/>
          <w:sz w:val="20"/>
          <w:szCs w:val="20"/>
          <w:lang w:val="es-ES"/>
        </w:rPr>
        <w:t xml:space="preserve"> </w:t>
      </w:r>
      <w:r w:rsidRPr="0093002B">
        <w:rPr>
          <w:rFonts w:ascii="GHEA Grapalat" w:hAnsi="GHEA Grapalat"/>
          <w:sz w:val="20"/>
          <w:szCs w:val="20"/>
        </w:rPr>
        <w:t>ելնելով</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շարունակել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1-</w:t>
      </w:r>
      <w:r w:rsidRPr="0093002B">
        <w:rPr>
          <w:rFonts w:ascii="GHEA Grapalat" w:hAnsi="GHEA Grapalat"/>
          <w:sz w:val="20"/>
          <w:szCs w:val="20"/>
        </w:rPr>
        <w:t>ին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մարմինների</w:t>
      </w:r>
      <w:r w:rsidRPr="0093002B">
        <w:rPr>
          <w:rFonts w:ascii="GHEA Grapalat" w:hAnsi="GHEA Grapalat"/>
          <w:sz w:val="20"/>
          <w:szCs w:val="20"/>
          <w:lang w:val="es-ES"/>
        </w:rPr>
        <w:t xml:space="preserve"> </w:t>
      </w:r>
      <w:r w:rsidRPr="0093002B">
        <w:rPr>
          <w:rFonts w:ascii="GHEA Grapalat" w:hAnsi="GHEA Grapalat"/>
          <w:sz w:val="20"/>
          <w:szCs w:val="20"/>
        </w:rPr>
        <w:t>ղեկավարների</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իրավաբանական</w:t>
      </w:r>
      <w:r w:rsidRPr="0093002B">
        <w:rPr>
          <w:rFonts w:ascii="GHEA Grapalat" w:hAnsi="GHEA Grapalat"/>
          <w:sz w:val="20"/>
          <w:szCs w:val="20"/>
          <w:lang w:val="es-ES"/>
        </w:rPr>
        <w:t xml:space="preserve"> </w:t>
      </w:r>
      <w:r w:rsidRPr="0093002B">
        <w:rPr>
          <w:rFonts w:ascii="GHEA Grapalat" w:hAnsi="GHEA Grapalat"/>
          <w:sz w:val="20"/>
          <w:szCs w:val="20"/>
        </w:rPr>
        <w:t>անձանց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գործադիր</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ղեկավարի</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կասեցումը</w:t>
      </w:r>
      <w:r w:rsidRPr="0093002B">
        <w:rPr>
          <w:rFonts w:ascii="GHEA Grapalat" w:hAnsi="GHEA Grapalat"/>
          <w:sz w:val="20"/>
          <w:szCs w:val="20"/>
          <w:lang w:val="es-ES"/>
        </w:rPr>
        <w:t xml:space="preserve"> </w:t>
      </w:r>
      <w:r w:rsidRPr="0093002B">
        <w:rPr>
          <w:rFonts w:ascii="GHEA Grapalat" w:hAnsi="GHEA Grapalat"/>
          <w:sz w:val="20"/>
          <w:szCs w:val="20"/>
        </w:rPr>
        <w:t>վերացնելու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կայացման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մարմինն</w:t>
      </w:r>
      <w:r w:rsidRPr="0093002B">
        <w:rPr>
          <w:rFonts w:ascii="GHEA Grapalat" w:hAnsi="GHEA Grapalat"/>
          <w:sz w:val="20"/>
          <w:szCs w:val="20"/>
          <w:lang w:val="es-ES"/>
        </w:rPr>
        <w:t xml:space="preserve"> </w:t>
      </w:r>
      <w:r w:rsidRPr="0093002B">
        <w:rPr>
          <w:rFonts w:ascii="GHEA Grapalat" w:hAnsi="GHEA Grapalat"/>
          <w:sz w:val="20"/>
          <w:szCs w:val="20"/>
        </w:rPr>
        <w:t>այդ</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մտնում</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պահից</w:t>
      </w:r>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cs="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cs="GHEA Grapalat"/>
          <w:sz w:val="20"/>
          <w:szCs w:val="20"/>
        </w:rPr>
        <w:t>համար</w:t>
      </w:r>
      <w:r w:rsidRPr="0093002B">
        <w:rPr>
          <w:rFonts w:ascii="GHEA Grapalat" w:hAnsi="GHEA Grapalat"/>
          <w:sz w:val="20"/>
          <w:szCs w:val="20"/>
          <w:lang w:val="es-ES"/>
        </w:rPr>
        <w:t xml:space="preserve"> </w:t>
      </w:r>
      <w:r w:rsidRPr="0093002B">
        <w:rPr>
          <w:rFonts w:ascii="GHEA Grapalat" w:hAnsi="GHEA Grapalat" w:cs="GHEA Grapalat"/>
          <w:sz w:val="20"/>
          <w:szCs w:val="20"/>
        </w:rPr>
        <w:t>գանձվող</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տուրքերի</w:t>
      </w:r>
      <w:r w:rsidRPr="0093002B">
        <w:rPr>
          <w:rFonts w:ascii="GHEA Grapalat" w:hAnsi="GHEA Grapalat"/>
          <w:sz w:val="20"/>
          <w:szCs w:val="20"/>
          <w:lang w:val="es-ES"/>
        </w:rPr>
        <w:t xml:space="preserve"> </w:t>
      </w:r>
      <w:r w:rsidRPr="0093002B">
        <w:rPr>
          <w:rFonts w:ascii="GHEA Grapalat" w:hAnsi="GHEA Grapalat"/>
          <w:sz w:val="20"/>
          <w:szCs w:val="20"/>
        </w:rPr>
        <w:t>դրույքաչափերը</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տուրքի</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օրենքով։</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33E30198" w:rsidR="00096865" w:rsidRPr="0093002B" w:rsidRDefault="00C758B6" w:rsidP="00EF3662">
      <w:pPr>
        <w:pStyle w:val="BodyText"/>
        <w:ind w:right="-7"/>
        <w:jc w:val="center"/>
        <w:rPr>
          <w:rFonts w:ascii="GHEA Grapalat" w:hAnsi="GHEA Grapalat"/>
          <w:b/>
          <w:szCs w:val="22"/>
          <w:lang w:val="af-ZA"/>
        </w:rPr>
      </w:pPr>
      <w:r w:rsidRPr="00C758B6">
        <w:rPr>
          <w:rFonts w:ascii="GHEA Grapalat" w:hAnsi="GHEA Grapalat" w:cs="Sylfaen"/>
          <w:b/>
          <w:szCs w:val="22"/>
          <w:lang w:val="es-ES"/>
        </w:rPr>
        <w:t xml:space="preserve">Գ Ն Ա Ն Շ Մ Ա Ն </w:t>
      </w:r>
      <w:r w:rsidR="00F36DDE">
        <w:rPr>
          <w:rFonts w:ascii="GHEA Grapalat" w:hAnsi="GHEA Grapalat" w:cs="Sylfaen"/>
          <w:b/>
          <w:szCs w:val="22"/>
          <w:lang w:val="es-ES"/>
        </w:rPr>
        <w:t xml:space="preserve"> </w:t>
      </w:r>
      <w:r w:rsidRPr="00C758B6">
        <w:rPr>
          <w:rFonts w:ascii="GHEA Grapalat" w:hAnsi="GHEA Grapalat" w:cs="Sylfaen"/>
          <w:b/>
          <w:szCs w:val="22"/>
          <w:lang w:val="es-ES"/>
        </w:rPr>
        <w:t>Հ Ա Ր Ց ՈՒ Մ Ի</w:t>
      </w:r>
      <w:r w:rsidR="00096865" w:rsidRPr="00C758B6">
        <w:rPr>
          <w:rFonts w:ascii="GHEA Grapalat" w:hAnsi="GHEA Grapalat" w:cs="Sylfaen"/>
          <w:b/>
          <w:szCs w:val="22"/>
          <w:lang w:val="es-ES"/>
        </w:rPr>
        <w:t xml:space="preserve">   </w:t>
      </w:r>
      <w:r w:rsidR="00F141E2" w:rsidRPr="0093002B">
        <w:rPr>
          <w:rFonts w:ascii="GHEA Grapalat" w:hAnsi="GHEA Grapalat" w:cs="Sylfaen"/>
          <w:b/>
          <w:szCs w:val="22"/>
          <w:lang w:val="es-ES"/>
        </w:rPr>
        <w:t>Մ Ր Ց ՈՒ Յ Թ Ի</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Հ</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Յ</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Ր</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Ս</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Ե</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Լ</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r w:rsidR="004F78EF" w:rsidRPr="0093002B">
        <w:rPr>
          <w:rFonts w:ascii="GHEA Grapalat" w:hAnsi="GHEA Grapalat"/>
          <w:sz w:val="20"/>
          <w:szCs w:val="20"/>
        </w:rPr>
        <w:t>հ</w:t>
      </w:r>
      <w:r w:rsidR="001F6578" w:rsidRPr="0093002B">
        <w:rPr>
          <w:rFonts w:ascii="GHEA Grapalat" w:hAnsi="GHEA Grapalat"/>
          <w:sz w:val="20"/>
          <w:szCs w:val="20"/>
        </w:rPr>
        <w:t>ամակարգի</w:t>
      </w:r>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(տեղեկությունները):</w:t>
      </w:r>
    </w:p>
    <w:p w14:paraId="02EB36F0" w14:textId="77777777" w:rsidR="002D5CF0" w:rsidRPr="0093002B" w:rsidRDefault="0078387F" w:rsidP="00EF3662">
      <w:pPr>
        <w:ind w:firstLine="567"/>
        <w:jc w:val="both"/>
        <w:rPr>
          <w:rFonts w:ascii="GHEA Grapalat" w:hAnsi="GHEA Grapalat" w:cs="Sylfaen"/>
          <w:sz w:val="20"/>
          <w:lang w:val="es-ES"/>
        </w:rPr>
      </w:pPr>
      <w:r w:rsidRPr="0093002B">
        <w:rPr>
          <w:rFonts w:ascii="GHEA Grapalat" w:hAnsi="GHEA Grapalat" w:cs="Sylfaen"/>
          <w:sz w:val="20"/>
        </w:rPr>
        <w:t>Մասնակիցը</w:t>
      </w:r>
      <w:r w:rsidRPr="0093002B">
        <w:rPr>
          <w:rFonts w:ascii="GHEA Grapalat" w:hAnsi="GHEA Grapalat" w:cs="Sylfaen"/>
          <w:sz w:val="20"/>
          <w:lang w:val="es-ES"/>
        </w:rPr>
        <w:t xml:space="preserve"> </w:t>
      </w:r>
      <w:r w:rsidR="002240AB" w:rsidRPr="0093002B">
        <w:rPr>
          <w:rFonts w:ascii="GHEA Grapalat" w:hAnsi="GHEA Grapalat" w:cs="Sylfaen"/>
          <w:sz w:val="20"/>
        </w:rPr>
        <w:t>հայտով</w:t>
      </w:r>
      <w:r w:rsidR="002240AB" w:rsidRPr="0093002B">
        <w:rPr>
          <w:rFonts w:ascii="GHEA Grapalat" w:hAnsi="GHEA Grapalat" w:cs="Sylfaen"/>
          <w:sz w:val="20"/>
          <w:lang w:val="es-ES"/>
        </w:rPr>
        <w:t xml:space="preserve"> </w:t>
      </w:r>
      <w:r w:rsidRPr="0093002B">
        <w:rPr>
          <w:rFonts w:ascii="GHEA Grapalat" w:hAnsi="GHEA Grapalat" w:cs="Sylfaen"/>
          <w:sz w:val="20"/>
        </w:rPr>
        <w:t>ներկայացնում</w:t>
      </w:r>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r w:rsidRPr="0093002B">
        <w:rPr>
          <w:rFonts w:ascii="GHEA Grapalat" w:hAnsi="GHEA Grapalat" w:cs="Sylfaen"/>
          <w:sz w:val="20"/>
        </w:rPr>
        <w:t>իր</w:t>
      </w:r>
      <w:r w:rsidRPr="0093002B">
        <w:rPr>
          <w:rFonts w:ascii="GHEA Grapalat" w:hAnsi="GHEA Grapalat" w:cs="Sylfaen"/>
          <w:sz w:val="20"/>
          <w:lang w:val="es-ES"/>
        </w:rPr>
        <w:t xml:space="preserve"> </w:t>
      </w:r>
      <w:r w:rsidRPr="0093002B">
        <w:rPr>
          <w:rFonts w:ascii="GHEA Grapalat" w:hAnsi="GHEA Grapalat" w:cs="Sylfaen"/>
          <w:sz w:val="20"/>
        </w:rPr>
        <w:t>կողմից</w:t>
      </w:r>
      <w:r w:rsidRPr="0093002B">
        <w:rPr>
          <w:rFonts w:ascii="GHEA Grapalat" w:hAnsi="GHEA Grapalat" w:cs="Sylfaen"/>
          <w:sz w:val="20"/>
          <w:lang w:val="es-ES"/>
        </w:rPr>
        <w:t xml:space="preserve"> </w:t>
      </w:r>
      <w:r w:rsidRPr="0093002B">
        <w:rPr>
          <w:rFonts w:ascii="GHEA Grapalat" w:hAnsi="GHEA Grapalat" w:cs="Sylfaen"/>
          <w:sz w:val="20"/>
        </w:rPr>
        <w:t>հաստատված</w:t>
      </w:r>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«Պիտանելիության չափորոշիչ».</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r w:rsidRPr="003815BD">
        <w:rPr>
          <w:rFonts w:ascii="GHEA Grapalat" w:hAnsi="GHEA Grapalat" w:cs="Sylfaen"/>
          <w:b/>
          <w:sz w:val="20"/>
        </w:rPr>
        <w:t>ֆայլ</w:t>
      </w:r>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EF4630" w:rsidRPr="0093002B">
        <w:rPr>
          <w:rFonts w:ascii="GHEA Grapalat" w:hAnsi="GHEA Grapalat" w:cs="Sylfaen"/>
          <w:sz w:val="20"/>
          <w:szCs w:val="24"/>
          <w:lang w:eastAsia="en-US"/>
        </w:rPr>
        <w:t>պայմանագրի</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պատճենը</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դրա</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կողմ</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հանդիսացող</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անձի</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տվյալները</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եթե</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պայմանագիրն</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իրականացվելու</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գործակալության</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միջոցով</w:t>
      </w:r>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6"/>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22" w:name="_Hlk143681988"/>
      <w:r w:rsidRPr="004E5C58">
        <w:rPr>
          <w:rFonts w:ascii="GHEA Grapalat" w:hAnsi="GHEA Grapalat" w:cs="Sylfaen"/>
          <w:sz w:val="20"/>
          <w:lang w:val="af-ZA"/>
        </w:rPr>
        <w:t>2</w:t>
      </w:r>
      <w:r w:rsidR="00E968EF" w:rsidRPr="004E5C58">
        <w:rPr>
          <w:rFonts w:ascii="GHEA Grapalat" w:hAnsi="GHEA Grapalat" w:cs="Sylfaen"/>
          <w:sz w:val="20"/>
          <w:lang w:val="af-ZA"/>
        </w:rPr>
        <w:t>.</w:t>
      </w:r>
      <w:r w:rsidR="002E11D1" w:rsidRPr="004E5C58">
        <w:rPr>
          <w:rFonts w:ascii="GHEA Grapalat" w:hAnsi="GHEA Grapalat" w:cs="Sylfaen"/>
          <w:sz w:val="20"/>
          <w:lang w:val="af-ZA"/>
        </w:rPr>
        <w:t>4</w:t>
      </w:r>
      <w:r w:rsidR="002240AB" w:rsidRPr="004E5C58">
        <w:rPr>
          <w:rFonts w:ascii="GHEA Grapalat" w:hAnsi="GHEA Grapalat" w:cs="Sylfaen"/>
          <w:sz w:val="20"/>
          <w:lang w:val="af-ZA"/>
        </w:rPr>
        <w:t xml:space="preserve"> </w:t>
      </w:r>
      <w:r w:rsidRPr="004E5C58">
        <w:rPr>
          <w:rFonts w:ascii="GHEA Grapalat" w:hAnsi="GHEA Grapalat" w:cs="Sylfaen"/>
          <w:sz w:val="20"/>
          <w:lang w:val="hy-AM"/>
        </w:rPr>
        <w:t>հայտի</w:t>
      </w:r>
      <w:r w:rsidRPr="004E5C58">
        <w:rPr>
          <w:rFonts w:ascii="GHEA Grapalat" w:hAnsi="GHEA Grapalat" w:cs="Sylfaen"/>
          <w:sz w:val="20"/>
          <w:lang w:val="af-ZA"/>
        </w:rPr>
        <w:t xml:space="preserve"> </w:t>
      </w:r>
      <w:r w:rsidRPr="004E5C58">
        <w:rPr>
          <w:rFonts w:ascii="GHEA Grapalat" w:hAnsi="GHEA Grapalat" w:cs="Sylfaen"/>
          <w:sz w:val="20"/>
          <w:lang w:val="hy-AM"/>
        </w:rPr>
        <w:t>ապահովում</w:t>
      </w:r>
      <w:r w:rsidR="006A26BE" w:rsidRPr="004E5C58">
        <w:rPr>
          <w:rFonts w:ascii="GHEA Grapalat" w:hAnsi="GHEA Grapalat" w:cs="Sylfaen"/>
          <w:sz w:val="20"/>
          <w:lang w:val="hy-AM"/>
        </w:rPr>
        <w:t>, որը ներկայացվում է</w:t>
      </w:r>
      <w:r w:rsidR="000F3B31" w:rsidRPr="004E5C58">
        <w:rPr>
          <w:rFonts w:ascii="GHEA Grapalat" w:hAnsi="GHEA Grapalat" w:cs="Sylfaen"/>
          <w:sz w:val="20"/>
          <w:lang w:val="hy-AM"/>
        </w:rPr>
        <w:t xml:space="preserve"> </w:t>
      </w:r>
      <w:r w:rsidR="000C062F" w:rsidRPr="004E5C58">
        <w:rPr>
          <w:rFonts w:ascii="GHEA Grapalat" w:hAnsi="GHEA Grapalat" w:cs="Sylfaen"/>
          <w:sz w:val="20"/>
          <w:lang w:val="hy-AM"/>
        </w:rPr>
        <w:t xml:space="preserve">կանխիկ փողի </w:t>
      </w:r>
      <w:r w:rsidR="006505D2" w:rsidRPr="004E5C58">
        <w:rPr>
          <w:rFonts w:ascii="GHEA Grapalat" w:hAnsi="GHEA Grapalat" w:cs="Sylfaen"/>
          <w:sz w:val="20"/>
          <w:lang w:val="hy-AM"/>
        </w:rPr>
        <w:t xml:space="preserve">կամ բանկային երաշխիքի </w:t>
      </w:r>
      <w:r w:rsidR="000C062F" w:rsidRPr="004E5C58">
        <w:rPr>
          <w:rFonts w:ascii="GHEA Grapalat" w:hAnsi="GHEA Grapalat" w:cs="Sylfaen"/>
          <w:sz w:val="20"/>
          <w:lang w:val="hy-AM"/>
        </w:rPr>
        <w:t>ձևով</w:t>
      </w:r>
      <w:r w:rsidR="00F02DBC" w:rsidRPr="004E5C58">
        <w:rPr>
          <w:rFonts w:ascii="GHEA Grapalat" w:hAnsi="GHEA Grapalat" w:cs="Sylfaen"/>
          <w:sz w:val="20"/>
          <w:lang w:val="af-ZA"/>
        </w:rPr>
        <w:t xml:space="preserve"> (</w:t>
      </w:r>
      <w:r w:rsidR="00F02DBC" w:rsidRPr="004E5C58">
        <w:rPr>
          <w:rFonts w:ascii="GHEA Grapalat" w:hAnsi="GHEA Grapalat" w:cs="Sylfaen"/>
          <w:sz w:val="20"/>
        </w:rPr>
        <w:t>հավելված</w:t>
      </w:r>
      <w:r w:rsidR="00F02DBC" w:rsidRPr="004E5C58">
        <w:rPr>
          <w:rFonts w:ascii="GHEA Grapalat" w:hAnsi="GHEA Grapalat" w:cs="Sylfaen"/>
          <w:sz w:val="20"/>
          <w:lang w:val="af-ZA"/>
        </w:rPr>
        <w:t xml:space="preserve"> N 3)</w:t>
      </w:r>
      <w:r w:rsidR="006A26BE" w:rsidRPr="004E5C58">
        <w:rPr>
          <w:rFonts w:ascii="GHEA Grapalat" w:hAnsi="GHEA Grapalat" w:cs="Sylfaen"/>
          <w:sz w:val="20"/>
          <w:lang w:val="hy-AM"/>
        </w:rPr>
        <w:t>:</w:t>
      </w:r>
      <w:r w:rsidR="0077364F" w:rsidRPr="004E5C58">
        <w:rPr>
          <w:rFonts w:ascii="GHEA Grapalat" w:hAnsi="GHEA Grapalat" w:cs="Sylfaen"/>
          <w:sz w:val="20"/>
          <w:lang w:val="hy-AM"/>
        </w:rPr>
        <w:t xml:space="preserve"> </w:t>
      </w:r>
      <w:r w:rsidR="006A26BE" w:rsidRPr="004E5C58">
        <w:rPr>
          <w:rFonts w:ascii="GHEA Grapalat" w:hAnsi="GHEA Grapalat" w:cs="Sylfaen"/>
          <w:sz w:val="20"/>
          <w:lang w:val="hy-AM"/>
        </w:rPr>
        <w:t>Ընդ որում</w:t>
      </w:r>
      <w:r w:rsidR="000C062F" w:rsidRPr="004E5C58">
        <w:rPr>
          <w:rFonts w:ascii="GHEA Grapalat" w:hAnsi="GHEA Grapalat" w:cs="Sylfaen"/>
          <w:sz w:val="20"/>
          <w:lang w:val="hy-AM"/>
        </w:rPr>
        <w:t xml:space="preserve"> </w:t>
      </w:r>
      <w:r w:rsidR="0077364F" w:rsidRPr="004E5C58">
        <w:rPr>
          <w:rFonts w:ascii="GHEA Grapalat" w:hAnsi="GHEA Grapalat" w:cs="Sylfaen"/>
          <w:sz w:val="20"/>
          <w:lang w:val="hy-AM"/>
        </w:rPr>
        <w:t xml:space="preserve">հայտով </w:t>
      </w:r>
      <w:r w:rsidR="000C062F" w:rsidRPr="004E5C58">
        <w:rPr>
          <w:rFonts w:ascii="GHEA Grapalat" w:hAnsi="GHEA Grapalat" w:cs="Sylfaen"/>
          <w:sz w:val="20"/>
          <w:lang w:val="hy-AM"/>
        </w:rPr>
        <w:t xml:space="preserve">ներկայացվում է կանխիկ փողի վճարումը </w:t>
      </w:r>
      <w:r w:rsidR="00847EB9" w:rsidRPr="004E5C58">
        <w:rPr>
          <w:rFonts w:ascii="GHEA Grapalat" w:hAnsi="GHEA Grapalat" w:cs="Sylfaen"/>
          <w:sz w:val="20"/>
          <w:lang w:val="hy-AM"/>
        </w:rPr>
        <w:t xml:space="preserve">հավաստող </w:t>
      </w:r>
      <w:r w:rsidR="00294FFF" w:rsidRPr="004E5C58">
        <w:rPr>
          <w:rFonts w:ascii="GHEA Grapalat" w:hAnsi="GHEA Grapalat" w:cs="Sylfaen"/>
          <w:sz w:val="20"/>
          <w:lang w:val="hy-AM"/>
        </w:rPr>
        <w:t xml:space="preserve">բնօրինակ </w:t>
      </w:r>
      <w:r w:rsidR="00847EB9" w:rsidRPr="004E5C58">
        <w:rPr>
          <w:rFonts w:ascii="GHEA Grapalat" w:hAnsi="GHEA Grapalat" w:cs="Sylfaen"/>
          <w:sz w:val="20"/>
          <w:lang w:val="hy-AM"/>
        </w:rPr>
        <w:t>փաստաթղթից կամ բանկային երաշխիքի բնօրինա</w:t>
      </w:r>
      <w:r w:rsidR="00294FFF" w:rsidRPr="004E5C58">
        <w:rPr>
          <w:rFonts w:ascii="GHEA Grapalat" w:hAnsi="GHEA Grapalat" w:cs="Sylfaen"/>
          <w:sz w:val="20"/>
          <w:lang w:val="hy-AM"/>
        </w:rPr>
        <w:t>կ</w:t>
      </w:r>
      <w:r w:rsidR="006505D2" w:rsidRPr="004E5C58">
        <w:rPr>
          <w:rFonts w:ascii="GHEA Grapalat" w:hAnsi="GHEA Grapalat" w:cs="Sylfaen"/>
          <w:sz w:val="20"/>
          <w:lang w:val="hy-AM"/>
        </w:rPr>
        <w:t xml:space="preserve">ից </w:t>
      </w:r>
      <w:r w:rsidR="000C062F" w:rsidRPr="004E5C58">
        <w:rPr>
          <w:rFonts w:ascii="GHEA Grapalat" w:hAnsi="GHEA Grapalat" w:cs="Sylfaen"/>
          <w:sz w:val="20"/>
          <w:lang w:val="hy-AM"/>
        </w:rPr>
        <w:t xml:space="preserve">արտատպված (սկանավորված) </w:t>
      </w:r>
      <w:r w:rsidR="00294FFF" w:rsidRPr="004E5C58">
        <w:rPr>
          <w:rFonts w:ascii="GHEA Grapalat" w:hAnsi="GHEA Grapalat" w:cs="Sylfaen"/>
          <w:sz w:val="20"/>
          <w:lang w:val="hy-AM"/>
        </w:rPr>
        <w:t xml:space="preserve">ընթեռնելի </w:t>
      </w:r>
      <w:r w:rsidR="000C062F" w:rsidRPr="004E5C58">
        <w:rPr>
          <w:rFonts w:ascii="GHEA Grapalat" w:hAnsi="GHEA Grapalat" w:cs="Sylfaen"/>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7"/>
      </w:r>
    </w:p>
    <w:bookmarkEnd w:id="22"/>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r w:rsidR="002C4DBF" w:rsidRPr="0093002B">
        <w:rPr>
          <w:rFonts w:ascii="GHEA Grapalat" w:hAnsi="GHEA Grapalat"/>
          <w:b/>
          <w:sz w:val="20"/>
          <w:szCs w:val="20"/>
          <w:lang w:val="es-ES"/>
        </w:rPr>
        <w:t>Ֆինանսական</w:t>
      </w:r>
      <w:r w:rsidR="00FF3F8F" w:rsidRPr="0093002B">
        <w:rPr>
          <w:rFonts w:ascii="GHEA Grapalat" w:hAnsi="GHEA Grapalat"/>
          <w:b/>
          <w:sz w:val="20"/>
          <w:szCs w:val="20"/>
          <w:lang w:val="es-ES"/>
        </w:rPr>
        <w:t xml:space="preserve"> չափորոշիչ»</w:t>
      </w:r>
      <w:r w:rsidR="00FF3F8F" w:rsidRPr="0093002B">
        <w:rPr>
          <w:rFonts w:ascii="GHEA Grapalat" w:hAnsi="GHEA Grapalat" w:cs="Sylfaen"/>
          <w:sz w:val="20"/>
          <w:lang w:val="es-ES"/>
        </w:rPr>
        <w:t>.</w:t>
      </w:r>
    </w:p>
    <w:p w14:paraId="62E6CE55" w14:textId="6050B306" w:rsidR="002E11D1"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3AD91370" w14:textId="77777777" w:rsidR="006D2683" w:rsidRPr="00D24A77" w:rsidRDefault="006D2683" w:rsidP="006D2683">
      <w:pPr>
        <w:pStyle w:val="norm"/>
        <w:spacing w:line="240" w:lineRule="auto"/>
        <w:ind w:firstLine="567"/>
        <w:rPr>
          <w:rFonts w:ascii="GHEA Grapalat" w:hAnsi="GHEA Grapalat" w:cs="Sylfaen"/>
          <w:b/>
          <w:bCs/>
          <w:sz w:val="20"/>
          <w:szCs w:val="24"/>
          <w:lang w:val="af-ZA" w:eastAsia="en-US"/>
        </w:rPr>
      </w:pPr>
      <w:r w:rsidRPr="00D24A77">
        <w:rPr>
          <w:rFonts w:ascii="GHEA Grapalat" w:hAnsi="GHEA Grapalat"/>
          <w:b/>
          <w:bCs/>
          <w:sz w:val="20"/>
          <w:lang w:val="af-ZA"/>
        </w:rPr>
        <w:t>2.</w:t>
      </w:r>
      <w:r w:rsidRPr="00D24A77">
        <w:rPr>
          <w:rFonts w:ascii="GHEA Grapalat" w:hAnsi="GHEA Grapalat" w:cs="Sylfaen"/>
          <w:b/>
          <w:bCs/>
          <w:sz w:val="20"/>
          <w:szCs w:val="24"/>
          <w:lang w:val="af-ZA" w:eastAsia="en-US"/>
        </w:rPr>
        <w:t xml:space="preserve">6 </w:t>
      </w:r>
      <w:r w:rsidRPr="00D24A77">
        <w:rPr>
          <w:rFonts w:ascii="GHEA Grapalat" w:hAnsi="GHEA Grapalat" w:cs="Sylfaen"/>
          <w:b/>
          <w:bCs/>
          <w:sz w:val="20"/>
          <w:szCs w:val="24"/>
          <w:lang w:eastAsia="en-US"/>
        </w:rPr>
        <w:t>շինարարական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աշխատանքների</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գնման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դեպքում</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իր</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կողմից</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հաստատված</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հավաստում՝</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lang w:val="af-ZA"/>
        </w:rPr>
        <w:t>համաձայն հ</w:t>
      </w:r>
      <w:r w:rsidRPr="00D24A77">
        <w:rPr>
          <w:rFonts w:ascii="GHEA Grapalat" w:hAnsi="GHEA Grapalat" w:cs="Sylfaen"/>
          <w:b/>
          <w:bCs/>
          <w:sz w:val="20"/>
          <w:lang w:val="ru-RU"/>
        </w:rPr>
        <w:t>ավելված</w:t>
      </w:r>
      <w:r w:rsidRPr="00D24A77">
        <w:rPr>
          <w:rFonts w:ascii="GHEA Grapalat" w:hAnsi="GHEA Grapalat" w:cs="Sylfaen"/>
          <w:b/>
          <w:bCs/>
          <w:sz w:val="20"/>
          <w:lang w:val="af-ZA"/>
        </w:rPr>
        <w:t xml:space="preserve"> N 1</w:t>
      </w:r>
      <w:r w:rsidRPr="00D24A77">
        <w:rPr>
          <w:rFonts w:ascii="GHEA Grapalat" w:hAnsi="GHEA Grapalat" w:cs="Sylfaen"/>
          <w:b/>
          <w:bCs/>
          <w:sz w:val="20"/>
          <w:lang w:val="hy-AM"/>
        </w:rPr>
        <w:t>.1</w:t>
      </w:r>
      <w:r w:rsidRPr="00D24A77">
        <w:rPr>
          <w:rFonts w:ascii="GHEA Grapalat" w:hAnsi="GHEA Grapalat" w:cs="Sylfaen"/>
          <w:b/>
          <w:bCs/>
          <w:sz w:val="20"/>
          <w:lang w:val="af-ZA"/>
        </w:rPr>
        <w:t>-ի</w:t>
      </w:r>
      <w:r w:rsidRPr="00D24A77">
        <w:rPr>
          <w:rFonts w:ascii="GHEA Grapalat" w:hAnsi="GHEA Grapalat" w:cs="Sylfaen"/>
          <w:b/>
          <w:bCs/>
          <w:sz w:val="20"/>
          <w:lang w:val="hy-AM"/>
        </w:rPr>
        <w:t>,</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սույն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հրավերին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կցված</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նախագծային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փաստաթղթերով</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որը</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հանդիսանում</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է</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նաև</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կնքվելիք</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պայմանագրի</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անբաժանելի</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մասը</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սահմանված</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տեխնիկական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բնութագրերին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և</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երաշխիքային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սպասարկման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պայմաններին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համապատասխանող</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նյութերի</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և</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կամ</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սարքերի</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ու</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սարքավորումների</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տեղադրման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val="hy-AM" w:eastAsia="en-US"/>
        </w:rPr>
        <w:t>օգտագործման</w:t>
      </w:r>
      <w:r w:rsidRPr="00D24A77">
        <w:rPr>
          <w:rFonts w:ascii="GHEA Grapalat" w:hAnsi="GHEA Grapalat" w:cs="Sylfaen"/>
          <w:b/>
          <w:bCs/>
          <w:sz w:val="20"/>
          <w:szCs w:val="24"/>
          <w:lang w:val="af-ZA" w:eastAsia="en-US"/>
        </w:rPr>
        <w:t>)</w:t>
      </w:r>
      <w:r w:rsidRPr="00D24A77">
        <w:rPr>
          <w:rFonts w:ascii="GHEA Grapalat" w:hAnsi="GHEA Grapalat" w:cs="Sylfaen"/>
          <w:b/>
          <w:bCs/>
          <w:sz w:val="20"/>
          <w:szCs w:val="24"/>
          <w:lang w:val="hy-AM" w:eastAsia="en-US"/>
        </w:rPr>
        <w:t xml:space="preserve"> </w:t>
      </w:r>
      <w:r w:rsidRPr="00D24A77">
        <w:rPr>
          <w:rFonts w:ascii="GHEA Grapalat" w:hAnsi="GHEA Grapalat" w:cs="Sylfaen"/>
          <w:b/>
          <w:bCs/>
          <w:sz w:val="20"/>
          <w:szCs w:val="24"/>
          <w:lang w:eastAsia="en-US"/>
        </w:rPr>
        <w:t>պարտավորության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մասին՝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մինչև</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տեղադրումը</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val="hy-AM" w:eastAsia="en-US"/>
        </w:rPr>
        <w:t xml:space="preserve">(օգտագործումը) </w:t>
      </w:r>
      <w:r w:rsidRPr="00D24A77">
        <w:rPr>
          <w:rFonts w:ascii="GHEA Grapalat" w:hAnsi="GHEA Grapalat" w:cs="Sylfaen"/>
          <w:b/>
          <w:bCs/>
          <w:sz w:val="20"/>
          <w:szCs w:val="24"/>
          <w:lang w:eastAsia="en-US"/>
        </w:rPr>
        <w:t>դրանց</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տեխնիկական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բնութագրերը</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ապրանքային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նշանները</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ֆիրմային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անվանումները</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մակնիշները</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և</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երաշխիքային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ժամկետները</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նախապես</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val="hy-AM" w:eastAsia="en-US"/>
        </w:rPr>
        <w:t xml:space="preserve">գրավոր </w:t>
      </w:r>
      <w:r w:rsidRPr="00D24A77">
        <w:rPr>
          <w:rFonts w:ascii="GHEA Grapalat" w:hAnsi="GHEA Grapalat" w:cs="Sylfaen"/>
          <w:b/>
          <w:bCs/>
          <w:sz w:val="20"/>
          <w:szCs w:val="24"/>
          <w:lang w:eastAsia="en-US"/>
        </w:rPr>
        <w:t>համաձայնեցնելով</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պատվիրատուի</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հետ</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Սույն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val="hy-AM" w:eastAsia="en-US"/>
        </w:rPr>
        <w:t xml:space="preserve">կետով </w:t>
      </w:r>
      <w:r w:rsidRPr="00D24A77">
        <w:rPr>
          <w:rFonts w:ascii="GHEA Grapalat" w:hAnsi="GHEA Grapalat" w:cs="Sylfaen"/>
          <w:b/>
          <w:bCs/>
          <w:sz w:val="20"/>
          <w:szCs w:val="24"/>
          <w:lang w:eastAsia="en-US"/>
        </w:rPr>
        <w:t>նախատեսված</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հավաստումն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առանձին</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հավելվածով</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հաստատվում</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է</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նաև</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կնքվելիք</w:t>
      </w:r>
      <w:r w:rsidRPr="00D24A77">
        <w:rPr>
          <w:rFonts w:ascii="GHEA Grapalat" w:hAnsi="GHEA Grapalat" w:cs="Sylfaen"/>
          <w:b/>
          <w:bCs/>
          <w:sz w:val="20"/>
          <w:szCs w:val="24"/>
          <w:lang w:val="af-ZA" w:eastAsia="en-US"/>
        </w:rPr>
        <w:t xml:space="preserve"> </w:t>
      </w:r>
      <w:r w:rsidRPr="00D24A77">
        <w:rPr>
          <w:rFonts w:ascii="GHEA Grapalat" w:hAnsi="GHEA Grapalat" w:cs="Sylfaen"/>
          <w:b/>
          <w:bCs/>
          <w:sz w:val="20"/>
          <w:szCs w:val="24"/>
          <w:lang w:eastAsia="en-US"/>
        </w:rPr>
        <w:t>պայմանագրով</w:t>
      </w:r>
      <w:r w:rsidRPr="00D24A77">
        <w:rPr>
          <w:rFonts w:ascii="GHEA Grapalat" w:hAnsi="GHEA Grapalat" w:cs="Sylfaen"/>
          <w:b/>
          <w:bCs/>
          <w:sz w:val="20"/>
          <w:szCs w:val="24"/>
          <w:lang w:val="hy-AM" w:eastAsia="en-US"/>
        </w:rPr>
        <w:t>:</w:t>
      </w:r>
      <w:r w:rsidRPr="00D24A77">
        <w:rPr>
          <w:rFonts w:ascii="GHEA Grapalat" w:hAnsi="GHEA Grapalat" w:cs="Sylfaen"/>
          <w:b/>
          <w:bCs/>
          <w:sz w:val="20"/>
          <w:szCs w:val="24"/>
          <w:vertAlign w:val="superscript"/>
          <w:lang w:val="hy-AM" w:eastAsia="en-US"/>
        </w:rPr>
        <w:t>22</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3CF5F769" w:rsidR="000B5D64" w:rsidRDefault="000B5D64" w:rsidP="00BB2D31">
      <w:pPr>
        <w:pStyle w:val="norm"/>
        <w:spacing w:line="240" w:lineRule="auto"/>
        <w:ind w:firstLine="284"/>
        <w:jc w:val="right"/>
        <w:rPr>
          <w:rFonts w:ascii="GHEA Grapalat" w:hAnsi="GHEA Grapalat" w:cs="Sylfaen"/>
          <w:b/>
          <w:sz w:val="20"/>
          <w:lang w:val="es-ES"/>
        </w:rPr>
      </w:pPr>
    </w:p>
    <w:p w14:paraId="43215A93" w14:textId="719C94AA" w:rsidR="0095709B" w:rsidRDefault="0095709B" w:rsidP="00BB2D31">
      <w:pPr>
        <w:pStyle w:val="norm"/>
        <w:spacing w:line="240" w:lineRule="auto"/>
        <w:ind w:firstLine="284"/>
        <w:jc w:val="right"/>
        <w:rPr>
          <w:rFonts w:ascii="GHEA Grapalat" w:hAnsi="GHEA Grapalat" w:cs="Sylfaen"/>
          <w:b/>
          <w:sz w:val="20"/>
          <w:lang w:val="es-ES"/>
        </w:rPr>
      </w:pPr>
    </w:p>
    <w:p w14:paraId="1F0020BE" w14:textId="62F4CA8D" w:rsidR="0095709B" w:rsidRDefault="0095709B" w:rsidP="00BB2D31">
      <w:pPr>
        <w:pStyle w:val="norm"/>
        <w:spacing w:line="240" w:lineRule="auto"/>
        <w:ind w:firstLine="284"/>
        <w:jc w:val="right"/>
        <w:rPr>
          <w:rFonts w:ascii="GHEA Grapalat" w:hAnsi="GHEA Grapalat" w:cs="Sylfaen"/>
          <w:b/>
          <w:sz w:val="20"/>
          <w:lang w:val="es-ES"/>
        </w:rPr>
      </w:pPr>
    </w:p>
    <w:p w14:paraId="33F76467" w14:textId="6FF8E822" w:rsidR="00BB2D31" w:rsidRPr="005E1F72" w:rsidRDefault="00BB2D31" w:rsidP="00BB2D31">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lastRenderedPageBreak/>
        <w:t>Հավելված</w:t>
      </w:r>
      <w:r w:rsidRPr="005E1F72">
        <w:rPr>
          <w:rFonts w:ascii="GHEA Grapalat" w:hAnsi="GHEA Grapalat" w:cs="Arial"/>
          <w:b/>
          <w:sz w:val="20"/>
          <w:lang w:val="es-ES"/>
        </w:rPr>
        <w:t xml:space="preserve">  N 1</w:t>
      </w:r>
    </w:p>
    <w:p w14:paraId="34D39AC9" w14:textId="333948D4"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sidR="00F51E50">
        <w:rPr>
          <w:rFonts w:ascii="GHEA Grapalat" w:hAnsi="GHEA Grapalat"/>
          <w:b/>
          <w:lang w:val="es-ES"/>
        </w:rPr>
        <w:t>ԵՔ-ԳՀԱՇՁԲ-</w:t>
      </w:r>
      <w:r w:rsidR="003D274A">
        <w:rPr>
          <w:rFonts w:ascii="GHEA Grapalat" w:hAnsi="GHEA Grapalat"/>
          <w:b/>
          <w:lang w:val="es-ES"/>
        </w:rPr>
        <w:t>26/36</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r w:rsidRPr="005E1F72">
        <w:rPr>
          <w:rFonts w:ascii="GHEA Grapalat" w:hAnsi="GHEA Grapalat" w:cs="Sylfaen"/>
          <w:b/>
          <w:lang w:val="es-ES"/>
        </w:rPr>
        <w:t>ծածկագրով</w:t>
      </w:r>
    </w:p>
    <w:p w14:paraId="34E5E2EB" w14:textId="6CA1327F" w:rsidR="00BB2D31" w:rsidRPr="005E1F72" w:rsidRDefault="00F51E50" w:rsidP="00BB2D31">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հարցումի մրցույթի</w:t>
      </w:r>
      <w:r w:rsidR="00BB2D31" w:rsidRPr="005E1F72">
        <w:rPr>
          <w:rFonts w:ascii="GHEA Grapalat" w:hAnsi="GHEA Grapalat" w:cs="Arial"/>
          <w:b/>
          <w:lang w:val="es-ES"/>
        </w:rPr>
        <w:t xml:space="preserve"> </w:t>
      </w:r>
      <w:r w:rsidR="00BB2D31" w:rsidRPr="005E1F72">
        <w:rPr>
          <w:rFonts w:ascii="GHEA Grapalat" w:hAnsi="GHEA Grapalat" w:cs="Sylfaen"/>
          <w:b/>
          <w:lang w:val="es-ES"/>
        </w:rPr>
        <w:t>հրավերի</w:t>
      </w:r>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52051E50" w:rsidR="00BB2D31" w:rsidRPr="0093002B" w:rsidRDefault="00F51E50" w:rsidP="00BB2D31">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հարցումի մրցույթի</w:t>
      </w:r>
      <w:r w:rsidR="00BB2D31" w:rsidRPr="0093002B">
        <w:rPr>
          <w:rFonts w:ascii="GHEA Grapalat" w:hAnsi="GHEA Grapalat" w:cs="Sylfaen"/>
          <w:color w:val="auto"/>
          <w:sz w:val="24"/>
          <w:szCs w:val="24"/>
          <w:lang w:val="es-ES"/>
        </w:rPr>
        <w:t>ն մասնակցելու</w:t>
      </w:r>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որ</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ցանկություն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ունի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մասնակցել</w:t>
      </w:r>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r w:rsidRPr="0093002B">
        <w:rPr>
          <w:rFonts w:ascii="GHEA Grapalat" w:hAnsi="GHEA Grapalat" w:cs="Sylfaen"/>
          <w:vertAlign w:val="superscript"/>
          <w:lang w:val="es-ES"/>
        </w:rPr>
        <w:t>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r w:rsidRPr="0093002B">
        <w:rPr>
          <w:rFonts w:ascii="GHEA Grapalat" w:hAnsi="GHEA Grapalat" w:cs="Arial"/>
          <w:vertAlign w:val="superscript"/>
          <w:lang w:val="es-ES"/>
        </w:rPr>
        <w:t xml:space="preserve"> </w:t>
      </w:r>
    </w:p>
    <w:p w14:paraId="43BBA2EB" w14:textId="50F913C2"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ի կողմից</w:t>
      </w:r>
      <w:r w:rsidRPr="0093002B">
        <w:rPr>
          <w:rFonts w:ascii="GHEA Grapalat" w:hAnsi="GHEA Grapalat"/>
          <w:sz w:val="22"/>
          <w:szCs w:val="22"/>
          <w:u w:val="single"/>
          <w:lang w:val="es-ES"/>
        </w:rPr>
        <w:t xml:space="preserve"> </w:t>
      </w:r>
      <w:r w:rsidR="00F51E50">
        <w:rPr>
          <w:rFonts w:ascii="GHEA Grapalat" w:hAnsi="GHEA Grapalat"/>
          <w:b/>
          <w:lang w:val="es-ES"/>
        </w:rPr>
        <w:t>ԵՔ-ԳՀԱՇՁԲ-</w:t>
      </w:r>
      <w:r w:rsidR="003D274A">
        <w:rPr>
          <w:rFonts w:ascii="GHEA Grapalat" w:hAnsi="GHEA Grapalat"/>
          <w:b/>
          <w:lang w:val="es-ES"/>
        </w:rPr>
        <w:t>26/36</w:t>
      </w:r>
      <w:r w:rsidRPr="0093002B">
        <w:rPr>
          <w:rFonts w:ascii="GHEA Grapalat" w:hAnsi="GHEA Grapalat"/>
          <w:sz w:val="20"/>
          <w:szCs w:val="20"/>
          <w:lang w:val="es-ES"/>
        </w:rPr>
        <w:t xml:space="preserve"> </w:t>
      </w:r>
      <w:r w:rsidRPr="0093002B">
        <w:rPr>
          <w:rFonts w:ascii="GHEA Grapalat" w:hAnsi="GHEA Grapalat" w:cs="Sylfaen"/>
          <w:sz w:val="20"/>
          <w:szCs w:val="20"/>
          <w:lang w:val="es-ES"/>
        </w:rPr>
        <w:t>ծածկագրով հայտարարված</w:t>
      </w:r>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պատվիրատուի անվանումը</w:t>
      </w:r>
    </w:p>
    <w:p w14:paraId="2F5F5AEA" w14:textId="34B31E1B" w:rsidR="00BB2D31" w:rsidRPr="0093002B" w:rsidRDefault="00F51E50" w:rsidP="00BB2D31">
      <w:pPr>
        <w:jc w:val="both"/>
        <w:rPr>
          <w:rFonts w:ascii="GHEA Grapalat" w:hAnsi="GHEA Grapalat" w:cs="Sylfaen"/>
          <w:sz w:val="20"/>
          <w:szCs w:val="20"/>
          <w:lang w:val="es-ES"/>
        </w:rPr>
      </w:pPr>
      <w:r>
        <w:rPr>
          <w:rFonts w:ascii="GHEA Grapalat" w:hAnsi="GHEA Grapalat" w:cs="Sylfaen"/>
          <w:sz w:val="20"/>
          <w:szCs w:val="20"/>
          <w:lang w:val="es-ES"/>
        </w:rPr>
        <w:t>գնանշման հարցումի մրցույթի</w:t>
      </w:r>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չափաբաժնին</w:t>
      </w:r>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չափաբաժիններին</w:t>
      </w:r>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 xml:space="preserve">հրավերի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չափաբաժնի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չափաբաժինների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համարը</w:t>
      </w:r>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r w:rsidRPr="0093002B">
        <w:rPr>
          <w:rFonts w:ascii="GHEA Grapalat" w:hAnsi="GHEA Grapalat" w:cs="Sylfaen"/>
          <w:sz w:val="20"/>
          <w:szCs w:val="20"/>
          <w:lang w:val="es-ES"/>
        </w:rPr>
        <w:t>պահանջներին համապատասխան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ներկայացնում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lang w:val="es-ES"/>
        </w:rPr>
        <w:t xml:space="preserve">ռեզիդենտ: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երկրի անվանումը</w:t>
      </w:r>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19793B84" w14:textId="77777777" w:rsidR="00BB2D31" w:rsidRPr="0093002B" w:rsidRDefault="00BB2D31">
      <w:pPr>
        <w:numPr>
          <w:ilvl w:val="0"/>
          <w:numId w:val="5"/>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հարկ վճարողի հաշվառման համարը</w:t>
      </w:r>
    </w:p>
    <w:p w14:paraId="505173F5" w14:textId="77777777" w:rsidR="00BB2D31" w:rsidRPr="0093002B" w:rsidRDefault="00BB2D31">
      <w:pPr>
        <w:numPr>
          <w:ilvl w:val="0"/>
          <w:numId w:val="5"/>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էլեկտրոնային փոստի հասցեն</w:t>
      </w:r>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59CC8FBD"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r w:rsidRPr="0093002B">
        <w:rPr>
          <w:rFonts w:ascii="GHEA Grapalat" w:hAnsi="GHEA Grapalat" w:cs="Arial"/>
          <w:sz w:val="20"/>
          <w:szCs w:val="20"/>
          <w:lang w:val="es-ES"/>
        </w:rPr>
        <w:t xml:space="preserve">բավարարում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sidR="00F51E50">
        <w:rPr>
          <w:rFonts w:ascii="GHEA Grapalat" w:hAnsi="GHEA Grapalat"/>
          <w:b/>
          <w:lang w:val="es-ES"/>
        </w:rPr>
        <w:t>ԵՔ-ԳՀԱՇՁԲ-</w:t>
      </w:r>
      <w:r w:rsidR="003D274A">
        <w:rPr>
          <w:rFonts w:ascii="GHEA Grapalat" w:hAnsi="GHEA Grapalat"/>
          <w:b/>
          <w:lang w:val="es-ES"/>
        </w:rPr>
        <w:t>26/36</w:t>
      </w:r>
      <w:r w:rsidRPr="0093002B">
        <w:rPr>
          <w:rFonts w:ascii="GHEA Grapalat" w:hAnsi="GHEA Grapalat" w:cs="Arial"/>
          <w:sz w:val="20"/>
          <w:szCs w:val="20"/>
          <w:lang w:val="es-ES"/>
        </w:rPr>
        <w:t xml:space="preserve">*  ծածկագրով  </w:t>
      </w:r>
      <w:r w:rsidR="00F51E50">
        <w:rPr>
          <w:rFonts w:ascii="GHEA Grapalat" w:hAnsi="GHEA Grapalat" w:cs="Arial"/>
          <w:sz w:val="20"/>
          <w:szCs w:val="20"/>
          <w:lang w:val="es-ES"/>
        </w:rPr>
        <w:t>գնանշման հարցումի մրցույթի</w:t>
      </w:r>
      <w:r w:rsidRPr="0093002B">
        <w:rPr>
          <w:rFonts w:ascii="GHEA Grapalat" w:hAnsi="GHEA Grapalat" w:cs="Arial"/>
          <w:sz w:val="20"/>
          <w:szCs w:val="20"/>
          <w:lang w:val="es-ES"/>
        </w:rPr>
        <w:t xml:space="preserve"> հրավերով սահմանված մասնակցության իրավունքի պահանջներին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4EA0F99A"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sidR="00F51E50">
        <w:rPr>
          <w:rFonts w:ascii="GHEA Grapalat" w:hAnsi="GHEA Grapalat"/>
          <w:b/>
          <w:lang w:val="es-ES"/>
        </w:rPr>
        <w:t>ԵՔ-ԳՀԱՇՁԲ-</w:t>
      </w:r>
      <w:r w:rsidR="003D274A">
        <w:rPr>
          <w:rFonts w:ascii="GHEA Grapalat" w:hAnsi="GHEA Grapalat"/>
          <w:b/>
          <w:lang w:val="es-ES"/>
        </w:rPr>
        <w:t>26/36</w:t>
      </w:r>
      <w:r w:rsidRPr="0093002B">
        <w:rPr>
          <w:rFonts w:ascii="GHEA Grapalat" w:hAnsi="GHEA Grapalat" w:cs="Sylfaen"/>
          <w:sz w:val="22"/>
          <w:szCs w:val="22"/>
          <w:lang w:val="hy-AM"/>
        </w:rPr>
        <w:t xml:space="preserve">*  </w:t>
      </w:r>
      <w:r w:rsidRPr="0093002B">
        <w:rPr>
          <w:rFonts w:ascii="GHEA Grapalat" w:hAnsi="GHEA Grapalat" w:cs="Arial"/>
          <w:sz w:val="20"/>
          <w:szCs w:val="20"/>
          <w:lang w:val="es-ES"/>
        </w:rPr>
        <w:t xml:space="preserve">ծածկագրով </w:t>
      </w:r>
      <w:r w:rsidR="00F51E50">
        <w:rPr>
          <w:rFonts w:ascii="GHEA Grapalat" w:hAnsi="GHEA Grapalat" w:cs="Arial"/>
          <w:sz w:val="20"/>
          <w:szCs w:val="20"/>
          <w:lang w:val="es-ES"/>
        </w:rPr>
        <w:t>գնանշման հարցումի մրցույթի</w:t>
      </w:r>
      <w:r w:rsidRPr="0093002B">
        <w:rPr>
          <w:rFonts w:ascii="GHEA Grapalat" w:hAnsi="GHEA Grapalat" w:cs="Arial"/>
          <w:sz w:val="20"/>
          <w:szCs w:val="20"/>
          <w:lang w:val="es-ES"/>
        </w:rPr>
        <w:t>ն մասնակցելու շրջանակում`</w:t>
      </w:r>
      <w:r w:rsidRPr="0093002B">
        <w:rPr>
          <w:rFonts w:ascii="GHEA Grapalat" w:hAnsi="GHEA Grapalat" w:cs="Sylfaen"/>
          <w:sz w:val="22"/>
          <w:szCs w:val="22"/>
          <w:lang w:val="es-ES"/>
        </w:rPr>
        <w:t xml:space="preserve">  </w:t>
      </w:r>
    </w:p>
    <w:p w14:paraId="64EC72C2" w14:textId="77777777" w:rsidR="00BB2D31" w:rsidRPr="0093002B" w:rsidRDefault="00BB2D31">
      <w:pPr>
        <w:numPr>
          <w:ilvl w:val="0"/>
          <w:numId w:val="5"/>
        </w:numPr>
        <w:ind w:left="0" w:firstLine="720"/>
        <w:jc w:val="both"/>
        <w:rPr>
          <w:rFonts w:ascii="GHEA Grapalat" w:hAnsi="GHEA Grapalat" w:cs="Arial"/>
          <w:sz w:val="20"/>
          <w:szCs w:val="20"/>
          <w:lang w:val="es-ES"/>
        </w:rPr>
      </w:pPr>
      <w:r w:rsidRPr="0093002B">
        <w:rPr>
          <w:rFonts w:ascii="GHEA Grapalat" w:hAnsi="GHEA Grapalat" w:cs="Arial"/>
          <w:sz w:val="20"/>
          <w:szCs w:val="20"/>
          <w:lang w:val="es-ES"/>
        </w:rPr>
        <w:t xml:space="preserve">թույլ չի տվել և (կամ) թույլ չի տալու </w:t>
      </w:r>
      <w:r w:rsidRPr="0093002B">
        <w:rPr>
          <w:rFonts w:ascii="GHEA Grapalat" w:hAnsi="GHEA Grapalat" w:cs="Arial"/>
          <w:sz w:val="20"/>
          <w:szCs w:val="20"/>
          <w:lang w:val="hy-AM"/>
        </w:rPr>
        <w:t xml:space="preserve">անբարեխիղճ մրցակցություն, </w:t>
      </w:r>
      <w:r w:rsidRPr="0093002B">
        <w:rPr>
          <w:rFonts w:ascii="GHEA Grapalat" w:hAnsi="GHEA Grapalat" w:cs="Arial"/>
          <w:sz w:val="20"/>
          <w:szCs w:val="20"/>
          <w:lang w:val="es-ES"/>
        </w:rPr>
        <w:t>գերիշխող դիրքի չարաշահում և հակամրցակցային համաձայնություն,</w:t>
      </w:r>
    </w:p>
    <w:p w14:paraId="5DFB58F0" w14:textId="77777777" w:rsidR="00BB2D31" w:rsidRPr="0093002B" w:rsidRDefault="00BB2D31">
      <w:pPr>
        <w:numPr>
          <w:ilvl w:val="0"/>
          <w:numId w:val="5"/>
        </w:numPr>
        <w:ind w:left="0" w:firstLine="720"/>
        <w:jc w:val="both"/>
        <w:rPr>
          <w:rFonts w:ascii="GHEA Grapalat" w:hAnsi="GHEA Grapalat"/>
          <w:sz w:val="22"/>
          <w:szCs w:val="22"/>
          <w:lang w:val="es-ES"/>
        </w:rPr>
      </w:pPr>
      <w:r w:rsidRPr="0093002B">
        <w:rPr>
          <w:rFonts w:ascii="GHEA Grapalat" w:hAnsi="GHEA Grapalat" w:cs="Arial"/>
          <w:sz w:val="20"/>
          <w:szCs w:val="20"/>
          <w:lang w:val="es-ES"/>
        </w:rPr>
        <w:t>բացակայում է հրավերով սահմանված`</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-ին</w:t>
      </w:r>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Arial"/>
          <w:sz w:val="20"/>
          <w:szCs w:val="20"/>
          <w:lang w:val="es-ES"/>
        </w:rPr>
        <w:t>փոխկապակցված անձանց և (կամ)</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Arial"/>
          <w:sz w:val="20"/>
          <w:szCs w:val="20"/>
          <w:lang w:val="es-ES"/>
        </w:rPr>
        <w:lastRenderedPageBreak/>
        <w:t>կողմից հիմնադրված կամ ավելի քան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-ին</w:t>
      </w:r>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0659902" w14:textId="77777777" w:rsidR="00BB2D31" w:rsidRPr="0093002B" w:rsidRDefault="00BB2D31" w:rsidP="00BB2D31">
      <w:pPr>
        <w:jc w:val="both"/>
        <w:rPr>
          <w:rFonts w:ascii="GHEA Grapalat" w:hAnsi="GHEA Grapalat"/>
          <w:sz w:val="22"/>
          <w:szCs w:val="22"/>
          <w:u w:val="single"/>
          <w:lang w:val="hy-AM"/>
        </w:rPr>
      </w:pPr>
      <w:r w:rsidRPr="0093002B">
        <w:rPr>
          <w:rFonts w:ascii="GHEA Grapalat" w:hAnsi="GHEA Grapalat" w:cs="Arial"/>
          <w:sz w:val="20"/>
          <w:szCs w:val="20"/>
          <w:lang w:val="es-ES"/>
        </w:rPr>
        <w:t xml:space="preserve">Ստորև ներկայացնում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իրական </w:t>
      </w:r>
      <w:r w:rsidRPr="0093002B">
        <w:rPr>
          <w:rFonts w:ascii="GHEA Grapalat" w:hAnsi="GHEA Grapalat" w:cs="Arial"/>
          <w:sz w:val="20"/>
          <w:szCs w:val="20"/>
          <w:lang w:val="hy-AM"/>
        </w:rPr>
        <w:t xml:space="preserve"> շահառուների</w:t>
      </w:r>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վերաբերյալ տեղեկություններ պարունակող կայքէջի հղումը՝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4ABD4324" w14:textId="77777777" w:rsidR="00241CD0" w:rsidRPr="00EA66F7" w:rsidRDefault="00241CD0" w:rsidP="00241CD0">
      <w:pPr>
        <w:ind w:firstLine="708"/>
        <w:jc w:val="both"/>
        <w:rPr>
          <w:rFonts w:ascii="GHEA Grapalat" w:hAnsi="GHEA Grapalat"/>
          <w:b/>
          <w:bCs/>
          <w:sz w:val="20"/>
          <w:lang w:val="es-ES"/>
        </w:rPr>
      </w:pPr>
      <w:r w:rsidRPr="00EA66F7">
        <w:rPr>
          <w:rFonts w:ascii="GHEA Grapalat" w:hAnsi="GHEA Grapalat"/>
          <w:b/>
          <w:bCs/>
          <w:sz w:val="20"/>
          <w:lang w:val="es-ES"/>
        </w:rPr>
        <w:t xml:space="preserve">Կից ներկայացվում է հրավերին կցված նախագծային փաստաթղթերով սահմանված տեխնիկական բնութագրերին համապատասխանող </w:t>
      </w:r>
      <w:r w:rsidRPr="00EA66F7">
        <w:rPr>
          <w:rFonts w:ascii="GHEA Grapalat" w:hAnsi="GHEA Grapalat"/>
          <w:b/>
          <w:bCs/>
          <w:sz w:val="20"/>
          <w:lang w:val="hy-AM"/>
        </w:rPr>
        <w:t xml:space="preserve">նյութերի և </w:t>
      </w:r>
      <w:r w:rsidRPr="00EA66F7">
        <w:rPr>
          <w:rFonts w:ascii="GHEA Grapalat" w:hAnsi="GHEA Grapalat"/>
          <w:b/>
          <w:bCs/>
          <w:sz w:val="20"/>
          <w:lang w:val="es-ES"/>
        </w:rPr>
        <w:t>(</w:t>
      </w:r>
      <w:r w:rsidRPr="00EA66F7">
        <w:rPr>
          <w:rFonts w:ascii="GHEA Grapalat" w:hAnsi="GHEA Grapalat"/>
          <w:b/>
          <w:bCs/>
          <w:sz w:val="20"/>
          <w:lang w:val="hy-AM"/>
        </w:rPr>
        <w:t>կամ</w:t>
      </w:r>
      <w:r w:rsidRPr="00EA66F7">
        <w:rPr>
          <w:rFonts w:ascii="GHEA Grapalat" w:hAnsi="GHEA Grapalat"/>
          <w:b/>
          <w:bCs/>
          <w:sz w:val="20"/>
          <w:lang w:val="es-ES"/>
        </w:rPr>
        <w:t>)</w:t>
      </w:r>
      <w:r w:rsidRPr="00EA66F7">
        <w:rPr>
          <w:rFonts w:ascii="GHEA Grapalat" w:hAnsi="GHEA Grapalat"/>
          <w:b/>
          <w:bCs/>
          <w:sz w:val="20"/>
          <w:lang w:val="hy-AM"/>
        </w:rPr>
        <w:t xml:space="preserve"> </w:t>
      </w:r>
      <w:r w:rsidRPr="00EA66F7">
        <w:rPr>
          <w:rFonts w:ascii="GHEA Grapalat" w:hAnsi="GHEA Grapalat"/>
          <w:b/>
          <w:bCs/>
          <w:sz w:val="20"/>
          <w:lang w:val="es-ES"/>
        </w:rPr>
        <w:t xml:space="preserve">սարքերի </w:t>
      </w:r>
      <w:r w:rsidRPr="00EA66F7">
        <w:rPr>
          <w:rFonts w:ascii="GHEA Grapalat" w:hAnsi="GHEA Grapalat"/>
          <w:b/>
          <w:bCs/>
          <w:sz w:val="20"/>
          <w:lang w:val="hy-AM"/>
        </w:rPr>
        <w:t>ու</w:t>
      </w:r>
      <w:r w:rsidRPr="00EA66F7">
        <w:rPr>
          <w:rFonts w:ascii="GHEA Grapalat" w:hAnsi="GHEA Grapalat"/>
          <w:b/>
          <w:bCs/>
          <w:sz w:val="20"/>
          <w:lang w:val="es-ES"/>
        </w:rPr>
        <w:t xml:space="preserve"> սարքավորումների </w:t>
      </w:r>
      <w:r w:rsidRPr="00EA66F7">
        <w:rPr>
          <w:rFonts w:ascii="GHEA Grapalat" w:hAnsi="GHEA Grapalat"/>
          <w:b/>
          <w:bCs/>
          <w:sz w:val="20"/>
          <w:lang w:val="hy-AM"/>
        </w:rPr>
        <w:t>տեղադրման պարտավորության մասին հավաստումը</w:t>
      </w:r>
      <w:r w:rsidRPr="00EA66F7">
        <w:rPr>
          <w:rFonts w:ascii="GHEA Grapalat" w:hAnsi="GHEA Grapalat"/>
          <w:b/>
          <w:bCs/>
          <w:sz w:val="20"/>
          <w:lang w:val="es-ES"/>
        </w:rPr>
        <w:t>:***</w:t>
      </w: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08079FE5" w14:textId="77777777" w:rsidR="00241CD0" w:rsidRPr="00AD3BB8" w:rsidRDefault="00241CD0" w:rsidP="00241CD0">
      <w:pPr>
        <w:pStyle w:val="Heading3"/>
        <w:spacing w:line="240" w:lineRule="auto"/>
        <w:ind w:firstLine="567"/>
        <w:jc w:val="right"/>
        <w:rPr>
          <w:rFonts w:ascii="GHEA Grapalat" w:hAnsi="GHEA Grapalat" w:cs="Arial"/>
          <w:b/>
          <w:i w:val="0"/>
          <w:lang w:val="hy-AM"/>
        </w:rPr>
      </w:pPr>
      <w:r w:rsidRPr="00AD3BB8">
        <w:rPr>
          <w:rFonts w:ascii="GHEA Grapalat" w:hAnsi="GHEA Grapalat" w:cs="Sylfaen"/>
          <w:b/>
          <w:i w:val="0"/>
          <w:lang w:val="hy-AM"/>
        </w:rPr>
        <w:lastRenderedPageBreak/>
        <w:t>Հավելված</w:t>
      </w:r>
      <w:r w:rsidRPr="00AD3BB8">
        <w:rPr>
          <w:rFonts w:ascii="GHEA Grapalat" w:hAnsi="GHEA Grapalat" w:cs="Arial"/>
          <w:b/>
          <w:i w:val="0"/>
          <w:lang w:val="hy-AM"/>
        </w:rPr>
        <w:t xml:space="preserve"> 1.1</w:t>
      </w:r>
    </w:p>
    <w:p w14:paraId="278DCE6A" w14:textId="27D8081B" w:rsidR="00241CD0" w:rsidRPr="00AD3BB8" w:rsidRDefault="00F51E50" w:rsidP="00241CD0">
      <w:pPr>
        <w:pStyle w:val="BodyTextIndent3"/>
        <w:spacing w:line="240" w:lineRule="auto"/>
        <w:jc w:val="right"/>
        <w:rPr>
          <w:rFonts w:ascii="GHEA Grapalat" w:hAnsi="GHEA Grapalat" w:cs="Arial"/>
          <w:b/>
          <w:lang w:val="hy-AM"/>
        </w:rPr>
      </w:pPr>
      <w:r>
        <w:rPr>
          <w:rFonts w:ascii="GHEA Grapalat" w:hAnsi="GHEA Grapalat"/>
          <w:b/>
          <w:lang w:val="es-ES"/>
        </w:rPr>
        <w:t>ԵՔ-ԳՀԱՇՁԲ-</w:t>
      </w:r>
      <w:r w:rsidR="003D274A">
        <w:rPr>
          <w:rFonts w:ascii="GHEA Grapalat" w:hAnsi="GHEA Grapalat"/>
          <w:b/>
          <w:lang w:val="es-ES"/>
        </w:rPr>
        <w:t>26/36</w:t>
      </w:r>
      <w:r w:rsidR="00241CD0" w:rsidRPr="00AD3BB8">
        <w:rPr>
          <w:rFonts w:ascii="GHEA Grapalat" w:hAnsi="GHEA Grapalat" w:cs="Sylfaen"/>
          <w:b/>
          <w:lang w:val="hy-AM"/>
        </w:rPr>
        <w:t>*</w:t>
      </w:r>
      <w:r w:rsidR="00241CD0" w:rsidRPr="00AD3BB8">
        <w:rPr>
          <w:rFonts w:ascii="GHEA Grapalat" w:hAnsi="GHEA Grapalat"/>
          <w:b/>
          <w:lang w:val="hy-AM"/>
        </w:rPr>
        <w:t xml:space="preserve">  </w:t>
      </w:r>
      <w:r w:rsidR="00241CD0" w:rsidRPr="00AD3BB8">
        <w:rPr>
          <w:rFonts w:ascii="GHEA Grapalat" w:hAnsi="GHEA Grapalat" w:cs="Sylfaen"/>
          <w:b/>
          <w:lang w:val="hy-AM"/>
        </w:rPr>
        <w:t>ծածկագրով</w:t>
      </w:r>
    </w:p>
    <w:p w14:paraId="06347128" w14:textId="4C8F61B6" w:rsidR="00241CD0" w:rsidRPr="00AD3BB8" w:rsidRDefault="00F51E50" w:rsidP="00241CD0">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հարցումի մրցույթի</w:t>
      </w:r>
      <w:r w:rsidR="00241CD0" w:rsidRPr="00AD3BB8">
        <w:rPr>
          <w:rFonts w:ascii="GHEA Grapalat" w:hAnsi="GHEA Grapalat" w:cs="Arial"/>
          <w:b/>
          <w:lang w:val="hy-AM"/>
        </w:rPr>
        <w:t xml:space="preserve"> </w:t>
      </w:r>
      <w:r w:rsidR="00241CD0" w:rsidRPr="00AD3BB8">
        <w:rPr>
          <w:rFonts w:ascii="GHEA Grapalat" w:hAnsi="GHEA Grapalat" w:cs="Sylfaen"/>
          <w:b/>
          <w:lang w:val="hy-AM"/>
        </w:rPr>
        <w:t>հրավերի</w:t>
      </w:r>
    </w:p>
    <w:p w14:paraId="24E5CB4C" w14:textId="77777777" w:rsidR="00241CD0" w:rsidRPr="00AD3BB8" w:rsidRDefault="00241CD0" w:rsidP="00241CD0">
      <w:pPr>
        <w:ind w:left="-66"/>
        <w:jc w:val="center"/>
        <w:rPr>
          <w:rFonts w:ascii="GHEA Grapalat" w:hAnsi="GHEA Grapalat"/>
          <w:b/>
          <w:lang w:val="hy-AM"/>
        </w:rPr>
      </w:pPr>
    </w:p>
    <w:p w14:paraId="1EB4EC31" w14:textId="77777777" w:rsidR="00241CD0" w:rsidRDefault="00241CD0" w:rsidP="00241CD0">
      <w:pPr>
        <w:pStyle w:val="Heading3"/>
        <w:spacing w:line="240" w:lineRule="auto"/>
        <w:ind w:firstLine="567"/>
        <w:rPr>
          <w:rFonts w:ascii="GHEA Grapalat" w:hAnsi="GHEA Grapalat"/>
          <w:b/>
          <w:i w:val="0"/>
          <w:lang w:val="hy-AM"/>
        </w:rPr>
      </w:pPr>
    </w:p>
    <w:p w14:paraId="1DD5D584" w14:textId="77777777" w:rsidR="00241CD0" w:rsidRDefault="00241CD0" w:rsidP="00241CD0">
      <w:pPr>
        <w:pStyle w:val="Heading3"/>
        <w:spacing w:line="240" w:lineRule="auto"/>
        <w:ind w:firstLine="567"/>
        <w:rPr>
          <w:rFonts w:ascii="GHEA Grapalat" w:hAnsi="GHEA Grapalat"/>
          <w:b/>
          <w:i w:val="0"/>
          <w:lang w:val="hy-AM"/>
        </w:rPr>
      </w:pPr>
    </w:p>
    <w:p w14:paraId="2F6CE7E5" w14:textId="77777777" w:rsidR="00241CD0" w:rsidRPr="00AD3BB8" w:rsidRDefault="00241CD0" w:rsidP="00241CD0">
      <w:pPr>
        <w:pStyle w:val="Heading3"/>
        <w:spacing w:line="240" w:lineRule="auto"/>
        <w:ind w:firstLine="567"/>
        <w:rPr>
          <w:rFonts w:ascii="GHEA Grapalat" w:hAnsi="GHEA Grapalat"/>
          <w:b/>
          <w:i w:val="0"/>
          <w:lang w:val="hy-AM"/>
        </w:rPr>
      </w:pPr>
      <w:r w:rsidRPr="00AD3BB8">
        <w:rPr>
          <w:rFonts w:ascii="GHEA Grapalat" w:hAnsi="GHEA Grapalat"/>
          <w:b/>
          <w:i w:val="0"/>
          <w:lang w:val="hy-AM"/>
        </w:rPr>
        <w:t>ՀԱՎԱՍՏՈՒՄ</w:t>
      </w:r>
    </w:p>
    <w:p w14:paraId="000905DA" w14:textId="77777777" w:rsidR="00241CD0" w:rsidRPr="00AD3BB8" w:rsidRDefault="00241CD0" w:rsidP="00241CD0">
      <w:pPr>
        <w:pStyle w:val="Heading3"/>
        <w:spacing w:line="240" w:lineRule="auto"/>
        <w:ind w:firstLine="567"/>
        <w:rPr>
          <w:rFonts w:ascii="GHEA Grapalat" w:hAnsi="GHEA Grapalat"/>
          <w:b/>
          <w:i w:val="0"/>
          <w:lang w:val="hy-AM"/>
        </w:rPr>
      </w:pPr>
      <w:r w:rsidRPr="00AD3BB8">
        <w:rPr>
          <w:rFonts w:ascii="GHEA Grapalat" w:hAnsi="GHEA Grapalat" w:cs="Sylfaen"/>
          <w:b/>
          <w:i w:val="0"/>
          <w:szCs w:val="24"/>
          <w:lang w:val="hy-AM"/>
        </w:rPr>
        <w:t>հրավերով սահմանված տեխնիկական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բնութագրերին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երաշխիքային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սպասարկման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պայմաններին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համապատասխանող</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նյութերի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կամ</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ու</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սարքավորումների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տեղադրման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պարտավորության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մասին</w:t>
      </w:r>
    </w:p>
    <w:p w14:paraId="75321E82" w14:textId="77777777" w:rsidR="00241CD0" w:rsidRPr="00AD3BB8" w:rsidRDefault="00241CD0" w:rsidP="00241CD0">
      <w:pPr>
        <w:ind w:firstLine="567"/>
        <w:jc w:val="both"/>
        <w:rPr>
          <w:rFonts w:ascii="GHEA Grapalat" w:hAnsi="GHEA Grapalat" w:cs="Arial"/>
          <w:sz w:val="20"/>
          <w:szCs w:val="20"/>
          <w:u w:val="single"/>
          <w:lang w:val="es-ES"/>
        </w:rPr>
      </w:pPr>
    </w:p>
    <w:p w14:paraId="1EC968C7" w14:textId="2FE17595" w:rsidR="00241CD0" w:rsidRPr="00016835" w:rsidRDefault="00241CD0" w:rsidP="00241CD0">
      <w:pPr>
        <w:ind w:firstLine="567"/>
        <w:jc w:val="both"/>
        <w:rPr>
          <w:rFonts w:ascii="GHEA Grapalat" w:hAnsi="GHEA Grapalat" w:cs="Arial"/>
          <w:sz w:val="16"/>
          <w:szCs w:val="16"/>
          <w:lang w:val="es-ES"/>
        </w:rPr>
      </w:pPr>
      <w:r w:rsidRPr="00AD3BB8">
        <w:rPr>
          <w:rFonts w:ascii="GHEA Grapalat" w:hAnsi="GHEA Grapalat"/>
          <w:u w:val="single"/>
          <w:lang w:val="es-ES"/>
        </w:rPr>
        <w:t xml:space="preserve">                                                  </w:t>
      </w:r>
      <w:r w:rsidRPr="00AD3BB8">
        <w:rPr>
          <w:rFonts w:ascii="GHEA Grapalat" w:hAnsi="GHEA Grapalat"/>
          <w:u w:val="single"/>
          <w:lang w:val="es-ES"/>
        </w:rPr>
        <w:tab/>
      </w:r>
      <w:r w:rsidRPr="00AD3BB8">
        <w:rPr>
          <w:rFonts w:ascii="GHEA Grapalat" w:hAnsi="GHEA Grapalat"/>
          <w:u w:val="single"/>
          <w:lang w:val="es-ES"/>
        </w:rPr>
        <w:tab/>
        <w:t xml:space="preserve">   </w:t>
      </w:r>
      <w:r w:rsidRPr="00AD3BB8">
        <w:rPr>
          <w:rFonts w:ascii="GHEA Grapalat" w:hAnsi="GHEA Grapalat"/>
          <w:u w:val="single"/>
          <w:lang w:val="es-ES"/>
        </w:rPr>
        <w:tab/>
      </w:r>
      <w:r w:rsidRPr="00AD3BB8">
        <w:rPr>
          <w:rFonts w:ascii="GHEA Grapalat" w:hAnsi="GHEA Grapalat"/>
          <w:u w:val="single"/>
          <w:lang w:val="es-ES"/>
        </w:rPr>
        <w:tab/>
      </w:r>
      <w:r w:rsidRPr="00AD3BB8">
        <w:rPr>
          <w:rFonts w:ascii="GHEA Grapalat" w:hAnsi="GHEA Grapalat"/>
          <w:lang w:val="es-ES"/>
        </w:rPr>
        <w:t>-</w:t>
      </w:r>
      <w:r w:rsidRPr="00AD3BB8">
        <w:rPr>
          <w:rFonts w:ascii="GHEA Grapalat" w:hAnsi="GHEA Grapalat" w:cs="Sylfaen"/>
          <w:sz w:val="20"/>
          <w:szCs w:val="20"/>
          <w:lang w:val="es-ES"/>
        </w:rPr>
        <w:t>ն</w:t>
      </w:r>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հավաստում</w:t>
      </w:r>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է</w:t>
      </w:r>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որ</w:t>
      </w:r>
      <w:r w:rsidRPr="00AD3BB8">
        <w:rPr>
          <w:rFonts w:ascii="GHEA Grapalat" w:hAnsi="GHEA Grapalat" w:cs="Sylfaen"/>
          <w:sz w:val="20"/>
          <w:szCs w:val="20"/>
          <w:lang w:val="hy-AM"/>
        </w:rPr>
        <w:t xml:space="preserve"> </w:t>
      </w:r>
      <w:r w:rsidR="00F51E50">
        <w:rPr>
          <w:rFonts w:ascii="GHEA Grapalat" w:hAnsi="GHEA Grapalat"/>
          <w:b/>
          <w:sz w:val="20"/>
          <w:szCs w:val="20"/>
          <w:lang w:val="es-ES"/>
        </w:rPr>
        <w:t>ԵՔ-ԳՀԱՇՁԲ-</w:t>
      </w:r>
      <w:r w:rsidR="003D274A">
        <w:rPr>
          <w:rFonts w:ascii="GHEA Grapalat" w:hAnsi="GHEA Grapalat"/>
          <w:b/>
          <w:sz w:val="20"/>
          <w:szCs w:val="20"/>
          <w:lang w:val="es-ES"/>
        </w:rPr>
        <w:t>26/36</w:t>
      </w:r>
      <w:r w:rsidRPr="00016835">
        <w:rPr>
          <w:rStyle w:val="FootnoteReference"/>
          <w:rFonts w:ascii="GHEA Grapalat" w:hAnsi="GHEA Grapalat" w:cs="Arial"/>
          <w:sz w:val="16"/>
          <w:szCs w:val="16"/>
          <w:lang w:val="es-ES"/>
        </w:rPr>
        <w:t>*</w:t>
      </w:r>
      <w:r w:rsidRPr="00016835">
        <w:rPr>
          <w:rFonts w:ascii="GHEA Grapalat" w:hAnsi="GHEA Grapalat" w:cs="Arial"/>
          <w:sz w:val="16"/>
          <w:szCs w:val="16"/>
          <w:lang w:val="es-ES"/>
        </w:rPr>
        <w:t xml:space="preserve"> </w:t>
      </w:r>
    </w:p>
    <w:p w14:paraId="2FC54BAC" w14:textId="77777777" w:rsidR="00241CD0" w:rsidRPr="00AD3BB8" w:rsidRDefault="00241CD0" w:rsidP="00241CD0">
      <w:pPr>
        <w:jc w:val="both"/>
        <w:rPr>
          <w:rFonts w:ascii="GHEA Grapalat" w:hAnsi="GHEA Grapalat" w:cs="Arial"/>
          <w:sz w:val="20"/>
          <w:szCs w:val="20"/>
          <w:u w:val="single"/>
          <w:lang w:val="es-ES"/>
        </w:rPr>
      </w:pPr>
      <w:r w:rsidRPr="00AD3BB8">
        <w:rPr>
          <w:rFonts w:ascii="GHEA Grapalat" w:hAnsi="GHEA Grapalat"/>
          <w:sz w:val="20"/>
          <w:vertAlign w:val="superscript"/>
          <w:lang w:val="es-ES"/>
        </w:rPr>
        <w:t xml:space="preserve">                                                    </w:t>
      </w:r>
      <w:r w:rsidRPr="00AD3BB8">
        <w:rPr>
          <w:rFonts w:ascii="GHEA Grapalat" w:hAnsi="GHEA Grapalat"/>
          <w:sz w:val="20"/>
          <w:vertAlign w:val="superscript"/>
        </w:rPr>
        <w:t>մ</w:t>
      </w:r>
      <w:r w:rsidRPr="00AD3BB8">
        <w:rPr>
          <w:rFonts w:ascii="GHEA Grapalat" w:hAnsi="GHEA Grapalat"/>
          <w:sz w:val="20"/>
          <w:vertAlign w:val="superscript"/>
          <w:lang w:val="hy-AM"/>
        </w:rPr>
        <w:t>ասնակցի անվանումը</w:t>
      </w:r>
    </w:p>
    <w:p w14:paraId="3EF4D3DC" w14:textId="46FBAD3B" w:rsidR="00241CD0" w:rsidRPr="00DD1884" w:rsidRDefault="00241CD0" w:rsidP="00241CD0">
      <w:pPr>
        <w:jc w:val="both"/>
        <w:rPr>
          <w:lang w:val="es-ES"/>
        </w:rPr>
      </w:pPr>
      <w:r w:rsidRPr="00AD3BB8">
        <w:rPr>
          <w:rFonts w:ascii="GHEA Grapalat" w:hAnsi="GHEA Grapalat" w:cs="Arial"/>
          <w:sz w:val="20"/>
          <w:szCs w:val="20"/>
          <w:lang w:val="es-ES"/>
        </w:rPr>
        <w:t xml:space="preserve">ծածկագրով </w:t>
      </w:r>
      <w:r w:rsidR="00F51E50">
        <w:rPr>
          <w:rFonts w:ascii="GHEA Grapalat" w:hAnsi="GHEA Grapalat" w:cs="Arial"/>
          <w:sz w:val="20"/>
          <w:szCs w:val="20"/>
          <w:lang w:val="es-ES"/>
        </w:rPr>
        <w:t>գնանշման հարցումի մրցույթի</w:t>
      </w:r>
      <w:r w:rsidRPr="00AD3BB8">
        <w:rPr>
          <w:rFonts w:ascii="GHEA Grapalat" w:hAnsi="GHEA Grapalat" w:cs="Arial"/>
          <w:sz w:val="20"/>
          <w:szCs w:val="20"/>
          <w:lang w:val="es-ES"/>
        </w:rPr>
        <w:t xml:space="preserve"> </w:t>
      </w:r>
      <w:r w:rsidRPr="00AD3BB8">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օգտագործել</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AD3BB8">
        <w:rPr>
          <w:rFonts w:ascii="GHEA Grapalat" w:hAnsi="GHEA Grapalat" w:cs="Arial"/>
          <w:sz w:val="20"/>
          <w:szCs w:val="20"/>
          <w:lang w:val="es-ES"/>
        </w:rPr>
        <w:t>(</w:t>
      </w:r>
      <w:r w:rsidRPr="00AD3BB8">
        <w:rPr>
          <w:rFonts w:ascii="GHEA Grapalat" w:hAnsi="GHEA Grapalat" w:cs="Arial"/>
          <w:sz w:val="20"/>
          <w:szCs w:val="20"/>
          <w:lang w:val="hy-AM"/>
        </w:rPr>
        <w:t>կամ</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սարքեր ու սարքավորումներ՝ մինչև տեղադրումը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օգտագործումը</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w:t>
      </w:r>
      <w:r w:rsidRPr="00AD3BB8">
        <w:rPr>
          <w:rFonts w:ascii="GHEA Grapalat" w:hAnsi="GHEA Grapalat" w:cs="Sylfaen"/>
          <w:sz w:val="20"/>
          <w:lang w:val="hy-AM"/>
        </w:rPr>
        <w:t>դրանց</w:t>
      </w:r>
      <w:r w:rsidRPr="00AD3BB8">
        <w:rPr>
          <w:rFonts w:ascii="GHEA Grapalat" w:hAnsi="GHEA Grapalat" w:cs="Sylfaen"/>
          <w:sz w:val="20"/>
          <w:lang w:val="af-ZA"/>
        </w:rPr>
        <w:t xml:space="preserve"> </w:t>
      </w:r>
      <w:r w:rsidRPr="00AD3BB8">
        <w:rPr>
          <w:rFonts w:ascii="GHEA Grapalat" w:hAnsi="GHEA Grapalat" w:cs="Sylfaen"/>
          <w:sz w:val="20"/>
          <w:lang w:val="hy-AM"/>
        </w:rPr>
        <w:t>տեխնիկական</w:t>
      </w:r>
      <w:r w:rsidRPr="00AD3BB8">
        <w:rPr>
          <w:rFonts w:ascii="GHEA Grapalat" w:hAnsi="GHEA Grapalat" w:cs="Sylfaen"/>
          <w:sz w:val="20"/>
          <w:lang w:val="af-ZA"/>
        </w:rPr>
        <w:t xml:space="preserve"> </w:t>
      </w:r>
      <w:r w:rsidRPr="00AD3BB8">
        <w:rPr>
          <w:rFonts w:ascii="GHEA Grapalat" w:hAnsi="GHEA Grapalat" w:cs="Sylfaen"/>
          <w:sz w:val="20"/>
          <w:lang w:val="hy-AM"/>
        </w:rPr>
        <w:t>բնութագրերը</w:t>
      </w:r>
      <w:r w:rsidRPr="00AD3BB8">
        <w:rPr>
          <w:rFonts w:ascii="GHEA Grapalat" w:hAnsi="GHEA Grapalat" w:cs="Sylfaen"/>
          <w:sz w:val="20"/>
          <w:lang w:val="af-ZA"/>
        </w:rPr>
        <w:t xml:space="preserve">, </w:t>
      </w:r>
      <w:r w:rsidRPr="00AD3BB8">
        <w:rPr>
          <w:rFonts w:ascii="GHEA Grapalat" w:hAnsi="GHEA Grapalat" w:cs="Sylfaen"/>
          <w:sz w:val="20"/>
          <w:lang w:val="hy-AM"/>
        </w:rPr>
        <w:t>ապրանքային</w:t>
      </w:r>
      <w:r w:rsidRPr="00AD3BB8">
        <w:rPr>
          <w:rFonts w:ascii="GHEA Grapalat" w:hAnsi="GHEA Grapalat" w:cs="Sylfaen"/>
          <w:sz w:val="20"/>
          <w:lang w:val="af-ZA"/>
        </w:rPr>
        <w:t xml:space="preserve"> </w:t>
      </w:r>
      <w:r w:rsidRPr="00AD3BB8">
        <w:rPr>
          <w:rFonts w:ascii="GHEA Grapalat" w:hAnsi="GHEA Grapalat" w:cs="Sylfaen"/>
          <w:sz w:val="20"/>
          <w:lang w:val="hy-AM"/>
        </w:rPr>
        <w:t>նշանները</w:t>
      </w:r>
      <w:r w:rsidRPr="00AD3BB8">
        <w:rPr>
          <w:rFonts w:ascii="GHEA Grapalat" w:hAnsi="GHEA Grapalat" w:cs="Sylfaen"/>
          <w:sz w:val="20"/>
          <w:lang w:val="af-ZA"/>
        </w:rPr>
        <w:t xml:space="preserve">, </w:t>
      </w:r>
      <w:r w:rsidRPr="00AD3BB8">
        <w:rPr>
          <w:rFonts w:ascii="GHEA Grapalat" w:hAnsi="GHEA Grapalat" w:cs="Sylfaen"/>
          <w:sz w:val="20"/>
          <w:lang w:val="hy-AM"/>
        </w:rPr>
        <w:t>ֆիրմային</w:t>
      </w:r>
      <w:r w:rsidRPr="00AD3BB8">
        <w:rPr>
          <w:rFonts w:ascii="GHEA Grapalat" w:hAnsi="GHEA Grapalat" w:cs="Sylfaen"/>
          <w:sz w:val="20"/>
          <w:lang w:val="af-ZA"/>
        </w:rPr>
        <w:t xml:space="preserve"> </w:t>
      </w:r>
      <w:r w:rsidRPr="00AD3BB8">
        <w:rPr>
          <w:rFonts w:ascii="GHEA Grapalat" w:hAnsi="GHEA Grapalat" w:cs="Sylfaen"/>
          <w:sz w:val="20"/>
          <w:lang w:val="hy-AM"/>
        </w:rPr>
        <w:t>անվանումները</w:t>
      </w:r>
      <w:r w:rsidRPr="00AD3BB8">
        <w:rPr>
          <w:rFonts w:ascii="GHEA Grapalat" w:hAnsi="GHEA Grapalat" w:cs="Sylfaen"/>
          <w:sz w:val="20"/>
          <w:lang w:val="af-ZA"/>
        </w:rPr>
        <w:t xml:space="preserve">, </w:t>
      </w:r>
      <w:r w:rsidRPr="00AD3BB8">
        <w:rPr>
          <w:rFonts w:ascii="GHEA Grapalat" w:hAnsi="GHEA Grapalat" w:cs="Sylfaen"/>
          <w:sz w:val="20"/>
          <w:lang w:val="hy-AM"/>
        </w:rPr>
        <w:t>մակնիշները</w:t>
      </w:r>
      <w:r w:rsidRPr="00AD3BB8">
        <w:rPr>
          <w:rFonts w:ascii="GHEA Grapalat" w:hAnsi="GHEA Grapalat" w:cs="Sylfaen"/>
          <w:sz w:val="20"/>
          <w:lang w:val="af-ZA"/>
        </w:rPr>
        <w:t xml:space="preserve"> </w:t>
      </w:r>
      <w:r w:rsidRPr="00AD3BB8">
        <w:rPr>
          <w:rFonts w:ascii="GHEA Grapalat" w:hAnsi="GHEA Grapalat" w:cs="Sylfaen"/>
          <w:sz w:val="20"/>
          <w:lang w:val="hy-AM"/>
        </w:rPr>
        <w:t>և</w:t>
      </w:r>
      <w:r w:rsidRPr="00AD3BB8">
        <w:rPr>
          <w:rFonts w:ascii="GHEA Grapalat" w:hAnsi="GHEA Grapalat" w:cs="Sylfaen"/>
          <w:sz w:val="20"/>
          <w:lang w:val="af-ZA"/>
        </w:rPr>
        <w:t xml:space="preserve"> </w:t>
      </w:r>
      <w:r w:rsidRPr="00AD3BB8">
        <w:rPr>
          <w:rFonts w:ascii="GHEA Grapalat" w:hAnsi="GHEA Grapalat" w:cs="Sylfaen"/>
          <w:sz w:val="20"/>
          <w:lang w:val="hy-AM"/>
        </w:rPr>
        <w:t>երաշխիքային</w:t>
      </w:r>
      <w:r w:rsidRPr="00AD3BB8">
        <w:rPr>
          <w:rFonts w:ascii="GHEA Grapalat" w:hAnsi="GHEA Grapalat" w:cs="Sylfaen"/>
          <w:sz w:val="20"/>
          <w:lang w:val="af-ZA"/>
        </w:rPr>
        <w:t xml:space="preserve"> </w:t>
      </w:r>
      <w:r w:rsidRPr="00AD3BB8">
        <w:rPr>
          <w:rFonts w:ascii="GHEA Grapalat" w:hAnsi="GHEA Grapalat" w:cs="Sylfaen"/>
          <w:sz w:val="20"/>
          <w:lang w:val="hy-AM"/>
        </w:rPr>
        <w:t>ժամկետները</w:t>
      </w:r>
      <w:r w:rsidRPr="00AD3BB8">
        <w:rPr>
          <w:rFonts w:ascii="GHEA Grapalat" w:hAnsi="GHEA Grapalat" w:cs="Sylfaen"/>
          <w:sz w:val="20"/>
          <w:lang w:val="af-ZA"/>
        </w:rPr>
        <w:t xml:space="preserve"> </w:t>
      </w:r>
      <w:r w:rsidRPr="00AD3BB8">
        <w:rPr>
          <w:rFonts w:ascii="GHEA Grapalat" w:hAnsi="GHEA Grapalat" w:cs="Sylfaen"/>
          <w:sz w:val="20"/>
          <w:lang w:val="hy-AM"/>
        </w:rPr>
        <w:t>նախապես</w:t>
      </w:r>
      <w:r w:rsidRPr="00AD3BB8">
        <w:rPr>
          <w:rFonts w:ascii="GHEA Grapalat" w:hAnsi="GHEA Grapalat" w:cs="Sylfaen"/>
          <w:sz w:val="20"/>
          <w:lang w:val="af-ZA"/>
        </w:rPr>
        <w:t xml:space="preserve"> </w:t>
      </w:r>
      <w:r w:rsidRPr="00AD3BB8">
        <w:rPr>
          <w:rFonts w:ascii="GHEA Grapalat" w:hAnsi="GHEA Grapalat" w:cs="Sylfaen"/>
          <w:sz w:val="20"/>
          <w:lang w:val="hy-AM"/>
        </w:rPr>
        <w:t>գրավոր համաձայնեցնելով</w:t>
      </w:r>
      <w:r w:rsidRPr="00AD3BB8">
        <w:rPr>
          <w:rFonts w:ascii="GHEA Grapalat" w:hAnsi="GHEA Grapalat" w:cs="Sylfaen"/>
          <w:sz w:val="20"/>
          <w:lang w:val="af-ZA"/>
        </w:rPr>
        <w:t xml:space="preserve"> </w:t>
      </w:r>
      <w:r w:rsidRPr="00AD3BB8">
        <w:rPr>
          <w:rFonts w:ascii="GHEA Grapalat" w:hAnsi="GHEA Grapalat" w:cs="Sylfaen"/>
          <w:sz w:val="20"/>
          <w:lang w:val="hy-AM"/>
        </w:rPr>
        <w:t>պատվիրատուի</w:t>
      </w:r>
      <w:r w:rsidRPr="00AD3BB8">
        <w:rPr>
          <w:rFonts w:ascii="GHEA Grapalat" w:hAnsi="GHEA Grapalat" w:cs="Sylfaen"/>
          <w:sz w:val="20"/>
          <w:lang w:val="af-ZA"/>
        </w:rPr>
        <w:t xml:space="preserve"> </w:t>
      </w:r>
      <w:r w:rsidRPr="00AD3BB8">
        <w:rPr>
          <w:rFonts w:ascii="GHEA Grapalat" w:hAnsi="GHEA Grapalat" w:cs="Sylfaen"/>
          <w:sz w:val="20"/>
          <w:lang w:val="hy-AM"/>
        </w:rPr>
        <w:t>հետ</w:t>
      </w:r>
      <w:r w:rsidRPr="00AD3BB8">
        <w:rPr>
          <w:rFonts w:ascii="GHEA Grapalat" w:hAnsi="GHEA Grapalat" w:cs="Sylfaen"/>
          <w:sz w:val="20"/>
          <w:lang w:val="af-ZA"/>
        </w:rPr>
        <w:t>:</w:t>
      </w:r>
      <w:r w:rsidRPr="005C4D07">
        <w:rPr>
          <w:rFonts w:ascii="GHEA Grapalat" w:hAnsi="GHEA Grapalat" w:cs="Sylfaen"/>
          <w:sz w:val="20"/>
          <w:lang w:val="af-ZA"/>
        </w:rPr>
        <w:t xml:space="preserve"> </w:t>
      </w:r>
    </w:p>
    <w:p w14:paraId="5170789C" w14:textId="77777777" w:rsidR="00241CD0" w:rsidRPr="0093002B" w:rsidRDefault="00241CD0" w:rsidP="00241CD0">
      <w:pPr>
        <w:rPr>
          <w:lang w:val="es-ES"/>
        </w:rPr>
      </w:pPr>
    </w:p>
    <w:p w14:paraId="62CFE2C5" w14:textId="77777777" w:rsidR="00241CD0" w:rsidRPr="00AD3BB8" w:rsidRDefault="00241CD0" w:rsidP="00241CD0">
      <w:pPr>
        <w:jc w:val="both"/>
        <w:rPr>
          <w:rFonts w:ascii="GHEA Grapalat" w:hAnsi="GHEA Grapalat"/>
          <w:sz w:val="20"/>
          <w:u w:val="single"/>
          <w:lang w:val="es-ES"/>
        </w:rPr>
      </w:pP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t xml:space="preserve">    </w:t>
      </w:r>
    </w:p>
    <w:p w14:paraId="5C3B8132" w14:textId="77777777" w:rsidR="00241CD0" w:rsidRPr="00AD3BB8" w:rsidRDefault="00241CD0" w:rsidP="00241CD0">
      <w:pPr>
        <w:jc w:val="both"/>
        <w:rPr>
          <w:rFonts w:ascii="GHEA Grapalat" w:hAnsi="GHEA Grapalat"/>
          <w:sz w:val="20"/>
          <w:u w:val="single"/>
          <w:lang w:val="hy-AM"/>
        </w:rPr>
      </w:pPr>
      <w:r w:rsidRPr="0093002B">
        <w:rPr>
          <w:rFonts w:ascii="GHEA Grapalat" w:hAnsi="GHEA Grapalat" w:cs="Sylfaen"/>
          <w:sz w:val="20"/>
          <w:vertAlign w:val="superscript"/>
          <w:lang w:val="hy-AM"/>
        </w:rPr>
        <w:t xml:space="preserve">                          մասնակցի անվանումը (ղեկավարի պաշտոնը, անուն ազգանունը)</w:t>
      </w:r>
      <w:r w:rsidRPr="00F32937">
        <w:rPr>
          <w:rFonts w:ascii="GHEA Grapalat" w:hAnsi="GHEA Grapalat" w:cs="Sylfaen"/>
          <w:sz w:val="20"/>
          <w:vertAlign w:val="superscript"/>
          <w:lang w:val="hy-AM"/>
        </w:rPr>
        <w:t xml:space="preserve">  </w:t>
      </w:r>
      <w:r w:rsidRPr="00F32937">
        <w:rPr>
          <w:rFonts w:ascii="GHEA Grapalat" w:hAnsi="GHEA Grapalat" w:cs="Sylfaen"/>
          <w:sz w:val="20"/>
          <w:vertAlign w:val="superscript"/>
          <w:lang w:val="hy-AM"/>
        </w:rPr>
        <w:tab/>
      </w:r>
      <w:r w:rsidRPr="00F32937">
        <w:rPr>
          <w:rFonts w:ascii="GHEA Grapalat" w:hAnsi="GHEA Grapalat" w:cs="Sylfaen"/>
          <w:sz w:val="20"/>
          <w:vertAlign w:val="superscript"/>
          <w:lang w:val="hy-AM"/>
        </w:rPr>
        <w:tab/>
      </w:r>
      <w:r w:rsidRPr="00F32937">
        <w:rPr>
          <w:rFonts w:ascii="GHEA Grapalat" w:hAnsi="GHEA Grapalat" w:cs="Sylfaen"/>
          <w:vertAlign w:val="superscript"/>
          <w:lang w:val="hy-AM"/>
        </w:rPr>
        <w:t xml:space="preserve">                           </w:t>
      </w:r>
      <w:r w:rsidRPr="0093002B">
        <w:rPr>
          <w:rFonts w:ascii="GHEA Grapalat" w:hAnsi="GHEA Grapalat" w:cs="Sylfaen"/>
          <w:sz w:val="20"/>
          <w:vertAlign w:val="superscript"/>
          <w:lang w:val="hy-AM"/>
        </w:rPr>
        <w:t>ստորագրությո</w:t>
      </w:r>
      <w:r w:rsidRPr="00AD3BB8">
        <w:rPr>
          <w:rFonts w:ascii="GHEA Grapalat" w:hAnsi="GHEA Grapalat" w:cs="Sylfaen"/>
          <w:sz w:val="20"/>
          <w:vertAlign w:val="superscript"/>
          <w:lang w:val="hy-AM"/>
        </w:rPr>
        <w:t>ւն</w:t>
      </w:r>
      <w:r w:rsidRPr="0093002B">
        <w:rPr>
          <w:rFonts w:ascii="GHEA Grapalat" w:hAnsi="GHEA Grapalat" w:cs="Sylfaen"/>
          <w:sz w:val="20"/>
          <w:lang w:val="hy-AM"/>
        </w:rPr>
        <w:t xml:space="preserve"> </w:t>
      </w:r>
    </w:p>
    <w:p w14:paraId="71D84F00" w14:textId="77777777" w:rsidR="00241CD0" w:rsidRDefault="00241CD0" w:rsidP="00241CD0">
      <w:pPr>
        <w:pStyle w:val="BodyTextIndent3"/>
        <w:spacing w:line="240" w:lineRule="auto"/>
        <w:ind w:firstLine="0"/>
        <w:jc w:val="right"/>
        <w:rPr>
          <w:rFonts w:ascii="GHEA Grapalat" w:hAnsi="GHEA Grapalat" w:cs="Arial"/>
          <w:lang w:val="hy-AM"/>
        </w:rPr>
      </w:pPr>
      <w:r w:rsidRPr="0093002B">
        <w:rPr>
          <w:rFonts w:ascii="GHEA Grapalat" w:hAnsi="GHEA Grapalat" w:cs="Sylfaen"/>
          <w:lang w:val="hy-AM"/>
        </w:rPr>
        <w:t>Կ</w:t>
      </w:r>
      <w:r w:rsidRPr="0093002B">
        <w:rPr>
          <w:rFonts w:ascii="GHEA Grapalat" w:hAnsi="GHEA Grapalat" w:cs="Arial"/>
          <w:lang w:val="hy-AM"/>
        </w:rPr>
        <w:t xml:space="preserve">. </w:t>
      </w:r>
      <w:r w:rsidRPr="0093002B">
        <w:rPr>
          <w:rFonts w:ascii="GHEA Grapalat" w:hAnsi="GHEA Grapalat" w:cs="Sylfaen"/>
          <w:lang w:val="hy-AM"/>
        </w:rPr>
        <w:t>Տ</w:t>
      </w:r>
      <w:r w:rsidRPr="0093002B">
        <w:rPr>
          <w:rFonts w:ascii="GHEA Grapalat" w:hAnsi="GHEA Grapalat" w:cs="Arial"/>
          <w:lang w:val="hy-AM"/>
        </w:rPr>
        <w:t>.</w:t>
      </w:r>
      <w:r w:rsidRPr="0093002B">
        <w:rPr>
          <w:rFonts w:ascii="GHEA Grapalat" w:hAnsi="GHEA Grapalat" w:cs="Arial"/>
          <w:lang w:val="hy-AM"/>
        </w:rPr>
        <w:tab/>
      </w:r>
    </w:p>
    <w:p w14:paraId="125BAC2A" w14:textId="77777777" w:rsidR="00241CD0" w:rsidRDefault="00241CD0" w:rsidP="00241CD0">
      <w:pPr>
        <w:pStyle w:val="BodyTextIndent3"/>
        <w:spacing w:line="240" w:lineRule="auto"/>
        <w:ind w:firstLine="0"/>
        <w:jc w:val="right"/>
        <w:rPr>
          <w:rFonts w:ascii="GHEA Grapalat" w:hAnsi="GHEA Grapalat" w:cs="Arial"/>
          <w:lang w:val="hy-AM"/>
        </w:rPr>
      </w:pPr>
    </w:p>
    <w:p w14:paraId="20F31A59" w14:textId="1080821D" w:rsidR="00D24A77" w:rsidRDefault="00D24A77" w:rsidP="00D24A77">
      <w:pPr>
        <w:pStyle w:val="Heading3"/>
        <w:spacing w:line="240" w:lineRule="auto"/>
        <w:ind w:firstLine="567"/>
        <w:jc w:val="right"/>
        <w:rPr>
          <w:rFonts w:ascii="GHEA Grapalat" w:hAnsi="GHEA Grapalat" w:cs="Sylfaen"/>
          <w:b/>
          <w:i w:val="0"/>
          <w:lang w:val="hy-AM"/>
        </w:rPr>
      </w:pPr>
    </w:p>
    <w:p w14:paraId="2D0C3BF9" w14:textId="49658417" w:rsidR="00241CD0" w:rsidRDefault="00241CD0" w:rsidP="00241CD0">
      <w:pPr>
        <w:rPr>
          <w:lang w:val="hy-AM"/>
        </w:rPr>
      </w:pPr>
    </w:p>
    <w:p w14:paraId="56894EE1" w14:textId="6CA3F67C" w:rsidR="00241CD0" w:rsidRDefault="00241CD0" w:rsidP="00241CD0">
      <w:pPr>
        <w:rPr>
          <w:lang w:val="hy-AM"/>
        </w:rPr>
      </w:pPr>
    </w:p>
    <w:p w14:paraId="6933F0B3" w14:textId="08A5F466" w:rsidR="00241CD0" w:rsidRDefault="00241CD0" w:rsidP="00241CD0">
      <w:pPr>
        <w:rPr>
          <w:lang w:val="hy-AM"/>
        </w:rPr>
      </w:pPr>
    </w:p>
    <w:p w14:paraId="619D99B6" w14:textId="761EBED8" w:rsidR="00241CD0" w:rsidRDefault="00241CD0" w:rsidP="00241CD0">
      <w:pPr>
        <w:rPr>
          <w:lang w:val="hy-AM"/>
        </w:rPr>
      </w:pPr>
    </w:p>
    <w:p w14:paraId="148C5B9C" w14:textId="67A31BF4" w:rsidR="00241CD0" w:rsidRDefault="00241CD0" w:rsidP="00241CD0">
      <w:pPr>
        <w:rPr>
          <w:lang w:val="hy-AM"/>
        </w:rPr>
      </w:pPr>
    </w:p>
    <w:p w14:paraId="777446E4" w14:textId="42D07E35" w:rsidR="00241CD0" w:rsidRDefault="00241CD0" w:rsidP="00241CD0">
      <w:pPr>
        <w:rPr>
          <w:lang w:val="hy-AM"/>
        </w:rPr>
      </w:pPr>
    </w:p>
    <w:p w14:paraId="538687F3" w14:textId="6B1A672B" w:rsidR="00241CD0" w:rsidRDefault="00241CD0" w:rsidP="00241CD0">
      <w:pPr>
        <w:rPr>
          <w:lang w:val="hy-AM"/>
        </w:rPr>
      </w:pPr>
    </w:p>
    <w:p w14:paraId="6EF4BA0E" w14:textId="3D929868" w:rsidR="00241CD0" w:rsidRDefault="00241CD0" w:rsidP="00241CD0">
      <w:pPr>
        <w:rPr>
          <w:lang w:val="hy-AM"/>
        </w:rPr>
      </w:pPr>
    </w:p>
    <w:p w14:paraId="3BEDA838" w14:textId="275B4F67" w:rsidR="00241CD0" w:rsidRDefault="00241CD0" w:rsidP="00241CD0">
      <w:pPr>
        <w:rPr>
          <w:lang w:val="hy-AM"/>
        </w:rPr>
      </w:pPr>
    </w:p>
    <w:p w14:paraId="7501DAD6" w14:textId="63353B53" w:rsidR="00241CD0" w:rsidRDefault="00241CD0" w:rsidP="00241CD0">
      <w:pPr>
        <w:rPr>
          <w:lang w:val="hy-AM"/>
        </w:rPr>
      </w:pPr>
    </w:p>
    <w:p w14:paraId="0C31DB76" w14:textId="6FBCFE74" w:rsidR="00241CD0" w:rsidRDefault="00241CD0" w:rsidP="00241CD0">
      <w:pPr>
        <w:rPr>
          <w:lang w:val="hy-AM"/>
        </w:rPr>
      </w:pPr>
    </w:p>
    <w:p w14:paraId="407A9802" w14:textId="3A2665E9" w:rsidR="00241CD0" w:rsidRDefault="00241CD0" w:rsidP="00241CD0">
      <w:pPr>
        <w:rPr>
          <w:lang w:val="hy-AM"/>
        </w:rPr>
      </w:pPr>
    </w:p>
    <w:p w14:paraId="6E2065AC" w14:textId="6BE96301" w:rsidR="00241CD0" w:rsidRDefault="00241CD0" w:rsidP="00241CD0">
      <w:pPr>
        <w:rPr>
          <w:lang w:val="hy-AM"/>
        </w:rPr>
      </w:pPr>
    </w:p>
    <w:p w14:paraId="73881060" w14:textId="45E92C2F" w:rsidR="00241CD0" w:rsidRDefault="00241CD0" w:rsidP="00241CD0">
      <w:pPr>
        <w:rPr>
          <w:lang w:val="hy-AM"/>
        </w:rPr>
      </w:pPr>
    </w:p>
    <w:p w14:paraId="1D50E3EA" w14:textId="43443D82" w:rsidR="00241CD0" w:rsidRDefault="00241CD0" w:rsidP="00241CD0">
      <w:pPr>
        <w:rPr>
          <w:lang w:val="hy-AM"/>
        </w:rPr>
      </w:pPr>
    </w:p>
    <w:p w14:paraId="2BF8723A" w14:textId="7542F847" w:rsidR="00241CD0" w:rsidRDefault="00241CD0" w:rsidP="00241CD0">
      <w:pPr>
        <w:rPr>
          <w:lang w:val="hy-AM"/>
        </w:rPr>
      </w:pPr>
    </w:p>
    <w:p w14:paraId="253BBA80" w14:textId="7F6E79F7" w:rsidR="00241CD0" w:rsidRDefault="00241CD0" w:rsidP="00241CD0">
      <w:pPr>
        <w:rPr>
          <w:lang w:val="hy-AM"/>
        </w:rPr>
      </w:pPr>
    </w:p>
    <w:p w14:paraId="4C4A0525" w14:textId="4EB44591" w:rsidR="00241CD0" w:rsidRDefault="00241CD0" w:rsidP="00241CD0">
      <w:pPr>
        <w:rPr>
          <w:lang w:val="hy-AM"/>
        </w:rPr>
      </w:pPr>
    </w:p>
    <w:p w14:paraId="74DD9F71" w14:textId="753AB519" w:rsidR="00241CD0" w:rsidRDefault="00241CD0" w:rsidP="00241CD0">
      <w:pPr>
        <w:rPr>
          <w:lang w:val="hy-AM"/>
        </w:rPr>
      </w:pPr>
    </w:p>
    <w:p w14:paraId="68427472" w14:textId="587A16B3" w:rsidR="00241CD0" w:rsidRDefault="00241CD0" w:rsidP="00241CD0">
      <w:pPr>
        <w:rPr>
          <w:lang w:val="hy-AM"/>
        </w:rPr>
      </w:pPr>
    </w:p>
    <w:p w14:paraId="5EC5B056" w14:textId="610AAEE1" w:rsidR="00241CD0" w:rsidRDefault="00241CD0" w:rsidP="00241CD0">
      <w:pPr>
        <w:rPr>
          <w:lang w:val="hy-AM"/>
        </w:rPr>
      </w:pPr>
    </w:p>
    <w:p w14:paraId="71E3CD32" w14:textId="4B43E0BD" w:rsidR="00241CD0" w:rsidRDefault="00241CD0" w:rsidP="00241CD0">
      <w:pPr>
        <w:rPr>
          <w:lang w:val="hy-AM"/>
        </w:rPr>
      </w:pPr>
    </w:p>
    <w:p w14:paraId="061189F5" w14:textId="69E62091" w:rsidR="00241CD0" w:rsidRDefault="00241CD0" w:rsidP="00241CD0">
      <w:pPr>
        <w:rPr>
          <w:lang w:val="hy-AM"/>
        </w:rPr>
      </w:pPr>
    </w:p>
    <w:p w14:paraId="3C7C4D18" w14:textId="07A65336" w:rsidR="00241CD0" w:rsidRDefault="00241CD0" w:rsidP="00241CD0">
      <w:pPr>
        <w:rPr>
          <w:lang w:val="hy-AM"/>
        </w:rPr>
      </w:pPr>
    </w:p>
    <w:p w14:paraId="12D2E8A8" w14:textId="403424B0" w:rsidR="00241CD0" w:rsidRDefault="00241CD0" w:rsidP="00241CD0">
      <w:pPr>
        <w:rPr>
          <w:lang w:val="hy-AM"/>
        </w:rPr>
      </w:pPr>
    </w:p>
    <w:p w14:paraId="2B703B7F" w14:textId="0BA73C86" w:rsidR="00241CD0" w:rsidRDefault="00241CD0" w:rsidP="00241CD0">
      <w:pPr>
        <w:rPr>
          <w:lang w:val="hy-AM"/>
        </w:rPr>
      </w:pPr>
    </w:p>
    <w:p w14:paraId="29C99BCD" w14:textId="366AC703" w:rsidR="00241CD0" w:rsidRDefault="00241CD0" w:rsidP="00241CD0">
      <w:pPr>
        <w:rPr>
          <w:lang w:val="hy-AM"/>
        </w:rPr>
      </w:pPr>
    </w:p>
    <w:p w14:paraId="39619921" w14:textId="703C5510" w:rsidR="00241CD0" w:rsidRDefault="00241CD0" w:rsidP="00241CD0">
      <w:pPr>
        <w:rPr>
          <w:lang w:val="hy-AM"/>
        </w:rPr>
      </w:pPr>
    </w:p>
    <w:p w14:paraId="55982AFE" w14:textId="77777777" w:rsidR="00241CD0" w:rsidRPr="00241CD0" w:rsidRDefault="00241CD0" w:rsidP="00241CD0">
      <w:pPr>
        <w:rPr>
          <w:lang w:val="hy-AM"/>
        </w:rPr>
      </w:pPr>
    </w:p>
    <w:p w14:paraId="154CA938" w14:textId="77777777" w:rsidR="00D24A77" w:rsidRDefault="00D24A77" w:rsidP="00D24A77">
      <w:pPr>
        <w:pStyle w:val="Heading3"/>
        <w:spacing w:line="240" w:lineRule="auto"/>
        <w:ind w:firstLine="567"/>
        <w:jc w:val="right"/>
        <w:rPr>
          <w:rFonts w:ascii="GHEA Grapalat" w:hAnsi="GHEA Grapalat" w:cs="Sylfaen"/>
          <w:b/>
          <w:i w:val="0"/>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04E23F38"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51E50">
        <w:rPr>
          <w:rFonts w:ascii="GHEA Grapalat" w:hAnsi="GHEA Grapalat"/>
          <w:b/>
          <w:lang w:val="hy-AM"/>
        </w:rPr>
        <w:t>ԵՔ-ԳՀԱՇՁԲ-</w:t>
      </w:r>
      <w:r w:rsidR="003D274A">
        <w:rPr>
          <w:rFonts w:ascii="GHEA Grapalat" w:hAnsi="GHEA Grapalat"/>
          <w:b/>
          <w:lang w:val="hy-AM"/>
        </w:rPr>
        <w:t>26/36</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48DD023B"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F51E50">
        <w:rPr>
          <w:rFonts w:ascii="GHEA Grapalat" w:hAnsi="GHEA Grapalat" w:cs="Sylfaen"/>
          <w:b/>
          <w:lang w:val="hy-AM"/>
        </w:rPr>
        <w:t>գնանշման հարցումի մրցույթի</w:t>
      </w:r>
      <w:r w:rsidRPr="003D1A3B">
        <w:rPr>
          <w:rFonts w:ascii="GHEA Grapalat" w:hAnsi="GHEA Grapalat" w:cs="Arial"/>
          <w:b/>
          <w:lang w:val="hy-AM"/>
        </w:rPr>
        <w:t xml:space="preserve">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b/>
        </w:rPr>
      </w:pPr>
      <w:r w:rsidRPr="0093002B">
        <w:rPr>
          <w:rFonts w:ascii="GHEA Grapalat" w:eastAsia="GHEA Grapalat" w:hAnsi="GHEA Grapalat" w:cs="GHEA Grapalat"/>
          <w:b/>
        </w:rPr>
        <w:t>Կազմակերպությունը</w:t>
      </w:r>
    </w:p>
    <w:p w14:paraId="13397BF8"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անունը և ազգանունը</w:t>
            </w:r>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պաշտոնը</w:t>
            </w:r>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Հայտարարագրի ստորագրման օրը, ամիսը, տարին</w:t>
            </w:r>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Հայտարարագրի էջերի քանակը</w:t>
            </w:r>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ստորագրությունը</w:t>
            </w:r>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rPr>
      </w:pPr>
      <w:r w:rsidRPr="0093002B">
        <w:rPr>
          <w:rFonts w:ascii="GHEA Grapalat" w:eastAsia="GHEA Grapalat" w:hAnsi="GHEA Grapalat" w:cs="GHEA Grapalat"/>
          <w:b/>
        </w:rPr>
        <w:lastRenderedPageBreak/>
        <w:t>Բաժնետոմսերի</w:t>
      </w:r>
      <w:r w:rsidRPr="0093002B">
        <w:rPr>
          <w:rFonts w:ascii="GHEA Grapalat" w:eastAsia="GHEA Grapalat" w:hAnsi="GHEA Grapalat" w:cs="GHEA Grapalat"/>
        </w:rPr>
        <w:t xml:space="preserve"> </w:t>
      </w:r>
      <w:r w:rsidRPr="0093002B">
        <w:rPr>
          <w:rFonts w:ascii="GHEA Grapalat" w:eastAsia="GHEA Grapalat" w:hAnsi="GHEA Grapalat" w:cs="GHEA Grapalat"/>
          <w:b/>
        </w:rPr>
        <w:t>ցուցակման տվյալները</w:t>
      </w:r>
    </w:p>
    <w:p w14:paraId="646B573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93002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Ուղղակի մասնակցություն</w:t>
            </w:r>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Անուղղակի մասնակցություն</w:t>
            </w:r>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Պետության, համայնքի կամ միջազգային կազմակերպության մասնակցությունը</w:t>
      </w:r>
    </w:p>
    <w:p w14:paraId="33A97EF4"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Պետության անվանումը</w:t>
            </w:r>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Համայնքի անվանումը</w:t>
            </w:r>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14:paraId="3CBF323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w:t>
            </w:r>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 լատինատառ</w:t>
            </w:r>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Իրական շահառուի տվյալները</w:t>
      </w:r>
    </w:p>
    <w:p w14:paraId="44B37776"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w:t>
            </w:r>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w:t>
            </w:r>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 (լատինատառ)</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 (լատինատառ)</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Քաղաքացիությունը</w:t>
            </w:r>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Ծննդյան օրը, ամիսը, տարին</w:t>
            </w:r>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տեսակը</w:t>
            </w:r>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համարը</w:t>
            </w:r>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Տրամադրման օրը, ամիսը, տարին</w:t>
            </w:r>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Տրամադրող մարմինը</w:t>
            </w:r>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ՀԾՀ կամ համարժեք համարը</w:t>
            </w:r>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93002B">
              <w:rPr>
                <w:rFonts w:ascii="GHEA Grapalat" w:hAnsi="GHEA Grapalat"/>
              </w:rPr>
              <w:t xml:space="preserve"> </w:t>
            </w:r>
            <w:r w:rsidR="000E20A1" w:rsidRPr="0093002B">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Մասնակցության չափը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 դառնալու օրը, ամիսը, տարին</w:t>
            </w:r>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 xml:space="preserve">Առանձին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Փոխկապակցված անձանց հետ համատեղ</w:t>
            </w:r>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Այո</w:t>
            </w:r>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Ոչ</w:t>
            </w:r>
          </w:p>
        </w:tc>
      </w:tr>
    </w:tbl>
    <w:p w14:paraId="6511E445"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Էլ</w:t>
            </w:r>
            <w:r w:rsidRPr="0093002B">
              <w:rPr>
                <w:rFonts w:ascii="Cambria Math" w:eastAsia="Cambria Math" w:hAnsi="Cambria Math" w:cs="Cambria Math"/>
              </w:rPr>
              <w:t>․</w:t>
            </w:r>
            <w:r w:rsidRPr="0093002B">
              <w:rPr>
                <w:rFonts w:ascii="GHEA Grapalat" w:eastAsia="GHEA Grapalat" w:hAnsi="GHEA Grapalat" w:cs="GHEA Grapalat"/>
              </w:rPr>
              <w:t xml:space="preserve"> փոստի հասցեն</w:t>
            </w:r>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Հեռախոսահամարը</w:t>
            </w:r>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Միջանկյալ իրավաբանական անձինք</w:t>
      </w:r>
    </w:p>
    <w:p w14:paraId="2B5AF418"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Լրացուցիչ նշումներ</w:t>
      </w:r>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t>I. Հայտարարագրի լրացման կարգը</w:t>
      </w:r>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3002B">
        <w:rPr>
          <w:rFonts w:ascii="Cambria Math" w:eastAsia="GHEA Grapalat" w:hAnsi="Cambria Math" w:cs="GHEA Grapalat"/>
        </w:rPr>
        <w:t>․</w:t>
      </w:r>
    </w:p>
    <w:p w14:paraId="4F726E92"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93002B" w:rsidRDefault="000E20A1">
      <w:pPr>
        <w:numPr>
          <w:ilvl w:val="1"/>
          <w:numId w:val="9"/>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3002B">
        <w:rPr>
          <w:rFonts w:ascii="GHEA Grapalat" w:eastAsia="GHEA Grapalat" w:hAnsi="GHEA Grapalat" w:cs="GHEA Grapalat"/>
          <w:lang w:val="hy-AM"/>
        </w:rPr>
        <w:t xml:space="preserve">սույն ընթացակարգի </w:t>
      </w:r>
      <w:r w:rsidRPr="0093002B">
        <w:rPr>
          <w:rFonts w:ascii="GHEA Grapalat" w:eastAsia="GHEA Grapalat" w:hAnsi="GHEA Grapalat" w:cs="GHEA Grapalat"/>
        </w:rPr>
        <w:t>հայտում ներառվող փաստաթղթերը.</w:t>
      </w:r>
    </w:p>
    <w:p w14:paraId="1005B06B" w14:textId="77777777" w:rsidR="000E20A1" w:rsidRPr="0093002B" w:rsidRDefault="000E20A1">
      <w:pPr>
        <w:numPr>
          <w:ilvl w:val="1"/>
          <w:numId w:val="9"/>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2-րդ բաժինը (Բաժնետոմսերի ցուցակման տվյալները)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3002B">
        <w:rPr>
          <w:rFonts w:ascii="Cambria Math" w:eastAsia="GHEA Grapalat" w:hAnsi="Cambria Math" w:cs="GHEA Grapalat"/>
        </w:rPr>
        <w:t>․</w:t>
      </w:r>
    </w:p>
    <w:p w14:paraId="22A85741"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«Վերահսկողության մակարդակը» ենթաբաժինը լրացվում է, եթե հայտարարագրի 2</w:t>
      </w:r>
      <w:r w:rsidRPr="0093002B">
        <w:rPr>
          <w:rFonts w:ascii="Cambria Math" w:eastAsia="Cambria Math" w:hAnsi="Cambria Math" w:cs="Cambria Math"/>
        </w:rPr>
        <w:t>․</w:t>
      </w:r>
      <w:r w:rsidRPr="0093002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3002B">
        <w:rPr>
          <w:rFonts w:ascii="Cambria Math" w:eastAsia="GHEA Grapalat" w:hAnsi="Cambria Math" w:cs="GHEA Grapalat"/>
        </w:rPr>
        <w:t>․</w:t>
      </w:r>
    </w:p>
    <w:p w14:paraId="0D092A2C"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93002B">
        <w:rPr>
          <w:rFonts w:ascii="GHEA Grapalat" w:eastAsia="GHEA Grapalat" w:hAnsi="GHEA Grapalat" w:cs="GHEA Grapalat"/>
        </w:rPr>
        <w:lastRenderedPageBreak/>
        <w:t>կատարվում են սույն կարգի 4-րդ կետի 5-րդ ենթակետի «ա» պարբերությամբ սահմանված կանոնների հաշվառմամբ.</w:t>
      </w:r>
    </w:p>
    <w:p w14:paraId="33A386DE"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3002B">
        <w:rPr>
          <w:rFonts w:ascii="Cambria Math" w:eastAsia="GHEA Grapalat" w:hAnsi="Cambria Math" w:cs="GHEA Grapalat"/>
        </w:rPr>
        <w:t>․</w:t>
      </w:r>
    </w:p>
    <w:p w14:paraId="1CE99D10"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հաշվառման հասցեն» ենթաբաժնում լրացվում է իրական շահառուի հաշվառման վայրի հասցեն.</w:t>
      </w:r>
    </w:p>
    <w:p w14:paraId="50E7AB2D"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93002B">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93002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3" w:name="_heading=h.gjdgxs" w:colFirst="0" w:colLast="0"/>
      <w:bookmarkEnd w:id="23"/>
      <w:r w:rsidRPr="0093002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3002B">
        <w:rPr>
          <w:rFonts w:ascii="Cambria Math" w:eastAsia="Cambria Math" w:hAnsi="Cambria Math" w:cs="Cambria Math"/>
        </w:rPr>
        <w:t>․</w:t>
      </w:r>
      <w:r w:rsidRPr="0093002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r w:rsidRPr="0093002B">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ե</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93002B">
        <w:rPr>
          <w:rFonts w:ascii="Cambria Math" w:eastAsia="GHEA Grapalat" w:hAnsi="Cambria Math" w:cs="GHEA Grapalat"/>
        </w:rPr>
        <w:t>․</w:t>
      </w:r>
    </w:p>
    <w:p w14:paraId="3992FFF6"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w:t>
      </w:r>
      <w:r w:rsidRPr="0093002B">
        <w:rPr>
          <w:rFonts w:ascii="GHEA Grapalat" w:eastAsia="GHEA Grapalat" w:hAnsi="GHEA Grapalat" w:cs="GHEA Grapalat"/>
        </w:rPr>
        <w:lastRenderedPageBreak/>
        <w:t>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5F83F64" w14:textId="65A79D28" w:rsidR="0095709B" w:rsidRDefault="0095709B" w:rsidP="00B905FE">
      <w:pPr>
        <w:pStyle w:val="BodyTextIndent3"/>
        <w:spacing w:line="240" w:lineRule="auto"/>
        <w:ind w:firstLine="0"/>
        <w:jc w:val="right"/>
        <w:rPr>
          <w:rFonts w:ascii="GHEA Grapalat" w:hAnsi="GHEA Grapalat" w:cs="Sylfaen"/>
          <w:b/>
          <w:lang w:val="hy-AM"/>
        </w:rPr>
      </w:pPr>
    </w:p>
    <w:p w14:paraId="6A44F347" w14:textId="7235CC46" w:rsidR="00A74028" w:rsidRDefault="00A74028" w:rsidP="00B905FE">
      <w:pPr>
        <w:pStyle w:val="BodyTextIndent3"/>
        <w:spacing w:line="240" w:lineRule="auto"/>
        <w:ind w:firstLine="0"/>
        <w:jc w:val="right"/>
        <w:rPr>
          <w:rFonts w:ascii="GHEA Grapalat" w:hAnsi="GHEA Grapalat" w:cs="Sylfaen"/>
          <w:b/>
          <w:lang w:val="hy-AM"/>
        </w:rPr>
      </w:pPr>
    </w:p>
    <w:p w14:paraId="14EA7F56" w14:textId="0323BAEC" w:rsidR="00A74028" w:rsidRDefault="00A74028" w:rsidP="00B905FE">
      <w:pPr>
        <w:pStyle w:val="BodyTextIndent3"/>
        <w:spacing w:line="240" w:lineRule="auto"/>
        <w:ind w:firstLine="0"/>
        <w:jc w:val="right"/>
        <w:rPr>
          <w:rFonts w:ascii="GHEA Grapalat" w:hAnsi="GHEA Grapalat" w:cs="Sylfaen"/>
          <w:b/>
          <w:lang w:val="hy-AM"/>
        </w:rPr>
      </w:pPr>
    </w:p>
    <w:p w14:paraId="0CC69773" w14:textId="39ACD499" w:rsidR="00A74028" w:rsidRDefault="00A74028" w:rsidP="00B905FE">
      <w:pPr>
        <w:pStyle w:val="BodyTextIndent3"/>
        <w:spacing w:line="240" w:lineRule="auto"/>
        <w:ind w:firstLine="0"/>
        <w:jc w:val="right"/>
        <w:rPr>
          <w:rFonts w:ascii="GHEA Grapalat" w:hAnsi="GHEA Grapalat" w:cs="Sylfaen"/>
          <w:b/>
          <w:lang w:val="hy-AM"/>
        </w:rPr>
      </w:pPr>
    </w:p>
    <w:p w14:paraId="3664B66F" w14:textId="50B7881B" w:rsidR="00A74028" w:rsidRDefault="00A74028" w:rsidP="00B905FE">
      <w:pPr>
        <w:pStyle w:val="BodyTextIndent3"/>
        <w:spacing w:line="240" w:lineRule="auto"/>
        <w:ind w:firstLine="0"/>
        <w:jc w:val="right"/>
        <w:rPr>
          <w:rFonts w:ascii="GHEA Grapalat" w:hAnsi="GHEA Grapalat" w:cs="Sylfaen"/>
          <w:b/>
          <w:lang w:val="hy-AM"/>
        </w:rPr>
      </w:pPr>
    </w:p>
    <w:p w14:paraId="2BED4E19" w14:textId="49D9EA33" w:rsidR="00A74028" w:rsidRDefault="00A74028" w:rsidP="00B905FE">
      <w:pPr>
        <w:pStyle w:val="BodyTextIndent3"/>
        <w:spacing w:line="240" w:lineRule="auto"/>
        <w:ind w:firstLine="0"/>
        <w:jc w:val="right"/>
        <w:rPr>
          <w:rFonts w:ascii="GHEA Grapalat" w:hAnsi="GHEA Grapalat" w:cs="Sylfaen"/>
          <w:b/>
          <w:lang w:val="hy-AM"/>
        </w:rPr>
      </w:pPr>
    </w:p>
    <w:p w14:paraId="47FA8D8E" w14:textId="7215510E" w:rsidR="00A74028" w:rsidRDefault="00A74028" w:rsidP="00B905FE">
      <w:pPr>
        <w:pStyle w:val="BodyTextIndent3"/>
        <w:spacing w:line="240" w:lineRule="auto"/>
        <w:ind w:firstLine="0"/>
        <w:jc w:val="right"/>
        <w:rPr>
          <w:rFonts w:ascii="GHEA Grapalat" w:hAnsi="GHEA Grapalat" w:cs="Sylfaen"/>
          <w:b/>
          <w:lang w:val="hy-AM"/>
        </w:rPr>
      </w:pPr>
    </w:p>
    <w:p w14:paraId="36D38970" w14:textId="6C4C5132" w:rsidR="00A74028" w:rsidRDefault="00A74028" w:rsidP="00B905FE">
      <w:pPr>
        <w:pStyle w:val="BodyTextIndent3"/>
        <w:spacing w:line="240" w:lineRule="auto"/>
        <w:ind w:firstLine="0"/>
        <w:jc w:val="right"/>
        <w:rPr>
          <w:rFonts w:ascii="GHEA Grapalat" w:hAnsi="GHEA Grapalat" w:cs="Sylfaen"/>
          <w:b/>
          <w:lang w:val="hy-AM"/>
        </w:rPr>
      </w:pPr>
    </w:p>
    <w:p w14:paraId="46D3DE41" w14:textId="49023D74" w:rsidR="00A74028" w:rsidRDefault="00A74028" w:rsidP="00B905FE">
      <w:pPr>
        <w:pStyle w:val="BodyTextIndent3"/>
        <w:spacing w:line="240" w:lineRule="auto"/>
        <w:ind w:firstLine="0"/>
        <w:jc w:val="right"/>
        <w:rPr>
          <w:rFonts w:ascii="GHEA Grapalat" w:hAnsi="GHEA Grapalat" w:cs="Sylfaen"/>
          <w:b/>
          <w:lang w:val="hy-AM"/>
        </w:rPr>
      </w:pPr>
    </w:p>
    <w:p w14:paraId="75FC5CCF" w14:textId="6D8170F3" w:rsidR="00A74028" w:rsidRDefault="00A74028" w:rsidP="00B905FE">
      <w:pPr>
        <w:pStyle w:val="BodyTextIndent3"/>
        <w:spacing w:line="240" w:lineRule="auto"/>
        <w:ind w:firstLine="0"/>
        <w:jc w:val="right"/>
        <w:rPr>
          <w:rFonts w:ascii="GHEA Grapalat" w:hAnsi="GHEA Grapalat" w:cs="Sylfaen"/>
          <w:b/>
          <w:lang w:val="hy-AM"/>
        </w:rPr>
      </w:pPr>
    </w:p>
    <w:p w14:paraId="19D70EF1" w14:textId="6A650658" w:rsidR="00A74028" w:rsidRDefault="00A74028" w:rsidP="00B905FE">
      <w:pPr>
        <w:pStyle w:val="BodyTextIndent3"/>
        <w:spacing w:line="240" w:lineRule="auto"/>
        <w:ind w:firstLine="0"/>
        <w:jc w:val="right"/>
        <w:rPr>
          <w:rFonts w:ascii="GHEA Grapalat" w:hAnsi="GHEA Grapalat" w:cs="Sylfaen"/>
          <w:b/>
          <w:lang w:val="hy-AM"/>
        </w:rPr>
      </w:pPr>
    </w:p>
    <w:p w14:paraId="40B15328" w14:textId="6DD002AA" w:rsidR="00A74028" w:rsidRDefault="00A74028" w:rsidP="00B905FE">
      <w:pPr>
        <w:pStyle w:val="BodyTextIndent3"/>
        <w:spacing w:line="240" w:lineRule="auto"/>
        <w:ind w:firstLine="0"/>
        <w:jc w:val="right"/>
        <w:rPr>
          <w:rFonts w:ascii="GHEA Grapalat" w:hAnsi="GHEA Grapalat" w:cs="Sylfaen"/>
          <w:b/>
          <w:lang w:val="hy-AM"/>
        </w:rPr>
      </w:pPr>
    </w:p>
    <w:p w14:paraId="60032B7E" w14:textId="74A864CD" w:rsidR="00A74028" w:rsidRDefault="00A74028" w:rsidP="00B905FE">
      <w:pPr>
        <w:pStyle w:val="BodyTextIndent3"/>
        <w:spacing w:line="240" w:lineRule="auto"/>
        <w:ind w:firstLine="0"/>
        <w:jc w:val="right"/>
        <w:rPr>
          <w:rFonts w:ascii="GHEA Grapalat" w:hAnsi="GHEA Grapalat" w:cs="Sylfaen"/>
          <w:b/>
          <w:lang w:val="hy-AM"/>
        </w:rPr>
      </w:pPr>
    </w:p>
    <w:p w14:paraId="7B2FF91E" w14:textId="7A74DC6C" w:rsidR="00A74028" w:rsidRDefault="00A74028" w:rsidP="00B905FE">
      <w:pPr>
        <w:pStyle w:val="BodyTextIndent3"/>
        <w:spacing w:line="240" w:lineRule="auto"/>
        <w:ind w:firstLine="0"/>
        <w:jc w:val="right"/>
        <w:rPr>
          <w:rFonts w:ascii="GHEA Grapalat" w:hAnsi="GHEA Grapalat" w:cs="Sylfaen"/>
          <w:b/>
          <w:lang w:val="hy-AM"/>
        </w:rPr>
      </w:pPr>
    </w:p>
    <w:p w14:paraId="7039040E" w14:textId="565D91C8" w:rsidR="00A74028" w:rsidRDefault="00A74028" w:rsidP="00B905FE">
      <w:pPr>
        <w:pStyle w:val="BodyTextIndent3"/>
        <w:spacing w:line="240" w:lineRule="auto"/>
        <w:ind w:firstLine="0"/>
        <w:jc w:val="right"/>
        <w:rPr>
          <w:rFonts w:ascii="GHEA Grapalat" w:hAnsi="GHEA Grapalat" w:cs="Sylfaen"/>
          <w:b/>
          <w:lang w:val="hy-AM"/>
        </w:rPr>
      </w:pPr>
    </w:p>
    <w:p w14:paraId="5EAE99DE" w14:textId="6B51CF49" w:rsidR="00A74028" w:rsidRDefault="00A74028" w:rsidP="00B905FE">
      <w:pPr>
        <w:pStyle w:val="BodyTextIndent3"/>
        <w:spacing w:line="240" w:lineRule="auto"/>
        <w:ind w:firstLine="0"/>
        <w:jc w:val="right"/>
        <w:rPr>
          <w:rFonts w:ascii="GHEA Grapalat" w:hAnsi="GHEA Grapalat" w:cs="Sylfaen"/>
          <w:b/>
          <w:lang w:val="hy-AM"/>
        </w:rPr>
      </w:pPr>
    </w:p>
    <w:p w14:paraId="3C8A041A" w14:textId="77777777" w:rsidR="00A74028" w:rsidRDefault="00A74028" w:rsidP="00B905FE">
      <w:pPr>
        <w:pStyle w:val="BodyTextIndent3"/>
        <w:spacing w:line="240" w:lineRule="auto"/>
        <w:ind w:firstLine="0"/>
        <w:jc w:val="right"/>
        <w:rPr>
          <w:rFonts w:ascii="GHEA Grapalat" w:hAnsi="GHEA Grapalat" w:cs="Sylfaen"/>
          <w:b/>
          <w:lang w:val="hy-AM"/>
        </w:rPr>
      </w:pPr>
    </w:p>
    <w:p w14:paraId="2FD7C004" w14:textId="066619CB"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3FF8DD67"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51E50">
        <w:rPr>
          <w:rFonts w:ascii="GHEA Grapalat" w:hAnsi="GHEA Grapalat"/>
          <w:b/>
          <w:lang w:val="hy-AM"/>
        </w:rPr>
        <w:t>ԵՔ-ԳՀԱՇՁԲ-</w:t>
      </w:r>
      <w:r w:rsidR="003D274A">
        <w:rPr>
          <w:rFonts w:ascii="GHEA Grapalat" w:hAnsi="GHEA Grapalat"/>
          <w:b/>
          <w:lang w:val="hy-AM"/>
        </w:rPr>
        <w:t>26/36</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0625A64A" w:rsidR="00B905FE" w:rsidRPr="007320DA" w:rsidRDefault="00F51E50" w:rsidP="00B905FE">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հարցումի մրցույթի</w:t>
      </w:r>
      <w:r w:rsidR="00B905FE" w:rsidRPr="007320DA">
        <w:rPr>
          <w:rFonts w:ascii="GHEA Grapalat" w:hAnsi="GHEA Grapalat" w:cs="Arial"/>
          <w:b/>
          <w:lang w:val="hy-AM"/>
        </w:rPr>
        <w:t xml:space="preserve">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7CF8DFB8" w:rsidR="00B905FE" w:rsidRPr="007320DA" w:rsidRDefault="00B905FE" w:rsidP="00B905FE">
      <w:pPr>
        <w:ind w:firstLine="567"/>
        <w:jc w:val="both"/>
        <w:rPr>
          <w:rFonts w:ascii="GHEA Grapalat" w:hAnsi="GHEA Grapalat" w:cs="Arial"/>
          <w:lang w:val="hy-AM"/>
        </w:rPr>
      </w:pPr>
      <w:r w:rsidRPr="007320DA">
        <w:rPr>
          <w:rFonts w:ascii="GHEA Grapalat" w:hAnsi="GHEA Grapalat" w:cs="Arial"/>
          <w:sz w:val="20"/>
          <w:szCs w:val="20"/>
          <w:lang w:val="es-ES"/>
        </w:rPr>
        <w:t>Ուսումնասիրելով «</w:t>
      </w:r>
      <w:r w:rsidR="00F51E50">
        <w:rPr>
          <w:rFonts w:ascii="GHEA Grapalat" w:hAnsi="GHEA Grapalat" w:cs="Arial"/>
          <w:sz w:val="20"/>
          <w:szCs w:val="20"/>
          <w:lang w:val="es-ES"/>
        </w:rPr>
        <w:t>ԵՔ-ԳՀԱՇՁԲ-</w:t>
      </w:r>
      <w:r w:rsidR="003D274A">
        <w:rPr>
          <w:rFonts w:ascii="GHEA Grapalat" w:hAnsi="GHEA Grapalat" w:cs="Arial"/>
          <w:sz w:val="20"/>
          <w:szCs w:val="20"/>
          <w:lang w:val="es-ES"/>
        </w:rPr>
        <w:t>26/36</w:t>
      </w:r>
      <w:r w:rsidRPr="007320DA">
        <w:rPr>
          <w:rFonts w:ascii="GHEA Grapalat" w:hAnsi="GHEA Grapalat" w:cs="Arial"/>
          <w:sz w:val="20"/>
          <w:szCs w:val="20"/>
          <w:lang w:val="es-ES"/>
        </w:rPr>
        <w:t xml:space="preserve">»* ծածկագրով </w:t>
      </w:r>
      <w:r w:rsidR="00F51E50">
        <w:rPr>
          <w:rFonts w:ascii="GHEA Grapalat" w:hAnsi="GHEA Grapalat" w:cs="Arial"/>
          <w:sz w:val="20"/>
          <w:szCs w:val="20"/>
          <w:lang w:val="es-ES"/>
        </w:rPr>
        <w:t>գնանշման հարցումի մրցույթի</w:t>
      </w:r>
      <w:r w:rsidRPr="007320DA">
        <w:rPr>
          <w:rFonts w:ascii="GHEA Grapalat" w:hAnsi="GHEA Grapalat" w:cs="Arial"/>
          <w:sz w:val="20"/>
          <w:szCs w:val="20"/>
          <w:lang w:val="es-ES"/>
        </w:rPr>
        <w:t xml:space="preserve"> հրավերը, այդ թվում կնքվելիք  պայմանագրի նախագիծը</w:t>
      </w:r>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-ն առաջարկում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24" w:name="_Hlk23147299"/>
      <w:r w:rsidRPr="007320DA">
        <w:rPr>
          <w:rFonts w:ascii="GHEA Grapalat" w:hAnsi="GHEA Grapalat" w:cs="Sylfaen"/>
          <w:vertAlign w:val="superscript"/>
          <w:lang w:val="hy-AM"/>
        </w:rPr>
        <w:t xml:space="preserve">                                                                                     մասնակցի անվանումը</w:t>
      </w:r>
    </w:p>
    <w:bookmarkEnd w:id="24"/>
    <w:p w14:paraId="78E6A1FD" w14:textId="77777777" w:rsidR="00B905FE" w:rsidRPr="007320DA" w:rsidRDefault="00B905FE" w:rsidP="00B905FE">
      <w:pPr>
        <w:jc w:val="both"/>
        <w:rPr>
          <w:rFonts w:ascii="GHEA Grapalat" w:hAnsi="GHEA Grapalat"/>
          <w:sz w:val="20"/>
          <w:lang w:val="hy-AM"/>
        </w:rPr>
      </w:pPr>
      <w:r w:rsidRPr="007320DA">
        <w:rPr>
          <w:rFonts w:ascii="GHEA Grapalat" w:hAnsi="GHEA Grapalat" w:cs="Arial"/>
          <w:sz w:val="20"/>
          <w:szCs w:val="20"/>
          <w:lang w:val="es-ES"/>
        </w:rPr>
        <w:t>պայմանագիրը կատարել ներքոհիշյալ ընդհանուր գներով.</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FA4A03"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Չափա-</w:t>
            </w:r>
          </w:p>
          <w:p w14:paraId="1C78F573" w14:textId="77777777" w:rsidR="00B905FE" w:rsidRPr="007320DA" w:rsidRDefault="00B905FE" w:rsidP="007759CD">
            <w:pPr>
              <w:jc w:val="center"/>
              <w:rPr>
                <w:rFonts w:ascii="GHEA Grapalat" w:hAnsi="GHEA Grapalat"/>
                <w:b/>
                <w:bCs/>
                <w:sz w:val="16"/>
                <w:lang w:val="es-ES"/>
              </w:rPr>
            </w:pPr>
            <w:r w:rsidRPr="007320D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r>
              <w:rPr>
                <w:rFonts w:ascii="GHEA Grapalat" w:hAnsi="GHEA Grapalat"/>
                <w:b/>
                <w:bCs/>
                <w:sz w:val="16"/>
                <w:szCs w:val="18"/>
                <w:lang w:val="es-ES"/>
              </w:rPr>
              <w:t>Ա</w:t>
            </w:r>
            <w:r w:rsidRPr="007320DA">
              <w:rPr>
                <w:rFonts w:ascii="GHEA Grapalat" w:hAnsi="GHEA Grapalat"/>
                <w:b/>
                <w:bCs/>
                <w:sz w:val="16"/>
                <w:szCs w:val="18"/>
                <w:lang w:val="es-ES"/>
              </w:rPr>
              <w:t>րժեք</w:t>
            </w:r>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r w:rsidRPr="005370B6">
              <w:rPr>
                <w:rFonts w:ascii="GHEA Grapalat" w:hAnsi="GHEA Grapalat"/>
                <w:bCs/>
                <w:sz w:val="16"/>
                <w:szCs w:val="18"/>
                <w:lang w:val="es-ES"/>
              </w:rPr>
              <w:t>ինքնարժեքի և կանխատեսվող շահույթի հանրագումարը</w:t>
            </w:r>
            <w:r w:rsidRPr="0064799A">
              <w:rPr>
                <w:rFonts w:ascii="GHEA Grapalat" w:hAnsi="GHEA Grapalat"/>
                <w:b/>
                <w:bCs/>
                <w:sz w:val="16"/>
                <w:szCs w:val="18"/>
                <w:lang w:val="es-ES"/>
              </w:rPr>
              <w:t>)</w:t>
            </w:r>
            <w:r w:rsidRPr="007320DA">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Ընդհանուր գինը</w:t>
            </w:r>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/տառերով և թվերով/</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E202C5" w:rsidRPr="00FA4A03"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E202C5" w:rsidRPr="00187A69" w:rsidRDefault="00E202C5" w:rsidP="00E202C5">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3F875498" w:rsidR="00E202C5" w:rsidRPr="00E202C5" w:rsidRDefault="00E202C5" w:rsidP="00E202C5">
            <w:pPr>
              <w:jc w:val="center"/>
              <w:rPr>
                <w:rFonts w:ascii="GHEA Grapalat" w:hAnsi="GHEA Grapalat" w:cs="Arial"/>
                <w:iCs/>
                <w:sz w:val="20"/>
                <w:szCs w:val="20"/>
                <w:lang w:val="es-ES"/>
              </w:rPr>
            </w:pPr>
            <w:r w:rsidRPr="00E202C5">
              <w:rPr>
                <w:rFonts w:ascii="GHEA Grapalat" w:hAnsi="GHEA Grapalat" w:cs="Sylfaen"/>
                <w:iCs/>
                <w:sz w:val="20"/>
                <w:szCs w:val="20"/>
                <w:lang w:val="hy-AM"/>
              </w:rPr>
              <w:t>Երևան քաղաքի Քանաքեռ-Զեյթուն վարչական շրջանի Կ. Ուլնեցի 1 փակուղի 1 շենքի դիմացի  տարածքի բարեկարգման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72E69775" w14:textId="77777777" w:rsidR="00E202C5" w:rsidRPr="007320DA" w:rsidRDefault="00E202C5" w:rsidP="00E202C5">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134D5FD0" w14:textId="77777777" w:rsidR="00E202C5" w:rsidRPr="007320DA" w:rsidRDefault="00E202C5" w:rsidP="00E202C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A616F3A" w14:textId="77777777" w:rsidR="00E202C5" w:rsidRPr="007320DA" w:rsidRDefault="00E202C5" w:rsidP="00E202C5">
            <w:pPr>
              <w:jc w:val="center"/>
              <w:rPr>
                <w:rFonts w:ascii="GHEA Grapalat" w:hAnsi="GHEA Grapalat"/>
                <w:lang w:val="es-ES"/>
              </w:rPr>
            </w:pPr>
          </w:p>
        </w:tc>
      </w:tr>
      <w:tr w:rsidR="00E202C5" w:rsidRPr="00FA4A03" w14:paraId="5A234988"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32A636B" w14:textId="16C8CDF6" w:rsidR="00E202C5" w:rsidRDefault="00E202C5" w:rsidP="00E202C5">
            <w:pPr>
              <w:jc w:val="center"/>
              <w:rPr>
                <w:rFonts w:ascii="GHEA Grapalat" w:hAnsi="GHEA Grapalat"/>
                <w:b/>
                <w:bCs/>
                <w:sz w:val="18"/>
                <w:lang w:val="hy-AM"/>
              </w:rPr>
            </w:pPr>
            <w:r>
              <w:rPr>
                <w:rFonts w:ascii="GHEA Grapalat" w:hAnsi="GHEA Grapalat"/>
                <w:b/>
                <w:bCs/>
                <w:sz w:val="18"/>
                <w:lang w:val="hy-AM"/>
              </w:rPr>
              <w:t>2</w:t>
            </w:r>
          </w:p>
        </w:tc>
        <w:tc>
          <w:tcPr>
            <w:tcW w:w="3259" w:type="dxa"/>
            <w:tcBorders>
              <w:top w:val="single" w:sz="4" w:space="0" w:color="auto"/>
              <w:left w:val="single" w:sz="4" w:space="0" w:color="auto"/>
              <w:bottom w:val="single" w:sz="4" w:space="0" w:color="auto"/>
              <w:right w:val="single" w:sz="4" w:space="0" w:color="auto"/>
            </w:tcBorders>
            <w:vAlign w:val="center"/>
          </w:tcPr>
          <w:p w14:paraId="4C34CA20" w14:textId="45C5262F" w:rsidR="00E202C5" w:rsidRPr="00E202C5" w:rsidRDefault="00E202C5" w:rsidP="00E202C5">
            <w:pPr>
              <w:jc w:val="center"/>
              <w:rPr>
                <w:rFonts w:ascii="GHEA Grapalat" w:hAnsi="GHEA Grapalat" w:cs="Calibri"/>
                <w:iCs/>
                <w:sz w:val="20"/>
                <w:szCs w:val="20"/>
                <w:lang w:val="hy-AM"/>
              </w:rPr>
            </w:pPr>
            <w:r w:rsidRPr="00E202C5">
              <w:rPr>
                <w:rFonts w:ascii="GHEA Grapalat" w:hAnsi="GHEA Grapalat" w:cs="Sylfaen"/>
                <w:iCs/>
                <w:sz w:val="20"/>
                <w:szCs w:val="20"/>
                <w:lang w:val="hy-AM"/>
              </w:rPr>
              <w:t>Երևան քաղաքի Քանաքեռ-Զեյթուն վարչական շրջանի Մ. Ավետիսյան 2-րդ փողոց 11,13,15,17 շենքերի հարակից տարածքի բարեկարգման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203B07B1" w14:textId="77777777" w:rsidR="00E202C5" w:rsidRPr="007320DA" w:rsidRDefault="00E202C5" w:rsidP="00E202C5">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13A2D184" w14:textId="77777777" w:rsidR="00E202C5" w:rsidRPr="007320DA" w:rsidRDefault="00E202C5" w:rsidP="00E202C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684C81FA" w14:textId="77777777" w:rsidR="00E202C5" w:rsidRPr="007320DA" w:rsidRDefault="00E202C5" w:rsidP="00E202C5">
            <w:pPr>
              <w:jc w:val="center"/>
              <w:rPr>
                <w:rFonts w:ascii="GHEA Grapalat" w:hAnsi="GHEA Grapalat"/>
                <w:lang w:val="es-ES"/>
              </w:rPr>
            </w:pPr>
          </w:p>
        </w:tc>
      </w:tr>
      <w:tr w:rsidR="00E202C5" w:rsidRPr="00FA4A03" w14:paraId="5E41682D"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8EB86B4" w14:textId="78F8FCA1" w:rsidR="00E202C5" w:rsidRDefault="00E202C5" w:rsidP="00E202C5">
            <w:pPr>
              <w:jc w:val="center"/>
              <w:rPr>
                <w:rFonts w:ascii="GHEA Grapalat" w:hAnsi="GHEA Grapalat"/>
                <w:b/>
                <w:bCs/>
                <w:sz w:val="18"/>
                <w:lang w:val="hy-AM"/>
              </w:rPr>
            </w:pPr>
            <w:r>
              <w:rPr>
                <w:rFonts w:ascii="GHEA Grapalat" w:hAnsi="GHEA Grapalat"/>
                <w:b/>
                <w:bCs/>
                <w:sz w:val="18"/>
                <w:lang w:val="hy-AM"/>
              </w:rPr>
              <w:t>3</w:t>
            </w:r>
          </w:p>
        </w:tc>
        <w:tc>
          <w:tcPr>
            <w:tcW w:w="3259" w:type="dxa"/>
            <w:tcBorders>
              <w:top w:val="single" w:sz="4" w:space="0" w:color="auto"/>
              <w:left w:val="single" w:sz="4" w:space="0" w:color="auto"/>
              <w:bottom w:val="single" w:sz="4" w:space="0" w:color="auto"/>
              <w:right w:val="single" w:sz="4" w:space="0" w:color="auto"/>
            </w:tcBorders>
            <w:vAlign w:val="center"/>
          </w:tcPr>
          <w:p w14:paraId="6E9B7A69" w14:textId="3756A02F" w:rsidR="00E202C5" w:rsidRPr="00E202C5" w:rsidRDefault="00E202C5" w:rsidP="00E202C5">
            <w:pPr>
              <w:jc w:val="center"/>
              <w:rPr>
                <w:rFonts w:ascii="GHEA Grapalat" w:hAnsi="GHEA Grapalat" w:cs="Calibri"/>
                <w:iCs/>
                <w:sz w:val="20"/>
                <w:szCs w:val="20"/>
                <w:lang w:val="hy-AM"/>
              </w:rPr>
            </w:pPr>
            <w:r w:rsidRPr="00E202C5">
              <w:rPr>
                <w:rFonts w:ascii="GHEA Grapalat" w:hAnsi="GHEA Grapalat" w:cs="Sylfaen"/>
                <w:iCs/>
                <w:sz w:val="20"/>
                <w:szCs w:val="20"/>
                <w:lang w:val="hy-AM"/>
              </w:rPr>
              <w:t>Երևան քաղաքի Քանաքեռ-Զեյթուն վարչական շրջանի Լեփսիուսի 10 շենքի հարակից տարածքի բարեկարգման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5DB3F1DF" w14:textId="77777777" w:rsidR="00E202C5" w:rsidRPr="007320DA" w:rsidRDefault="00E202C5" w:rsidP="00E202C5">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5B52EF39" w14:textId="77777777" w:rsidR="00E202C5" w:rsidRPr="007320DA" w:rsidRDefault="00E202C5" w:rsidP="00E202C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7B0372D" w14:textId="77777777" w:rsidR="00E202C5" w:rsidRPr="007320DA" w:rsidRDefault="00E202C5" w:rsidP="00E202C5">
            <w:pPr>
              <w:jc w:val="center"/>
              <w:rPr>
                <w:rFonts w:ascii="GHEA Grapalat" w:hAnsi="GHEA Grapalat"/>
                <w:lang w:val="es-ES"/>
              </w:rPr>
            </w:pPr>
          </w:p>
        </w:tc>
      </w:tr>
      <w:tr w:rsidR="00E202C5" w:rsidRPr="005C0845" w14:paraId="2242D52E"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73A8F46" w14:textId="0300B22A" w:rsidR="00E202C5" w:rsidRDefault="00E202C5" w:rsidP="00E202C5">
            <w:pPr>
              <w:jc w:val="center"/>
              <w:rPr>
                <w:rFonts w:ascii="GHEA Grapalat" w:hAnsi="GHEA Grapalat"/>
                <w:b/>
                <w:bCs/>
                <w:sz w:val="18"/>
                <w:lang w:val="hy-AM"/>
              </w:rPr>
            </w:pPr>
            <w:r>
              <w:rPr>
                <w:rFonts w:ascii="GHEA Grapalat" w:hAnsi="GHEA Grapalat"/>
                <w:b/>
                <w:bCs/>
                <w:sz w:val="18"/>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14:paraId="4C97567B" w14:textId="114BED04" w:rsidR="00E202C5" w:rsidRPr="00E202C5" w:rsidRDefault="00E202C5" w:rsidP="00E202C5">
            <w:pPr>
              <w:jc w:val="center"/>
              <w:rPr>
                <w:rFonts w:ascii="GHEA Grapalat" w:hAnsi="GHEA Grapalat" w:cs="Calibri"/>
                <w:iCs/>
                <w:sz w:val="20"/>
                <w:szCs w:val="20"/>
                <w:lang w:val="hy-AM"/>
              </w:rPr>
            </w:pPr>
            <w:r w:rsidRPr="00E202C5">
              <w:rPr>
                <w:rFonts w:ascii="GHEA Grapalat" w:hAnsi="GHEA Grapalat" w:cs="Sylfaen"/>
                <w:iCs/>
                <w:sz w:val="20"/>
                <w:szCs w:val="20"/>
                <w:lang w:val="hy-AM"/>
              </w:rPr>
              <w:t>Երևան</w:t>
            </w:r>
            <w:r w:rsidRPr="00E202C5">
              <w:rPr>
                <w:rFonts w:ascii="GHEA Grapalat" w:hAnsi="GHEA Grapalat" w:cs="Sylfaen"/>
                <w:iCs/>
                <w:sz w:val="20"/>
                <w:szCs w:val="20"/>
                <w:lang w:val="af-ZA"/>
              </w:rPr>
              <w:t xml:space="preserve"> </w:t>
            </w:r>
            <w:r w:rsidRPr="00E202C5">
              <w:rPr>
                <w:rFonts w:ascii="GHEA Grapalat" w:hAnsi="GHEA Grapalat" w:cs="Sylfaen"/>
                <w:iCs/>
                <w:sz w:val="20"/>
                <w:szCs w:val="20"/>
                <w:lang w:val="hy-AM"/>
              </w:rPr>
              <w:t>քաղաքի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lang w:val="hy-AM"/>
              </w:rPr>
              <w:t>Քանաքեռ</w:t>
            </w:r>
            <w:r w:rsidRPr="00E202C5">
              <w:rPr>
                <w:rFonts w:ascii="GHEA Grapalat" w:hAnsi="GHEA Grapalat" w:cs="Sylfaen"/>
                <w:iCs/>
                <w:sz w:val="20"/>
                <w:szCs w:val="20"/>
                <w:lang w:val="af-ZA"/>
              </w:rPr>
              <w:t>-</w:t>
            </w:r>
            <w:r w:rsidRPr="00E202C5">
              <w:rPr>
                <w:rFonts w:ascii="GHEA Grapalat" w:hAnsi="GHEA Grapalat" w:cs="Sylfaen"/>
                <w:iCs/>
                <w:sz w:val="20"/>
                <w:szCs w:val="20"/>
                <w:lang w:val="hy-AM"/>
              </w:rPr>
              <w:t>Զեյթուն</w:t>
            </w:r>
            <w:r w:rsidRPr="00E202C5">
              <w:rPr>
                <w:rFonts w:ascii="GHEA Grapalat" w:hAnsi="GHEA Grapalat" w:cs="Sylfaen"/>
                <w:iCs/>
                <w:sz w:val="20"/>
                <w:szCs w:val="20"/>
                <w:lang w:val="af-ZA"/>
              </w:rPr>
              <w:t xml:space="preserve"> </w:t>
            </w:r>
            <w:r w:rsidRPr="00E202C5">
              <w:rPr>
                <w:rFonts w:ascii="GHEA Grapalat" w:hAnsi="GHEA Grapalat" w:cs="Sylfaen"/>
                <w:iCs/>
                <w:sz w:val="20"/>
                <w:szCs w:val="20"/>
                <w:lang w:val="hy-AM"/>
              </w:rPr>
              <w:t>վարչական</w:t>
            </w:r>
            <w:r w:rsidRPr="00E202C5">
              <w:rPr>
                <w:rFonts w:ascii="GHEA Grapalat" w:hAnsi="GHEA Grapalat" w:cs="Sylfaen"/>
                <w:iCs/>
                <w:sz w:val="20"/>
                <w:szCs w:val="20"/>
                <w:lang w:val="af-ZA"/>
              </w:rPr>
              <w:t xml:space="preserve"> </w:t>
            </w:r>
            <w:r w:rsidRPr="00E202C5">
              <w:rPr>
                <w:rFonts w:ascii="GHEA Grapalat" w:hAnsi="GHEA Grapalat" w:cs="Sylfaen"/>
                <w:iCs/>
                <w:sz w:val="20"/>
                <w:szCs w:val="20"/>
                <w:lang w:val="hy-AM"/>
              </w:rPr>
              <w:t>շրջանի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lang w:val="hy-AM"/>
              </w:rPr>
              <w:t>Տիգրանյան</w:t>
            </w:r>
            <w:r w:rsidRPr="00E202C5">
              <w:rPr>
                <w:rFonts w:ascii="GHEA Grapalat" w:hAnsi="GHEA Grapalat" w:cs="Sylfaen"/>
                <w:iCs/>
                <w:sz w:val="20"/>
                <w:szCs w:val="20"/>
                <w:lang w:val="af-ZA"/>
              </w:rPr>
              <w:t xml:space="preserve"> 20 </w:t>
            </w:r>
            <w:r w:rsidRPr="00E202C5">
              <w:rPr>
                <w:rFonts w:ascii="GHEA Grapalat" w:hAnsi="GHEA Grapalat" w:cs="Sylfaen"/>
                <w:iCs/>
                <w:sz w:val="20"/>
                <w:szCs w:val="20"/>
                <w:lang w:val="hy-AM"/>
              </w:rPr>
              <w:t>շենքի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lang w:val="hy-AM"/>
              </w:rPr>
              <w:t>դիմացի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lang w:val="hy-AM"/>
              </w:rPr>
              <w:t>տարածքի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lang w:val="hy-AM"/>
              </w:rPr>
              <w:t>բարեկարգման</w:t>
            </w:r>
            <w:r w:rsidRPr="00E202C5">
              <w:rPr>
                <w:rFonts w:ascii="GHEA Grapalat" w:hAnsi="GHEA Grapalat" w:cs="Sylfaen"/>
                <w:iCs/>
                <w:sz w:val="20"/>
                <w:szCs w:val="20"/>
                <w:lang w:val="af-ZA"/>
              </w:rPr>
              <w:t xml:space="preserve"> </w:t>
            </w:r>
            <w:r w:rsidRPr="00E202C5">
              <w:rPr>
                <w:rFonts w:ascii="GHEA Grapalat" w:hAnsi="GHEA Grapalat" w:cs="Sylfaen"/>
                <w:iCs/>
                <w:sz w:val="20"/>
                <w:szCs w:val="20"/>
                <w:lang w:val="hy-AM"/>
              </w:rPr>
              <w:t>աշխատանքներ</w:t>
            </w:r>
          </w:p>
        </w:tc>
        <w:tc>
          <w:tcPr>
            <w:tcW w:w="2210" w:type="dxa"/>
            <w:tcBorders>
              <w:top w:val="single" w:sz="4" w:space="0" w:color="auto"/>
              <w:left w:val="single" w:sz="4" w:space="0" w:color="auto"/>
              <w:bottom w:val="single" w:sz="4" w:space="0" w:color="auto"/>
              <w:right w:val="single" w:sz="4" w:space="0" w:color="auto"/>
            </w:tcBorders>
          </w:tcPr>
          <w:p w14:paraId="64DD95A8" w14:textId="77777777" w:rsidR="00E202C5" w:rsidRPr="007320DA" w:rsidRDefault="00E202C5" w:rsidP="00E202C5">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23C33A3B" w14:textId="77777777" w:rsidR="00E202C5" w:rsidRPr="007320DA" w:rsidRDefault="00E202C5" w:rsidP="00E202C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39DA800" w14:textId="77777777" w:rsidR="00E202C5" w:rsidRPr="007320DA" w:rsidRDefault="00E202C5" w:rsidP="00E202C5">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7961197B" w14:textId="77777777" w:rsidR="00B905FE" w:rsidRPr="00B34FC8" w:rsidRDefault="00B905FE" w:rsidP="00B905FE">
      <w:pPr>
        <w:rPr>
          <w:rFonts w:ascii="GHEA Grapalat" w:hAnsi="GHEA Grapalat"/>
          <w:sz w:val="18"/>
          <w:szCs w:val="18"/>
          <w:lang w:val="hy-AM"/>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8"/>
      </w:r>
      <w:r w:rsidRPr="005E1F72">
        <w:rPr>
          <w:rFonts w:ascii="GHEA Grapalat" w:hAnsi="GHEA Grapalat"/>
          <w:sz w:val="20"/>
          <w:lang w:val="hy-AM"/>
        </w:rPr>
        <w:tab/>
      </w:r>
      <w:r w:rsidRPr="005E1F72">
        <w:rPr>
          <w:rFonts w:ascii="GHEA Grapalat" w:hAnsi="GHEA Grapalat"/>
          <w:sz w:val="20"/>
          <w:lang w:val="hy-AM"/>
        </w:rPr>
        <w:tab/>
        <w:t xml:space="preserve"> </w:t>
      </w:r>
    </w:p>
    <w:p w14:paraId="443925DE" w14:textId="232A7BAF"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1BDF3554" w14:textId="062E3487" w:rsidR="00F44B80" w:rsidRPr="00FA4A03" w:rsidRDefault="006F5442" w:rsidP="00FA4A03">
      <w:pPr>
        <w:ind w:right="309"/>
        <w:jc w:val="both"/>
        <w:rPr>
          <w:rFonts w:ascii="GHEA Grapalat" w:hAnsi="GHEA Grapalat"/>
          <w:bCs/>
          <w:i/>
          <w:iCs/>
          <w:sz w:val="20"/>
          <w:lang w:val="es-ES"/>
        </w:rPr>
      </w:pPr>
      <w:r w:rsidRPr="0093002B">
        <w:rPr>
          <w:rFonts w:ascii="GHEA Grapalat" w:hAnsi="GHEA Grapalat"/>
          <w:bCs/>
          <w:i/>
          <w:sz w:val="18"/>
          <w:szCs w:val="18"/>
          <w:lang w:val="es-ES"/>
        </w:rPr>
        <w:t>**</w:t>
      </w:r>
      <w:r w:rsidRPr="0093002B">
        <w:rPr>
          <w:rFonts w:ascii="GHEA Grapalat" w:hAnsi="GHEA Grapalat"/>
          <w:i/>
          <w:sz w:val="16"/>
          <w:szCs w:val="16"/>
        </w:rPr>
        <w:t>եթե</w:t>
      </w:r>
      <w:r w:rsidRPr="0093002B">
        <w:rPr>
          <w:rFonts w:ascii="GHEA Grapalat" w:hAnsi="GHEA Grapalat"/>
          <w:i/>
          <w:sz w:val="16"/>
          <w:szCs w:val="16"/>
          <w:lang w:val="af-ZA"/>
        </w:rPr>
        <w:t xml:space="preserve"> </w:t>
      </w:r>
      <w:r w:rsidRPr="0093002B">
        <w:rPr>
          <w:rFonts w:ascii="GHEA Grapalat" w:hAnsi="GHEA Grapalat"/>
          <w:i/>
          <w:sz w:val="16"/>
          <w:szCs w:val="16"/>
        </w:rPr>
        <w:t>մասնակիցն</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w:t>
      </w:r>
      <w:r w:rsidRPr="0093002B">
        <w:rPr>
          <w:rFonts w:ascii="GHEA Grapalat" w:hAnsi="GHEA Grapalat"/>
          <w:i/>
          <w:sz w:val="16"/>
          <w:szCs w:val="16"/>
          <w:lang w:val="af-ZA"/>
        </w:rPr>
        <w:t xml:space="preserve"> </w:t>
      </w:r>
      <w:r w:rsidRPr="0093002B">
        <w:rPr>
          <w:rFonts w:ascii="GHEA Grapalat" w:hAnsi="GHEA Grapalat"/>
          <w:i/>
          <w:sz w:val="16"/>
          <w:szCs w:val="16"/>
        </w:rPr>
        <w:t>վճարող</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r w:rsidRPr="0093002B">
        <w:rPr>
          <w:rFonts w:ascii="GHEA Grapalat" w:hAnsi="GHEA Grapalat"/>
          <w:i/>
          <w:sz w:val="16"/>
          <w:szCs w:val="16"/>
        </w:rPr>
        <w:t>ապա</w:t>
      </w:r>
      <w:r w:rsidRPr="0093002B">
        <w:rPr>
          <w:rFonts w:ascii="GHEA Grapalat" w:hAnsi="GHEA Grapalat"/>
          <w:i/>
          <w:sz w:val="16"/>
          <w:szCs w:val="16"/>
          <w:lang w:val="af-ZA"/>
        </w:rPr>
        <w:t xml:space="preserve"> </w:t>
      </w:r>
      <w:r w:rsidRPr="0093002B">
        <w:rPr>
          <w:rFonts w:ascii="GHEA Grapalat" w:hAnsi="GHEA Grapalat"/>
          <w:i/>
          <w:sz w:val="16"/>
          <w:szCs w:val="16"/>
        </w:rPr>
        <w:t>տվյալ</w:t>
      </w:r>
      <w:r w:rsidRPr="0093002B">
        <w:rPr>
          <w:rFonts w:ascii="GHEA Grapalat" w:hAnsi="GHEA Grapalat"/>
          <w:i/>
          <w:sz w:val="16"/>
          <w:szCs w:val="16"/>
          <w:lang w:val="af-ZA"/>
        </w:rPr>
        <w:t xml:space="preserve"> </w:t>
      </w:r>
      <w:r w:rsidRPr="0093002B">
        <w:rPr>
          <w:rFonts w:ascii="GHEA Grapalat" w:hAnsi="GHEA Grapalat"/>
          <w:i/>
          <w:sz w:val="16"/>
          <w:szCs w:val="16"/>
        </w:rPr>
        <w:t>պայմանագրի</w:t>
      </w:r>
      <w:r w:rsidRPr="0093002B">
        <w:rPr>
          <w:rFonts w:ascii="GHEA Grapalat" w:hAnsi="GHEA Grapalat"/>
          <w:i/>
          <w:sz w:val="16"/>
          <w:szCs w:val="16"/>
          <w:lang w:val="af-ZA"/>
        </w:rPr>
        <w:t xml:space="preserve"> </w:t>
      </w:r>
      <w:r w:rsidRPr="0093002B">
        <w:rPr>
          <w:rFonts w:ascii="GHEA Grapalat" w:hAnsi="GHEA Grapalat"/>
          <w:i/>
          <w:sz w:val="16"/>
          <w:szCs w:val="16"/>
        </w:rPr>
        <w:t>գծով</w:t>
      </w:r>
      <w:r w:rsidRPr="0093002B">
        <w:rPr>
          <w:rFonts w:ascii="GHEA Grapalat" w:hAnsi="GHEA Grapalat"/>
          <w:i/>
          <w:sz w:val="16"/>
          <w:szCs w:val="16"/>
          <w:lang w:val="af-ZA"/>
        </w:rPr>
        <w:t xml:space="preserve"> </w:t>
      </w:r>
      <w:r w:rsidRPr="0093002B">
        <w:rPr>
          <w:rFonts w:ascii="GHEA Grapalat" w:hAnsi="GHEA Grapalat"/>
          <w:i/>
          <w:sz w:val="16"/>
          <w:szCs w:val="16"/>
        </w:rPr>
        <w:t>Հայաստանի</w:t>
      </w:r>
      <w:r w:rsidRPr="0093002B">
        <w:rPr>
          <w:rFonts w:ascii="GHEA Grapalat" w:hAnsi="GHEA Grapalat"/>
          <w:i/>
          <w:sz w:val="16"/>
          <w:szCs w:val="16"/>
          <w:lang w:val="af-ZA"/>
        </w:rPr>
        <w:t xml:space="preserve"> </w:t>
      </w:r>
      <w:r w:rsidRPr="0093002B">
        <w:rPr>
          <w:rFonts w:ascii="GHEA Grapalat" w:hAnsi="GHEA Grapalat"/>
          <w:i/>
          <w:sz w:val="16"/>
          <w:szCs w:val="16"/>
        </w:rPr>
        <w:t>Հանրապետության</w:t>
      </w:r>
      <w:r w:rsidRPr="0093002B">
        <w:rPr>
          <w:rFonts w:ascii="GHEA Grapalat" w:hAnsi="GHEA Grapalat"/>
          <w:i/>
          <w:sz w:val="16"/>
          <w:szCs w:val="16"/>
          <w:lang w:val="af-ZA"/>
        </w:rPr>
        <w:t xml:space="preserve"> </w:t>
      </w:r>
      <w:r w:rsidRPr="0093002B">
        <w:rPr>
          <w:rFonts w:ascii="GHEA Grapalat" w:hAnsi="GHEA Grapalat"/>
          <w:i/>
          <w:sz w:val="16"/>
          <w:szCs w:val="16"/>
        </w:rPr>
        <w:t>պետական</w:t>
      </w:r>
      <w:r w:rsidRPr="0093002B">
        <w:rPr>
          <w:rFonts w:ascii="GHEA Grapalat" w:hAnsi="GHEA Grapalat"/>
          <w:i/>
          <w:sz w:val="16"/>
          <w:szCs w:val="16"/>
          <w:lang w:val="af-ZA"/>
        </w:rPr>
        <w:t xml:space="preserve"> </w:t>
      </w:r>
      <w:r w:rsidRPr="0093002B">
        <w:rPr>
          <w:rFonts w:ascii="GHEA Grapalat" w:hAnsi="GHEA Grapalat"/>
          <w:i/>
          <w:sz w:val="16"/>
          <w:szCs w:val="16"/>
        </w:rPr>
        <w:t>բյուջե</w:t>
      </w:r>
      <w:r w:rsidRPr="0093002B">
        <w:rPr>
          <w:rFonts w:ascii="GHEA Grapalat" w:hAnsi="GHEA Grapalat"/>
          <w:i/>
          <w:sz w:val="16"/>
          <w:szCs w:val="16"/>
          <w:lang w:val="af-ZA"/>
        </w:rPr>
        <w:t xml:space="preserve"> </w:t>
      </w:r>
      <w:r w:rsidRPr="0093002B">
        <w:rPr>
          <w:rFonts w:ascii="GHEA Grapalat" w:hAnsi="GHEA Grapalat"/>
          <w:i/>
          <w:sz w:val="16"/>
          <w:szCs w:val="16"/>
        </w:rPr>
        <w:t>վճարվելիք</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հարկի</w:t>
      </w:r>
      <w:r w:rsidRPr="0093002B">
        <w:rPr>
          <w:rFonts w:ascii="GHEA Grapalat" w:hAnsi="GHEA Grapalat"/>
          <w:i/>
          <w:sz w:val="16"/>
          <w:szCs w:val="16"/>
          <w:lang w:val="af-ZA"/>
        </w:rPr>
        <w:t xml:space="preserve"> </w:t>
      </w:r>
      <w:r w:rsidRPr="0093002B">
        <w:rPr>
          <w:rFonts w:ascii="GHEA Grapalat" w:hAnsi="GHEA Grapalat"/>
          <w:i/>
          <w:sz w:val="16"/>
          <w:szCs w:val="16"/>
        </w:rPr>
        <w:t>գումարը</w:t>
      </w:r>
      <w:r w:rsidRPr="0093002B">
        <w:rPr>
          <w:rFonts w:ascii="GHEA Grapalat" w:hAnsi="GHEA Grapalat"/>
          <w:i/>
          <w:sz w:val="16"/>
          <w:szCs w:val="16"/>
          <w:lang w:val="af-ZA"/>
        </w:rPr>
        <w:t xml:space="preserve"> </w:t>
      </w:r>
      <w:r w:rsidRPr="0093002B">
        <w:rPr>
          <w:rFonts w:ascii="GHEA Grapalat" w:hAnsi="GHEA Grapalat"/>
          <w:i/>
          <w:sz w:val="16"/>
          <w:szCs w:val="16"/>
        </w:rPr>
        <w:t>նշվում</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r w:rsidRPr="0093002B">
        <w:rPr>
          <w:rFonts w:ascii="GHEA Grapalat" w:hAnsi="GHEA Grapalat"/>
          <w:i/>
          <w:sz w:val="16"/>
          <w:szCs w:val="16"/>
        </w:rPr>
        <w:t>րդ</w:t>
      </w:r>
      <w:r w:rsidRPr="0093002B">
        <w:rPr>
          <w:rFonts w:ascii="GHEA Grapalat" w:hAnsi="GHEA Grapalat"/>
          <w:i/>
          <w:sz w:val="16"/>
          <w:szCs w:val="16"/>
          <w:lang w:val="af-ZA"/>
        </w:rPr>
        <w:t xml:space="preserve"> </w:t>
      </w:r>
      <w:r w:rsidRPr="0093002B">
        <w:rPr>
          <w:rFonts w:ascii="GHEA Grapalat" w:hAnsi="GHEA Grapalat"/>
          <w:i/>
          <w:sz w:val="16"/>
          <w:szCs w:val="16"/>
        </w:rPr>
        <w:t>սյունակում։</w:t>
      </w:r>
    </w:p>
    <w:p w14:paraId="6B608688" w14:textId="358106A2" w:rsidR="00F44B80" w:rsidRDefault="00F44B80" w:rsidP="00EF3662">
      <w:pPr>
        <w:pStyle w:val="BodyTextIndent3"/>
        <w:spacing w:line="240" w:lineRule="auto"/>
        <w:jc w:val="right"/>
        <w:rPr>
          <w:rFonts w:ascii="GHEA Grapalat" w:hAnsi="GHEA Grapalat"/>
          <w:i/>
          <w:lang w:val="hy-AM"/>
        </w:rPr>
      </w:pPr>
    </w:p>
    <w:p w14:paraId="49FFA334" w14:textId="50593C90" w:rsidR="00090A7B" w:rsidRPr="0093002B" w:rsidRDefault="00090A7B" w:rsidP="00090A7B">
      <w:pPr>
        <w:pStyle w:val="BodyTextIndent3"/>
        <w:spacing w:line="240" w:lineRule="auto"/>
        <w:jc w:val="right"/>
        <w:rPr>
          <w:rFonts w:ascii="GHEA Grapalat" w:hAnsi="GHEA Grapalat" w:cs="Arial"/>
          <w:b/>
          <w:lang w:val="hy-AM"/>
        </w:rPr>
      </w:pPr>
      <w:bookmarkStart w:id="26" w:name="_Hlk143768341"/>
      <w:r w:rsidRPr="0093002B">
        <w:rPr>
          <w:rFonts w:ascii="GHEA Grapalat" w:hAnsi="GHEA Grapalat" w:cs="Sylfaen"/>
          <w:b/>
          <w:lang w:val="hy-AM"/>
        </w:rPr>
        <w:t>Հավելված</w:t>
      </w:r>
      <w:r w:rsidRPr="0093002B">
        <w:rPr>
          <w:rFonts w:ascii="GHEA Grapalat" w:hAnsi="GHEA Grapalat" w:cs="Arial"/>
          <w:b/>
          <w:lang w:val="hy-AM"/>
        </w:rPr>
        <w:t xml:space="preserve"> 3</w:t>
      </w:r>
    </w:p>
    <w:p w14:paraId="6F24CB8B" w14:textId="3985F4AE" w:rsidR="00090A7B" w:rsidRPr="0093002B" w:rsidRDefault="00F51E50" w:rsidP="00090A7B">
      <w:pPr>
        <w:pStyle w:val="BodyTextIndent3"/>
        <w:spacing w:line="240" w:lineRule="auto"/>
        <w:jc w:val="right"/>
        <w:rPr>
          <w:rFonts w:ascii="GHEA Grapalat" w:hAnsi="GHEA Grapalat" w:cs="Arial"/>
          <w:b/>
          <w:lang w:val="hy-AM"/>
        </w:rPr>
      </w:pPr>
      <w:r>
        <w:rPr>
          <w:rFonts w:ascii="GHEA Grapalat" w:hAnsi="GHEA Grapalat"/>
          <w:b/>
          <w:lang w:val="hy-AM"/>
        </w:rPr>
        <w:t>ԵՔ-ԳՀԱՇՁԲ-</w:t>
      </w:r>
      <w:r w:rsidR="003D274A">
        <w:rPr>
          <w:rFonts w:ascii="GHEA Grapalat" w:hAnsi="GHEA Grapalat"/>
          <w:b/>
          <w:lang w:val="hy-AM"/>
        </w:rPr>
        <w:t>26/36</w:t>
      </w:r>
      <w:r w:rsidR="00090A7B" w:rsidRPr="0093002B">
        <w:rPr>
          <w:rFonts w:ascii="GHEA Grapalat" w:hAnsi="GHEA Grapalat" w:cs="Sylfaen"/>
          <w:b/>
          <w:lang w:val="es-ES"/>
        </w:rPr>
        <w:t>*</w:t>
      </w:r>
      <w:r w:rsidR="00090A7B" w:rsidRPr="0093002B">
        <w:rPr>
          <w:rFonts w:ascii="GHEA Grapalat" w:hAnsi="GHEA Grapalat"/>
          <w:b/>
          <w:lang w:val="hy-AM"/>
        </w:rPr>
        <w:t xml:space="preserve">  </w:t>
      </w:r>
      <w:r w:rsidR="00090A7B" w:rsidRPr="0093002B">
        <w:rPr>
          <w:rFonts w:ascii="GHEA Grapalat" w:hAnsi="GHEA Grapalat" w:cs="Sylfaen"/>
          <w:b/>
          <w:lang w:val="hy-AM"/>
        </w:rPr>
        <w:t>ծածկագրով</w:t>
      </w:r>
    </w:p>
    <w:p w14:paraId="71A1828A" w14:textId="78B9AD3F" w:rsidR="00090A7B" w:rsidRDefault="00F51E50"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հարցումի մրցույթի</w:t>
      </w:r>
      <w:r w:rsidR="00090A7B" w:rsidRPr="005E1F72">
        <w:rPr>
          <w:rFonts w:ascii="GHEA Grapalat" w:hAnsi="GHEA Grapalat" w:cs="Arial"/>
          <w:b/>
          <w:lang w:val="hy-AM"/>
        </w:rPr>
        <w:t xml:space="preserve">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584A4D12"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F51E50">
        <w:rPr>
          <w:rFonts w:ascii="GHEA Grapalat" w:hAnsi="GHEA Grapalat" w:cs="Arial"/>
          <w:b/>
          <w:sz w:val="20"/>
          <w:szCs w:val="20"/>
          <w:lang w:val="hy-AM"/>
        </w:rPr>
        <w:t>ԵՔ-ԳՀԱՇՁԲ-</w:t>
      </w:r>
      <w:r w:rsidR="003D274A">
        <w:rPr>
          <w:rFonts w:ascii="GHEA Grapalat" w:hAnsi="GHEA Grapalat" w:cs="Arial"/>
          <w:b/>
          <w:sz w:val="20"/>
          <w:szCs w:val="20"/>
          <w:lang w:val="hy-AM"/>
        </w:rPr>
        <w:t>26/36</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368FD246" w14:textId="5E962D76" w:rsidR="00B01CA2" w:rsidRPr="000D5F68" w:rsidRDefault="001557AE" w:rsidP="000D5F68">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F51E50">
        <w:rPr>
          <w:rFonts w:ascii="GHEA Grapalat" w:hAnsi="GHEA Grapalat" w:cs="Arial"/>
          <w:b/>
          <w:sz w:val="20"/>
          <w:szCs w:val="20"/>
          <w:lang w:val="hy-AM"/>
        </w:rPr>
        <w:t>ԵՔ-ԳՀԱՇՁԲ-</w:t>
      </w:r>
      <w:r w:rsidR="003D274A">
        <w:rPr>
          <w:rFonts w:ascii="GHEA Grapalat" w:hAnsi="GHEA Grapalat" w:cs="Arial"/>
          <w:b/>
          <w:sz w:val="20"/>
          <w:szCs w:val="20"/>
          <w:lang w:val="hy-AM"/>
        </w:rPr>
        <w:t>26/36</w:t>
      </w:r>
      <w:r w:rsidR="000C0396" w:rsidRPr="00965EF3">
        <w:rPr>
          <w:rFonts w:ascii="GHEA Grapalat" w:hAnsi="GHEA Grapalat"/>
          <w:sz w:val="20"/>
          <w:szCs w:val="20"/>
          <w:lang w:val="hy-AM"/>
        </w:rPr>
        <w:t xml:space="preserve"> ծածկագրով </w:t>
      </w:r>
      <w:r w:rsidR="000C0396" w:rsidRPr="000D5F68">
        <w:rPr>
          <w:rFonts w:ascii="GHEA Grapalat" w:hAnsi="GHEA Grapalat"/>
          <w:sz w:val="20"/>
          <w:szCs w:val="20"/>
          <w:lang w:val="hy-AM"/>
        </w:rPr>
        <w:t>կազմակերպված գնման ընթացակագին մասնակցելու նպատակով պրինցիպալի կողմից հայտ</w:t>
      </w:r>
      <w:r w:rsidR="00965EF3" w:rsidRPr="000D5F68">
        <w:rPr>
          <w:rFonts w:ascii="GHEA Grapalat" w:hAnsi="GHEA Grapalat"/>
          <w:sz w:val="20"/>
          <w:szCs w:val="20"/>
          <w:lang w:val="hy-AM"/>
        </w:rPr>
        <w:t>երի</w:t>
      </w:r>
      <w:r w:rsidR="000C0396" w:rsidRPr="000D5F68">
        <w:rPr>
          <w:rFonts w:ascii="GHEA Grapalat" w:hAnsi="GHEA Grapalat"/>
          <w:sz w:val="20"/>
          <w:szCs w:val="20"/>
          <w:lang w:val="hy-AM"/>
        </w:rPr>
        <w:t xml:space="preserve"> </w:t>
      </w:r>
      <w:r w:rsidR="00965EF3" w:rsidRPr="000D5F68">
        <w:rPr>
          <w:rFonts w:ascii="GHEA Grapalat" w:hAnsi="GHEA Grapalat"/>
          <w:sz w:val="20"/>
          <w:szCs w:val="20"/>
          <w:lang w:val="hy-AM"/>
        </w:rPr>
        <w:t xml:space="preserve">ներկայացման վերջնաժամկետը լրանալու </w:t>
      </w:r>
      <w:r w:rsidR="000C0396" w:rsidRPr="000D5F68">
        <w:rPr>
          <w:rFonts w:ascii="GHEA Grapalat" w:hAnsi="GHEA Grapalat"/>
          <w:sz w:val="20"/>
          <w:szCs w:val="20"/>
          <w:lang w:val="hy-AM"/>
        </w:rPr>
        <w:t xml:space="preserve">օրվանից հաշված </w:t>
      </w:r>
      <w:r w:rsidR="00273951">
        <w:rPr>
          <w:rFonts w:ascii="GHEA Grapalat" w:hAnsi="GHEA Grapalat" w:cs="Sylfaen"/>
          <w:b/>
          <w:bCs/>
          <w:sz w:val="20"/>
          <w:lang w:val="hy-AM"/>
        </w:rPr>
        <w:t>90</w:t>
      </w:r>
      <w:r w:rsidR="00FE426D" w:rsidRPr="000D5F68">
        <w:rPr>
          <w:rFonts w:ascii="GHEA Grapalat" w:hAnsi="GHEA Grapalat" w:cs="Sylfaen"/>
          <w:b/>
          <w:bCs/>
          <w:sz w:val="20"/>
          <w:lang w:val="hy-AM"/>
        </w:rPr>
        <w:t xml:space="preserve"> (</w:t>
      </w:r>
      <w:r w:rsidR="00273951">
        <w:rPr>
          <w:rFonts w:ascii="GHEA Grapalat" w:hAnsi="GHEA Grapalat" w:cs="Sylfaen"/>
          <w:b/>
          <w:bCs/>
          <w:sz w:val="20"/>
          <w:lang w:val="hy-AM"/>
        </w:rPr>
        <w:t>իննսուն</w:t>
      </w:r>
      <w:r w:rsidR="004639BD" w:rsidRPr="000D5F68">
        <w:rPr>
          <w:rFonts w:ascii="GHEA Grapalat" w:hAnsi="GHEA Grapalat" w:cs="Sylfaen"/>
          <w:b/>
          <w:bCs/>
          <w:sz w:val="20"/>
          <w:lang w:val="hy-AM"/>
        </w:rPr>
        <w:t xml:space="preserve"> աշխատանքային  օր</w:t>
      </w:r>
      <w:r w:rsidR="00090A7B" w:rsidRPr="000D5F68">
        <w:rPr>
          <w:rFonts w:ascii="GHEA Grapalat" w:hAnsi="GHEA Grapalat" w:cs="Sylfaen"/>
          <w:b/>
          <w:bCs/>
          <w:sz w:val="20"/>
          <w:lang w:val="hy-AM"/>
        </w:rPr>
        <w:t>)</w:t>
      </w:r>
      <w:r w:rsidR="000C0396" w:rsidRPr="000D5F68">
        <w:rPr>
          <w:rFonts w:ascii="GHEA Grapalat" w:hAnsi="GHEA Grapalat" w:cs="Sylfaen"/>
          <w:b/>
          <w:bCs/>
          <w:sz w:val="20"/>
          <w:lang w:val="hy-AM"/>
        </w:rPr>
        <w:t>:</w:t>
      </w:r>
      <w:r w:rsidR="00460310" w:rsidRPr="000D5F68">
        <w:rPr>
          <w:rFonts w:ascii="GHEA Grapalat" w:hAnsi="GHEA Grapalat"/>
          <w:sz w:val="20"/>
          <w:szCs w:val="20"/>
          <w:vertAlign w:val="superscript"/>
          <w:lang w:val="hy-AM"/>
        </w:rPr>
        <w:t>**</w:t>
      </w:r>
      <w:r w:rsidR="00B01CA2" w:rsidRPr="000D5F68">
        <w:rPr>
          <w:rFonts w:ascii="GHEA Grapalat" w:hAnsi="GHEA Grapalat"/>
          <w:sz w:val="20"/>
          <w:szCs w:val="20"/>
          <w:lang w:val="hy-AM"/>
        </w:rPr>
        <w:t xml:space="preserve"> </w:t>
      </w:r>
      <w:r w:rsidR="00072A83" w:rsidRPr="000D5F68">
        <w:rPr>
          <w:rFonts w:ascii="GHEA Grapalat" w:hAnsi="GHEA Grapalat"/>
          <w:sz w:val="20"/>
          <w:szCs w:val="20"/>
          <w:lang w:val="hy-AM"/>
        </w:rPr>
        <w:t>Սույն երաշխիքի տրամադրման փաստի վերաբերյալ տեղեկատվությունը</w:t>
      </w:r>
      <w:r w:rsidR="0078375F" w:rsidRPr="000D5F68">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0D5F68">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0D5F68">
        <w:rPr>
          <w:rFonts w:ascii="GHEA Grapalat" w:eastAsia="Calibri" w:hAnsi="GHEA Grapalat"/>
          <w:sz w:val="20"/>
          <w:szCs w:val="20"/>
          <w:lang w:val="hy-AM"/>
        </w:rPr>
        <w:t xml:space="preserve">գնահատող հանձնաժողովի </w:t>
      </w:r>
      <w:r w:rsidR="00072A83" w:rsidRPr="000D5F68">
        <w:rPr>
          <w:rFonts w:ascii="GHEA Grapalat" w:hAnsi="GHEA Grapalat"/>
          <w:sz w:val="20"/>
          <w:szCs w:val="20"/>
          <w:lang w:val="hy-AM"/>
        </w:rPr>
        <w:t>քարտուղարի</w:t>
      </w:r>
      <w:r w:rsidR="00894405" w:rsidRPr="000D5F68">
        <w:rPr>
          <w:rFonts w:ascii="GHEA Grapalat" w:hAnsi="GHEA Grapalat"/>
          <w:sz w:val="20"/>
          <w:szCs w:val="20"/>
          <w:lang w:val="hy-AM"/>
        </w:rPr>
        <w:t xml:space="preserve">՝ </w:t>
      </w:r>
      <w:hyperlink r:id="rId17" w:history="1">
        <w:r w:rsidR="00F51E50">
          <w:rPr>
            <w:rStyle w:val="Hyperlink"/>
            <w:rFonts w:ascii="GHEA Grapalat" w:hAnsi="GHEA Grapalat"/>
            <w:sz w:val="20"/>
            <w:szCs w:val="20"/>
            <w:lang w:val="hy-AM"/>
          </w:rPr>
          <w:t>zvart.arshakyan@yerevan.am</w:t>
        </w:r>
      </w:hyperlink>
      <w:r w:rsidR="00B57BD6" w:rsidRPr="000D5F68">
        <w:rPr>
          <w:rFonts w:ascii="GHEA Grapalat" w:hAnsi="GHEA Grapalat"/>
          <w:sz w:val="20"/>
          <w:szCs w:val="20"/>
          <w:lang w:val="hy-AM"/>
        </w:rPr>
        <w:t xml:space="preserve">  </w:t>
      </w:r>
      <w:r w:rsidR="00072A83" w:rsidRPr="000D5F68">
        <w:rPr>
          <w:rFonts w:ascii="GHEA Grapalat" w:hAnsi="GHEA Grapalat"/>
          <w:sz w:val="20"/>
          <w:szCs w:val="20"/>
          <w:lang w:val="hy-AM"/>
        </w:rPr>
        <w:t xml:space="preserve">էլեկտրոնային փոստի հասցեին։     </w:t>
      </w:r>
    </w:p>
    <w:p w14:paraId="4682985A" w14:textId="46A50BD8" w:rsidR="000C0396" w:rsidRPr="0093002B" w:rsidRDefault="001557AE" w:rsidP="002F4AE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bookmarkEnd w:id="26"/>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27"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 xml:space="preserve">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w:t>
      </w:r>
      <w:r w:rsidRPr="0093002B">
        <w:rPr>
          <w:rFonts w:ascii="GHEA Grapalat" w:hAnsi="GHEA Grapalat" w:cs="Sylfaen"/>
          <w:i/>
          <w:sz w:val="16"/>
          <w:szCs w:val="16"/>
          <w:lang w:val="hy-AM"/>
        </w:rPr>
        <w:lastRenderedPageBreak/>
        <w:t>գերազանցում է 25 մլն. ՀՀ դրամը, ապա  « իննսուն աշխատանքային օր» բառերը փոխարինվում են «մեկ հարյուր քսան աշխատանքային  օր» բառերով:</w:t>
      </w:r>
    </w:p>
    <w:bookmarkEnd w:id="27"/>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68C940E4" w14:textId="0CC1D430" w:rsidR="00755612" w:rsidRPr="0093002B" w:rsidRDefault="00F51E50" w:rsidP="00755612">
      <w:pPr>
        <w:pStyle w:val="BodyTextIndent3"/>
        <w:spacing w:line="240" w:lineRule="auto"/>
        <w:jc w:val="right"/>
        <w:rPr>
          <w:rFonts w:ascii="GHEA Grapalat" w:hAnsi="GHEA Grapalat" w:cs="Arial"/>
          <w:b/>
          <w:lang w:val="hy-AM"/>
        </w:rPr>
      </w:pPr>
      <w:r>
        <w:rPr>
          <w:rFonts w:ascii="GHEA Grapalat" w:hAnsi="GHEA Grapalat"/>
          <w:b/>
          <w:lang w:val="hy-AM"/>
        </w:rPr>
        <w:t>ԵՔ-ԳՀԱՇՁԲ-</w:t>
      </w:r>
      <w:r w:rsidR="003D274A">
        <w:rPr>
          <w:rFonts w:ascii="GHEA Grapalat" w:hAnsi="GHEA Grapalat"/>
          <w:b/>
          <w:lang w:val="hy-AM"/>
        </w:rPr>
        <w:t>26/36</w:t>
      </w:r>
      <w:r w:rsidR="00755612" w:rsidRPr="0093002B">
        <w:rPr>
          <w:rFonts w:ascii="GHEA Grapalat" w:hAnsi="GHEA Grapalat" w:cs="Sylfaen"/>
          <w:b/>
          <w:lang w:val="es-ES"/>
        </w:rPr>
        <w:t>*</w:t>
      </w:r>
      <w:r w:rsidR="00755612" w:rsidRPr="0093002B">
        <w:rPr>
          <w:rFonts w:ascii="GHEA Grapalat" w:hAnsi="GHEA Grapalat"/>
          <w:b/>
          <w:lang w:val="hy-AM"/>
        </w:rPr>
        <w:t xml:space="preserve">  </w:t>
      </w:r>
      <w:r w:rsidR="00755612" w:rsidRPr="0093002B">
        <w:rPr>
          <w:rFonts w:ascii="GHEA Grapalat" w:hAnsi="GHEA Grapalat" w:cs="Sylfaen"/>
          <w:b/>
          <w:lang w:val="hy-AM"/>
        </w:rPr>
        <w:t>ծածկագրով</w:t>
      </w:r>
    </w:p>
    <w:p w14:paraId="0BCB559B" w14:textId="6B47DFD0" w:rsidR="00755612" w:rsidRDefault="00F51E50"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հարցումի մրցույթի</w:t>
      </w:r>
      <w:r w:rsidR="00755612" w:rsidRPr="005E1F72">
        <w:rPr>
          <w:rFonts w:ascii="GHEA Grapalat" w:hAnsi="GHEA Grapalat" w:cs="Arial"/>
          <w:b/>
          <w:lang w:val="hy-AM"/>
        </w:rPr>
        <w:t xml:space="preserve">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7E8EC217"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hyperlink r:id="rId18" w:history="1">
        <w:r w:rsidR="00F51E50">
          <w:rPr>
            <w:rStyle w:val="Hyperlink"/>
            <w:rFonts w:ascii="GHEA Grapalat" w:hAnsi="GHEA Grapalat"/>
            <w:sz w:val="20"/>
            <w:szCs w:val="20"/>
            <w:lang w:val="hy-AM"/>
          </w:rPr>
          <w:t>zvart.arshakyan@yerevan.am</w:t>
        </w:r>
      </w:hyperlink>
      <w:r w:rsidR="00AB37ED" w:rsidRPr="008242F8">
        <w:rPr>
          <w:rFonts w:ascii="GHEA Grapalat" w:hAnsi="GHEA Grapalat"/>
          <w:color w:val="000000"/>
          <w:sz w:val="20"/>
          <w:szCs w:val="20"/>
          <w:lang w:val="hy-AM"/>
        </w:rPr>
        <w:t xml:space="preserve">  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hyperlink r:id="rId19" w:history="1">
        <w:r w:rsidRPr="0093002B">
          <w:rPr>
            <w:rStyle w:val="Hyperlink"/>
            <w:rFonts w:ascii="GHEA Grapalat" w:hAnsi="GHEA Grapalat"/>
            <w:color w:val="auto"/>
            <w:sz w:val="20"/>
            <w:szCs w:val="20"/>
            <w:lang w:val="hy-AM"/>
          </w:rPr>
          <w:t>www.procurement.am</w:t>
        </w:r>
      </w:hyperlink>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C69ECAA" w14:textId="77777777" w:rsidR="008D2826" w:rsidRDefault="009C370D" w:rsidP="005326E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32293785" w14:textId="77777777" w:rsidR="008D2826" w:rsidRDefault="008D2826" w:rsidP="005326E7">
      <w:pPr>
        <w:pStyle w:val="BodyTextIndent3"/>
        <w:spacing w:line="240" w:lineRule="auto"/>
        <w:jc w:val="right"/>
        <w:rPr>
          <w:rFonts w:ascii="GHEA Grapalat" w:hAnsi="GHEA Grapalat" w:cs="Sylfaen"/>
          <w:b/>
          <w:lang w:val="hy-AM"/>
        </w:rPr>
      </w:pPr>
    </w:p>
    <w:p w14:paraId="7AB6D6A6" w14:textId="6DF282AD" w:rsidR="005326E7" w:rsidRPr="0093002B" w:rsidRDefault="005326E7" w:rsidP="005326E7">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4</w:t>
      </w:r>
      <w:r w:rsidR="00224D20" w:rsidRPr="0093002B">
        <w:rPr>
          <w:rFonts w:ascii="GHEA Grapalat" w:hAnsi="GHEA Grapalat" w:cs="Arial"/>
          <w:b/>
          <w:lang w:val="hy-AM"/>
        </w:rPr>
        <w:t>.</w:t>
      </w:r>
      <w:r w:rsidRPr="0093002B">
        <w:rPr>
          <w:rFonts w:ascii="GHEA Grapalat" w:hAnsi="GHEA Grapalat" w:cs="Arial"/>
          <w:b/>
          <w:lang w:val="hy-AM"/>
        </w:rPr>
        <w:t>1</w:t>
      </w:r>
    </w:p>
    <w:p w14:paraId="01A5C0C8" w14:textId="2DA1F9F1" w:rsidR="00BC4111" w:rsidRPr="00734A5D" w:rsidRDefault="00BC4111" w:rsidP="00BC4111">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51E50">
        <w:rPr>
          <w:rFonts w:ascii="GHEA Grapalat" w:hAnsi="GHEA Grapalat"/>
          <w:b/>
          <w:lang w:val="hy-AM"/>
        </w:rPr>
        <w:t>ԵՔ-ԳՀԱՇՁԲ-</w:t>
      </w:r>
      <w:r w:rsidR="003D274A">
        <w:rPr>
          <w:rFonts w:ascii="GHEA Grapalat" w:hAnsi="GHEA Grapalat"/>
          <w:b/>
          <w:lang w:val="hy-AM"/>
        </w:rPr>
        <w:t>26/36</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4EE176EC" w14:textId="37B15788" w:rsidR="00BC4111" w:rsidRPr="00734A5D" w:rsidRDefault="00F51E50" w:rsidP="00BC411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հարցումի մրցույթի</w:t>
      </w:r>
      <w:r w:rsidR="00BC4111" w:rsidRPr="00734A5D">
        <w:rPr>
          <w:rFonts w:ascii="GHEA Grapalat" w:hAnsi="GHEA Grapalat" w:cs="Arial"/>
          <w:b/>
          <w:lang w:val="hy-AM"/>
        </w:rPr>
        <w:t xml:space="preserve"> </w:t>
      </w:r>
      <w:r w:rsidR="00BC4111" w:rsidRPr="00734A5D">
        <w:rPr>
          <w:rFonts w:ascii="GHEA Grapalat" w:hAnsi="GHEA Grapalat" w:cs="Sylfaen"/>
          <w:b/>
          <w:lang w:val="hy-AM"/>
        </w:rPr>
        <w:t>հրավերի</w:t>
      </w:r>
    </w:p>
    <w:p w14:paraId="72DE45ED" w14:textId="77777777" w:rsidR="0030675A" w:rsidRPr="0093002B" w:rsidRDefault="0030675A" w:rsidP="007862B1">
      <w:pPr>
        <w:pStyle w:val="BodyTextIndent3"/>
        <w:spacing w:line="240" w:lineRule="auto"/>
        <w:jc w:val="right"/>
        <w:rPr>
          <w:rFonts w:ascii="GHEA Grapalat" w:hAnsi="GHEA Grapalat"/>
          <w:b/>
          <w:lang w:val="hy-AM"/>
        </w:rPr>
      </w:pPr>
    </w:p>
    <w:p w14:paraId="542D9BBE" w14:textId="77777777" w:rsidR="0030675A" w:rsidRPr="0093002B" w:rsidRDefault="0030675A" w:rsidP="007862B1">
      <w:pPr>
        <w:pStyle w:val="BodyTextIndent3"/>
        <w:spacing w:line="240" w:lineRule="auto"/>
        <w:jc w:val="right"/>
        <w:rPr>
          <w:rFonts w:ascii="GHEA Grapalat" w:hAnsi="GHEA Grapalat"/>
          <w:b/>
          <w:lang w:val="hy-AM"/>
        </w:rPr>
      </w:pPr>
    </w:p>
    <w:p w14:paraId="74BCB198" w14:textId="77777777" w:rsidR="0030675A" w:rsidRPr="0093002B"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05F611CD" w14:textId="77777777" w:rsidR="0030675A" w:rsidRPr="0093002B"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4C15A96F" w14:textId="77777777" w:rsidR="0030675A" w:rsidRPr="0093002B" w:rsidRDefault="0030675A" w:rsidP="0030675A">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611D77F" w14:textId="77777777" w:rsidR="0030675A" w:rsidRPr="0093002B" w:rsidRDefault="0030675A" w:rsidP="0030675A">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25850A9D"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7BF4FD07" w14:textId="77777777" w:rsidR="0030675A" w:rsidRPr="0093002B" w:rsidRDefault="0030675A" w:rsidP="0030675A">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009BE723" w14:textId="77777777" w:rsidR="0030675A" w:rsidRPr="0093002B" w:rsidRDefault="0030675A" w:rsidP="0030675A">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77FEEB46" w14:textId="6F867B24" w:rsidR="0030675A" w:rsidRPr="0093002B"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0994DA2A" w14:textId="77777777" w:rsidR="0030675A" w:rsidRPr="0093002B" w:rsidRDefault="0030675A" w:rsidP="0030675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E823455" w14:textId="77777777" w:rsidR="0030675A" w:rsidRPr="0093002B" w:rsidRDefault="0030675A" w:rsidP="0030675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541E67C3" w14:textId="733B5632" w:rsidR="0030675A" w:rsidRPr="0093002B" w:rsidRDefault="00F5285F" w:rsidP="0030675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0030675A" w:rsidRPr="0093002B">
        <w:rPr>
          <w:rStyle w:val="Strong"/>
          <w:rFonts w:ascii="GHEA Grapalat" w:hAnsi="GHEA Grapalat"/>
          <w:b w:val="0"/>
          <w:bCs w:val="0"/>
          <w:sz w:val="20"/>
          <w:szCs w:val="20"/>
          <w:lang w:val="hy-AM"/>
        </w:rPr>
        <w:t xml:space="preserve"> </w:t>
      </w:r>
      <w:r w:rsidR="0030675A" w:rsidRPr="0093002B">
        <w:rPr>
          <w:rFonts w:ascii="GHEA Grapalat" w:hAnsi="GHEA Grapalat" w:cs="Sylfaen"/>
          <w:vertAlign w:val="superscript"/>
          <w:lang w:val="hy-AM"/>
        </w:rPr>
        <w:t>երաշխիքը տվող բանկի</w:t>
      </w:r>
      <w:r w:rsidR="00101A56" w:rsidRPr="0093002B">
        <w:rPr>
          <w:rFonts w:ascii="GHEA Grapalat" w:hAnsi="GHEA Grapalat" w:cs="Sylfaen"/>
          <w:vertAlign w:val="superscript"/>
          <w:lang w:val="hy-AM"/>
        </w:rPr>
        <w:t xml:space="preserve"> </w:t>
      </w:r>
      <w:r w:rsidR="0030675A" w:rsidRPr="0093002B">
        <w:rPr>
          <w:rFonts w:ascii="GHEA Grapalat" w:hAnsi="GHEA Grapalat" w:cs="Sylfaen"/>
          <w:vertAlign w:val="superscript"/>
          <w:lang w:val="hy-AM"/>
        </w:rPr>
        <w:t>անվանումը</w:t>
      </w:r>
    </w:p>
    <w:p w14:paraId="2D7F773D" w14:textId="77777777" w:rsidR="0030675A" w:rsidRPr="0093002B"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0E0E1902" w14:textId="77777777" w:rsidR="0030675A" w:rsidRPr="0093002B" w:rsidRDefault="0030675A" w:rsidP="0030675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DE21DE5" w14:textId="4666B95F" w:rsidR="0030675A" w:rsidRPr="0093002B" w:rsidRDefault="0030675A" w:rsidP="0030675A">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6A1AE8F" w14:textId="4EC38029" w:rsidR="0030675A" w:rsidRPr="0093002B" w:rsidRDefault="0030675A" w:rsidP="0030675A">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00BC4111"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64989D36" w14:textId="77777777" w:rsidR="0030675A" w:rsidRPr="0093002B" w:rsidRDefault="0030675A" w:rsidP="0030675A">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4DD400D3" w14:textId="77777777" w:rsidR="0030675A" w:rsidRPr="0093002B" w:rsidRDefault="0030675A" w:rsidP="0030675A">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30812F" w14:textId="7D466CCD" w:rsidR="00B01CA2" w:rsidRPr="0093002B" w:rsidRDefault="0030675A" w:rsidP="00B01CA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 </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cs="Sylfaen"/>
          <w:vertAlign w:val="superscript"/>
          <w:lang w:val="hy-AM"/>
        </w:rPr>
        <w:t xml:space="preserve">                               </w:t>
      </w:r>
    </w:p>
    <w:p w14:paraId="34D8BC72" w14:textId="77777777" w:rsidR="00B01CA2" w:rsidRPr="0093002B" w:rsidRDefault="00B01CA2"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79C2291E"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w:t>
      </w:r>
      <w:r w:rsidR="004823CC" w:rsidRPr="0093002B">
        <w:rPr>
          <w:rFonts w:ascii="GHEA Grapalat" w:hAnsi="GHEA Grapalat" w:cs="Sylfaen"/>
          <w:vertAlign w:val="superscript"/>
          <w:lang w:val="hy-AM"/>
        </w:rPr>
        <w:t xml:space="preserve">ք պայմանագրով նախատեսված </w:t>
      </w:r>
      <w:r w:rsidRPr="0093002B">
        <w:rPr>
          <w:rFonts w:ascii="GHEA Grapalat" w:hAnsi="GHEA Grapalat" w:cs="Sylfaen"/>
          <w:vertAlign w:val="superscript"/>
          <w:lang w:val="hy-AM"/>
        </w:rPr>
        <w:t xml:space="preserve"> աշխատանքի կա</w:t>
      </w:r>
      <w:r w:rsidR="004823CC" w:rsidRPr="0093002B">
        <w:rPr>
          <w:rFonts w:ascii="GHEA Grapalat" w:hAnsi="GHEA Grapalat" w:cs="Sylfaen"/>
          <w:vertAlign w:val="superscript"/>
          <w:lang w:val="hy-AM"/>
        </w:rPr>
        <w:t xml:space="preserve">տարման </w:t>
      </w:r>
      <w:r w:rsidRPr="0093002B">
        <w:rPr>
          <w:rFonts w:ascii="GHEA Grapalat" w:hAnsi="GHEA Grapalat" w:cs="Sylfaen"/>
          <w:vertAlign w:val="superscript"/>
          <w:lang w:val="hy-AM"/>
        </w:rPr>
        <w:t xml:space="preserve"> վերջնաժամկետը,</w:t>
      </w:r>
    </w:p>
    <w:p w14:paraId="030E4424" w14:textId="61BFA2A0"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651C76">
        <w:rPr>
          <w:rFonts w:ascii="GHEA Grapalat" w:hAnsi="GHEA Grapalat"/>
          <w:sz w:val="20"/>
          <w:szCs w:val="20"/>
          <w:lang w:val="hy-AM"/>
        </w:rPr>
        <w:t xml:space="preserve">՝ </w:t>
      </w:r>
      <w:hyperlink r:id="rId20" w:history="1">
        <w:r w:rsidR="00F51E50">
          <w:rPr>
            <w:rStyle w:val="Hyperlink"/>
            <w:rFonts w:ascii="GHEA Grapalat" w:hAnsi="GHEA Grapalat"/>
            <w:sz w:val="20"/>
            <w:szCs w:val="20"/>
            <w:lang w:val="hy-AM"/>
          </w:rPr>
          <w:t>zvart.arshakyan@yerevan.am</w:t>
        </w:r>
      </w:hyperlink>
      <w:r w:rsidR="00651C76" w:rsidRPr="008242F8">
        <w:rPr>
          <w:rFonts w:ascii="GHEA Grapalat" w:hAnsi="GHEA Grapalat"/>
          <w:color w:val="000000"/>
          <w:sz w:val="20"/>
          <w:szCs w:val="20"/>
          <w:lang w:val="hy-AM"/>
        </w:rPr>
        <w:t xml:space="preserve"> էլեկտրոնային փոստի </w:t>
      </w:r>
    </w:p>
    <w:p w14:paraId="28B05D95" w14:textId="24D81E12"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1102F65F" w14:textId="77777777" w:rsidR="0030675A" w:rsidRPr="0093002B" w:rsidRDefault="0030675A"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B25ACD"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0A523E79"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10334CD3" w14:textId="77777777" w:rsidR="0030675A" w:rsidRPr="0093002B" w:rsidRDefault="0030675A" w:rsidP="0030675A">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B16FC38"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21" w:history="1">
        <w:r w:rsidRPr="0093002B">
          <w:rPr>
            <w:rStyle w:val="Hyperlink"/>
            <w:rFonts w:ascii="GHEA Grapalat" w:hAnsi="GHEA Grapalat"/>
            <w:color w:val="auto"/>
            <w:sz w:val="20"/>
            <w:szCs w:val="20"/>
            <w:lang w:val="hy-AM"/>
          </w:rPr>
          <w:t>www.procurement.am</w:t>
        </w:r>
      </w:hyperlink>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p>
    <w:p w14:paraId="5BD6A158"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3F8A53A"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4E7905E"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lastRenderedPageBreak/>
        <w:t>8. Երաշխիք տվող անձը մերժում է բենեֆիցիարի պահանջը, եթե`</w:t>
      </w:r>
    </w:p>
    <w:p w14:paraId="429A2803"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2EFDC7F8"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8ED3681"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50E2A9"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D14212B"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495C2C"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61A6AE"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A441883"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416D0F04"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5FC3375" w14:textId="77777777" w:rsidR="005C432A" w:rsidRDefault="005C432A" w:rsidP="005C432A">
      <w:pPr>
        <w:pStyle w:val="FootnoteText"/>
        <w:jc w:val="both"/>
        <w:rPr>
          <w:rFonts w:ascii="GHEA Grapalat" w:hAnsi="GHEA Grapalat"/>
          <w:i/>
          <w:sz w:val="18"/>
          <w:szCs w:val="18"/>
          <w:lang w:val="hy-AM"/>
        </w:rPr>
      </w:pPr>
    </w:p>
    <w:p w14:paraId="5E3D0E88" w14:textId="77777777" w:rsidR="005C432A" w:rsidRDefault="005C432A" w:rsidP="005C432A">
      <w:pPr>
        <w:pStyle w:val="FootnoteText"/>
        <w:jc w:val="both"/>
        <w:rPr>
          <w:rFonts w:ascii="GHEA Grapalat" w:hAnsi="GHEA Grapalat"/>
          <w:i/>
          <w:sz w:val="18"/>
          <w:szCs w:val="18"/>
          <w:lang w:val="hy-AM"/>
        </w:rPr>
      </w:pPr>
    </w:p>
    <w:p w14:paraId="6BC5A64D" w14:textId="77777777" w:rsidR="005C432A" w:rsidRDefault="005C432A" w:rsidP="005C432A">
      <w:pPr>
        <w:pStyle w:val="FootnoteText"/>
        <w:jc w:val="both"/>
        <w:rPr>
          <w:rFonts w:ascii="GHEA Grapalat" w:hAnsi="GHEA Grapalat"/>
          <w:i/>
          <w:sz w:val="18"/>
          <w:szCs w:val="18"/>
          <w:lang w:val="hy-AM"/>
        </w:rPr>
      </w:pPr>
    </w:p>
    <w:p w14:paraId="3C042F73" w14:textId="67636925"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3E11EEC" w14:textId="77777777" w:rsidR="005C432A" w:rsidRDefault="005C432A" w:rsidP="0030675A">
      <w:pPr>
        <w:pStyle w:val="BodyTextIndent3"/>
        <w:spacing w:line="240" w:lineRule="auto"/>
        <w:jc w:val="right"/>
        <w:rPr>
          <w:rFonts w:ascii="GHEA Grapalat" w:hAnsi="GHEA Grapalat"/>
          <w:b/>
          <w:lang w:val="hy-AM"/>
        </w:rPr>
      </w:pPr>
    </w:p>
    <w:p w14:paraId="01233AB3" w14:textId="0BD8E9FD" w:rsidR="00631658" w:rsidRPr="00581D02" w:rsidRDefault="0030675A" w:rsidP="00216093">
      <w:pPr>
        <w:pStyle w:val="BodyTextIndent3"/>
        <w:spacing w:line="240" w:lineRule="auto"/>
        <w:jc w:val="right"/>
        <w:rPr>
          <w:rFonts w:ascii="GHEA Grapalat" w:hAnsi="GHEA Grapalat" w:cs="Sylfaen"/>
          <w:i/>
          <w:lang w:val="hy-AM"/>
        </w:rPr>
      </w:pPr>
      <w:r w:rsidRPr="0093002B">
        <w:rPr>
          <w:rFonts w:ascii="GHEA Grapalat" w:hAnsi="GHEA Grapalat"/>
          <w:b/>
          <w:lang w:val="hy-AM"/>
        </w:rPr>
        <w:br w:type="page"/>
      </w: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6EA2B73F"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51E50">
        <w:rPr>
          <w:rFonts w:ascii="GHEA Grapalat" w:hAnsi="GHEA Grapalat"/>
          <w:b/>
          <w:lang w:val="hy-AM"/>
        </w:rPr>
        <w:t>ԵՔ-ԳՀԱՇՁԲ-</w:t>
      </w:r>
      <w:r w:rsidR="003D274A">
        <w:rPr>
          <w:rFonts w:ascii="GHEA Grapalat" w:hAnsi="GHEA Grapalat"/>
          <w:b/>
          <w:lang w:val="hy-AM"/>
        </w:rPr>
        <w:t>26/36</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7634D71D" w:rsidR="00D96EA5" w:rsidRPr="00734A5D" w:rsidRDefault="00F51E50"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հարցումի մրցույթի</w:t>
      </w:r>
      <w:r w:rsidR="00D96EA5" w:rsidRPr="00734A5D">
        <w:rPr>
          <w:rFonts w:ascii="GHEA Grapalat" w:hAnsi="GHEA Grapalat" w:cs="Arial"/>
          <w:b/>
          <w:lang w:val="hy-AM"/>
        </w:rPr>
        <w:t xml:space="preserve">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0736CB6E"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22" w:history="1">
        <w:r w:rsidR="00F51E50">
          <w:rPr>
            <w:rStyle w:val="Hyperlink"/>
            <w:rFonts w:ascii="GHEA Grapalat" w:hAnsi="GHEA Grapalat"/>
            <w:sz w:val="20"/>
            <w:szCs w:val="20"/>
            <w:lang w:val="hy-AM"/>
          </w:rPr>
          <w:t>zvart.arshakyan@yerevan.am</w:t>
        </w:r>
      </w:hyperlink>
      <w:r w:rsidR="00651C76" w:rsidRPr="008242F8">
        <w:rPr>
          <w:rFonts w:ascii="GHEA Grapalat" w:hAnsi="GHEA Grapalat"/>
          <w:color w:val="000000"/>
          <w:sz w:val="20"/>
          <w:szCs w:val="20"/>
          <w:lang w:val="hy-AM"/>
        </w:rPr>
        <w:t xml:space="preserve">     </w:t>
      </w: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23" w:history="1">
        <w:r w:rsidRPr="0093002B">
          <w:rPr>
            <w:rStyle w:val="Hyperlink"/>
            <w:rFonts w:ascii="GHEA Grapalat" w:hAnsi="GHEA Grapalat"/>
            <w:color w:val="auto"/>
            <w:sz w:val="20"/>
            <w:szCs w:val="20"/>
            <w:lang w:val="hy-AM"/>
          </w:rPr>
          <w:t>www.procurement.am</w:t>
        </w:r>
      </w:hyperlink>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lastRenderedPageBreak/>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7301E59F" w14:textId="56297C19" w:rsidR="0006003D" w:rsidRDefault="0006003D" w:rsidP="00631658">
      <w:pPr>
        <w:pStyle w:val="BodyTextIndent3"/>
        <w:spacing w:line="240" w:lineRule="auto"/>
        <w:jc w:val="right"/>
        <w:rPr>
          <w:rFonts w:ascii="GHEA Grapalat" w:hAnsi="GHEA Grapalat" w:cs="Sylfaen"/>
          <w:b/>
          <w:lang w:val="hy-AM"/>
        </w:rPr>
      </w:pPr>
    </w:p>
    <w:p w14:paraId="108AB7A8" w14:textId="34B46313" w:rsidR="00E35E34" w:rsidRDefault="00E35E34" w:rsidP="00631658">
      <w:pPr>
        <w:pStyle w:val="BodyTextIndent3"/>
        <w:spacing w:line="240" w:lineRule="auto"/>
        <w:jc w:val="right"/>
        <w:rPr>
          <w:rFonts w:ascii="GHEA Grapalat" w:hAnsi="GHEA Grapalat" w:cs="Sylfaen"/>
          <w:b/>
          <w:lang w:val="hy-AM"/>
        </w:rPr>
      </w:pPr>
    </w:p>
    <w:p w14:paraId="0749AED7" w14:textId="77777777" w:rsidR="00E35E34" w:rsidRDefault="00E35E34" w:rsidP="00631658">
      <w:pPr>
        <w:pStyle w:val="BodyTextIndent3"/>
        <w:spacing w:line="240" w:lineRule="auto"/>
        <w:jc w:val="right"/>
        <w:rPr>
          <w:rFonts w:ascii="GHEA Grapalat" w:hAnsi="GHEA Grapalat" w:cs="Sylfaen"/>
          <w:b/>
          <w:lang w:val="hy-AM"/>
        </w:rPr>
      </w:pPr>
    </w:p>
    <w:p w14:paraId="09E38822" w14:textId="4D556E0C"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sidRPr="00222F7B">
        <w:rPr>
          <w:rFonts w:ascii="GHEA Grapalat" w:hAnsi="GHEA Grapalat" w:cs="Sylfaen"/>
          <w:b/>
          <w:lang w:val="hy-AM"/>
        </w:rPr>
        <w:t>7</w:t>
      </w:r>
    </w:p>
    <w:p w14:paraId="78EA3F97" w14:textId="4A6A931C"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51E50">
        <w:rPr>
          <w:rFonts w:ascii="GHEA Grapalat" w:hAnsi="GHEA Grapalat" w:cs="Sylfaen"/>
          <w:b/>
          <w:lang w:val="hy-AM"/>
        </w:rPr>
        <w:t>ԵՔ-ԳՀԱՇՁԲ-</w:t>
      </w:r>
      <w:r w:rsidR="003D274A">
        <w:rPr>
          <w:rFonts w:ascii="GHEA Grapalat" w:hAnsi="GHEA Grapalat" w:cs="Sylfaen"/>
          <w:b/>
          <w:lang w:val="hy-AM"/>
        </w:rPr>
        <w:t>26/36</w:t>
      </w:r>
      <w:r w:rsidRPr="00785E88">
        <w:rPr>
          <w:rFonts w:ascii="GHEA Grapalat" w:hAnsi="GHEA Grapalat" w:cs="Sylfaen"/>
          <w:b/>
          <w:lang w:val="hy-AM"/>
        </w:rPr>
        <w:t>»*  ծածկագրով</w:t>
      </w:r>
    </w:p>
    <w:p w14:paraId="4D966962" w14:textId="622B7947" w:rsidR="003A7CCB" w:rsidRPr="00FB1EC7" w:rsidRDefault="00F51E50"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հարցումի մրցույթի</w:t>
      </w:r>
      <w:r w:rsidR="003A7CCB" w:rsidRPr="00FB1EC7">
        <w:rPr>
          <w:rFonts w:ascii="GHEA Grapalat" w:hAnsi="GHEA Grapalat" w:cs="Sylfaen"/>
          <w:b/>
          <w:lang w:val="hy-AM"/>
        </w:rPr>
        <w:t xml:space="preserve"> հրավերի</w:t>
      </w:r>
    </w:p>
    <w:p w14:paraId="1E55B33D" w14:textId="77777777" w:rsidR="003A7CCB" w:rsidRPr="00FB1EC7" w:rsidRDefault="003A7CCB" w:rsidP="003A7CCB">
      <w:pPr>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13A70C9" w14:textId="3CD52AAB" w:rsidR="00F02279" w:rsidRDefault="00F02279" w:rsidP="00F02279">
      <w:pPr>
        <w:ind w:firstLine="720"/>
        <w:jc w:val="both"/>
        <w:rPr>
          <w:rFonts w:ascii="GHEA Grapalat" w:hAnsi="GHEA Grapalat" w:cs="Sylfaen"/>
          <w:b/>
          <w:sz w:val="20"/>
          <w:szCs w:val="20"/>
          <w:lang w:val="pt-BR"/>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77376716" w14:textId="689B3522" w:rsidR="00241CD0" w:rsidRPr="00D24A77" w:rsidRDefault="00241CD0" w:rsidP="00241CD0">
      <w:pPr>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D24A77">
        <w:rPr>
          <w:rFonts w:ascii="GHEA Grapalat" w:hAnsi="GHEA Grapalat" w:cs="Sylfaen"/>
          <w:sz w:val="20"/>
          <w:szCs w:val="20"/>
          <w:lang w:val="pt-BR"/>
        </w:rPr>
        <w:t>Կապալառուն</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պարտավորվում</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է</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սույն</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պայմանագրով</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սահմանված</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կարգով</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նախատեսված</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ծավալներով</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ձևով</w:t>
      </w:r>
      <w:r w:rsidRPr="00D24A77">
        <w:rPr>
          <w:rFonts w:ascii="GHEA Grapalat" w:hAnsi="GHEA Grapalat"/>
          <w:sz w:val="20"/>
          <w:szCs w:val="20"/>
          <w:lang w:val="es-ES"/>
        </w:rPr>
        <w:t xml:space="preserve"> </w:t>
      </w:r>
      <w:r w:rsidRPr="00D24A77">
        <w:rPr>
          <w:rFonts w:ascii="GHEA Grapalat" w:hAnsi="GHEA Grapalat" w:cs="Sylfaen"/>
          <w:sz w:val="20"/>
          <w:szCs w:val="20"/>
          <w:lang w:val="pt-BR"/>
        </w:rPr>
        <w:t>և</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ժամկետներում</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կատարել</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սույն</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պայմանագրի (այսուհետ` պայմանագիր)</w:t>
      </w:r>
      <w:r w:rsidRPr="00D24A77">
        <w:rPr>
          <w:rFonts w:ascii="GHEA Grapalat" w:hAnsi="GHEA Grapalat"/>
          <w:sz w:val="20"/>
          <w:szCs w:val="20"/>
          <w:lang w:val="es-ES"/>
        </w:rPr>
        <w:t xml:space="preserve"> N 1 </w:t>
      </w:r>
      <w:r w:rsidRPr="00D24A77">
        <w:rPr>
          <w:rFonts w:ascii="GHEA Grapalat" w:hAnsi="GHEA Grapalat" w:cs="Sylfaen"/>
          <w:sz w:val="20"/>
          <w:szCs w:val="20"/>
          <w:lang w:val="pt-BR"/>
        </w:rPr>
        <w:t>Հավելվածով</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սահմանված</w:t>
      </w:r>
      <w:r w:rsidRPr="00D24A77">
        <w:rPr>
          <w:rFonts w:ascii="GHEA Grapalat" w:hAnsi="GHEA Grapalat"/>
          <w:sz w:val="20"/>
          <w:szCs w:val="20"/>
          <w:lang w:val="es-ES"/>
        </w:rPr>
        <w:t xml:space="preserve"> </w:t>
      </w:r>
      <w:r w:rsidRPr="00D24A77">
        <w:rPr>
          <w:rFonts w:ascii="GHEA Grapalat" w:hAnsi="GHEA Grapalat"/>
          <w:sz w:val="20"/>
          <w:szCs w:val="20"/>
          <w:lang w:val="hy-AM"/>
        </w:rPr>
        <w:t xml:space="preserve">նախագծային փաստաթղթերով, ներառյալ </w:t>
      </w:r>
      <w:r w:rsidRPr="00D24A77">
        <w:rPr>
          <w:rFonts w:ascii="GHEA Grapalat" w:hAnsi="GHEA Grapalat" w:cs="Sylfaen"/>
          <w:sz w:val="20"/>
          <w:szCs w:val="20"/>
          <w:lang w:val="hy-AM"/>
        </w:rPr>
        <w:t xml:space="preserve">դրանցով նախատեսված </w:t>
      </w:r>
      <w:r w:rsidRPr="00D24A77">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D24A77">
        <w:rPr>
          <w:rFonts w:ascii="GHEA Grapalat" w:hAnsi="GHEA Grapalat" w:cs="Arial"/>
          <w:sz w:val="20"/>
          <w:szCs w:val="20"/>
          <w:lang w:val="es-ES"/>
        </w:rPr>
        <w:t>(</w:t>
      </w:r>
      <w:r w:rsidRPr="00D24A77">
        <w:rPr>
          <w:rFonts w:ascii="GHEA Grapalat" w:hAnsi="GHEA Grapalat" w:cs="Arial"/>
          <w:sz w:val="20"/>
          <w:szCs w:val="20"/>
          <w:lang w:val="hy-AM"/>
        </w:rPr>
        <w:t>կամ</w:t>
      </w:r>
      <w:r w:rsidRPr="00D24A77">
        <w:rPr>
          <w:rFonts w:ascii="GHEA Grapalat" w:hAnsi="GHEA Grapalat" w:cs="Arial"/>
          <w:sz w:val="20"/>
          <w:szCs w:val="20"/>
          <w:lang w:val="es-ES"/>
        </w:rPr>
        <w:t>)</w:t>
      </w:r>
      <w:r w:rsidRPr="00D24A77">
        <w:rPr>
          <w:rFonts w:ascii="GHEA Grapalat" w:hAnsi="GHEA Grapalat" w:cs="Arial"/>
          <w:sz w:val="20"/>
          <w:szCs w:val="20"/>
          <w:lang w:val="hy-AM"/>
        </w:rPr>
        <w:t xml:space="preserve"> սարքերի ու սարքավորումների տեղադրումը </w:t>
      </w:r>
      <w:r w:rsidRPr="00D24A77">
        <w:rPr>
          <w:rFonts w:ascii="GHEA Grapalat" w:hAnsi="GHEA Grapalat" w:cs="Arial"/>
          <w:sz w:val="20"/>
          <w:szCs w:val="20"/>
          <w:lang w:val="es-ES"/>
        </w:rPr>
        <w:t>(օգտագործ</w:t>
      </w:r>
      <w:r w:rsidRPr="00D24A77">
        <w:rPr>
          <w:rFonts w:ascii="GHEA Grapalat" w:hAnsi="GHEA Grapalat" w:cs="Arial"/>
          <w:sz w:val="20"/>
          <w:szCs w:val="20"/>
          <w:lang w:val="hy-AM"/>
        </w:rPr>
        <w:t>ումը</w:t>
      </w:r>
      <w:r w:rsidRPr="00D24A77">
        <w:rPr>
          <w:rFonts w:ascii="GHEA Grapalat" w:hAnsi="GHEA Grapalat" w:cs="Arial"/>
          <w:sz w:val="20"/>
          <w:szCs w:val="20"/>
          <w:lang w:val="es-ES"/>
        </w:rPr>
        <w:t>)</w:t>
      </w:r>
      <w:r w:rsidRPr="00D24A77">
        <w:rPr>
          <w:rFonts w:ascii="GHEA Grapalat" w:hAnsi="GHEA Grapalat" w:cs="Arial"/>
          <w:sz w:val="20"/>
          <w:szCs w:val="20"/>
          <w:lang w:val="hy-AM"/>
        </w:rPr>
        <w:t xml:space="preserve"> և</w:t>
      </w:r>
      <w:r w:rsidRPr="00D24A77">
        <w:rPr>
          <w:rFonts w:ascii="GHEA Grapalat" w:hAnsi="GHEA Grapalat" w:cs="Sylfaen"/>
          <w:sz w:val="20"/>
          <w:szCs w:val="20"/>
          <w:lang w:val="hy-AM"/>
        </w:rPr>
        <w:t xml:space="preserve"> </w:t>
      </w:r>
      <w:r w:rsidRPr="00D24A77">
        <w:rPr>
          <w:rFonts w:ascii="GHEA Grapalat" w:hAnsi="GHEA Grapalat" w:cs="Sylfaen"/>
          <w:sz w:val="20"/>
          <w:szCs w:val="20"/>
          <w:lang w:val="pt-BR"/>
        </w:rPr>
        <w:t>ծավալաթերթ</w:t>
      </w:r>
      <w:r w:rsidRPr="00D24A77">
        <w:rPr>
          <w:rFonts w:ascii="GHEA Grapalat" w:hAnsi="GHEA Grapalat"/>
          <w:sz w:val="20"/>
          <w:szCs w:val="20"/>
          <w:lang w:val="es-ES"/>
        </w:rPr>
        <w:t>-</w:t>
      </w:r>
      <w:r w:rsidRPr="00D24A77">
        <w:rPr>
          <w:rFonts w:ascii="GHEA Grapalat" w:hAnsi="GHEA Grapalat" w:cs="Sylfaen"/>
          <w:sz w:val="20"/>
          <w:szCs w:val="20"/>
          <w:lang w:val="pt-BR"/>
        </w:rPr>
        <w:t>նախահաշվով</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նախատեսված</w:t>
      </w:r>
      <w:r w:rsidRPr="00FB1EC7">
        <w:rPr>
          <w:rFonts w:ascii="GHEA Grapalat" w:hAnsi="GHEA Grapalat"/>
          <w:lang w:val="es-ES"/>
        </w:rPr>
        <w:t xml:space="preserve"> </w:t>
      </w:r>
      <w:r w:rsidR="005C0845" w:rsidRPr="005C0845">
        <w:rPr>
          <w:rFonts w:ascii="GHEA Grapalat" w:hAnsi="GHEA Grapalat" w:cs="Sylfaen"/>
          <w:b/>
          <w:bCs/>
          <w:sz w:val="20"/>
          <w:szCs w:val="20"/>
          <w:lang w:val="hy-AM"/>
        </w:rPr>
        <w:t>Երևան քաղաքի Քանաքեռ-Զեյթուն վարչական շրջանի բակային տարածքների բարեկարգման աշխատանքներ</w:t>
      </w:r>
      <w:r w:rsidRPr="00A21879">
        <w:rPr>
          <w:rFonts w:ascii="GHEA Grapalat" w:hAnsi="GHEA Grapalat" w:cs="Sylfaen"/>
          <w:b/>
          <w:bCs/>
          <w:sz w:val="20"/>
          <w:szCs w:val="20"/>
          <w:lang w:val="hy-AM"/>
        </w:rPr>
        <w:t>ը</w:t>
      </w:r>
      <w:r w:rsidRPr="0055444F">
        <w:rPr>
          <w:rFonts w:ascii="GHEA Grapalat" w:hAnsi="GHEA Grapalat"/>
          <w:color w:val="C00000"/>
          <w:sz w:val="20"/>
          <w:szCs w:val="20"/>
          <w:lang w:val="es-ES"/>
        </w:rPr>
        <w:t xml:space="preserve"> </w:t>
      </w:r>
      <w:r w:rsidRPr="00D24A77">
        <w:rPr>
          <w:rFonts w:ascii="GHEA Grapalat" w:hAnsi="GHEA Grapalat"/>
          <w:sz w:val="20"/>
          <w:szCs w:val="20"/>
          <w:lang w:val="es-ES"/>
        </w:rPr>
        <w:t>(</w:t>
      </w:r>
      <w:r w:rsidRPr="00D24A77">
        <w:rPr>
          <w:rFonts w:ascii="GHEA Grapalat" w:hAnsi="GHEA Grapalat" w:cs="Sylfaen"/>
          <w:sz w:val="20"/>
          <w:szCs w:val="20"/>
          <w:lang w:val="pt-BR"/>
        </w:rPr>
        <w:t>այսուհետ</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աշխատանք</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իսկ</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Պատվիրատուն</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պարտավորվում</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է</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ընդունել</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կատարված</w:t>
      </w:r>
      <w:r w:rsidRPr="00D24A77">
        <w:rPr>
          <w:rFonts w:ascii="GHEA Grapalat" w:hAnsi="GHEA Grapalat"/>
          <w:sz w:val="20"/>
          <w:szCs w:val="20"/>
          <w:lang w:val="es-ES"/>
        </w:rPr>
        <w:t xml:space="preserve"> ա</w:t>
      </w:r>
      <w:r w:rsidRPr="00D24A77">
        <w:rPr>
          <w:rFonts w:ascii="GHEA Grapalat" w:hAnsi="GHEA Grapalat" w:cs="Sylfaen"/>
          <w:sz w:val="20"/>
          <w:szCs w:val="20"/>
          <w:lang w:val="pt-BR"/>
        </w:rPr>
        <w:t>շխատանքը</w:t>
      </w:r>
      <w:r w:rsidRPr="00D24A77">
        <w:rPr>
          <w:rFonts w:ascii="GHEA Grapalat" w:hAnsi="GHEA Grapalat"/>
          <w:sz w:val="20"/>
          <w:szCs w:val="20"/>
          <w:lang w:val="es-ES"/>
        </w:rPr>
        <w:t xml:space="preserve"> </w:t>
      </w:r>
      <w:r w:rsidRPr="00D24A77">
        <w:rPr>
          <w:rFonts w:ascii="GHEA Grapalat" w:hAnsi="GHEA Grapalat" w:cs="Sylfaen"/>
          <w:sz w:val="20"/>
          <w:szCs w:val="20"/>
          <w:lang w:val="pt-BR"/>
        </w:rPr>
        <w:t>և</w:t>
      </w:r>
      <w:r w:rsidRPr="00D24A77">
        <w:rPr>
          <w:rFonts w:ascii="GHEA Grapalat" w:hAnsi="GHEA Grapalat"/>
          <w:sz w:val="20"/>
          <w:szCs w:val="20"/>
          <w:lang w:val="es-ES"/>
        </w:rPr>
        <w:t xml:space="preserve"> </w:t>
      </w:r>
      <w:r w:rsidRPr="00D24A77">
        <w:rPr>
          <w:rFonts w:ascii="GHEA Grapalat" w:hAnsi="GHEA Grapalat" w:cs="Sylfaen"/>
          <w:sz w:val="20"/>
          <w:szCs w:val="20"/>
          <w:lang w:val="pt-BR"/>
        </w:rPr>
        <w:t>վարձատրել</w:t>
      </w:r>
      <w:r w:rsidRPr="00D24A77">
        <w:rPr>
          <w:rFonts w:ascii="GHEA Grapalat" w:hAnsi="GHEA Grapalat" w:cs="Times Armenian"/>
          <w:sz w:val="20"/>
          <w:szCs w:val="20"/>
          <w:lang w:val="es-ES"/>
        </w:rPr>
        <w:t xml:space="preserve"> </w:t>
      </w:r>
      <w:r w:rsidRPr="00D24A77">
        <w:rPr>
          <w:rFonts w:ascii="GHEA Grapalat" w:hAnsi="GHEA Grapalat" w:cs="Sylfaen"/>
          <w:sz w:val="20"/>
          <w:szCs w:val="20"/>
          <w:lang w:val="pt-BR"/>
        </w:rPr>
        <w:t>դրա</w:t>
      </w:r>
      <w:r w:rsidRPr="00D24A77">
        <w:rPr>
          <w:rFonts w:ascii="GHEA Grapalat" w:hAnsi="GHEA Grapalat" w:cs="Times Armenian"/>
          <w:sz w:val="20"/>
          <w:szCs w:val="20"/>
          <w:lang w:val="es-ES"/>
        </w:rPr>
        <w:t xml:space="preserve"> </w:t>
      </w:r>
      <w:r w:rsidRPr="00D24A77">
        <w:rPr>
          <w:rFonts w:ascii="GHEA Grapalat" w:hAnsi="GHEA Grapalat" w:cs="Sylfaen"/>
          <w:sz w:val="20"/>
          <w:szCs w:val="20"/>
          <w:lang w:val="pt-BR"/>
        </w:rPr>
        <w:t>համար</w:t>
      </w:r>
      <w:r w:rsidRPr="00D24A77">
        <w:rPr>
          <w:rFonts w:ascii="GHEA Grapalat" w:hAnsi="GHEA Grapalat" w:cs="Tahoma"/>
          <w:sz w:val="20"/>
          <w:szCs w:val="20"/>
          <w:lang w:val="es-ES"/>
        </w:rPr>
        <w:t>։</w:t>
      </w:r>
      <w:r w:rsidRPr="00D24A77">
        <w:rPr>
          <w:rFonts w:ascii="GHEA Grapalat" w:hAnsi="GHEA Grapalat" w:cs="Tahoma"/>
          <w:sz w:val="20"/>
          <w:szCs w:val="20"/>
          <w:lang w:val="hy-AM"/>
        </w:rPr>
        <w:t xml:space="preserve"> Սույն պայմանագրի անբաժանելի մաս է հանդիսանում </w:t>
      </w:r>
      <w:r w:rsidR="00F51E50">
        <w:rPr>
          <w:rFonts w:ascii="GHEA Grapalat" w:hAnsi="GHEA Grapalat" w:cs="Sylfaen"/>
          <w:b/>
          <w:bCs/>
          <w:sz w:val="20"/>
          <w:szCs w:val="20"/>
          <w:lang w:val="hy-AM"/>
        </w:rPr>
        <w:t>ԵՔ-ԳՀԱՇՁԲ-</w:t>
      </w:r>
      <w:r w:rsidR="003D274A">
        <w:rPr>
          <w:rFonts w:ascii="GHEA Grapalat" w:hAnsi="GHEA Grapalat" w:cs="Sylfaen"/>
          <w:b/>
          <w:bCs/>
          <w:sz w:val="20"/>
          <w:szCs w:val="20"/>
          <w:lang w:val="hy-AM"/>
        </w:rPr>
        <w:t>26/36</w:t>
      </w:r>
      <w:r w:rsidRPr="00D24A77">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Pr="00D24A77">
        <w:rPr>
          <w:rFonts w:ascii="GHEA Grapalat" w:hAnsi="GHEA Grapalat" w:cs="Sylfaen"/>
          <w:sz w:val="20"/>
          <w:lang w:val="hy-AM"/>
        </w:rPr>
        <w:t>նախագծային փաստաթղթերով սահմանված</w:t>
      </w:r>
      <w:r w:rsidRPr="00D24A77">
        <w:rPr>
          <w:rFonts w:ascii="GHEA Grapalat" w:hAnsi="GHEA Grapalat" w:cs="Sylfaen"/>
          <w:sz w:val="20"/>
          <w:lang w:val="af-ZA"/>
        </w:rPr>
        <w:t xml:space="preserve"> </w:t>
      </w:r>
      <w:r w:rsidRPr="00D24A77">
        <w:rPr>
          <w:rFonts w:ascii="GHEA Grapalat" w:hAnsi="GHEA Grapalat" w:cs="Sylfaen"/>
          <w:sz w:val="20"/>
          <w:lang w:val="hy-AM"/>
        </w:rPr>
        <w:t>տեխնիկական</w:t>
      </w:r>
      <w:r w:rsidRPr="00D24A77">
        <w:rPr>
          <w:rFonts w:ascii="GHEA Grapalat" w:hAnsi="GHEA Grapalat" w:cs="Sylfaen"/>
          <w:sz w:val="20"/>
          <w:lang w:val="af-ZA"/>
        </w:rPr>
        <w:t xml:space="preserve"> </w:t>
      </w:r>
      <w:r w:rsidRPr="00D24A77">
        <w:rPr>
          <w:rFonts w:ascii="GHEA Grapalat" w:hAnsi="GHEA Grapalat" w:cs="Sylfaen"/>
          <w:sz w:val="20"/>
          <w:lang w:val="hy-AM"/>
        </w:rPr>
        <w:t>բնութագրերին</w:t>
      </w:r>
      <w:r w:rsidRPr="00D24A77">
        <w:rPr>
          <w:rFonts w:ascii="GHEA Grapalat" w:hAnsi="GHEA Grapalat" w:cs="Sylfaen"/>
          <w:sz w:val="20"/>
          <w:lang w:val="af-ZA"/>
        </w:rPr>
        <w:t xml:space="preserve"> </w:t>
      </w:r>
      <w:r w:rsidRPr="00D24A77">
        <w:rPr>
          <w:rFonts w:ascii="GHEA Grapalat" w:hAnsi="GHEA Grapalat" w:cs="Sylfaen"/>
          <w:sz w:val="20"/>
          <w:lang w:val="hy-AM"/>
        </w:rPr>
        <w:t>և</w:t>
      </w:r>
      <w:r w:rsidRPr="00D24A77">
        <w:rPr>
          <w:rFonts w:ascii="GHEA Grapalat" w:hAnsi="GHEA Grapalat" w:cs="Sylfaen"/>
          <w:sz w:val="20"/>
          <w:lang w:val="af-ZA"/>
        </w:rPr>
        <w:t xml:space="preserve"> </w:t>
      </w:r>
      <w:r w:rsidRPr="00D24A77">
        <w:rPr>
          <w:rFonts w:ascii="GHEA Grapalat" w:hAnsi="GHEA Grapalat" w:cs="Sylfaen"/>
          <w:sz w:val="20"/>
          <w:lang w:val="hy-AM"/>
        </w:rPr>
        <w:t>երաշխիքային</w:t>
      </w:r>
      <w:r w:rsidRPr="00D24A77">
        <w:rPr>
          <w:rFonts w:ascii="GHEA Grapalat" w:hAnsi="GHEA Grapalat" w:cs="Sylfaen"/>
          <w:sz w:val="20"/>
          <w:lang w:val="af-ZA"/>
        </w:rPr>
        <w:t xml:space="preserve"> </w:t>
      </w:r>
      <w:r w:rsidRPr="00D24A77">
        <w:rPr>
          <w:rFonts w:ascii="GHEA Grapalat" w:hAnsi="GHEA Grapalat" w:cs="Sylfaen"/>
          <w:sz w:val="20"/>
          <w:lang w:val="hy-AM"/>
        </w:rPr>
        <w:t>սպասարկման</w:t>
      </w:r>
      <w:r w:rsidRPr="00D24A77">
        <w:rPr>
          <w:rFonts w:ascii="GHEA Grapalat" w:hAnsi="GHEA Grapalat" w:cs="Sylfaen"/>
          <w:sz w:val="20"/>
          <w:lang w:val="af-ZA"/>
        </w:rPr>
        <w:t xml:space="preserve"> </w:t>
      </w:r>
      <w:r w:rsidRPr="00D24A77">
        <w:rPr>
          <w:rFonts w:ascii="GHEA Grapalat" w:hAnsi="GHEA Grapalat" w:cs="Sylfaen"/>
          <w:sz w:val="20"/>
          <w:lang w:val="hy-AM"/>
        </w:rPr>
        <w:t>պայմաններին</w:t>
      </w:r>
      <w:r w:rsidRPr="00D24A77">
        <w:rPr>
          <w:rFonts w:ascii="GHEA Grapalat" w:hAnsi="GHEA Grapalat" w:cs="Sylfaen"/>
          <w:sz w:val="20"/>
          <w:lang w:val="af-ZA"/>
        </w:rPr>
        <w:t xml:space="preserve"> </w:t>
      </w:r>
      <w:r w:rsidRPr="00D24A77">
        <w:rPr>
          <w:rFonts w:ascii="GHEA Grapalat" w:hAnsi="GHEA Grapalat" w:cs="Sylfaen"/>
          <w:sz w:val="20"/>
          <w:lang w:val="hy-AM"/>
        </w:rPr>
        <w:t>համապատասխանող</w:t>
      </w:r>
      <w:r w:rsidRPr="00D24A77">
        <w:rPr>
          <w:rFonts w:ascii="GHEA Grapalat" w:hAnsi="GHEA Grapalat" w:cs="Sylfaen"/>
          <w:sz w:val="20"/>
          <w:lang w:val="af-ZA"/>
        </w:rPr>
        <w:t xml:space="preserve"> </w:t>
      </w:r>
      <w:r w:rsidRPr="00D24A77">
        <w:rPr>
          <w:rFonts w:ascii="GHEA Grapalat" w:hAnsi="GHEA Grapalat" w:cs="Sylfaen"/>
          <w:sz w:val="20"/>
          <w:lang w:val="hy-AM"/>
        </w:rPr>
        <w:t>նյութերի</w:t>
      </w:r>
      <w:r w:rsidRPr="00D24A77">
        <w:rPr>
          <w:rFonts w:ascii="GHEA Grapalat" w:hAnsi="GHEA Grapalat" w:cs="Sylfaen"/>
          <w:sz w:val="20"/>
          <w:lang w:val="af-ZA"/>
        </w:rPr>
        <w:t xml:space="preserve"> </w:t>
      </w:r>
      <w:r w:rsidRPr="00D24A77">
        <w:rPr>
          <w:rFonts w:ascii="GHEA Grapalat" w:hAnsi="GHEA Grapalat" w:cs="Sylfaen"/>
          <w:sz w:val="20"/>
          <w:lang w:val="hy-AM"/>
        </w:rPr>
        <w:t>և</w:t>
      </w:r>
      <w:r w:rsidRPr="00D24A77">
        <w:rPr>
          <w:rFonts w:ascii="GHEA Grapalat" w:hAnsi="GHEA Grapalat" w:cs="Sylfaen"/>
          <w:sz w:val="20"/>
          <w:lang w:val="af-ZA"/>
        </w:rPr>
        <w:t xml:space="preserve"> (</w:t>
      </w:r>
      <w:r w:rsidRPr="00D24A77">
        <w:rPr>
          <w:rFonts w:ascii="GHEA Grapalat" w:hAnsi="GHEA Grapalat" w:cs="Sylfaen"/>
          <w:sz w:val="20"/>
          <w:lang w:val="hy-AM"/>
        </w:rPr>
        <w:t>կամ</w:t>
      </w:r>
      <w:r w:rsidRPr="00D24A77">
        <w:rPr>
          <w:rFonts w:ascii="GHEA Grapalat" w:hAnsi="GHEA Grapalat" w:cs="Sylfaen"/>
          <w:sz w:val="20"/>
          <w:lang w:val="af-ZA"/>
        </w:rPr>
        <w:t xml:space="preserve">) </w:t>
      </w:r>
      <w:r w:rsidRPr="00D24A77">
        <w:rPr>
          <w:rFonts w:ascii="GHEA Grapalat" w:hAnsi="GHEA Grapalat" w:cs="Sylfaen"/>
          <w:sz w:val="20"/>
          <w:lang w:val="hy-AM"/>
        </w:rPr>
        <w:t>սարքերի</w:t>
      </w:r>
      <w:r w:rsidRPr="00D24A77">
        <w:rPr>
          <w:rFonts w:ascii="GHEA Grapalat" w:hAnsi="GHEA Grapalat" w:cs="Sylfaen"/>
          <w:sz w:val="20"/>
          <w:lang w:val="af-ZA"/>
        </w:rPr>
        <w:t xml:space="preserve"> </w:t>
      </w:r>
      <w:r w:rsidRPr="00D24A77">
        <w:rPr>
          <w:rFonts w:ascii="GHEA Grapalat" w:hAnsi="GHEA Grapalat" w:cs="Sylfaen"/>
          <w:sz w:val="20"/>
          <w:lang w:val="hy-AM"/>
        </w:rPr>
        <w:t>ու</w:t>
      </w:r>
      <w:r w:rsidRPr="00D24A77">
        <w:rPr>
          <w:rFonts w:ascii="GHEA Grapalat" w:hAnsi="GHEA Grapalat" w:cs="Sylfaen"/>
          <w:sz w:val="20"/>
          <w:lang w:val="af-ZA"/>
        </w:rPr>
        <w:t xml:space="preserve"> </w:t>
      </w:r>
      <w:r w:rsidRPr="00D24A77">
        <w:rPr>
          <w:rFonts w:ascii="GHEA Grapalat" w:hAnsi="GHEA Grapalat" w:cs="Sylfaen"/>
          <w:sz w:val="20"/>
          <w:lang w:val="hy-AM"/>
        </w:rPr>
        <w:t>սարքավորումների</w:t>
      </w:r>
      <w:r w:rsidRPr="00D24A77">
        <w:rPr>
          <w:rFonts w:ascii="GHEA Grapalat" w:hAnsi="GHEA Grapalat" w:cs="Sylfaen"/>
          <w:sz w:val="20"/>
          <w:lang w:val="af-ZA"/>
        </w:rPr>
        <w:t xml:space="preserve"> </w:t>
      </w:r>
      <w:r w:rsidRPr="00D24A77">
        <w:rPr>
          <w:rFonts w:ascii="GHEA Grapalat" w:hAnsi="GHEA Grapalat" w:cs="Sylfaen"/>
          <w:sz w:val="20"/>
          <w:lang w:val="hy-AM"/>
        </w:rPr>
        <w:t>տեղադրման</w:t>
      </w:r>
      <w:r w:rsidRPr="00D24A77">
        <w:rPr>
          <w:rFonts w:ascii="GHEA Grapalat" w:hAnsi="GHEA Grapalat" w:cs="Sylfaen"/>
          <w:sz w:val="20"/>
          <w:lang w:val="af-ZA"/>
        </w:rPr>
        <w:t xml:space="preserve"> (</w:t>
      </w:r>
      <w:r w:rsidRPr="00D24A77">
        <w:rPr>
          <w:rFonts w:ascii="GHEA Grapalat" w:hAnsi="GHEA Grapalat" w:cs="Sylfaen"/>
          <w:sz w:val="20"/>
          <w:lang w:val="hy-AM"/>
        </w:rPr>
        <w:t>օգտագործման</w:t>
      </w:r>
      <w:r w:rsidRPr="00D24A77">
        <w:rPr>
          <w:rFonts w:ascii="GHEA Grapalat" w:hAnsi="GHEA Grapalat" w:cs="Sylfaen"/>
          <w:sz w:val="20"/>
          <w:lang w:val="af-ZA"/>
        </w:rPr>
        <w:t>)</w:t>
      </w:r>
      <w:r w:rsidRPr="00D24A77">
        <w:rPr>
          <w:rFonts w:ascii="GHEA Grapalat" w:hAnsi="GHEA Grapalat" w:cs="Sylfaen"/>
          <w:sz w:val="20"/>
          <w:lang w:val="hy-AM"/>
        </w:rPr>
        <w:t xml:space="preserve"> պարտավորության</w:t>
      </w:r>
      <w:r w:rsidRPr="00D24A77">
        <w:rPr>
          <w:rFonts w:ascii="GHEA Grapalat" w:hAnsi="GHEA Grapalat" w:cs="Sylfaen"/>
          <w:sz w:val="20"/>
          <w:lang w:val="af-ZA"/>
        </w:rPr>
        <w:t xml:space="preserve"> </w:t>
      </w:r>
      <w:r w:rsidRPr="00D24A77">
        <w:rPr>
          <w:rFonts w:ascii="GHEA Grapalat" w:hAnsi="GHEA Grapalat" w:cs="Sylfaen"/>
          <w:sz w:val="20"/>
          <w:lang w:val="hy-AM"/>
        </w:rPr>
        <w:t>մասին հավաստումը:</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798A3619" w14:textId="08E8EB58" w:rsidR="003A7CCB" w:rsidRDefault="00F02279" w:rsidP="003A7CCB">
      <w:pPr>
        <w:tabs>
          <w:tab w:val="left" w:pos="1134"/>
        </w:tabs>
        <w:ind w:firstLine="720"/>
        <w:jc w:val="both"/>
        <w:rPr>
          <w:rFonts w:ascii="GHEA Grapalat" w:hAnsi="GHEA Grapalat" w:cs="Times Armenian"/>
          <w:sz w:val="22"/>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008A563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D9581E">
        <w:rPr>
          <w:rFonts w:ascii="GHEA Grapalat" w:hAnsi="GHEA Grapalat" w:cs="Sylfaen"/>
          <w:sz w:val="20"/>
          <w:szCs w:val="20"/>
          <w:lang w:val="pt-BR"/>
        </w:rPr>
        <w:t xml:space="preserve">` </w:t>
      </w:r>
      <w:r w:rsidR="00D9581E" w:rsidRPr="00D9581E">
        <w:rPr>
          <w:rFonts w:ascii="GHEA Grapalat" w:hAnsi="GHEA Grapalat" w:cs="Sylfaen"/>
          <w:sz w:val="20"/>
          <w:szCs w:val="20"/>
          <w:lang w:val="pt-BR"/>
        </w:rPr>
        <w:t>հ</w:t>
      </w:r>
      <w:r w:rsidR="003A7CCB" w:rsidRPr="00D9581E">
        <w:rPr>
          <w:rFonts w:ascii="GHEA Grapalat" w:hAnsi="GHEA Grapalat" w:cs="Sylfaen"/>
          <w:sz w:val="20"/>
          <w:szCs w:val="20"/>
          <w:lang w:val="pt-BR"/>
        </w:rPr>
        <w:t>ամաձայն հավելված 2</w:t>
      </w:r>
      <w:r w:rsidR="00E35E34" w:rsidRPr="00D9581E">
        <w:rPr>
          <w:rFonts w:ascii="GHEA Grapalat" w:hAnsi="GHEA Grapalat" w:cs="Sylfaen"/>
          <w:sz w:val="20"/>
          <w:szCs w:val="20"/>
          <w:lang w:val="pt-BR"/>
        </w:rPr>
        <w:t>-ի:</w:t>
      </w:r>
    </w:p>
    <w:p w14:paraId="024C781F" w14:textId="4AC16D48" w:rsidR="00F02279" w:rsidRPr="0093002B" w:rsidRDefault="00F02279" w:rsidP="003A7CCB">
      <w:pPr>
        <w:tabs>
          <w:tab w:val="left" w:pos="1134"/>
        </w:tabs>
        <w:ind w:firstLine="720"/>
        <w:jc w:val="both"/>
        <w:rPr>
          <w:rFonts w:ascii="GHEA Grapalat" w:hAnsi="GHEA Grapalat"/>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Sylfaen"/>
          <w:sz w:val="20"/>
          <w:szCs w:val="20"/>
          <w:lang w:val="es-ES"/>
        </w:rPr>
        <w:t xml:space="preserve"> </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172C1B"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197B20E1"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177F853"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0FD71D20" w14:textId="77777777"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257B630E"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0A25FEE9" w14:textId="77777777" w:rsidR="00E552FD" w:rsidRPr="00AD3BB8" w:rsidRDefault="00E552FD" w:rsidP="00E552FD">
      <w:pPr>
        <w:tabs>
          <w:tab w:val="left" w:pos="1276"/>
        </w:tabs>
        <w:ind w:firstLine="720"/>
        <w:jc w:val="both"/>
        <w:rPr>
          <w:rFonts w:ascii="GHEA Grapalat" w:hAnsi="GHEA Grapalat" w:cs="Sylfaen"/>
          <w:sz w:val="20"/>
          <w:szCs w:val="20"/>
          <w:lang w:val="hy-AM"/>
        </w:rPr>
      </w:pPr>
      <w:r>
        <w:rPr>
          <w:rFonts w:ascii="GHEA Grapalat" w:hAnsi="GHEA Grapalat" w:cs="Times Armenian"/>
          <w:sz w:val="20"/>
          <w:szCs w:val="20"/>
          <w:lang w:val="es-ES"/>
        </w:rPr>
        <w:t xml:space="preserve">3.2.5 </w:t>
      </w:r>
      <w:r>
        <w:rPr>
          <w:rFonts w:ascii="GHEA Grapalat" w:hAnsi="GHEA Grapalat" w:cs="Times Armenian"/>
          <w:sz w:val="20"/>
          <w:szCs w:val="20"/>
          <w:lang w:val="hy-AM"/>
        </w:rPr>
        <w:t>Պայմանագրի 3.4.3 կետի 2-րդ ենթակետով նախատեսված գրավոր համաձայնությունը Կապալառուին տրամադրել ....... օրվա ընթացքում:</w:t>
      </w: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AD3B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AD3B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24938488"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1A429C92" w14:textId="7568CE43"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3BE02E26" w:rsidR="006D3529"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04F1D17C" w14:textId="77777777" w:rsidR="00241CD0" w:rsidRPr="00EB39DE" w:rsidRDefault="00241CD0" w:rsidP="00241CD0">
      <w:pPr>
        <w:tabs>
          <w:tab w:val="left" w:pos="1276"/>
        </w:tabs>
        <w:ind w:firstLine="720"/>
        <w:jc w:val="both"/>
        <w:rPr>
          <w:ins w:id="28" w:author="Sergey Shahnazaryan" w:date="2024-02-09T11:22:00Z"/>
          <w:rFonts w:ascii="GHEA Grapalat" w:hAnsi="GHEA Grapalat" w:cs="Sylfaen"/>
          <w:b/>
          <w:bCs/>
          <w:sz w:val="20"/>
          <w:szCs w:val="20"/>
          <w:lang w:val="hy-AM"/>
        </w:rPr>
      </w:pPr>
      <w:r w:rsidRPr="00EB39DE">
        <w:rPr>
          <w:rFonts w:ascii="GHEA Grapalat" w:hAnsi="GHEA Grapalat"/>
          <w:b/>
          <w:bCs/>
          <w:sz w:val="20"/>
          <w:szCs w:val="20"/>
          <w:lang w:val="es-ES"/>
        </w:rPr>
        <w:t>3.4.3</w:t>
      </w:r>
      <w:r w:rsidRPr="00EB39DE">
        <w:rPr>
          <w:rFonts w:ascii="GHEA Grapalat" w:hAnsi="GHEA Grapalat"/>
          <w:b/>
          <w:bCs/>
          <w:sz w:val="20"/>
          <w:szCs w:val="20"/>
          <w:lang w:val="es-ES"/>
        </w:rPr>
        <w:tab/>
        <w:t xml:space="preserve"> </w:t>
      </w:r>
      <w:r w:rsidRPr="00EB39DE">
        <w:rPr>
          <w:rFonts w:ascii="GHEA Grapalat" w:hAnsi="GHEA Grapalat" w:cs="Sylfaen"/>
          <w:b/>
          <w:bCs/>
          <w:sz w:val="20"/>
          <w:szCs w:val="20"/>
          <w:lang w:val="pt-BR"/>
        </w:rPr>
        <w:t>Ապահովել</w:t>
      </w:r>
      <w:ins w:id="29" w:author="Sergey Shahnazaryan" w:date="2024-02-09T11:22:00Z">
        <w:r w:rsidRPr="00EB39DE">
          <w:rPr>
            <w:rFonts w:ascii="GHEA Grapalat" w:hAnsi="GHEA Grapalat" w:cs="Sylfaen"/>
            <w:b/>
            <w:bCs/>
            <w:sz w:val="20"/>
            <w:szCs w:val="20"/>
            <w:lang w:val="hy-AM"/>
          </w:rPr>
          <w:t>՝</w:t>
        </w:r>
      </w:ins>
    </w:p>
    <w:p w14:paraId="4BFE32FA" w14:textId="77777777" w:rsidR="00241CD0" w:rsidRPr="00EB39DE" w:rsidRDefault="00241CD0" w:rsidP="00241CD0">
      <w:pPr>
        <w:tabs>
          <w:tab w:val="left" w:pos="1276"/>
        </w:tabs>
        <w:ind w:firstLine="720"/>
        <w:jc w:val="both"/>
        <w:rPr>
          <w:ins w:id="30" w:author="Sergey Shahnazaryan" w:date="2024-02-09T11:22:00Z"/>
          <w:rFonts w:ascii="GHEA Grapalat" w:hAnsi="GHEA Grapalat" w:cs="Sylfaen"/>
          <w:b/>
          <w:bCs/>
          <w:sz w:val="20"/>
          <w:szCs w:val="20"/>
          <w:lang w:val="hy-AM"/>
        </w:rPr>
      </w:pPr>
      <w:r w:rsidRPr="00EB39DE">
        <w:rPr>
          <w:rFonts w:ascii="GHEA Grapalat" w:hAnsi="GHEA Grapalat" w:cs="Sylfaen"/>
          <w:b/>
          <w:bCs/>
          <w:sz w:val="20"/>
          <w:szCs w:val="20"/>
          <w:lang w:val="hy-AM"/>
        </w:rPr>
        <w:t>1)</w:t>
      </w:r>
      <w:r w:rsidRPr="00EB39DE">
        <w:rPr>
          <w:rFonts w:ascii="GHEA Grapalat" w:hAnsi="GHEA Grapalat" w:cs="Times Armenian"/>
          <w:b/>
          <w:bCs/>
          <w:sz w:val="20"/>
          <w:szCs w:val="20"/>
          <w:lang w:val="es-ES"/>
        </w:rPr>
        <w:t xml:space="preserve"> </w:t>
      </w:r>
      <w:r w:rsidRPr="00EB39DE">
        <w:rPr>
          <w:rFonts w:ascii="GHEA Grapalat" w:hAnsi="GHEA Grapalat" w:cs="Sylfaen"/>
          <w:b/>
          <w:bCs/>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del w:id="31" w:author="Sergey Shahnazaryan" w:date="2024-02-09T11:22:00Z">
        <w:r w:rsidRPr="00EB39DE" w:rsidDel="000B55AD">
          <w:rPr>
            <w:rFonts w:ascii="GHEA Grapalat" w:hAnsi="GHEA Grapalat" w:cs="Sylfaen"/>
            <w:b/>
            <w:bCs/>
            <w:sz w:val="20"/>
            <w:szCs w:val="20"/>
            <w:lang w:val="pt-BR"/>
          </w:rPr>
          <w:delText>։</w:delText>
        </w:r>
      </w:del>
      <w:ins w:id="32" w:author="Sergey Shahnazaryan" w:date="2024-02-09T11:22:00Z">
        <w:r w:rsidRPr="00EB39DE">
          <w:rPr>
            <w:rFonts w:ascii="GHEA Grapalat" w:hAnsi="GHEA Grapalat" w:cs="Sylfaen"/>
            <w:b/>
            <w:bCs/>
            <w:sz w:val="20"/>
            <w:szCs w:val="20"/>
            <w:lang w:val="hy-AM"/>
          </w:rPr>
          <w:t>.</w:t>
        </w:r>
      </w:ins>
    </w:p>
    <w:p w14:paraId="71F66BBF" w14:textId="77777777" w:rsidR="00241CD0" w:rsidRPr="0093002B" w:rsidRDefault="00241CD0" w:rsidP="00241CD0">
      <w:pPr>
        <w:tabs>
          <w:tab w:val="left" w:pos="1276"/>
        </w:tabs>
        <w:ind w:firstLine="720"/>
        <w:jc w:val="both"/>
        <w:rPr>
          <w:rFonts w:ascii="GHEA Grapalat" w:hAnsi="GHEA Grapalat"/>
          <w:sz w:val="20"/>
          <w:szCs w:val="20"/>
          <w:lang w:val="es-ES"/>
        </w:rPr>
      </w:pPr>
      <w:r w:rsidRPr="00EB39DE">
        <w:rPr>
          <w:rFonts w:ascii="GHEA Grapalat" w:hAnsi="GHEA Grapalat" w:cs="Sylfaen"/>
          <w:b/>
          <w:bCs/>
          <w:sz w:val="20"/>
          <w:szCs w:val="20"/>
          <w:lang w:val="hy-AM"/>
        </w:rPr>
        <w:t xml:space="preserve">2) </w:t>
      </w:r>
      <w:r w:rsidRPr="00EB39DE">
        <w:rPr>
          <w:rFonts w:ascii="GHEA Grapalat" w:hAnsi="GHEA Grapalat" w:cs="Sylfaen"/>
          <w:b/>
          <w:bCs/>
          <w:sz w:val="20"/>
          <w:lang w:val="hy-AM"/>
        </w:rPr>
        <w:t>նախագծային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փաստաթղթերով սահմանված</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տեխնիկական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բնութագրերին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և</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երաշխիքային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սպասարկման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պայմաններին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համապատասխանող</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նյութերի</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և</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կամ</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սարքերի</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ու</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սարքավորումների</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տեղադրումը</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օգտագործումը</w:t>
      </w:r>
      <w:r w:rsidRPr="00EB39DE">
        <w:rPr>
          <w:rFonts w:ascii="GHEA Grapalat" w:hAnsi="GHEA Grapalat" w:cs="Sylfaen"/>
          <w:b/>
          <w:bCs/>
          <w:sz w:val="20"/>
          <w:lang w:val="af-ZA"/>
        </w:rPr>
        <w:t>)</w:t>
      </w:r>
      <w:r w:rsidRPr="00EB39DE">
        <w:rPr>
          <w:rFonts w:ascii="GHEA Grapalat" w:hAnsi="GHEA Grapalat" w:cs="Sylfaen"/>
          <w:b/>
          <w:bCs/>
          <w:sz w:val="20"/>
          <w:lang w:val="hy-AM"/>
        </w:rPr>
        <w:t>՝</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մինչև</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տեղադրումը</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(օգտագործումը) դրանց</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տեխնիկական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բնութագրերը</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ապրանքային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նշանները</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ֆիրմային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անվանումները</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մակնիշները</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և</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երաշխիքային</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ժամկետները</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նախապես</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գրավոր համաձայնեցնելով</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պատվիրատուի</w:t>
      </w:r>
      <w:r w:rsidRPr="00EB39DE">
        <w:rPr>
          <w:rFonts w:ascii="GHEA Grapalat" w:hAnsi="GHEA Grapalat" w:cs="Sylfaen"/>
          <w:b/>
          <w:bCs/>
          <w:sz w:val="20"/>
          <w:lang w:val="af-ZA"/>
        </w:rPr>
        <w:t xml:space="preserve"> </w:t>
      </w:r>
      <w:r w:rsidRPr="00EB39DE">
        <w:rPr>
          <w:rFonts w:ascii="GHEA Grapalat" w:hAnsi="GHEA Grapalat" w:cs="Sylfaen"/>
          <w:b/>
          <w:bCs/>
          <w:sz w:val="20"/>
          <w:lang w:val="hy-AM"/>
        </w:rPr>
        <w:t>հետ</w:t>
      </w:r>
      <w:r w:rsidRPr="00EB39DE">
        <w:rPr>
          <w:rFonts w:ascii="GHEA Grapalat" w:hAnsi="GHEA Grapalat" w:cs="Sylfaen"/>
          <w:b/>
          <w:bCs/>
          <w:sz w:val="20"/>
          <w:lang w:val="af-ZA"/>
        </w:rPr>
        <w:t>:</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r w:rsidRPr="0093002B">
        <w:rPr>
          <w:rFonts w:ascii="GHEA Grapalat" w:hAnsi="GHEA Grapalat" w:cs="Arial"/>
          <w:sz w:val="20"/>
          <w:szCs w:val="20"/>
        </w:rPr>
        <w:t>եկել</w:t>
      </w:r>
      <w:r w:rsidRPr="0093002B">
        <w:rPr>
          <w:rFonts w:ascii="GHEA Grapalat" w:hAnsi="GHEA Grapalat"/>
          <w:sz w:val="20"/>
          <w:szCs w:val="20"/>
          <w:lang w:val="hy-AM"/>
        </w:rPr>
        <w:t xml:space="preserve"> </w:t>
      </w:r>
      <w:r w:rsidRPr="0093002B">
        <w:rPr>
          <w:rFonts w:ascii="GHEA Grapalat" w:hAnsi="GHEA Grapalat"/>
          <w:sz w:val="20"/>
          <w:szCs w:val="20"/>
        </w:rPr>
        <w:t>կատարված</w:t>
      </w:r>
      <w:r w:rsidRPr="0093002B">
        <w:rPr>
          <w:rFonts w:ascii="GHEA Grapalat" w:hAnsi="GHEA Grapalat"/>
          <w:sz w:val="20"/>
          <w:szCs w:val="20"/>
          <w:lang w:val="es-ES"/>
        </w:rPr>
        <w:t xml:space="preserve"> </w:t>
      </w:r>
      <w:r w:rsidRPr="0093002B">
        <w:rPr>
          <w:rFonts w:ascii="GHEA Grapalat" w:hAnsi="GHEA Grapalat"/>
          <w:sz w:val="20"/>
          <w:szCs w:val="20"/>
        </w:rPr>
        <w:t>աշխատանքի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1CD11923" w:rsidR="00F02279"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135FFA">
        <w:rPr>
          <w:rFonts w:ascii="GHEA Grapalat" w:hAnsi="GHEA Grapalat" w:cs="Sylfaen"/>
          <w:sz w:val="20"/>
          <w:szCs w:val="20"/>
          <w:lang w:val="hy-AM"/>
        </w:rPr>
        <w:t>հաշված</w:t>
      </w:r>
      <w:r w:rsidR="00967ED0" w:rsidRPr="00135FFA">
        <w:rPr>
          <w:rFonts w:ascii="GHEA Grapalat" w:hAnsi="GHEA Grapalat" w:cs="Sylfaen"/>
          <w:sz w:val="20"/>
          <w:szCs w:val="20"/>
          <w:lang w:val="es-ES"/>
        </w:rPr>
        <w:t xml:space="preserve"> </w:t>
      </w:r>
      <w:r w:rsidR="00967ED0" w:rsidRPr="00135FFA">
        <w:rPr>
          <w:rFonts w:ascii="GHEA Grapalat" w:hAnsi="GHEA Grapalat" w:cs="Sylfaen"/>
          <w:sz w:val="20"/>
          <w:szCs w:val="20"/>
          <w:lang w:val="hy-AM"/>
        </w:rPr>
        <w:t xml:space="preserve">առնվազն </w:t>
      </w:r>
      <w:r w:rsidR="00C3026D">
        <w:rPr>
          <w:rFonts w:ascii="GHEA Grapalat" w:hAnsi="GHEA Grapalat" w:cs="Sylfaen"/>
          <w:b/>
          <w:bCs/>
          <w:sz w:val="20"/>
          <w:szCs w:val="20"/>
          <w:lang w:val="hy-AM"/>
        </w:rPr>
        <w:t>730</w:t>
      </w:r>
      <w:r w:rsidR="00967ED0" w:rsidRPr="00C3026D">
        <w:rPr>
          <w:rFonts w:ascii="GHEA Grapalat" w:hAnsi="GHEA Grapalat" w:cs="Sylfaen"/>
          <w:b/>
          <w:bCs/>
          <w:sz w:val="20"/>
          <w:szCs w:val="20"/>
          <w:lang w:val="hy-AM"/>
        </w:rPr>
        <w:t xml:space="preserve">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9"/>
      </w:r>
    </w:p>
    <w:p w14:paraId="3FFC4398" w14:textId="77777777" w:rsidR="00241CD0" w:rsidRPr="00EB39DE" w:rsidRDefault="00241CD0" w:rsidP="00241CD0">
      <w:pPr>
        <w:tabs>
          <w:tab w:val="left" w:pos="1276"/>
        </w:tabs>
        <w:ind w:firstLine="720"/>
        <w:jc w:val="both"/>
        <w:rPr>
          <w:rFonts w:ascii="GHEA Grapalat" w:hAnsi="GHEA Grapalat" w:cs="Times Armenian"/>
          <w:b/>
          <w:bCs/>
          <w:sz w:val="20"/>
          <w:szCs w:val="20"/>
          <w:lang w:val="es-ES"/>
        </w:rPr>
      </w:pPr>
      <w:r w:rsidRPr="00EB39DE">
        <w:rPr>
          <w:rFonts w:ascii="GHEA Grapalat" w:hAnsi="GHEA Grapalat" w:cs="Times Armenian"/>
          <w:b/>
          <w:bCs/>
          <w:sz w:val="20"/>
          <w:szCs w:val="20"/>
          <w:lang w:val="es-ES"/>
        </w:rPr>
        <w:t xml:space="preserve">3.4.10 </w:t>
      </w:r>
      <w:r w:rsidRPr="00EB39DE">
        <w:rPr>
          <w:rFonts w:ascii="GHEA Grapalat" w:hAnsi="GHEA Grapalat" w:cs="Sylfaen"/>
          <w:b/>
          <w:bCs/>
          <w:sz w:val="20"/>
          <w:szCs w:val="20"/>
          <w:lang w:val="hy-AM"/>
        </w:rPr>
        <w:t>Կապալի</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օբյեկտի</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դրա</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առանձին</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մասերի</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կոնստրուկցիաներ</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և</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այլն</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և</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 xml:space="preserve">օգտագործվելիք </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նյութերի</w:t>
      </w:r>
      <w:r w:rsidRPr="00EB39DE">
        <w:rPr>
          <w:rFonts w:ascii="GHEA Grapalat" w:hAnsi="GHEA Grapalat" w:cs="Arial"/>
          <w:b/>
          <w:bCs/>
          <w:sz w:val="20"/>
          <w:szCs w:val="20"/>
          <w:lang w:val="hy-AM"/>
        </w:rPr>
        <w:t xml:space="preserve"> և (կամ) սարքերի ու սարքավորումների տեխնիկական բնութագրերին և </w:t>
      </w:r>
      <w:r w:rsidRPr="00EB39DE">
        <w:rPr>
          <w:rFonts w:ascii="GHEA Grapalat" w:hAnsi="GHEA Grapalat" w:cs="Sylfaen"/>
          <w:b/>
          <w:bCs/>
          <w:sz w:val="20"/>
          <w:szCs w:val="20"/>
          <w:lang w:val="hy-AM"/>
        </w:rPr>
        <w:t>երաշխիքային</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ժամկետներին</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ներկայացվող</w:t>
      </w:r>
      <w:r w:rsidRPr="00EB39DE">
        <w:rPr>
          <w:rFonts w:ascii="GHEA Grapalat" w:hAnsi="GHEA Grapalat" w:cs="Arial"/>
          <w:b/>
          <w:bCs/>
          <w:sz w:val="20"/>
          <w:szCs w:val="20"/>
          <w:lang w:val="hy-AM"/>
        </w:rPr>
        <w:t xml:space="preserve"> </w:t>
      </w:r>
      <w:r w:rsidRPr="00EB39DE">
        <w:rPr>
          <w:rFonts w:ascii="GHEA Grapalat" w:hAnsi="GHEA Grapalat" w:cs="Sylfaen"/>
          <w:b/>
          <w:bCs/>
          <w:sz w:val="20"/>
          <w:szCs w:val="20"/>
          <w:lang w:val="hy-AM"/>
        </w:rPr>
        <w:t>պահանջները</w:t>
      </w:r>
      <w:r w:rsidRPr="00EB39DE">
        <w:rPr>
          <w:rFonts w:ascii="GHEA Grapalat" w:hAnsi="GHEA Grapalat" w:cs="Times Armenian"/>
          <w:b/>
          <w:bCs/>
          <w:sz w:val="20"/>
          <w:szCs w:val="20"/>
          <w:lang w:val="es-ES"/>
        </w:rPr>
        <w:t xml:space="preserve"> </w:t>
      </w:r>
      <w:r w:rsidRPr="00EB39DE">
        <w:rPr>
          <w:rFonts w:ascii="GHEA Grapalat" w:hAnsi="GHEA Grapalat" w:cs="Sylfaen"/>
          <w:b/>
          <w:bCs/>
          <w:sz w:val="20"/>
          <w:szCs w:val="20"/>
          <w:lang w:val="pt-BR"/>
        </w:rPr>
        <w:t>ներկայացված</w:t>
      </w:r>
      <w:r w:rsidRPr="00EB39DE">
        <w:rPr>
          <w:rFonts w:ascii="GHEA Grapalat" w:hAnsi="GHEA Grapalat" w:cs="Times Armenian"/>
          <w:b/>
          <w:bCs/>
          <w:sz w:val="20"/>
          <w:szCs w:val="20"/>
          <w:lang w:val="es-ES"/>
        </w:rPr>
        <w:t xml:space="preserve"> </w:t>
      </w:r>
      <w:r w:rsidRPr="00EB39DE">
        <w:rPr>
          <w:rFonts w:ascii="GHEA Grapalat" w:hAnsi="GHEA Grapalat" w:cs="Sylfaen"/>
          <w:b/>
          <w:bCs/>
          <w:sz w:val="20"/>
          <w:szCs w:val="20"/>
          <w:lang w:val="pt-BR"/>
        </w:rPr>
        <w:t>են</w:t>
      </w:r>
      <w:r w:rsidRPr="00EB39DE">
        <w:rPr>
          <w:rFonts w:ascii="GHEA Grapalat" w:hAnsi="GHEA Grapalat" w:cs="Times Armenian"/>
          <w:b/>
          <w:bCs/>
          <w:sz w:val="20"/>
          <w:szCs w:val="20"/>
          <w:lang w:val="es-ES"/>
        </w:rPr>
        <w:t xml:space="preserve"> </w:t>
      </w:r>
      <w:r w:rsidRPr="00EB39DE">
        <w:rPr>
          <w:rFonts w:ascii="GHEA Grapalat" w:hAnsi="GHEA Grapalat" w:cs="Sylfaen"/>
          <w:b/>
          <w:bCs/>
          <w:sz w:val="20"/>
          <w:szCs w:val="20"/>
          <w:lang w:val="pt-BR"/>
        </w:rPr>
        <w:t>պայմանագրի</w:t>
      </w:r>
      <w:r w:rsidRPr="00EB39DE">
        <w:rPr>
          <w:rFonts w:ascii="GHEA Grapalat" w:hAnsi="GHEA Grapalat" w:cs="Times Armenian"/>
          <w:b/>
          <w:bCs/>
          <w:sz w:val="20"/>
          <w:szCs w:val="20"/>
          <w:lang w:val="es-ES"/>
        </w:rPr>
        <w:t xml:space="preserve"> N – </w:t>
      </w:r>
      <w:r w:rsidRPr="00EB39DE">
        <w:rPr>
          <w:rFonts w:ascii="GHEA Grapalat" w:hAnsi="GHEA Grapalat" w:cs="Sylfaen"/>
          <w:b/>
          <w:bCs/>
          <w:sz w:val="20"/>
          <w:szCs w:val="20"/>
          <w:lang w:val="pt-BR"/>
        </w:rPr>
        <w:t>Հավելվածում:</w:t>
      </w:r>
      <w:r w:rsidRPr="00EB39DE">
        <w:rPr>
          <w:rStyle w:val="FootnoteReference"/>
          <w:rFonts w:ascii="GHEA Grapalat" w:hAnsi="GHEA Grapalat" w:cs="Sylfaen"/>
          <w:b/>
          <w:bCs/>
          <w:sz w:val="20"/>
          <w:szCs w:val="20"/>
          <w:lang w:val="pt-BR"/>
        </w:rPr>
        <w:footnoteReference w:id="20"/>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r w:rsidR="0019419E" w:rsidRPr="0093002B">
        <w:rPr>
          <w:rFonts w:ascii="GHEA Grapalat" w:hAnsi="GHEA Grapalat" w:cs="Times Armenian"/>
          <w:sz w:val="20"/>
          <w:szCs w:val="20"/>
          <w:lang w:val="es-ES"/>
        </w:rPr>
        <w:t>Որակավորման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2D1F509C"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21"/>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77777777"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Pr="00EB1326">
        <w:rPr>
          <w:rFonts w:ascii="GHEA Grapalat" w:hAnsi="GHEA Grapalat" w:cs="Sylfaen"/>
          <w:b/>
          <w:bCs/>
          <w:sz w:val="20"/>
          <w:szCs w:val="20"/>
          <w:lang w:val="hy-AM"/>
        </w:rPr>
        <w:t>15</w:t>
      </w:r>
      <w:r w:rsidRPr="00EB1326">
        <w:rPr>
          <w:rFonts w:ascii="GHEA Grapalat" w:hAnsi="GHEA Grapalat" w:cs="Sylfaen"/>
          <w:b/>
          <w:bCs/>
          <w:sz w:val="20"/>
          <w:szCs w:val="20"/>
          <w:lang w:val="pt-BR"/>
        </w:rPr>
        <w:t xml:space="preserve"> աշխատանքային օրվա</w:t>
      </w:r>
      <w:r w:rsidRPr="00FB1EC7">
        <w:rPr>
          <w:rFonts w:ascii="GHEA Grapalat" w:hAnsi="GHEA Grapalat" w:cs="Sylfaen"/>
          <w:sz w:val="20"/>
          <w:szCs w:val="20"/>
          <w:lang w:val="pt-BR"/>
        </w:rPr>
        <w:t xml:space="preserve">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 xml:space="preserve">ված վերջնաժամկետին հաջորդող աշխատանքային օրը Պատվիրատուն </w:t>
      </w:r>
      <w:r w:rsidRPr="0093002B">
        <w:rPr>
          <w:rFonts w:ascii="GHEA Grapalat" w:hAnsi="GHEA Grapalat" w:cs="Sylfaen"/>
          <w:sz w:val="20"/>
          <w:szCs w:val="20"/>
          <w:lang w:val="pt-BR"/>
        </w:rPr>
        <w:lastRenderedPageBreak/>
        <w:t>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292BE9D0"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041E5063"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3A7CCB">
        <w:rPr>
          <w:rFonts w:ascii="GHEA Grapalat" w:hAnsi="GHEA Grapalat" w:cs="Sylfaen"/>
          <w:sz w:val="20"/>
          <w:szCs w:val="20"/>
          <w:lang w:val="hy-AM"/>
        </w:rPr>
        <w:t>25-</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22"/>
      </w:r>
    </w:p>
    <w:p w14:paraId="56F428F3" w14:textId="20FCB7FE"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lastRenderedPageBreak/>
        <w:t>ՆԳ-ն հրավերով հրապարակված շինարարական աշխատանքների նախահաշվային գինն է.</w:t>
      </w:r>
    </w:p>
    <w:p w14:paraId="4356595F"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p w14:paraId="7B957D65" w14:textId="7C57A8A7" w:rsidR="00F02279" w:rsidRPr="0093002B" w:rsidRDefault="00F02279" w:rsidP="00EC60BB">
      <w:pPr>
        <w:ind w:firstLine="27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37F54D9E"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01278D" w:rsidRPr="008B6E81">
        <w:rPr>
          <w:rFonts w:ascii="GHEA Grapalat" w:hAnsi="GHEA Grapalat" w:cs="Times Armenian"/>
          <w:b/>
          <w:bCs/>
          <w:sz w:val="20"/>
          <w:szCs w:val="20"/>
          <w:lang w:val="hy-AM"/>
        </w:rPr>
        <w:t>0,05 (</w:t>
      </w:r>
      <w:r w:rsidR="0001278D" w:rsidRPr="008B6E81">
        <w:rPr>
          <w:rFonts w:ascii="GHEA Grapalat" w:hAnsi="GHEA Grapalat" w:cs="Sylfaen"/>
          <w:b/>
          <w:bCs/>
          <w:sz w:val="20"/>
          <w:szCs w:val="20"/>
          <w:lang w:val="hy-AM"/>
        </w:rPr>
        <w:t>զրո</w:t>
      </w:r>
      <w:r w:rsidR="0001278D" w:rsidRPr="008B6E81">
        <w:rPr>
          <w:rFonts w:ascii="GHEA Grapalat" w:hAnsi="GHEA Grapalat" w:cs="Arial"/>
          <w:b/>
          <w:bCs/>
          <w:sz w:val="20"/>
          <w:szCs w:val="20"/>
          <w:lang w:val="hy-AM"/>
        </w:rPr>
        <w:t xml:space="preserve"> </w:t>
      </w:r>
      <w:r w:rsidR="0001278D" w:rsidRPr="008B6E81">
        <w:rPr>
          <w:rFonts w:ascii="GHEA Grapalat" w:hAnsi="GHEA Grapalat" w:cs="Sylfaen"/>
          <w:b/>
          <w:bCs/>
          <w:sz w:val="20"/>
          <w:szCs w:val="20"/>
          <w:lang w:val="hy-AM"/>
        </w:rPr>
        <w:t>ամբողջ</w:t>
      </w:r>
      <w:r w:rsidR="0001278D" w:rsidRPr="008B6E81">
        <w:rPr>
          <w:rFonts w:ascii="GHEA Grapalat" w:hAnsi="GHEA Grapalat" w:cs="Arial"/>
          <w:b/>
          <w:bCs/>
          <w:sz w:val="20"/>
          <w:szCs w:val="20"/>
          <w:lang w:val="hy-AM"/>
        </w:rPr>
        <w:t xml:space="preserve"> </w:t>
      </w:r>
      <w:r w:rsidR="0001278D" w:rsidRPr="008B6E81">
        <w:rPr>
          <w:rFonts w:ascii="GHEA Grapalat" w:hAnsi="GHEA Grapalat" w:cs="Sylfaen"/>
          <w:b/>
          <w:bCs/>
          <w:sz w:val="20"/>
          <w:szCs w:val="20"/>
          <w:lang w:val="hy-AM"/>
        </w:rPr>
        <w:t>հինգ</w:t>
      </w:r>
      <w:r w:rsidR="0001278D" w:rsidRPr="008B6E81">
        <w:rPr>
          <w:rFonts w:ascii="GHEA Grapalat" w:hAnsi="GHEA Grapalat" w:cs="Arial"/>
          <w:b/>
          <w:bCs/>
          <w:sz w:val="20"/>
          <w:szCs w:val="20"/>
          <w:lang w:val="hy-AM"/>
        </w:rPr>
        <w:t xml:space="preserve"> </w:t>
      </w:r>
      <w:r w:rsidR="0001278D" w:rsidRPr="008B6E81">
        <w:rPr>
          <w:rFonts w:ascii="GHEA Grapalat" w:hAnsi="GHEA Grapalat" w:cs="Sylfaen"/>
          <w:b/>
          <w:bCs/>
          <w:sz w:val="20"/>
          <w:szCs w:val="20"/>
          <w:lang w:val="hy-AM"/>
        </w:rPr>
        <w:t>հարյուրերորդական</w:t>
      </w:r>
      <w:r w:rsidR="0001278D" w:rsidRPr="008B6E81">
        <w:rPr>
          <w:rFonts w:ascii="GHEA Grapalat" w:hAnsi="GHEA Grapalat" w:cs="Arial"/>
          <w:b/>
          <w:bCs/>
          <w:sz w:val="20"/>
          <w:szCs w:val="20"/>
          <w:lang w:val="hy-AM"/>
        </w:rPr>
        <w:t>)</w:t>
      </w:r>
      <w:r w:rsidR="001E0CEE" w:rsidRPr="00FB1EC7">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12EF8FC1"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01278D" w:rsidRPr="008B6E81">
        <w:rPr>
          <w:rFonts w:ascii="GHEA Grapalat" w:hAnsi="GHEA Grapalat" w:cs="Times Armenian"/>
          <w:b/>
          <w:bCs/>
          <w:sz w:val="20"/>
          <w:szCs w:val="20"/>
          <w:lang w:val="hy-AM"/>
        </w:rPr>
        <w:t>0,5 (</w:t>
      </w:r>
      <w:r w:rsidR="0001278D" w:rsidRPr="008B6E81">
        <w:rPr>
          <w:rFonts w:ascii="GHEA Grapalat" w:hAnsi="GHEA Grapalat" w:cs="Sylfaen"/>
          <w:b/>
          <w:bCs/>
          <w:sz w:val="20"/>
          <w:szCs w:val="20"/>
          <w:lang w:val="hy-AM"/>
        </w:rPr>
        <w:t>զրո</w:t>
      </w:r>
      <w:r w:rsidR="0001278D" w:rsidRPr="008B6E81">
        <w:rPr>
          <w:rFonts w:ascii="GHEA Grapalat" w:hAnsi="GHEA Grapalat" w:cs="Arial"/>
          <w:b/>
          <w:bCs/>
          <w:sz w:val="20"/>
          <w:szCs w:val="20"/>
          <w:lang w:val="hy-AM"/>
        </w:rPr>
        <w:t xml:space="preserve"> </w:t>
      </w:r>
      <w:r w:rsidR="0001278D" w:rsidRPr="008B6E81">
        <w:rPr>
          <w:rFonts w:ascii="GHEA Grapalat" w:hAnsi="GHEA Grapalat" w:cs="Sylfaen"/>
          <w:b/>
          <w:bCs/>
          <w:sz w:val="20"/>
          <w:szCs w:val="20"/>
          <w:lang w:val="hy-AM"/>
        </w:rPr>
        <w:t>ամբողջ</w:t>
      </w:r>
      <w:r w:rsidR="0001278D" w:rsidRPr="008B6E81">
        <w:rPr>
          <w:rFonts w:ascii="GHEA Grapalat" w:hAnsi="GHEA Grapalat" w:cs="Arial"/>
          <w:b/>
          <w:bCs/>
          <w:sz w:val="20"/>
          <w:szCs w:val="20"/>
          <w:lang w:val="hy-AM"/>
        </w:rPr>
        <w:t xml:space="preserve"> </w:t>
      </w:r>
      <w:r w:rsidR="0001278D" w:rsidRPr="008B6E81">
        <w:rPr>
          <w:rFonts w:ascii="GHEA Grapalat" w:hAnsi="GHEA Grapalat" w:cs="Sylfaen"/>
          <w:b/>
          <w:bCs/>
          <w:sz w:val="20"/>
          <w:szCs w:val="20"/>
          <w:lang w:val="hy-AM"/>
        </w:rPr>
        <w:t>հինգ</w:t>
      </w:r>
      <w:r w:rsidR="0001278D" w:rsidRPr="008B6E81">
        <w:rPr>
          <w:rFonts w:ascii="GHEA Grapalat" w:hAnsi="GHEA Grapalat" w:cs="Arial"/>
          <w:b/>
          <w:bCs/>
          <w:sz w:val="20"/>
          <w:szCs w:val="20"/>
          <w:lang w:val="hy-AM"/>
        </w:rPr>
        <w:t xml:space="preserve"> </w:t>
      </w:r>
      <w:r w:rsidR="0001278D" w:rsidRPr="008B6E81">
        <w:rPr>
          <w:rFonts w:ascii="GHEA Grapalat" w:hAnsi="GHEA Grapalat" w:cs="Sylfaen"/>
          <w:b/>
          <w:bCs/>
          <w:sz w:val="20"/>
          <w:szCs w:val="20"/>
          <w:lang w:val="hy-AM"/>
        </w:rPr>
        <w:t>տասնորդական</w:t>
      </w:r>
      <w:r w:rsidR="0001278D" w:rsidRPr="008B6E81">
        <w:rPr>
          <w:rFonts w:ascii="GHEA Grapalat" w:hAnsi="GHEA Grapalat" w:cs="Arial"/>
          <w:b/>
          <w:bCs/>
          <w:sz w:val="20"/>
          <w:szCs w:val="20"/>
          <w:lang w:val="hy-AM"/>
        </w:rPr>
        <w:t>)</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FootnoteReference"/>
          <w:rFonts w:ascii="GHEA Grapalat" w:hAnsi="GHEA Grapalat" w:cs="Sylfaen"/>
          <w:sz w:val="20"/>
          <w:szCs w:val="20"/>
          <w:lang w:val="hy-AM"/>
        </w:rPr>
        <w:footnoteReference w:id="23"/>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5E9F2EB4" w:rsidR="00CA24B0" w:rsidRPr="0093002B" w:rsidRDefault="00993BA8" w:rsidP="00CA24B0">
      <w:pPr>
        <w:pStyle w:val="NormalWeb"/>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4"/>
      </w:r>
      <w:r w:rsidR="00CA24B0" w:rsidRPr="0093002B">
        <w:rPr>
          <w:rFonts w:ascii="GHEA Grapalat" w:hAnsi="GHEA Grapalat"/>
          <w:lang w:val="hy-AM"/>
        </w:rPr>
        <w:t>.</w:t>
      </w:r>
    </w:p>
    <w:tbl>
      <w:tblPr>
        <w:tblStyle w:val="TableGrid"/>
        <w:tblW w:w="0" w:type="auto"/>
        <w:jc w:val="center"/>
        <w:tblLook w:val="04A0" w:firstRow="1" w:lastRow="0" w:firstColumn="1" w:lastColumn="0" w:noHBand="0" w:noVBand="1"/>
      </w:tblPr>
      <w:tblGrid>
        <w:gridCol w:w="648"/>
        <w:gridCol w:w="5249"/>
        <w:gridCol w:w="4291"/>
      </w:tblGrid>
      <w:tr w:rsidR="003912F1" w:rsidRPr="003912F1" w14:paraId="2010F21B" w14:textId="77777777" w:rsidTr="000F70A6">
        <w:trPr>
          <w:trHeight w:val="401"/>
          <w:jc w:val="center"/>
        </w:trPr>
        <w:tc>
          <w:tcPr>
            <w:tcW w:w="648" w:type="dxa"/>
            <w:tcBorders>
              <w:top w:val="single" w:sz="4" w:space="0" w:color="auto"/>
              <w:left w:val="single" w:sz="4" w:space="0" w:color="auto"/>
              <w:bottom w:val="single" w:sz="4" w:space="0" w:color="auto"/>
              <w:right w:val="single" w:sz="4" w:space="0" w:color="auto"/>
            </w:tcBorders>
            <w:vAlign w:val="center"/>
            <w:hideMark/>
          </w:tcPr>
          <w:p w14:paraId="614C36BA" w14:textId="77777777" w:rsidR="003912F1" w:rsidRPr="003912F1" w:rsidRDefault="003912F1" w:rsidP="000F70A6">
            <w:pPr>
              <w:tabs>
                <w:tab w:val="center" w:pos="5342"/>
              </w:tabs>
              <w:spacing w:before="100" w:beforeAutospacing="1"/>
              <w:jc w:val="center"/>
              <w:rPr>
                <w:rFonts w:ascii="GHEA Grapalat" w:eastAsiaTheme="minorHAnsi" w:hAnsi="GHEA Grapalat"/>
                <w:b/>
                <w:i/>
                <w:sz w:val="20"/>
                <w:szCs w:val="20"/>
                <w:lang w:val="hy-AM"/>
              </w:rPr>
            </w:pPr>
            <w:r w:rsidRPr="003912F1">
              <w:rPr>
                <w:rFonts w:ascii="GHEA Grapalat" w:eastAsiaTheme="minorHAnsi" w:hAnsi="GHEA Grapalat"/>
                <w:b/>
                <w:i/>
                <w:sz w:val="20"/>
                <w:szCs w:val="20"/>
                <w:lang w:val="ru-RU"/>
              </w:rPr>
              <w:t>N</w:t>
            </w:r>
          </w:p>
        </w:tc>
        <w:tc>
          <w:tcPr>
            <w:tcW w:w="5249" w:type="dxa"/>
            <w:tcBorders>
              <w:top w:val="single" w:sz="4" w:space="0" w:color="auto"/>
              <w:left w:val="single" w:sz="4" w:space="0" w:color="auto"/>
              <w:bottom w:val="single" w:sz="4" w:space="0" w:color="auto"/>
              <w:right w:val="single" w:sz="4" w:space="0" w:color="auto"/>
            </w:tcBorders>
            <w:vAlign w:val="center"/>
            <w:hideMark/>
          </w:tcPr>
          <w:p w14:paraId="43DC65F2" w14:textId="77777777" w:rsidR="003912F1" w:rsidRPr="003912F1" w:rsidRDefault="003912F1" w:rsidP="000F70A6">
            <w:pPr>
              <w:tabs>
                <w:tab w:val="center" w:pos="5342"/>
              </w:tabs>
              <w:spacing w:before="100" w:beforeAutospacing="1"/>
              <w:jc w:val="center"/>
              <w:rPr>
                <w:rFonts w:ascii="GHEA Grapalat" w:eastAsiaTheme="minorHAnsi" w:hAnsi="GHEA Grapalat"/>
                <w:b/>
                <w:i/>
                <w:sz w:val="20"/>
                <w:szCs w:val="20"/>
                <w:lang w:val="hy-AM"/>
              </w:rPr>
            </w:pPr>
            <w:r w:rsidRPr="003912F1">
              <w:rPr>
                <w:rFonts w:ascii="GHEA Grapalat" w:eastAsiaTheme="minorHAnsi" w:hAnsi="GHEA Grapalat"/>
                <w:b/>
                <w:i/>
                <w:sz w:val="20"/>
                <w:szCs w:val="20"/>
                <w:lang w:val="hy-AM"/>
              </w:rPr>
              <w:t>Խախտումը</w:t>
            </w:r>
          </w:p>
        </w:tc>
        <w:tc>
          <w:tcPr>
            <w:tcW w:w="4291" w:type="dxa"/>
            <w:tcBorders>
              <w:top w:val="single" w:sz="4" w:space="0" w:color="auto"/>
              <w:left w:val="single" w:sz="4" w:space="0" w:color="auto"/>
              <w:bottom w:val="single" w:sz="4" w:space="0" w:color="auto"/>
              <w:right w:val="single" w:sz="4" w:space="0" w:color="auto"/>
            </w:tcBorders>
            <w:vAlign w:val="center"/>
            <w:hideMark/>
          </w:tcPr>
          <w:p w14:paraId="793FCFB9" w14:textId="77777777" w:rsidR="003912F1" w:rsidRPr="003912F1" w:rsidRDefault="003912F1" w:rsidP="000F70A6">
            <w:pPr>
              <w:tabs>
                <w:tab w:val="center" w:pos="5342"/>
              </w:tabs>
              <w:spacing w:before="100" w:beforeAutospacing="1"/>
              <w:jc w:val="center"/>
              <w:rPr>
                <w:rFonts w:ascii="GHEA Grapalat" w:eastAsiaTheme="minorHAnsi" w:hAnsi="GHEA Grapalat"/>
                <w:b/>
                <w:i/>
                <w:sz w:val="20"/>
                <w:szCs w:val="20"/>
                <w:lang w:val="hy-AM"/>
              </w:rPr>
            </w:pPr>
            <w:r w:rsidRPr="003912F1">
              <w:rPr>
                <w:rFonts w:ascii="GHEA Grapalat" w:eastAsiaTheme="minorHAnsi" w:hAnsi="GHEA Grapalat"/>
                <w:b/>
                <w:i/>
                <w:sz w:val="20"/>
                <w:szCs w:val="20"/>
                <w:lang w:val="hy-AM"/>
              </w:rPr>
              <w:t>Պատասխանատվությունը</w:t>
            </w:r>
          </w:p>
        </w:tc>
      </w:tr>
      <w:tr w:rsidR="003A3AF7" w:rsidRPr="003912F1" w14:paraId="31EFCFAB" w14:textId="77777777" w:rsidTr="00B70469">
        <w:trPr>
          <w:jc w:val="center"/>
        </w:trPr>
        <w:tc>
          <w:tcPr>
            <w:tcW w:w="648" w:type="dxa"/>
            <w:tcBorders>
              <w:top w:val="single" w:sz="4" w:space="0" w:color="auto"/>
              <w:left w:val="single" w:sz="4" w:space="0" w:color="auto"/>
              <w:bottom w:val="single" w:sz="4" w:space="0" w:color="auto"/>
              <w:right w:val="single" w:sz="4" w:space="0" w:color="auto"/>
            </w:tcBorders>
            <w:vAlign w:val="center"/>
            <w:hideMark/>
          </w:tcPr>
          <w:p w14:paraId="4524C010" w14:textId="77777777" w:rsidR="003A3AF7" w:rsidRPr="003912F1" w:rsidRDefault="003A3AF7" w:rsidP="003A3AF7">
            <w:pPr>
              <w:tabs>
                <w:tab w:val="center" w:pos="5342"/>
              </w:tabs>
              <w:spacing w:before="100" w:beforeAutospacing="1"/>
              <w:jc w:val="center"/>
              <w:rPr>
                <w:rFonts w:ascii="GHEA Grapalat" w:eastAsiaTheme="minorHAnsi" w:hAnsi="GHEA Grapalat"/>
                <w:b/>
                <w:sz w:val="20"/>
                <w:szCs w:val="20"/>
              </w:rPr>
            </w:pPr>
            <w:r w:rsidRPr="003912F1">
              <w:rPr>
                <w:rFonts w:ascii="GHEA Grapalat" w:eastAsiaTheme="minorHAnsi" w:hAnsi="GHEA Grapalat"/>
                <w:b/>
                <w:sz w:val="20"/>
                <w:szCs w:val="20"/>
              </w:rPr>
              <w:t>1</w:t>
            </w:r>
          </w:p>
        </w:tc>
        <w:tc>
          <w:tcPr>
            <w:tcW w:w="5249" w:type="dxa"/>
            <w:tcBorders>
              <w:top w:val="single" w:sz="4" w:space="0" w:color="auto"/>
              <w:left w:val="single" w:sz="4" w:space="0" w:color="auto"/>
              <w:bottom w:val="single" w:sz="4" w:space="0" w:color="auto"/>
              <w:right w:val="single" w:sz="4" w:space="0" w:color="auto"/>
            </w:tcBorders>
            <w:hideMark/>
          </w:tcPr>
          <w:p w14:paraId="2DE8FFE1" w14:textId="4A628E24" w:rsidR="003A3AF7" w:rsidRPr="003A3AF7" w:rsidRDefault="003A3AF7" w:rsidP="003A3AF7">
            <w:pPr>
              <w:tabs>
                <w:tab w:val="center" w:pos="5342"/>
              </w:tabs>
              <w:spacing w:before="100" w:beforeAutospacing="1"/>
              <w:jc w:val="center"/>
              <w:rPr>
                <w:rFonts w:ascii="GHEA Grapalat" w:eastAsiaTheme="minorHAnsi" w:hAnsi="GHEA Grapalat"/>
                <w:b/>
                <w:sz w:val="20"/>
                <w:szCs w:val="20"/>
                <w:lang w:val="hy-AM"/>
              </w:rPr>
            </w:pPr>
            <w:r w:rsidRPr="003A3AF7">
              <w:rPr>
                <w:rFonts w:ascii="GHEA Grapalat" w:hAnsi="GHEA Grapalat"/>
                <w:sz w:val="20"/>
                <w:szCs w:val="20"/>
              </w:rPr>
              <w:t>Շինարարական հրապարակի պատշաճ կազմակերպումը, կահավորումը չկատարելը</w:t>
            </w:r>
          </w:p>
        </w:tc>
        <w:tc>
          <w:tcPr>
            <w:tcW w:w="4291" w:type="dxa"/>
            <w:tcBorders>
              <w:top w:val="single" w:sz="4" w:space="0" w:color="auto"/>
              <w:left w:val="single" w:sz="4" w:space="0" w:color="auto"/>
              <w:bottom w:val="single" w:sz="4" w:space="0" w:color="auto"/>
              <w:right w:val="single" w:sz="4" w:space="0" w:color="auto"/>
            </w:tcBorders>
            <w:hideMark/>
          </w:tcPr>
          <w:p w14:paraId="5EAD1AF3" w14:textId="4216AEB9" w:rsidR="003A3AF7" w:rsidRPr="003A3AF7" w:rsidRDefault="003A3AF7" w:rsidP="003A3AF7">
            <w:pPr>
              <w:tabs>
                <w:tab w:val="center" w:pos="5342"/>
              </w:tabs>
              <w:spacing w:before="100" w:beforeAutospacing="1"/>
              <w:jc w:val="center"/>
              <w:rPr>
                <w:rFonts w:ascii="GHEA Grapalat" w:eastAsiaTheme="minorHAnsi" w:hAnsi="GHEA Grapalat"/>
                <w:sz w:val="20"/>
                <w:szCs w:val="20"/>
              </w:rPr>
            </w:pPr>
            <w:r w:rsidRPr="003A3AF7">
              <w:rPr>
                <w:rFonts w:ascii="GHEA Grapalat" w:hAnsi="GHEA Grapalat"/>
                <w:sz w:val="20"/>
                <w:szCs w:val="20"/>
              </w:rPr>
              <w:t>Տուգանք - Պայմանագրային գնի 0,5% չափով</w:t>
            </w:r>
          </w:p>
        </w:tc>
      </w:tr>
      <w:tr w:rsidR="003A3AF7" w:rsidRPr="003912F1" w14:paraId="4E4CF004" w14:textId="77777777" w:rsidTr="00B70469">
        <w:trPr>
          <w:jc w:val="center"/>
        </w:trPr>
        <w:tc>
          <w:tcPr>
            <w:tcW w:w="648" w:type="dxa"/>
            <w:tcBorders>
              <w:top w:val="single" w:sz="4" w:space="0" w:color="auto"/>
              <w:left w:val="single" w:sz="4" w:space="0" w:color="auto"/>
              <w:bottom w:val="single" w:sz="4" w:space="0" w:color="auto"/>
              <w:right w:val="single" w:sz="4" w:space="0" w:color="auto"/>
            </w:tcBorders>
            <w:vAlign w:val="center"/>
            <w:hideMark/>
          </w:tcPr>
          <w:p w14:paraId="57FEA278" w14:textId="77777777" w:rsidR="003A3AF7" w:rsidRPr="003912F1" w:rsidRDefault="003A3AF7" w:rsidP="003A3AF7">
            <w:pPr>
              <w:tabs>
                <w:tab w:val="center" w:pos="5342"/>
              </w:tabs>
              <w:spacing w:before="100" w:beforeAutospacing="1"/>
              <w:jc w:val="center"/>
              <w:rPr>
                <w:rFonts w:ascii="GHEA Grapalat" w:eastAsiaTheme="minorHAnsi" w:hAnsi="GHEA Grapalat"/>
                <w:b/>
                <w:sz w:val="20"/>
                <w:szCs w:val="20"/>
              </w:rPr>
            </w:pPr>
            <w:r w:rsidRPr="003912F1">
              <w:rPr>
                <w:rFonts w:ascii="GHEA Grapalat" w:eastAsiaTheme="minorHAnsi" w:hAnsi="GHEA Grapalat"/>
                <w:b/>
                <w:sz w:val="20"/>
                <w:szCs w:val="20"/>
              </w:rPr>
              <w:t>2</w:t>
            </w:r>
          </w:p>
        </w:tc>
        <w:tc>
          <w:tcPr>
            <w:tcW w:w="5249" w:type="dxa"/>
            <w:tcBorders>
              <w:top w:val="single" w:sz="4" w:space="0" w:color="auto"/>
              <w:left w:val="single" w:sz="4" w:space="0" w:color="auto"/>
              <w:bottom w:val="single" w:sz="4" w:space="0" w:color="auto"/>
              <w:right w:val="single" w:sz="4" w:space="0" w:color="auto"/>
            </w:tcBorders>
            <w:hideMark/>
          </w:tcPr>
          <w:p w14:paraId="5EABBD25" w14:textId="7518E98D" w:rsidR="003A3AF7" w:rsidRPr="003A3AF7" w:rsidRDefault="003A3AF7" w:rsidP="003A3AF7">
            <w:pPr>
              <w:tabs>
                <w:tab w:val="center" w:pos="5342"/>
              </w:tabs>
              <w:spacing w:before="100" w:beforeAutospacing="1"/>
              <w:jc w:val="center"/>
              <w:rPr>
                <w:rFonts w:ascii="GHEA Grapalat" w:eastAsiaTheme="minorHAnsi" w:hAnsi="GHEA Grapalat"/>
                <w:b/>
                <w:sz w:val="20"/>
                <w:szCs w:val="20"/>
              </w:rPr>
            </w:pPr>
            <w:r w:rsidRPr="003A3AF7">
              <w:rPr>
                <w:rFonts w:ascii="GHEA Grapalat" w:hAnsi="GHEA Grapalat"/>
                <w:sz w:val="20"/>
                <w:szCs w:val="20"/>
              </w:rPr>
              <w:t xml:space="preserve">Տեխնիկական անվտանգության նորմերի չպահպանելը </w:t>
            </w:r>
          </w:p>
        </w:tc>
        <w:tc>
          <w:tcPr>
            <w:tcW w:w="4291" w:type="dxa"/>
            <w:tcBorders>
              <w:top w:val="single" w:sz="4" w:space="0" w:color="auto"/>
              <w:left w:val="single" w:sz="4" w:space="0" w:color="auto"/>
              <w:bottom w:val="single" w:sz="4" w:space="0" w:color="auto"/>
              <w:right w:val="single" w:sz="4" w:space="0" w:color="auto"/>
            </w:tcBorders>
            <w:hideMark/>
          </w:tcPr>
          <w:p w14:paraId="7D840F53" w14:textId="320020BA" w:rsidR="003A3AF7" w:rsidRPr="003A3AF7" w:rsidRDefault="003A3AF7" w:rsidP="003A3AF7">
            <w:pPr>
              <w:tabs>
                <w:tab w:val="center" w:pos="5342"/>
              </w:tabs>
              <w:spacing w:before="100" w:beforeAutospacing="1"/>
              <w:jc w:val="center"/>
              <w:rPr>
                <w:rFonts w:ascii="GHEA Grapalat" w:eastAsiaTheme="minorHAnsi" w:hAnsi="GHEA Grapalat"/>
                <w:b/>
                <w:sz w:val="20"/>
                <w:szCs w:val="20"/>
                <w:lang w:val="hy-AM"/>
              </w:rPr>
            </w:pPr>
            <w:r w:rsidRPr="003A3AF7">
              <w:rPr>
                <w:rFonts w:ascii="GHEA Grapalat" w:hAnsi="GHEA Grapalat"/>
                <w:sz w:val="20"/>
                <w:szCs w:val="20"/>
              </w:rPr>
              <w:t>Տուգանք - Պայմանագրային գնի 0,5% չափով</w:t>
            </w:r>
          </w:p>
        </w:tc>
      </w:tr>
      <w:tr w:rsidR="003A3AF7" w:rsidRPr="003912F1" w14:paraId="7DA77617" w14:textId="77777777" w:rsidTr="00B70469">
        <w:trPr>
          <w:jc w:val="center"/>
        </w:trPr>
        <w:tc>
          <w:tcPr>
            <w:tcW w:w="648" w:type="dxa"/>
            <w:tcBorders>
              <w:top w:val="single" w:sz="4" w:space="0" w:color="auto"/>
              <w:left w:val="single" w:sz="4" w:space="0" w:color="auto"/>
              <w:bottom w:val="single" w:sz="4" w:space="0" w:color="auto"/>
              <w:right w:val="single" w:sz="4" w:space="0" w:color="auto"/>
            </w:tcBorders>
            <w:vAlign w:val="center"/>
            <w:hideMark/>
          </w:tcPr>
          <w:p w14:paraId="78A0B5DF" w14:textId="77777777" w:rsidR="003A3AF7" w:rsidRPr="003912F1" w:rsidRDefault="003A3AF7" w:rsidP="003A3AF7">
            <w:pPr>
              <w:tabs>
                <w:tab w:val="center" w:pos="5342"/>
              </w:tabs>
              <w:jc w:val="center"/>
              <w:rPr>
                <w:rFonts w:ascii="GHEA Grapalat" w:eastAsiaTheme="minorHAnsi" w:hAnsi="GHEA Grapalat"/>
                <w:b/>
                <w:sz w:val="20"/>
                <w:szCs w:val="20"/>
              </w:rPr>
            </w:pPr>
            <w:r w:rsidRPr="003912F1">
              <w:rPr>
                <w:rFonts w:ascii="GHEA Grapalat" w:eastAsiaTheme="minorHAnsi" w:hAnsi="GHEA Grapalat"/>
                <w:b/>
                <w:sz w:val="20"/>
                <w:szCs w:val="20"/>
              </w:rPr>
              <w:t>3</w:t>
            </w:r>
          </w:p>
        </w:tc>
        <w:tc>
          <w:tcPr>
            <w:tcW w:w="5249" w:type="dxa"/>
            <w:tcBorders>
              <w:top w:val="single" w:sz="4" w:space="0" w:color="auto"/>
              <w:left w:val="single" w:sz="4" w:space="0" w:color="auto"/>
              <w:bottom w:val="single" w:sz="4" w:space="0" w:color="auto"/>
              <w:right w:val="single" w:sz="4" w:space="0" w:color="auto"/>
            </w:tcBorders>
            <w:hideMark/>
          </w:tcPr>
          <w:p w14:paraId="486E25D8" w14:textId="3BEC1BC7" w:rsidR="003A3AF7" w:rsidRPr="003A3AF7" w:rsidRDefault="003A3AF7" w:rsidP="003A3AF7">
            <w:pPr>
              <w:tabs>
                <w:tab w:val="center" w:pos="5342"/>
              </w:tabs>
              <w:jc w:val="center"/>
              <w:rPr>
                <w:rFonts w:ascii="GHEA Grapalat" w:eastAsiaTheme="minorHAnsi" w:hAnsi="GHEA Grapalat"/>
                <w:b/>
                <w:sz w:val="20"/>
                <w:szCs w:val="20"/>
                <w:lang w:val="hy-AM"/>
              </w:rPr>
            </w:pPr>
            <w:r w:rsidRPr="003A3AF7">
              <w:rPr>
                <w:rFonts w:ascii="GHEA Grapalat" w:hAnsi="GHEA Grapalat"/>
                <w:sz w:val="20"/>
                <w:szCs w:val="20"/>
              </w:rPr>
              <w:t>Սանիտարահիգիենիկ և  բնապահպանական նորմերի չպահպանելը</w:t>
            </w:r>
          </w:p>
        </w:tc>
        <w:tc>
          <w:tcPr>
            <w:tcW w:w="4291" w:type="dxa"/>
            <w:tcBorders>
              <w:top w:val="single" w:sz="4" w:space="0" w:color="auto"/>
              <w:left w:val="single" w:sz="4" w:space="0" w:color="auto"/>
              <w:bottom w:val="single" w:sz="4" w:space="0" w:color="auto"/>
              <w:right w:val="single" w:sz="4" w:space="0" w:color="auto"/>
            </w:tcBorders>
            <w:hideMark/>
          </w:tcPr>
          <w:p w14:paraId="44AEB6CB" w14:textId="4ECF8B84" w:rsidR="003A3AF7" w:rsidRPr="003A3AF7" w:rsidRDefault="003A3AF7" w:rsidP="003A3AF7">
            <w:pPr>
              <w:tabs>
                <w:tab w:val="center" w:pos="5342"/>
              </w:tabs>
              <w:jc w:val="center"/>
              <w:rPr>
                <w:rFonts w:ascii="GHEA Grapalat" w:eastAsiaTheme="minorHAnsi" w:hAnsi="GHEA Grapalat"/>
                <w:b/>
                <w:sz w:val="20"/>
                <w:szCs w:val="20"/>
                <w:lang w:val="hy-AM"/>
              </w:rPr>
            </w:pPr>
            <w:r w:rsidRPr="003A3AF7">
              <w:rPr>
                <w:rFonts w:ascii="GHEA Grapalat" w:hAnsi="GHEA Grapalat"/>
                <w:sz w:val="20"/>
                <w:szCs w:val="20"/>
              </w:rPr>
              <w:t>Տուգանք - Պայմանագրային գնի 0,5% չափով</w:t>
            </w:r>
          </w:p>
        </w:tc>
      </w:tr>
    </w:tbl>
    <w:p w14:paraId="62A3A3F3" w14:textId="2EC07990"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31AAFFDB" w14:textId="056DD812"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1720707" w14:textId="0E2FF9E8"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93002B">
        <w:rPr>
          <w:rStyle w:val="FootnoteReference"/>
          <w:rFonts w:ascii="GHEA Grapalat" w:hAnsi="GHEA Grapalat" w:cs="Sylfaen"/>
          <w:sz w:val="20"/>
          <w:szCs w:val="20"/>
          <w:lang w:val="hy-AM"/>
        </w:rPr>
        <w:footnoteReference w:id="25"/>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58AB6399" w:rsidR="00F02279" w:rsidRPr="00681D39" w:rsidRDefault="00F02279" w:rsidP="00681D39">
      <w:pPr>
        <w:jc w:val="both"/>
        <w:rPr>
          <w:rFonts w:ascii="GHEA Grapalat" w:hAnsi="GHEA Grapalat"/>
          <w:b/>
          <w:sz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681D39" w:rsidRPr="00681D39">
        <w:rPr>
          <w:rFonts w:ascii="GHEA Grapalat" w:hAnsi="GHEA Grapalat" w:cs="Sylfaen"/>
          <w:sz w:val="20"/>
          <w:szCs w:val="20"/>
          <w:lang w:val="hy-AM"/>
        </w:rPr>
        <w:t>:</w:t>
      </w:r>
      <w:r w:rsidR="00681D39" w:rsidRPr="00681D39">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w:t>
      </w:r>
      <w:r w:rsidR="00B6083F">
        <w:rPr>
          <w:rFonts w:ascii="GHEA Grapalat" w:hAnsi="GHEA Grapalat"/>
          <w:sz w:val="20"/>
          <w:lang w:val="pt-BR"/>
        </w:rPr>
        <w:t>2026</w:t>
      </w:r>
      <w:r w:rsidR="00681D39" w:rsidRPr="00681D39">
        <w:rPr>
          <w:rFonts w:ascii="GHEA Grapalat" w:hAnsi="GHEA Grapalat"/>
          <w:sz w:val="20"/>
          <w:lang w:val="pt-BR"/>
        </w:rPr>
        <w:t>թ. թիվ 817-Ա որոշմա</w:t>
      </w:r>
      <w:r w:rsidR="00681D39" w:rsidRPr="00681D39">
        <w:rPr>
          <w:lang w:val="pt-BR"/>
        </w:rPr>
        <w:t xml:space="preserve"> </w:t>
      </w:r>
      <w:r w:rsidR="00681D39" w:rsidRPr="00681D39">
        <w:rPr>
          <w:rFonts w:ascii="GHEA Grapalat" w:hAnsi="GHEA Grapalat"/>
          <w:sz w:val="20"/>
          <w:lang w:val="pt-BR"/>
        </w:rPr>
        <w:t>ն 2-թդ կետի 2-րդ ենթակետով նախատեսված ցուցակում ներառված կազմակերպությունը</w:t>
      </w:r>
      <w:r w:rsidRPr="0093002B">
        <w:rPr>
          <w:rFonts w:ascii="GHEA Grapalat" w:hAnsi="GHEA Grapalat" w:cs="Sylfaen"/>
          <w:sz w:val="20"/>
          <w:szCs w:val="20"/>
          <w:lang w:val="hy-AM"/>
        </w:rPr>
        <w:t>:</w:t>
      </w:r>
      <w:r w:rsidR="00C07E00" w:rsidRPr="0093002B">
        <w:rPr>
          <w:rStyle w:val="FootnoteReference"/>
          <w:rFonts w:ascii="GHEA Grapalat" w:hAnsi="GHEA Grapalat" w:cs="Sylfaen"/>
          <w:sz w:val="20"/>
          <w:szCs w:val="20"/>
          <w:lang w:val="hy-AM"/>
        </w:rPr>
        <w:footnoteReference w:id="26"/>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7"/>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93002B">
        <w:rPr>
          <w:rFonts w:ascii="GHEA Grapalat" w:hAnsi="GHEA Grapalat" w:cs="Sylfaen"/>
          <w:sz w:val="20"/>
          <w:szCs w:val="20"/>
          <w:lang w:val="hy-AM"/>
        </w:rPr>
        <w:lastRenderedPageBreak/>
        <w:t>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187C309D" w:rsidR="004A1CC7"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7F428288" w14:textId="77777777" w:rsidR="00F33D55" w:rsidRDefault="00F33D55" w:rsidP="00F33D55">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28"/>
      </w:r>
    </w:p>
    <w:p w14:paraId="053CD353" w14:textId="77777777" w:rsidR="00F33D55" w:rsidRDefault="00F33D55" w:rsidP="00F33D55">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0983C324" w14:textId="529531A1" w:rsidR="00F33D55" w:rsidRDefault="00F33D55" w:rsidP="00F33D55">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w:t>
      </w:r>
      <w:r w:rsidR="00241CD0">
        <w:rPr>
          <w:rFonts w:ascii="GHEA Grapalat" w:hAnsi="GHEA Grapalat" w:cs="Times Armenian"/>
          <w:sz w:val="20"/>
          <w:szCs w:val="20"/>
          <w:lang w:val="hy-AM"/>
        </w:rPr>
        <w:t xml:space="preserve">N 1.1, </w:t>
      </w:r>
      <w:r>
        <w:rPr>
          <w:rFonts w:ascii="GHEA Grapalat" w:hAnsi="GHEA Grapalat" w:cs="Times Armenian"/>
          <w:sz w:val="20"/>
          <w:szCs w:val="20"/>
          <w:lang w:val="hy-AM"/>
        </w:rPr>
        <w:t xml:space="preserve">N 2, N 3, </w:t>
      </w:r>
      <w:r>
        <w:rPr>
          <w:rFonts w:ascii="GHEA Grapalat" w:hAnsi="GHEA Grapalat" w:cs="Arial"/>
          <w:sz w:val="20"/>
          <w:szCs w:val="20"/>
          <w:lang w:val="hy-AM"/>
        </w:rPr>
        <w:t>N 4,</w:t>
      </w:r>
      <w:r w:rsidR="002C58C1">
        <w:rPr>
          <w:rFonts w:ascii="GHEA Grapalat" w:hAnsi="GHEA Grapalat" w:cs="Arial"/>
          <w:sz w:val="20"/>
          <w:szCs w:val="20"/>
          <w:lang w:val="hy-AM"/>
        </w:rPr>
        <w:t xml:space="preserve"> </w:t>
      </w:r>
      <w:r>
        <w:rPr>
          <w:rFonts w:ascii="GHEA Grapalat" w:hAnsi="GHEA Grapalat" w:cs="Arial"/>
          <w:sz w:val="20"/>
          <w:szCs w:val="20"/>
          <w:lang w:val="hy-AM"/>
        </w:rPr>
        <w:t xml:space="preserve">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576B4B78" w14:textId="40250DE1" w:rsidR="00090ADC" w:rsidRPr="008D72DB" w:rsidRDefault="00090ADC" w:rsidP="00090ADC">
      <w:pPr>
        <w:ind w:firstLine="708"/>
        <w:jc w:val="both"/>
        <w:rPr>
          <w:rFonts w:ascii="GHEA Grapalat" w:hAnsi="GHEA Grapalat" w:cs="Sylfaen"/>
          <w:b/>
          <w:bCs/>
          <w:sz w:val="20"/>
          <w:szCs w:val="20"/>
          <w:lang w:val="hy-AM"/>
        </w:rPr>
      </w:pPr>
      <w:r w:rsidRPr="00FB1EC7">
        <w:rPr>
          <w:rFonts w:ascii="GHEA Grapalat" w:hAnsi="GHEA Grapalat" w:cs="Sylfaen"/>
          <w:sz w:val="20"/>
          <w:szCs w:val="20"/>
          <w:lang w:val="hy-AM"/>
        </w:rPr>
        <w:t>8.1</w:t>
      </w:r>
      <w:r>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002924AD" w:rsidRPr="005C760C">
        <w:rPr>
          <w:rFonts w:ascii="GHEA Grapalat" w:hAnsi="GHEA Grapalat" w:cs="Sylfaen"/>
          <w:b/>
          <w:bCs/>
          <w:sz w:val="20"/>
          <w:szCs w:val="20"/>
          <w:lang w:val="hy-AM"/>
        </w:rPr>
        <w:t xml:space="preserve">Երևան քաղաքի </w:t>
      </w:r>
      <w:r w:rsidR="005C0845">
        <w:rPr>
          <w:rFonts w:ascii="GHEA Grapalat" w:hAnsi="GHEA Grapalat" w:cs="Sylfaen"/>
          <w:b/>
          <w:bCs/>
          <w:sz w:val="20"/>
          <w:szCs w:val="20"/>
          <w:lang w:val="hy-AM"/>
        </w:rPr>
        <w:t>Քանաքեռ-Զեյթուն</w:t>
      </w:r>
      <w:r w:rsidR="002924AD">
        <w:rPr>
          <w:rFonts w:ascii="GHEA Grapalat" w:hAnsi="GHEA Grapalat" w:cs="Sylfaen"/>
          <w:b/>
          <w:bCs/>
          <w:sz w:val="20"/>
          <w:szCs w:val="20"/>
          <w:lang w:val="hy-AM"/>
        </w:rPr>
        <w:t xml:space="preserve"> վարչական շրջանի ղեկավարի աշխատակազմը</w:t>
      </w:r>
      <w:r w:rsidRPr="008D72DB">
        <w:rPr>
          <w:rFonts w:ascii="GHEA Grapalat" w:hAnsi="GHEA Grapalat" w:cs="Sylfaen"/>
          <w:b/>
          <w:bCs/>
          <w:sz w:val="20"/>
          <w:szCs w:val="20"/>
          <w:lang w:val="hy-AM"/>
        </w:rPr>
        <w:t>:</w:t>
      </w: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245320">
          <w:footnotePr>
            <w:pos w:val="beneathText"/>
          </w:footnotePr>
          <w:pgSz w:w="11906" w:h="16838" w:code="9"/>
          <w:pgMar w:top="533" w:right="707" w:bottom="450" w:left="663" w:header="561" w:footer="561" w:gutter="0"/>
          <w:cols w:space="720"/>
        </w:sectPr>
      </w:pPr>
    </w:p>
    <w:p w14:paraId="32202F73" w14:textId="77777777" w:rsidR="00D05336" w:rsidRDefault="00D05336" w:rsidP="001E0CEE">
      <w:pPr>
        <w:ind w:firstLine="567"/>
        <w:jc w:val="right"/>
        <w:rPr>
          <w:rFonts w:ascii="GHEA Grapalat" w:hAnsi="GHEA Grapalat" w:cs="Sylfaen"/>
          <w:i/>
          <w:sz w:val="20"/>
          <w:szCs w:val="20"/>
          <w:lang w:val="hy-AM"/>
        </w:rPr>
      </w:pPr>
    </w:p>
    <w:p w14:paraId="2A64F3EF" w14:textId="50BE5DC5"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C7E9988" w14:textId="77777777" w:rsidR="00A633A2" w:rsidRDefault="00A633A2" w:rsidP="00515E21">
      <w:pPr>
        <w:rPr>
          <w:rFonts w:ascii="GHEA Grapalat" w:hAnsi="GHEA Grapalat"/>
          <w:bCs/>
          <w:sz w:val="16"/>
          <w:szCs w:val="16"/>
          <w:lang w:val="hy-AM"/>
        </w:rPr>
      </w:pPr>
    </w:p>
    <w:p w14:paraId="6F68D389" w14:textId="77777777" w:rsidR="00A633A2" w:rsidRDefault="00A633A2" w:rsidP="00515E21">
      <w:pPr>
        <w:rPr>
          <w:rFonts w:ascii="GHEA Grapalat" w:hAnsi="GHEA Grapalat"/>
          <w:bCs/>
          <w:sz w:val="16"/>
          <w:szCs w:val="16"/>
          <w:lang w:val="hy-AM"/>
        </w:rPr>
      </w:pPr>
    </w:p>
    <w:p w14:paraId="36EFA147" w14:textId="28C25882" w:rsidR="00A633A2" w:rsidRPr="00A633A2" w:rsidRDefault="00A633A2" w:rsidP="00A633A2">
      <w:pPr>
        <w:jc w:val="center"/>
        <w:rPr>
          <w:rFonts w:ascii="GHEA Grapalat" w:hAnsi="GHEA Grapalat" w:cs="Sylfaen"/>
          <w:b/>
          <w:lang w:val="hy-AM"/>
        </w:rPr>
      </w:pPr>
      <w:r w:rsidRPr="00A633A2">
        <w:rPr>
          <w:rFonts w:ascii="GHEA Grapalat" w:hAnsi="GHEA Grapalat" w:cs="Sylfaen"/>
          <w:b/>
          <w:lang w:val="hy-AM"/>
        </w:rPr>
        <w:t>ՏԵԽՆԻԿԱԿԱՆ ԲՆՈՒԹԱԳԻՐ</w:t>
      </w:r>
      <w:r w:rsidR="00C3026D">
        <w:rPr>
          <w:rFonts w:ascii="GHEA Grapalat" w:hAnsi="GHEA Grapalat" w:cs="Sylfaen"/>
          <w:b/>
          <w:lang w:val="hy-AM"/>
        </w:rPr>
        <w:t>*</w:t>
      </w:r>
    </w:p>
    <w:p w14:paraId="16D131F8" w14:textId="77777777" w:rsidR="00A633A2" w:rsidRDefault="00A633A2" w:rsidP="00515E21">
      <w:pPr>
        <w:rPr>
          <w:rFonts w:ascii="GHEA Grapalat" w:hAnsi="GHEA Grapalat"/>
          <w:bCs/>
          <w:sz w:val="16"/>
          <w:szCs w:val="16"/>
          <w:lang w:val="hy-AM"/>
        </w:rPr>
      </w:pPr>
    </w:p>
    <w:p w14:paraId="7D8D1743" w14:textId="77777777" w:rsidR="00C3026D" w:rsidRDefault="00C3026D" w:rsidP="00C3026D">
      <w:pPr>
        <w:ind w:firstLine="567"/>
        <w:jc w:val="center"/>
        <w:rPr>
          <w:rFonts w:ascii="GHEA Grapalat" w:hAnsi="GHEA Grapalat" w:cs="Sylfaen"/>
          <w:sz w:val="20"/>
          <w:szCs w:val="18"/>
          <w:lang w:val="hy-AM"/>
        </w:rPr>
      </w:pPr>
      <w:r w:rsidRPr="00246D90">
        <w:rPr>
          <w:rFonts w:ascii="GHEA Grapalat" w:hAnsi="GHEA Grapalat"/>
          <w:color w:val="000000" w:themeColor="text1"/>
          <w:sz w:val="22"/>
          <w:szCs w:val="22"/>
          <w:lang w:val="pt-BR"/>
        </w:rPr>
        <w:t>ԵՐ</w:t>
      </w:r>
      <w:r w:rsidRPr="00246D90">
        <w:rPr>
          <w:rFonts w:ascii="GHEA Grapalat" w:hAnsi="GHEA Grapalat"/>
          <w:color w:val="000000" w:themeColor="text1"/>
          <w:sz w:val="22"/>
          <w:szCs w:val="22"/>
          <w:lang w:val="hy-AM"/>
        </w:rPr>
        <w:t>ԵՎ</w:t>
      </w:r>
      <w:r w:rsidRPr="00246D90">
        <w:rPr>
          <w:rFonts w:ascii="GHEA Grapalat" w:hAnsi="GHEA Grapalat"/>
          <w:color w:val="000000" w:themeColor="text1"/>
          <w:sz w:val="22"/>
          <w:szCs w:val="22"/>
          <w:lang w:val="pt-BR"/>
        </w:rPr>
        <w:t>ԱՆ ՔԱՂԱՔԻ ՔԱՆԱՔԵՌ-ԶԵՅԹՈՒՆ ՎԱՐՉԱԿԱՆ ՇՐՋԱՆԻ ԲԱԿԱՅԻՆ ՏԱՐԱԾՔՆԵՐԻ ԲԱՐԵԿԱՐԳՄԱՆ ԱՇԽԱՏԱՆՔՆԵՐ</w:t>
      </w:r>
    </w:p>
    <w:p w14:paraId="2BDE1E64" w14:textId="77777777" w:rsidR="00A633A2" w:rsidRDefault="00A633A2" w:rsidP="00515E21">
      <w:pPr>
        <w:rPr>
          <w:rFonts w:ascii="GHEA Grapalat" w:hAnsi="GHEA Grapalat"/>
          <w:bCs/>
          <w:sz w:val="16"/>
          <w:szCs w:val="16"/>
          <w:lang w:val="hy-AM"/>
        </w:rPr>
      </w:pPr>
    </w:p>
    <w:tbl>
      <w:tblPr>
        <w:tblW w:w="15626" w:type="dxa"/>
        <w:tblInd w:w="85" w:type="dxa"/>
        <w:tblLayout w:type="fixed"/>
        <w:tblCellMar>
          <w:top w:w="15" w:type="dxa"/>
        </w:tblCellMar>
        <w:tblLook w:val="04A0" w:firstRow="1" w:lastRow="0" w:firstColumn="1" w:lastColumn="0" w:noHBand="0" w:noVBand="1"/>
      </w:tblPr>
      <w:tblGrid>
        <w:gridCol w:w="513"/>
        <w:gridCol w:w="1557"/>
        <w:gridCol w:w="7110"/>
        <w:gridCol w:w="1080"/>
        <w:gridCol w:w="1350"/>
        <w:gridCol w:w="1530"/>
        <w:gridCol w:w="2250"/>
        <w:gridCol w:w="10"/>
        <w:gridCol w:w="226"/>
      </w:tblGrid>
      <w:tr w:rsidR="00D05336" w:rsidRPr="00B51EF2" w14:paraId="20D5D744" w14:textId="77777777" w:rsidTr="00427438">
        <w:trPr>
          <w:gridAfter w:val="1"/>
          <w:wAfter w:w="226" w:type="dxa"/>
          <w:trHeight w:val="125"/>
        </w:trPr>
        <w:tc>
          <w:tcPr>
            <w:tcW w:w="15400"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14:paraId="4E940D7A" w14:textId="77777777" w:rsidR="00D05336" w:rsidRPr="00B51EF2" w:rsidRDefault="00D05336" w:rsidP="008355ED">
            <w:pPr>
              <w:jc w:val="center"/>
              <w:rPr>
                <w:rFonts w:ascii="GHEA Grapalat" w:hAnsi="GHEA Grapalat" w:cs="Calibri"/>
                <w:b/>
                <w:bCs/>
                <w:sz w:val="20"/>
                <w:szCs w:val="20"/>
              </w:rPr>
            </w:pPr>
            <w:r w:rsidRPr="00B51EF2">
              <w:rPr>
                <w:rFonts w:ascii="GHEA Grapalat" w:hAnsi="GHEA Grapalat" w:cs="Calibri"/>
                <w:b/>
                <w:bCs/>
                <w:sz w:val="20"/>
                <w:szCs w:val="20"/>
              </w:rPr>
              <w:t>Աշխատանք</w:t>
            </w:r>
          </w:p>
        </w:tc>
      </w:tr>
      <w:tr w:rsidR="00427438" w:rsidRPr="00B51EF2" w14:paraId="2C6C1DB0" w14:textId="77777777" w:rsidTr="00427438">
        <w:trPr>
          <w:gridAfter w:val="2"/>
          <w:wAfter w:w="236" w:type="dxa"/>
          <w:trHeight w:val="82"/>
        </w:trPr>
        <w:tc>
          <w:tcPr>
            <w:tcW w:w="5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B00C4B" w14:textId="77777777" w:rsidR="00427438" w:rsidRPr="00B51EF2" w:rsidRDefault="00427438" w:rsidP="008355ED">
            <w:pPr>
              <w:jc w:val="center"/>
              <w:rPr>
                <w:rFonts w:ascii="GHEA Grapalat" w:hAnsi="GHEA Grapalat" w:cs="Calibri"/>
                <w:b/>
                <w:bCs/>
                <w:sz w:val="18"/>
                <w:szCs w:val="18"/>
              </w:rPr>
            </w:pPr>
            <w:r w:rsidRPr="00B51EF2">
              <w:rPr>
                <w:rFonts w:ascii="GHEA Grapalat" w:hAnsi="GHEA Grapalat" w:cs="Calibri"/>
                <w:b/>
                <w:bCs/>
                <w:sz w:val="18"/>
                <w:szCs w:val="18"/>
              </w:rPr>
              <w:t>Չ/Հ</w:t>
            </w:r>
          </w:p>
        </w:tc>
        <w:tc>
          <w:tcPr>
            <w:tcW w:w="15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D462C0" w14:textId="77777777" w:rsidR="00427438" w:rsidRPr="00B51EF2" w:rsidRDefault="00427438" w:rsidP="008355ED">
            <w:pPr>
              <w:jc w:val="center"/>
              <w:rPr>
                <w:rFonts w:ascii="GHEA Grapalat" w:hAnsi="GHEA Grapalat" w:cs="Calibri"/>
                <w:b/>
                <w:bCs/>
                <w:sz w:val="18"/>
                <w:szCs w:val="18"/>
              </w:rPr>
            </w:pPr>
            <w:r w:rsidRPr="00B51EF2">
              <w:rPr>
                <w:rFonts w:ascii="GHEA Grapalat" w:hAnsi="GHEA Grapalat" w:cs="Calibri"/>
                <w:b/>
                <w:bCs/>
                <w:sz w:val="18"/>
                <w:szCs w:val="18"/>
              </w:rPr>
              <w:t>ԳՄԱ կոդ (CPV)</w:t>
            </w:r>
          </w:p>
        </w:tc>
        <w:tc>
          <w:tcPr>
            <w:tcW w:w="711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DD40DB" w14:textId="77777777" w:rsidR="00427438" w:rsidRPr="00B51EF2" w:rsidRDefault="00427438" w:rsidP="008355ED">
            <w:pPr>
              <w:jc w:val="center"/>
              <w:rPr>
                <w:rFonts w:ascii="GHEA Grapalat" w:hAnsi="GHEA Grapalat" w:cs="Calibri"/>
                <w:b/>
                <w:bCs/>
                <w:sz w:val="18"/>
                <w:szCs w:val="18"/>
              </w:rPr>
            </w:pPr>
            <w:r w:rsidRPr="00B51EF2">
              <w:rPr>
                <w:rFonts w:ascii="GHEA Grapalat" w:hAnsi="GHEA Grapalat" w:cs="Calibri"/>
                <w:b/>
                <w:bCs/>
                <w:sz w:val="18"/>
                <w:szCs w:val="18"/>
              </w:rPr>
              <w:t>տեխնիկական բնութագիրը</w:t>
            </w:r>
          </w:p>
        </w:tc>
        <w:tc>
          <w:tcPr>
            <w:tcW w:w="10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0DFAFB" w14:textId="77777777" w:rsidR="00427438" w:rsidRPr="00B51EF2" w:rsidRDefault="00427438" w:rsidP="008355ED">
            <w:pPr>
              <w:jc w:val="center"/>
              <w:rPr>
                <w:rFonts w:ascii="GHEA Grapalat" w:hAnsi="GHEA Grapalat" w:cs="Calibri"/>
                <w:b/>
                <w:bCs/>
                <w:sz w:val="18"/>
                <w:szCs w:val="18"/>
              </w:rPr>
            </w:pPr>
            <w:r w:rsidRPr="00B51EF2">
              <w:rPr>
                <w:rFonts w:ascii="GHEA Grapalat" w:hAnsi="GHEA Grapalat" w:cs="Calibri"/>
                <w:b/>
                <w:bCs/>
                <w:sz w:val="18"/>
                <w:szCs w:val="18"/>
              </w:rPr>
              <w:t>Չափման միավորը</w:t>
            </w:r>
          </w:p>
        </w:tc>
        <w:tc>
          <w:tcPr>
            <w:tcW w:w="13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625EE6" w14:textId="77777777" w:rsidR="00427438" w:rsidRPr="00B51EF2" w:rsidRDefault="00427438" w:rsidP="008355ED">
            <w:pPr>
              <w:jc w:val="center"/>
              <w:rPr>
                <w:rFonts w:ascii="GHEA Grapalat" w:hAnsi="GHEA Grapalat" w:cs="Calibri"/>
                <w:b/>
                <w:bCs/>
                <w:sz w:val="18"/>
                <w:szCs w:val="18"/>
              </w:rPr>
            </w:pPr>
            <w:r w:rsidRPr="00B51EF2">
              <w:rPr>
                <w:rFonts w:ascii="GHEA Grapalat" w:hAnsi="GHEA Grapalat" w:cs="Calibri"/>
                <w:b/>
                <w:bCs/>
                <w:sz w:val="18"/>
                <w:szCs w:val="18"/>
              </w:rPr>
              <w:t>ընդհանուր գինը/ՀՀ դրամ/</w:t>
            </w:r>
          </w:p>
        </w:tc>
        <w:tc>
          <w:tcPr>
            <w:tcW w:w="3780" w:type="dxa"/>
            <w:gridSpan w:val="2"/>
            <w:tcBorders>
              <w:top w:val="single" w:sz="4" w:space="0" w:color="auto"/>
              <w:left w:val="nil"/>
              <w:bottom w:val="single" w:sz="4" w:space="0" w:color="auto"/>
              <w:right w:val="single" w:sz="4" w:space="0" w:color="auto"/>
            </w:tcBorders>
            <w:shd w:val="clear" w:color="000000" w:fill="FFFFFF"/>
            <w:vAlign w:val="center"/>
            <w:hideMark/>
          </w:tcPr>
          <w:p w14:paraId="5EB6F89A" w14:textId="77777777" w:rsidR="00427438" w:rsidRPr="00B51EF2" w:rsidRDefault="00427438" w:rsidP="008355ED">
            <w:pPr>
              <w:jc w:val="center"/>
              <w:rPr>
                <w:rFonts w:ascii="GHEA Grapalat" w:hAnsi="GHEA Grapalat" w:cs="Calibri"/>
                <w:b/>
                <w:bCs/>
                <w:sz w:val="18"/>
                <w:szCs w:val="18"/>
              </w:rPr>
            </w:pPr>
            <w:r w:rsidRPr="00B51EF2">
              <w:rPr>
                <w:rFonts w:ascii="GHEA Grapalat" w:hAnsi="GHEA Grapalat" w:cs="Calibri"/>
                <w:b/>
                <w:bCs/>
                <w:sz w:val="18"/>
                <w:szCs w:val="18"/>
              </w:rPr>
              <w:t>կատարման</w:t>
            </w:r>
          </w:p>
        </w:tc>
      </w:tr>
      <w:tr w:rsidR="00427438" w:rsidRPr="00B51EF2" w14:paraId="0A4B17C5" w14:textId="77777777" w:rsidTr="00427438">
        <w:trPr>
          <w:gridAfter w:val="2"/>
          <w:wAfter w:w="236" w:type="dxa"/>
          <w:trHeight w:val="343"/>
        </w:trPr>
        <w:tc>
          <w:tcPr>
            <w:tcW w:w="513" w:type="dxa"/>
            <w:vMerge/>
            <w:tcBorders>
              <w:top w:val="nil"/>
              <w:left w:val="single" w:sz="4" w:space="0" w:color="auto"/>
              <w:bottom w:val="single" w:sz="4" w:space="0" w:color="auto"/>
              <w:right w:val="single" w:sz="4" w:space="0" w:color="auto"/>
            </w:tcBorders>
            <w:vAlign w:val="center"/>
            <w:hideMark/>
          </w:tcPr>
          <w:p w14:paraId="4ABBB870" w14:textId="77777777" w:rsidR="00427438" w:rsidRPr="00B51EF2" w:rsidRDefault="00427438" w:rsidP="008355ED">
            <w:pPr>
              <w:rPr>
                <w:rFonts w:ascii="GHEA Grapalat" w:hAnsi="GHEA Grapalat" w:cs="Calibri"/>
                <w:b/>
                <w:bCs/>
                <w:sz w:val="18"/>
                <w:szCs w:val="18"/>
              </w:rPr>
            </w:pPr>
          </w:p>
        </w:tc>
        <w:tc>
          <w:tcPr>
            <w:tcW w:w="1557" w:type="dxa"/>
            <w:vMerge/>
            <w:tcBorders>
              <w:top w:val="nil"/>
              <w:left w:val="single" w:sz="4" w:space="0" w:color="auto"/>
              <w:bottom w:val="single" w:sz="4" w:space="0" w:color="auto"/>
              <w:right w:val="single" w:sz="4" w:space="0" w:color="auto"/>
            </w:tcBorders>
            <w:vAlign w:val="center"/>
            <w:hideMark/>
          </w:tcPr>
          <w:p w14:paraId="1E9F6FD0" w14:textId="77777777" w:rsidR="00427438" w:rsidRPr="00B51EF2" w:rsidRDefault="00427438" w:rsidP="008355ED">
            <w:pPr>
              <w:rPr>
                <w:rFonts w:ascii="GHEA Grapalat" w:hAnsi="GHEA Grapalat" w:cs="Calibri"/>
                <w:b/>
                <w:bCs/>
                <w:sz w:val="18"/>
                <w:szCs w:val="18"/>
              </w:rPr>
            </w:pPr>
          </w:p>
        </w:tc>
        <w:tc>
          <w:tcPr>
            <w:tcW w:w="7110" w:type="dxa"/>
            <w:vMerge/>
            <w:tcBorders>
              <w:top w:val="nil"/>
              <w:left w:val="single" w:sz="4" w:space="0" w:color="auto"/>
              <w:bottom w:val="single" w:sz="4" w:space="0" w:color="auto"/>
              <w:right w:val="single" w:sz="4" w:space="0" w:color="auto"/>
            </w:tcBorders>
            <w:vAlign w:val="center"/>
            <w:hideMark/>
          </w:tcPr>
          <w:p w14:paraId="65915135" w14:textId="77777777" w:rsidR="00427438" w:rsidRPr="00B51EF2" w:rsidRDefault="00427438" w:rsidP="008355ED">
            <w:pPr>
              <w:rPr>
                <w:rFonts w:ascii="GHEA Grapalat" w:hAnsi="GHEA Grapalat" w:cs="Calibri"/>
                <w:b/>
                <w:bCs/>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12E54582" w14:textId="77777777" w:rsidR="00427438" w:rsidRPr="00B51EF2" w:rsidRDefault="00427438" w:rsidP="008355ED">
            <w:pPr>
              <w:rPr>
                <w:rFonts w:ascii="GHEA Grapalat" w:hAnsi="GHEA Grapalat" w:cs="Calibri"/>
                <w:b/>
                <w:bCs/>
                <w:sz w:val="18"/>
                <w:szCs w:val="18"/>
              </w:rPr>
            </w:pPr>
          </w:p>
        </w:tc>
        <w:tc>
          <w:tcPr>
            <w:tcW w:w="1350" w:type="dxa"/>
            <w:vMerge/>
            <w:tcBorders>
              <w:top w:val="nil"/>
              <w:left w:val="single" w:sz="4" w:space="0" w:color="auto"/>
              <w:bottom w:val="single" w:sz="4" w:space="0" w:color="auto"/>
              <w:right w:val="single" w:sz="4" w:space="0" w:color="auto"/>
            </w:tcBorders>
            <w:vAlign w:val="center"/>
            <w:hideMark/>
          </w:tcPr>
          <w:p w14:paraId="00A84B3F" w14:textId="77777777" w:rsidR="00427438" w:rsidRPr="00B51EF2" w:rsidRDefault="00427438" w:rsidP="008355ED">
            <w:pPr>
              <w:rPr>
                <w:rFonts w:ascii="GHEA Grapalat" w:hAnsi="GHEA Grapalat" w:cs="Calibri"/>
                <w:b/>
                <w:bCs/>
                <w:sz w:val="18"/>
                <w:szCs w:val="18"/>
              </w:rPr>
            </w:pPr>
          </w:p>
        </w:tc>
        <w:tc>
          <w:tcPr>
            <w:tcW w:w="1530" w:type="dxa"/>
            <w:tcBorders>
              <w:top w:val="nil"/>
              <w:left w:val="nil"/>
              <w:bottom w:val="single" w:sz="4" w:space="0" w:color="auto"/>
              <w:right w:val="single" w:sz="4" w:space="0" w:color="auto"/>
            </w:tcBorders>
            <w:shd w:val="clear" w:color="000000" w:fill="FFFFFF"/>
            <w:vAlign w:val="center"/>
            <w:hideMark/>
          </w:tcPr>
          <w:p w14:paraId="729E285D" w14:textId="77777777" w:rsidR="00427438" w:rsidRPr="00B51EF2" w:rsidRDefault="00427438" w:rsidP="008355ED">
            <w:pPr>
              <w:jc w:val="center"/>
              <w:rPr>
                <w:rFonts w:ascii="GHEA Grapalat" w:hAnsi="GHEA Grapalat" w:cs="Calibri"/>
                <w:b/>
                <w:bCs/>
                <w:sz w:val="18"/>
                <w:szCs w:val="18"/>
              </w:rPr>
            </w:pPr>
            <w:r w:rsidRPr="00B51EF2">
              <w:rPr>
                <w:rFonts w:ascii="GHEA Grapalat" w:hAnsi="GHEA Grapalat" w:cs="Calibri"/>
                <w:b/>
                <w:bCs/>
                <w:sz w:val="18"/>
                <w:szCs w:val="18"/>
              </w:rPr>
              <w:t>հասցեն</w:t>
            </w:r>
          </w:p>
        </w:tc>
        <w:tc>
          <w:tcPr>
            <w:tcW w:w="2250" w:type="dxa"/>
            <w:tcBorders>
              <w:top w:val="nil"/>
              <w:left w:val="nil"/>
              <w:bottom w:val="nil"/>
              <w:right w:val="single" w:sz="4" w:space="0" w:color="auto"/>
            </w:tcBorders>
            <w:shd w:val="clear" w:color="000000" w:fill="FFFFFF"/>
            <w:vAlign w:val="center"/>
            <w:hideMark/>
          </w:tcPr>
          <w:p w14:paraId="387F64CE" w14:textId="77777777" w:rsidR="00427438" w:rsidRPr="00B51EF2" w:rsidRDefault="00427438" w:rsidP="008355ED">
            <w:pPr>
              <w:jc w:val="center"/>
              <w:rPr>
                <w:rFonts w:ascii="GHEA Grapalat" w:hAnsi="GHEA Grapalat" w:cs="Calibri"/>
                <w:b/>
                <w:bCs/>
                <w:sz w:val="18"/>
                <w:szCs w:val="18"/>
              </w:rPr>
            </w:pPr>
            <w:r w:rsidRPr="00B51EF2">
              <w:rPr>
                <w:rFonts w:ascii="GHEA Grapalat" w:hAnsi="GHEA Grapalat" w:cs="Calibri"/>
                <w:b/>
                <w:bCs/>
                <w:sz w:val="18"/>
                <w:szCs w:val="18"/>
              </w:rPr>
              <w:t>Ժամկետը</w:t>
            </w:r>
          </w:p>
        </w:tc>
      </w:tr>
      <w:tr w:rsidR="00427438" w:rsidRPr="00F671FF" w14:paraId="6062BA82" w14:textId="77777777" w:rsidTr="00427438">
        <w:trPr>
          <w:gridAfter w:val="2"/>
          <w:wAfter w:w="236" w:type="dxa"/>
          <w:trHeight w:val="367"/>
        </w:trPr>
        <w:tc>
          <w:tcPr>
            <w:tcW w:w="5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DDB8760" w14:textId="77777777" w:rsidR="00427438" w:rsidRPr="00B51EF2" w:rsidRDefault="00427438" w:rsidP="008355ED">
            <w:pPr>
              <w:jc w:val="center"/>
              <w:rPr>
                <w:rFonts w:ascii="GHEA Grapalat" w:hAnsi="GHEA Grapalat" w:cs="Calibri"/>
                <w:sz w:val="20"/>
                <w:szCs w:val="20"/>
              </w:rPr>
            </w:pPr>
            <w:r w:rsidRPr="00B51EF2">
              <w:rPr>
                <w:rFonts w:ascii="GHEA Grapalat" w:hAnsi="GHEA Grapalat" w:cs="Calibri"/>
                <w:sz w:val="20"/>
                <w:szCs w:val="20"/>
              </w:rPr>
              <w:t>1</w:t>
            </w:r>
          </w:p>
        </w:tc>
        <w:tc>
          <w:tcPr>
            <w:tcW w:w="15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E57186" w14:textId="02E9DB83" w:rsidR="00427438" w:rsidRPr="00B51EF2" w:rsidRDefault="00427438" w:rsidP="008355ED">
            <w:pPr>
              <w:jc w:val="center"/>
              <w:rPr>
                <w:rFonts w:ascii="GHEA Grapalat" w:hAnsi="GHEA Grapalat" w:cs="Calibri"/>
                <w:sz w:val="22"/>
                <w:szCs w:val="22"/>
              </w:rPr>
            </w:pPr>
            <w:r>
              <w:rPr>
                <w:rFonts w:ascii="GHEA Grapalat" w:hAnsi="GHEA Grapalat" w:cs="Calibri"/>
                <w:sz w:val="22"/>
                <w:szCs w:val="22"/>
              </w:rPr>
              <w:t>45611300/7</w:t>
            </w:r>
          </w:p>
        </w:tc>
        <w:tc>
          <w:tcPr>
            <w:tcW w:w="7110" w:type="dxa"/>
            <w:vMerge w:val="restart"/>
            <w:tcBorders>
              <w:top w:val="nil"/>
              <w:left w:val="single" w:sz="4" w:space="0" w:color="auto"/>
              <w:bottom w:val="single" w:sz="4" w:space="0" w:color="000000"/>
              <w:right w:val="single" w:sz="4" w:space="0" w:color="auto"/>
            </w:tcBorders>
            <w:vAlign w:val="center"/>
          </w:tcPr>
          <w:p w14:paraId="084155AC" w14:textId="77777777" w:rsidR="00427438" w:rsidRPr="00427438" w:rsidRDefault="00427438" w:rsidP="00427438">
            <w:pPr>
              <w:tabs>
                <w:tab w:val="left" w:pos="1125"/>
              </w:tabs>
              <w:jc w:val="both"/>
              <w:rPr>
                <w:rFonts w:ascii="GHEA Grapalat" w:hAnsi="GHEA Grapalat" w:cs="Calibri"/>
                <w:sz w:val="18"/>
                <w:szCs w:val="18"/>
              </w:rPr>
            </w:pPr>
          </w:p>
          <w:p w14:paraId="4D8057AA" w14:textId="77777777" w:rsidR="00427438" w:rsidRDefault="00427438" w:rsidP="00427438">
            <w:pPr>
              <w:tabs>
                <w:tab w:val="left" w:pos="1125"/>
              </w:tabs>
              <w:jc w:val="both"/>
              <w:rPr>
                <w:rFonts w:ascii="GHEA Grapalat" w:hAnsi="GHEA Grapalat" w:cs="Calibri"/>
                <w:b/>
                <w:bCs/>
                <w:sz w:val="20"/>
                <w:szCs w:val="20"/>
              </w:rPr>
            </w:pPr>
            <w:r w:rsidRPr="00C3026D">
              <w:rPr>
                <w:rFonts w:ascii="GHEA Grapalat" w:hAnsi="GHEA Grapalat" w:cs="Calibri"/>
                <w:b/>
                <w:bCs/>
                <w:sz w:val="20"/>
                <w:szCs w:val="20"/>
              </w:rPr>
              <w:t>ՏԵԽՆԻԿԱԿԱՆ ԱՌԱՋԱԴՐԱՆՔ</w:t>
            </w:r>
          </w:p>
          <w:p w14:paraId="04718176" w14:textId="77777777" w:rsidR="00C3026D" w:rsidRPr="00C3026D" w:rsidRDefault="00C3026D" w:rsidP="00427438">
            <w:pPr>
              <w:tabs>
                <w:tab w:val="left" w:pos="1125"/>
              </w:tabs>
              <w:jc w:val="both"/>
              <w:rPr>
                <w:rFonts w:ascii="GHEA Grapalat" w:hAnsi="GHEA Grapalat" w:cs="Calibri"/>
                <w:b/>
                <w:bCs/>
                <w:sz w:val="20"/>
                <w:szCs w:val="20"/>
              </w:rPr>
            </w:pPr>
          </w:p>
          <w:p w14:paraId="4FAFE6BB" w14:textId="77777777" w:rsidR="00427438" w:rsidRPr="00427438" w:rsidRDefault="00427438" w:rsidP="00427438">
            <w:pPr>
              <w:tabs>
                <w:tab w:val="left" w:pos="1125"/>
              </w:tabs>
              <w:jc w:val="both"/>
              <w:rPr>
                <w:rFonts w:ascii="GHEA Grapalat" w:hAnsi="GHEA Grapalat" w:cs="Calibri"/>
                <w:sz w:val="20"/>
                <w:szCs w:val="20"/>
              </w:rPr>
            </w:pPr>
            <w:r w:rsidRPr="00427438">
              <w:rPr>
                <w:rFonts w:ascii="GHEA Grapalat" w:hAnsi="GHEA Grapalat" w:cs="Calibri"/>
                <w:sz w:val="20"/>
                <w:szCs w:val="20"/>
              </w:rPr>
              <w:t>1. Աշխատանքներն իրականացնել շինարարական նորմերին, կանոններին ու տեխնիկական պայմաններին համապատասխան,</w:t>
            </w:r>
          </w:p>
          <w:p w14:paraId="2A3362D6" w14:textId="77777777" w:rsidR="00427438" w:rsidRPr="00427438" w:rsidRDefault="00427438" w:rsidP="00427438">
            <w:pPr>
              <w:tabs>
                <w:tab w:val="left" w:pos="1125"/>
              </w:tabs>
              <w:jc w:val="both"/>
              <w:rPr>
                <w:rFonts w:ascii="GHEA Grapalat" w:hAnsi="GHEA Grapalat" w:cs="Calibri"/>
                <w:sz w:val="20"/>
                <w:szCs w:val="20"/>
              </w:rPr>
            </w:pPr>
            <w:r w:rsidRPr="00427438">
              <w:rPr>
                <w:rFonts w:ascii="GHEA Grapalat" w:hAnsi="GHEA Grapalat" w:cs="Calibri"/>
                <w:sz w:val="20"/>
                <w:szCs w:val="20"/>
              </w:rPr>
              <w:t>2.  Մրցույթին մասնակից կազմակերպությունը գնի առաջարկը սահմանելու նպատակով իրավունք ունի նախորոք այցելելու շին հրապարակ:                                                                                                                          3. Աշխատանքները իրականցնող բանվորները պետք է ունենան համապատասխան աշխատանքային փորձ, իսկ աշխատանքները իրականցնելու ժամանակ պետք է կրեն հատուկ աշխատանքային վերնազգեստ, պահպանելով անվտանգության կանոնները:</w:t>
            </w:r>
          </w:p>
          <w:p w14:paraId="379D52DD" w14:textId="77777777" w:rsidR="00427438" w:rsidRPr="00427438" w:rsidRDefault="00427438" w:rsidP="00427438">
            <w:pPr>
              <w:tabs>
                <w:tab w:val="left" w:pos="1125"/>
              </w:tabs>
              <w:jc w:val="both"/>
              <w:rPr>
                <w:rFonts w:ascii="GHEA Grapalat" w:hAnsi="GHEA Grapalat" w:cs="Calibri"/>
                <w:sz w:val="20"/>
                <w:szCs w:val="20"/>
              </w:rPr>
            </w:pPr>
          </w:p>
          <w:p w14:paraId="5876A1D6" w14:textId="1063697D" w:rsidR="00427438" w:rsidRPr="00C3026D" w:rsidRDefault="00427438" w:rsidP="00427438">
            <w:pPr>
              <w:tabs>
                <w:tab w:val="left" w:pos="1125"/>
              </w:tabs>
              <w:rPr>
                <w:rFonts w:ascii="GHEA Grapalat" w:hAnsi="GHEA Grapalat" w:cs="Calibri"/>
                <w:b/>
                <w:bCs/>
                <w:i/>
                <w:iCs/>
                <w:sz w:val="18"/>
                <w:szCs w:val="18"/>
              </w:rPr>
            </w:pPr>
            <w:r w:rsidRPr="00C3026D">
              <w:rPr>
                <w:rFonts w:ascii="GHEA Grapalat" w:hAnsi="GHEA Grapalat" w:cs="Calibri"/>
                <w:b/>
                <w:bCs/>
                <w:i/>
                <w:iCs/>
                <w:sz w:val="20"/>
                <w:szCs w:val="20"/>
              </w:rPr>
              <w:t>Աշխատանքների ավարտից հետո Կապալառու կազմակերպությունը կրում է 2 տարվա երաշխիքային պարտավորություն:</w:t>
            </w:r>
          </w:p>
        </w:tc>
        <w:tc>
          <w:tcPr>
            <w:tcW w:w="1080" w:type="dxa"/>
            <w:vMerge w:val="restart"/>
            <w:tcBorders>
              <w:top w:val="nil"/>
              <w:left w:val="single" w:sz="4" w:space="0" w:color="auto"/>
              <w:bottom w:val="single" w:sz="4" w:space="0" w:color="000000"/>
              <w:right w:val="single" w:sz="4" w:space="0" w:color="auto"/>
            </w:tcBorders>
            <w:vAlign w:val="center"/>
            <w:hideMark/>
          </w:tcPr>
          <w:p w14:paraId="5A2B7DC9" w14:textId="77777777" w:rsidR="00427438" w:rsidRPr="002D3906" w:rsidRDefault="00427438" w:rsidP="00427438">
            <w:pPr>
              <w:jc w:val="center"/>
              <w:rPr>
                <w:rFonts w:ascii="GHEA Grapalat" w:hAnsi="GHEA Grapalat" w:cs="Calibri"/>
                <w:color w:val="000000"/>
                <w:sz w:val="20"/>
                <w:szCs w:val="20"/>
              </w:rPr>
            </w:pPr>
            <w:r w:rsidRPr="002D3906">
              <w:rPr>
                <w:rFonts w:ascii="GHEA Grapalat" w:hAnsi="GHEA Grapalat" w:cs="Calibri"/>
                <w:color w:val="000000"/>
                <w:sz w:val="18"/>
                <w:szCs w:val="18"/>
              </w:rPr>
              <w:t>դրամ</w:t>
            </w:r>
          </w:p>
        </w:tc>
        <w:tc>
          <w:tcPr>
            <w:tcW w:w="1350" w:type="dxa"/>
            <w:vMerge w:val="restart"/>
            <w:tcBorders>
              <w:top w:val="nil"/>
              <w:left w:val="nil"/>
              <w:bottom w:val="single" w:sz="4" w:space="0" w:color="000000"/>
              <w:right w:val="nil"/>
            </w:tcBorders>
            <w:vAlign w:val="center"/>
            <w:hideMark/>
          </w:tcPr>
          <w:p w14:paraId="51856933" w14:textId="4828490E" w:rsidR="00427438" w:rsidRPr="002D3906" w:rsidRDefault="00427438" w:rsidP="008355ED">
            <w:pPr>
              <w:jc w:val="center"/>
              <w:rPr>
                <w:rFonts w:ascii="GHEA Grapalat" w:hAnsi="GHEA Grapalat" w:cs="Calibri"/>
                <w:color w:val="000000"/>
                <w:sz w:val="20"/>
                <w:szCs w:val="20"/>
              </w:rPr>
            </w:pPr>
            <w:r>
              <w:rPr>
                <w:rFonts w:ascii="GHEA Grapalat" w:hAnsi="GHEA Grapalat" w:cs="Calibri"/>
                <w:color w:val="000000"/>
                <w:sz w:val="20"/>
                <w:szCs w:val="20"/>
              </w:rPr>
              <w:t>35 174 660</w:t>
            </w:r>
          </w:p>
        </w:tc>
        <w:tc>
          <w:tcPr>
            <w:tcW w:w="1530" w:type="dxa"/>
            <w:vMerge w:val="restart"/>
            <w:tcBorders>
              <w:top w:val="nil"/>
              <w:left w:val="single" w:sz="4" w:space="0" w:color="auto"/>
              <w:bottom w:val="single" w:sz="4" w:space="0" w:color="000000"/>
              <w:right w:val="single" w:sz="4" w:space="0" w:color="auto"/>
            </w:tcBorders>
            <w:vAlign w:val="center"/>
            <w:hideMark/>
          </w:tcPr>
          <w:p w14:paraId="56E657E4" w14:textId="61AA04DA" w:rsidR="00427438" w:rsidRPr="00427438"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Երևան քաղաքի Քանաքեռ Զեյթուն վարչական շրջանիԿ. Ուլնեցի 1 փակուղի 1 շենքի դիմացի  տարածք</w:t>
            </w:r>
          </w:p>
          <w:p w14:paraId="5DC6B8C4" w14:textId="36E07D16" w:rsidR="00427438" w:rsidRPr="00427438" w:rsidRDefault="00427438" w:rsidP="00427438">
            <w:pPr>
              <w:jc w:val="center"/>
              <w:rPr>
                <w:rFonts w:ascii="GHEA Grapalat" w:hAnsi="GHEA Grapalat" w:cs="Calibri"/>
                <w:color w:val="000000"/>
                <w:sz w:val="20"/>
                <w:szCs w:val="20"/>
              </w:rPr>
            </w:pPr>
          </w:p>
        </w:tc>
        <w:tc>
          <w:tcPr>
            <w:tcW w:w="2250" w:type="dxa"/>
            <w:vMerge w:val="restart"/>
            <w:tcBorders>
              <w:top w:val="single" w:sz="4" w:space="0" w:color="auto"/>
              <w:left w:val="single" w:sz="4" w:space="0" w:color="auto"/>
              <w:bottom w:val="single" w:sz="4" w:space="0" w:color="000000"/>
              <w:right w:val="single" w:sz="4" w:space="0" w:color="auto"/>
            </w:tcBorders>
            <w:vAlign w:val="center"/>
          </w:tcPr>
          <w:p w14:paraId="2B438786" w14:textId="77777777" w:rsidR="00427438" w:rsidRDefault="00427438" w:rsidP="00D05336">
            <w:pPr>
              <w:rPr>
                <w:rFonts w:ascii="GHEA Grapalat" w:hAnsi="GHEA Grapalat" w:cs="Calibri"/>
                <w:color w:val="000000"/>
                <w:sz w:val="20"/>
                <w:szCs w:val="20"/>
              </w:rPr>
            </w:pPr>
          </w:p>
          <w:p w14:paraId="623E35F7" w14:textId="77777777" w:rsidR="00427438" w:rsidRDefault="00427438" w:rsidP="00D05336">
            <w:pPr>
              <w:rPr>
                <w:rFonts w:ascii="GHEA Grapalat" w:hAnsi="GHEA Grapalat" w:cs="Calibri"/>
                <w:color w:val="000000"/>
                <w:sz w:val="20"/>
                <w:szCs w:val="20"/>
              </w:rPr>
            </w:pPr>
          </w:p>
          <w:p w14:paraId="437F96C0" w14:textId="290E840F" w:rsidR="00427438"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r>
              <w:rPr>
                <w:rFonts w:ascii="GHEA Grapalat" w:hAnsi="GHEA Grapalat" w:cs="Calibri"/>
                <w:color w:val="000000"/>
                <w:sz w:val="20"/>
                <w:szCs w:val="20"/>
              </w:rPr>
              <w:t xml:space="preserve"> </w:t>
            </w:r>
            <w:r w:rsidRPr="00427438">
              <w:rPr>
                <w:rFonts w:ascii="GHEA Grapalat" w:hAnsi="GHEA Grapalat" w:cs="Calibri"/>
                <w:color w:val="000000"/>
                <w:sz w:val="20"/>
                <w:szCs w:val="20"/>
              </w:rPr>
              <w:t>մինչև 90-րդ օրացուցային օրը ներառյալ</w:t>
            </w:r>
          </w:p>
          <w:p w14:paraId="2BAB2978" w14:textId="43B5F764" w:rsidR="00427438" w:rsidRPr="00B51EF2" w:rsidRDefault="00427438" w:rsidP="00D05336">
            <w:pPr>
              <w:rPr>
                <w:rFonts w:ascii="GHEA Grapalat" w:hAnsi="GHEA Grapalat" w:cs="Calibri"/>
                <w:color w:val="000000"/>
                <w:sz w:val="20"/>
                <w:szCs w:val="20"/>
              </w:rPr>
            </w:pPr>
          </w:p>
        </w:tc>
      </w:tr>
      <w:tr w:rsidR="00427438" w:rsidRPr="00F671FF" w14:paraId="292BA15A" w14:textId="77777777" w:rsidTr="00427438">
        <w:trPr>
          <w:gridAfter w:val="2"/>
          <w:wAfter w:w="236" w:type="dxa"/>
          <w:trHeight w:val="367"/>
        </w:trPr>
        <w:tc>
          <w:tcPr>
            <w:tcW w:w="513" w:type="dxa"/>
            <w:vMerge/>
            <w:tcBorders>
              <w:top w:val="nil"/>
              <w:left w:val="single" w:sz="4" w:space="0" w:color="auto"/>
              <w:bottom w:val="single" w:sz="4" w:space="0" w:color="000000"/>
              <w:right w:val="single" w:sz="4" w:space="0" w:color="auto"/>
            </w:tcBorders>
            <w:shd w:val="clear" w:color="000000" w:fill="FFFFFF"/>
            <w:vAlign w:val="center"/>
          </w:tcPr>
          <w:p w14:paraId="4758BFAB" w14:textId="77777777" w:rsidR="00427438" w:rsidRPr="00B51EF2" w:rsidRDefault="00427438" w:rsidP="008355ED">
            <w:pPr>
              <w:jc w:val="cente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shd w:val="clear" w:color="000000" w:fill="FFFFFF"/>
            <w:vAlign w:val="center"/>
          </w:tcPr>
          <w:p w14:paraId="32BDE0DC" w14:textId="77777777" w:rsidR="00427438" w:rsidRPr="00B51EF2" w:rsidRDefault="00427438" w:rsidP="008355ED">
            <w:pPr>
              <w:jc w:val="cente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tcPr>
          <w:p w14:paraId="39681451" w14:textId="77777777" w:rsidR="00427438" w:rsidRDefault="00427438" w:rsidP="008355ED">
            <w:pPr>
              <w:jc w:val="center"/>
              <w:rPr>
                <w:rFonts w:ascii="GHEA Grapalat" w:hAnsi="GHEA Grapalat" w:cs="Arial"/>
                <w:color w:val="000000"/>
                <w:sz w:val="16"/>
                <w:szCs w:val="16"/>
                <w:lang w:eastAsia="hy-AM"/>
              </w:rPr>
            </w:pPr>
          </w:p>
        </w:tc>
        <w:tc>
          <w:tcPr>
            <w:tcW w:w="1080" w:type="dxa"/>
            <w:vMerge/>
            <w:tcBorders>
              <w:top w:val="nil"/>
              <w:left w:val="single" w:sz="4" w:space="0" w:color="auto"/>
              <w:bottom w:val="single" w:sz="4" w:space="0" w:color="000000"/>
              <w:right w:val="single" w:sz="4" w:space="0" w:color="auto"/>
            </w:tcBorders>
            <w:vAlign w:val="center"/>
          </w:tcPr>
          <w:p w14:paraId="68E02A56" w14:textId="77777777" w:rsidR="00427438" w:rsidRPr="002D3906" w:rsidRDefault="00427438" w:rsidP="00427438">
            <w:pPr>
              <w:jc w:val="center"/>
              <w:rPr>
                <w:rFonts w:ascii="GHEA Grapalat" w:hAnsi="GHEA Grapalat" w:cs="Calibri"/>
                <w:color w:val="000000"/>
                <w:sz w:val="18"/>
                <w:szCs w:val="18"/>
              </w:rPr>
            </w:pPr>
          </w:p>
        </w:tc>
        <w:tc>
          <w:tcPr>
            <w:tcW w:w="1350" w:type="dxa"/>
            <w:vMerge/>
            <w:tcBorders>
              <w:top w:val="nil"/>
              <w:left w:val="nil"/>
              <w:bottom w:val="single" w:sz="4" w:space="0" w:color="000000"/>
              <w:right w:val="nil"/>
            </w:tcBorders>
            <w:vAlign w:val="center"/>
          </w:tcPr>
          <w:p w14:paraId="7AC506F2" w14:textId="77777777" w:rsidR="00427438" w:rsidRPr="002D3906" w:rsidRDefault="00427438" w:rsidP="008355ED">
            <w:pPr>
              <w:jc w:val="center"/>
              <w:rPr>
                <w:rFonts w:ascii="GHEA Grapalat" w:hAnsi="GHEA Grapalat" w:cs="Calibri"/>
                <w:color w:val="000000"/>
                <w:sz w:val="20"/>
                <w:szCs w:val="20"/>
              </w:rPr>
            </w:pPr>
          </w:p>
        </w:tc>
        <w:tc>
          <w:tcPr>
            <w:tcW w:w="1530" w:type="dxa"/>
            <w:vMerge/>
            <w:tcBorders>
              <w:top w:val="nil"/>
              <w:left w:val="single" w:sz="4" w:space="0" w:color="auto"/>
              <w:bottom w:val="single" w:sz="4" w:space="0" w:color="000000"/>
              <w:right w:val="single" w:sz="4" w:space="0" w:color="auto"/>
            </w:tcBorders>
            <w:vAlign w:val="center"/>
          </w:tcPr>
          <w:p w14:paraId="1F5FC3F6" w14:textId="77777777" w:rsidR="00427438" w:rsidRPr="00427438"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37ED643F" w14:textId="77777777" w:rsidR="00427438" w:rsidRDefault="00427438" w:rsidP="00D05336">
            <w:pPr>
              <w:rPr>
                <w:rFonts w:ascii="GHEA Grapalat" w:hAnsi="GHEA Grapalat" w:cs="Calibri"/>
                <w:color w:val="000000"/>
                <w:sz w:val="20"/>
                <w:szCs w:val="20"/>
              </w:rPr>
            </w:pPr>
          </w:p>
        </w:tc>
      </w:tr>
      <w:tr w:rsidR="00427438" w:rsidRPr="00F671FF" w14:paraId="4161F0F1" w14:textId="77777777" w:rsidTr="00427438">
        <w:trPr>
          <w:gridAfter w:val="2"/>
          <w:wAfter w:w="236" w:type="dxa"/>
          <w:trHeight w:val="367"/>
        </w:trPr>
        <w:tc>
          <w:tcPr>
            <w:tcW w:w="513" w:type="dxa"/>
            <w:vMerge/>
            <w:tcBorders>
              <w:top w:val="nil"/>
              <w:left w:val="single" w:sz="4" w:space="0" w:color="auto"/>
              <w:bottom w:val="single" w:sz="4" w:space="0" w:color="000000"/>
              <w:right w:val="single" w:sz="4" w:space="0" w:color="auto"/>
            </w:tcBorders>
            <w:shd w:val="clear" w:color="000000" w:fill="FFFFFF"/>
            <w:vAlign w:val="center"/>
          </w:tcPr>
          <w:p w14:paraId="259A7D0B" w14:textId="77777777" w:rsidR="00427438" w:rsidRPr="00B51EF2" w:rsidRDefault="00427438" w:rsidP="008355ED">
            <w:pPr>
              <w:jc w:val="cente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shd w:val="clear" w:color="000000" w:fill="FFFFFF"/>
            <w:vAlign w:val="center"/>
          </w:tcPr>
          <w:p w14:paraId="32BBDE7F" w14:textId="77777777" w:rsidR="00427438" w:rsidRPr="00B51EF2" w:rsidRDefault="00427438" w:rsidP="008355ED">
            <w:pPr>
              <w:jc w:val="cente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tcPr>
          <w:p w14:paraId="6C537D42" w14:textId="77777777" w:rsidR="00427438" w:rsidRDefault="00427438" w:rsidP="008355ED">
            <w:pPr>
              <w:jc w:val="center"/>
              <w:rPr>
                <w:rFonts w:ascii="GHEA Grapalat" w:hAnsi="GHEA Grapalat" w:cs="Arial"/>
                <w:color w:val="000000"/>
                <w:sz w:val="16"/>
                <w:szCs w:val="16"/>
                <w:lang w:eastAsia="hy-AM"/>
              </w:rPr>
            </w:pPr>
          </w:p>
        </w:tc>
        <w:tc>
          <w:tcPr>
            <w:tcW w:w="1080" w:type="dxa"/>
            <w:vMerge/>
            <w:tcBorders>
              <w:top w:val="nil"/>
              <w:left w:val="single" w:sz="4" w:space="0" w:color="auto"/>
              <w:bottom w:val="single" w:sz="4" w:space="0" w:color="000000"/>
              <w:right w:val="single" w:sz="4" w:space="0" w:color="auto"/>
            </w:tcBorders>
            <w:vAlign w:val="center"/>
          </w:tcPr>
          <w:p w14:paraId="59F945FC" w14:textId="77777777" w:rsidR="00427438" w:rsidRPr="002D3906" w:rsidRDefault="00427438" w:rsidP="00427438">
            <w:pPr>
              <w:jc w:val="center"/>
              <w:rPr>
                <w:rFonts w:ascii="GHEA Grapalat" w:hAnsi="GHEA Grapalat" w:cs="Calibri"/>
                <w:color w:val="000000"/>
                <w:sz w:val="18"/>
                <w:szCs w:val="18"/>
              </w:rPr>
            </w:pPr>
          </w:p>
        </w:tc>
        <w:tc>
          <w:tcPr>
            <w:tcW w:w="1350" w:type="dxa"/>
            <w:vMerge/>
            <w:tcBorders>
              <w:top w:val="nil"/>
              <w:left w:val="nil"/>
              <w:bottom w:val="single" w:sz="4" w:space="0" w:color="000000"/>
              <w:right w:val="nil"/>
            </w:tcBorders>
            <w:vAlign w:val="center"/>
          </w:tcPr>
          <w:p w14:paraId="4AFEBBDF" w14:textId="77777777" w:rsidR="00427438" w:rsidRPr="002D3906" w:rsidRDefault="00427438" w:rsidP="008355ED">
            <w:pPr>
              <w:jc w:val="center"/>
              <w:rPr>
                <w:rFonts w:ascii="GHEA Grapalat" w:hAnsi="GHEA Grapalat" w:cs="Calibri"/>
                <w:color w:val="000000"/>
                <w:sz w:val="20"/>
                <w:szCs w:val="20"/>
              </w:rPr>
            </w:pPr>
          </w:p>
        </w:tc>
        <w:tc>
          <w:tcPr>
            <w:tcW w:w="1530" w:type="dxa"/>
            <w:vMerge/>
            <w:tcBorders>
              <w:top w:val="nil"/>
              <w:left w:val="single" w:sz="4" w:space="0" w:color="auto"/>
              <w:bottom w:val="single" w:sz="4" w:space="0" w:color="000000"/>
              <w:right w:val="single" w:sz="4" w:space="0" w:color="auto"/>
            </w:tcBorders>
            <w:vAlign w:val="center"/>
          </w:tcPr>
          <w:p w14:paraId="52EA03EC" w14:textId="77777777" w:rsidR="00427438" w:rsidRPr="00427438"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76A56007" w14:textId="77777777" w:rsidR="00427438" w:rsidRDefault="00427438" w:rsidP="00D05336">
            <w:pPr>
              <w:rPr>
                <w:rFonts w:ascii="GHEA Grapalat" w:hAnsi="GHEA Grapalat" w:cs="Calibri"/>
                <w:color w:val="000000"/>
                <w:sz w:val="20"/>
                <w:szCs w:val="20"/>
              </w:rPr>
            </w:pPr>
          </w:p>
        </w:tc>
      </w:tr>
      <w:tr w:rsidR="00427438" w:rsidRPr="00F671FF" w14:paraId="23325AC7" w14:textId="77777777" w:rsidTr="00427438">
        <w:trPr>
          <w:gridAfter w:val="2"/>
          <w:wAfter w:w="236" w:type="dxa"/>
          <w:trHeight w:val="367"/>
        </w:trPr>
        <w:tc>
          <w:tcPr>
            <w:tcW w:w="513" w:type="dxa"/>
            <w:vMerge/>
            <w:tcBorders>
              <w:top w:val="nil"/>
              <w:left w:val="single" w:sz="4" w:space="0" w:color="auto"/>
              <w:bottom w:val="single" w:sz="4" w:space="0" w:color="000000"/>
              <w:right w:val="single" w:sz="4" w:space="0" w:color="auto"/>
            </w:tcBorders>
            <w:shd w:val="clear" w:color="000000" w:fill="FFFFFF"/>
            <w:vAlign w:val="center"/>
          </w:tcPr>
          <w:p w14:paraId="3AD2F902" w14:textId="77777777" w:rsidR="00427438" w:rsidRPr="00B51EF2" w:rsidRDefault="00427438" w:rsidP="008355ED">
            <w:pPr>
              <w:jc w:val="cente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shd w:val="clear" w:color="000000" w:fill="FFFFFF"/>
            <w:vAlign w:val="center"/>
          </w:tcPr>
          <w:p w14:paraId="4AA78AEE" w14:textId="77777777" w:rsidR="00427438" w:rsidRPr="00B51EF2" w:rsidRDefault="00427438" w:rsidP="008355ED">
            <w:pPr>
              <w:jc w:val="cente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tcPr>
          <w:p w14:paraId="1889B810" w14:textId="77777777" w:rsidR="00427438" w:rsidRDefault="00427438" w:rsidP="008355ED">
            <w:pPr>
              <w:jc w:val="center"/>
              <w:rPr>
                <w:rFonts w:ascii="GHEA Grapalat" w:hAnsi="GHEA Grapalat" w:cs="Arial"/>
                <w:color w:val="000000"/>
                <w:sz w:val="16"/>
                <w:szCs w:val="16"/>
                <w:lang w:eastAsia="hy-AM"/>
              </w:rPr>
            </w:pPr>
          </w:p>
        </w:tc>
        <w:tc>
          <w:tcPr>
            <w:tcW w:w="1080" w:type="dxa"/>
            <w:vMerge/>
            <w:tcBorders>
              <w:top w:val="nil"/>
              <w:left w:val="single" w:sz="4" w:space="0" w:color="auto"/>
              <w:bottom w:val="single" w:sz="4" w:space="0" w:color="000000"/>
              <w:right w:val="single" w:sz="4" w:space="0" w:color="auto"/>
            </w:tcBorders>
            <w:vAlign w:val="center"/>
          </w:tcPr>
          <w:p w14:paraId="7666EAFE" w14:textId="77777777" w:rsidR="00427438" w:rsidRPr="002D3906" w:rsidRDefault="00427438" w:rsidP="00427438">
            <w:pPr>
              <w:jc w:val="center"/>
              <w:rPr>
                <w:rFonts w:ascii="GHEA Grapalat" w:hAnsi="GHEA Grapalat" w:cs="Calibri"/>
                <w:color w:val="000000"/>
                <w:sz w:val="18"/>
                <w:szCs w:val="18"/>
              </w:rPr>
            </w:pPr>
          </w:p>
        </w:tc>
        <w:tc>
          <w:tcPr>
            <w:tcW w:w="1350" w:type="dxa"/>
            <w:vMerge/>
            <w:tcBorders>
              <w:top w:val="nil"/>
              <w:left w:val="nil"/>
              <w:bottom w:val="single" w:sz="4" w:space="0" w:color="000000"/>
              <w:right w:val="nil"/>
            </w:tcBorders>
            <w:vAlign w:val="center"/>
          </w:tcPr>
          <w:p w14:paraId="6552006B" w14:textId="77777777" w:rsidR="00427438" w:rsidRPr="002D3906" w:rsidRDefault="00427438" w:rsidP="008355ED">
            <w:pPr>
              <w:jc w:val="center"/>
              <w:rPr>
                <w:rFonts w:ascii="GHEA Grapalat" w:hAnsi="GHEA Grapalat" w:cs="Calibri"/>
                <w:color w:val="000000"/>
                <w:sz w:val="20"/>
                <w:szCs w:val="20"/>
              </w:rPr>
            </w:pPr>
          </w:p>
        </w:tc>
        <w:tc>
          <w:tcPr>
            <w:tcW w:w="1530" w:type="dxa"/>
            <w:vMerge/>
            <w:tcBorders>
              <w:top w:val="nil"/>
              <w:left w:val="single" w:sz="4" w:space="0" w:color="auto"/>
              <w:bottom w:val="single" w:sz="4" w:space="0" w:color="000000"/>
              <w:right w:val="single" w:sz="4" w:space="0" w:color="auto"/>
            </w:tcBorders>
            <w:vAlign w:val="center"/>
          </w:tcPr>
          <w:p w14:paraId="55AB30C1" w14:textId="77777777" w:rsidR="00427438" w:rsidRPr="00427438"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237A3AE6" w14:textId="77777777" w:rsidR="00427438" w:rsidRDefault="00427438" w:rsidP="00D05336">
            <w:pPr>
              <w:rPr>
                <w:rFonts w:ascii="GHEA Grapalat" w:hAnsi="GHEA Grapalat" w:cs="Calibri"/>
                <w:color w:val="000000"/>
                <w:sz w:val="20"/>
                <w:szCs w:val="20"/>
              </w:rPr>
            </w:pPr>
          </w:p>
        </w:tc>
      </w:tr>
      <w:tr w:rsidR="00427438" w:rsidRPr="00F671FF" w14:paraId="54D566BE" w14:textId="77777777" w:rsidTr="00427438">
        <w:trPr>
          <w:trHeight w:val="367"/>
        </w:trPr>
        <w:tc>
          <w:tcPr>
            <w:tcW w:w="513" w:type="dxa"/>
            <w:vMerge/>
            <w:tcBorders>
              <w:top w:val="nil"/>
              <w:left w:val="single" w:sz="4" w:space="0" w:color="auto"/>
              <w:bottom w:val="single" w:sz="4" w:space="0" w:color="000000"/>
              <w:right w:val="single" w:sz="4" w:space="0" w:color="auto"/>
            </w:tcBorders>
            <w:vAlign w:val="center"/>
            <w:hideMark/>
          </w:tcPr>
          <w:p w14:paraId="4699E5DE" w14:textId="77777777" w:rsidR="00427438" w:rsidRPr="00B51EF2" w:rsidRDefault="00427438" w:rsidP="008355ED">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hideMark/>
          </w:tcPr>
          <w:p w14:paraId="19144AEB" w14:textId="77777777" w:rsidR="00427438" w:rsidRPr="00B51EF2" w:rsidRDefault="00427438" w:rsidP="008355ED">
            <w:pP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hideMark/>
          </w:tcPr>
          <w:p w14:paraId="3A8AE7F9" w14:textId="77777777" w:rsidR="00427438" w:rsidRPr="00B51EF2" w:rsidRDefault="00427438" w:rsidP="008355ED">
            <w:pPr>
              <w:rPr>
                <w:rFonts w:ascii="GHEA Grapalat" w:hAnsi="GHEA Grapalat" w:cs="Calibri"/>
                <w:sz w:val="22"/>
                <w:szCs w:val="22"/>
              </w:rPr>
            </w:pPr>
          </w:p>
        </w:tc>
        <w:tc>
          <w:tcPr>
            <w:tcW w:w="1080" w:type="dxa"/>
            <w:vMerge/>
            <w:tcBorders>
              <w:top w:val="nil"/>
              <w:left w:val="single" w:sz="4" w:space="0" w:color="auto"/>
              <w:bottom w:val="single" w:sz="4" w:space="0" w:color="000000"/>
              <w:right w:val="single" w:sz="4" w:space="0" w:color="auto"/>
            </w:tcBorders>
            <w:vAlign w:val="center"/>
            <w:hideMark/>
          </w:tcPr>
          <w:p w14:paraId="7DF203AF" w14:textId="77777777" w:rsidR="00427438" w:rsidRPr="00B51EF2" w:rsidRDefault="00427438" w:rsidP="00427438">
            <w:pPr>
              <w:jc w:val="center"/>
              <w:rPr>
                <w:rFonts w:ascii="GHEA Grapalat" w:hAnsi="GHEA Grapalat" w:cs="Calibri"/>
                <w:color w:val="000000"/>
              </w:rPr>
            </w:pPr>
          </w:p>
        </w:tc>
        <w:tc>
          <w:tcPr>
            <w:tcW w:w="1350" w:type="dxa"/>
            <w:vMerge/>
            <w:tcBorders>
              <w:top w:val="nil"/>
              <w:left w:val="nil"/>
              <w:bottom w:val="single" w:sz="4" w:space="0" w:color="000000"/>
              <w:right w:val="nil"/>
            </w:tcBorders>
            <w:vAlign w:val="center"/>
            <w:hideMark/>
          </w:tcPr>
          <w:p w14:paraId="488454AC" w14:textId="77777777" w:rsidR="00427438" w:rsidRPr="00B51EF2" w:rsidRDefault="00427438" w:rsidP="008355ED">
            <w:pPr>
              <w:rPr>
                <w:rFonts w:ascii="GHEA Grapalat" w:hAnsi="GHEA Grapalat" w:cs="Calibri"/>
                <w:color w:val="000000"/>
              </w:rPr>
            </w:pPr>
          </w:p>
        </w:tc>
        <w:tc>
          <w:tcPr>
            <w:tcW w:w="1530" w:type="dxa"/>
            <w:vMerge/>
            <w:tcBorders>
              <w:top w:val="nil"/>
              <w:left w:val="single" w:sz="4" w:space="0" w:color="auto"/>
              <w:bottom w:val="single" w:sz="4" w:space="0" w:color="000000"/>
              <w:right w:val="single" w:sz="4" w:space="0" w:color="auto"/>
            </w:tcBorders>
            <w:vAlign w:val="center"/>
            <w:hideMark/>
          </w:tcPr>
          <w:p w14:paraId="0324464F" w14:textId="77777777" w:rsidR="00427438" w:rsidRPr="00B51EF2"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21A9FBEC" w14:textId="77777777" w:rsidR="00427438" w:rsidRPr="00B51EF2" w:rsidRDefault="00427438" w:rsidP="008355ED">
            <w:pPr>
              <w:rPr>
                <w:rFonts w:ascii="GHEA Grapalat" w:hAnsi="GHEA Grapalat" w:cs="Calibri"/>
                <w:color w:val="000000"/>
              </w:rPr>
            </w:pPr>
          </w:p>
        </w:tc>
        <w:tc>
          <w:tcPr>
            <w:tcW w:w="236" w:type="dxa"/>
            <w:gridSpan w:val="2"/>
            <w:tcBorders>
              <w:top w:val="nil"/>
              <w:left w:val="nil"/>
              <w:bottom w:val="nil"/>
              <w:right w:val="nil"/>
            </w:tcBorders>
            <w:noWrap/>
            <w:vAlign w:val="bottom"/>
          </w:tcPr>
          <w:p w14:paraId="1132618F" w14:textId="77777777" w:rsidR="00427438" w:rsidRPr="00B51EF2" w:rsidRDefault="00427438" w:rsidP="008355ED">
            <w:pPr>
              <w:jc w:val="center"/>
              <w:rPr>
                <w:rFonts w:ascii="GHEA Grapalat" w:hAnsi="GHEA Grapalat" w:cs="Calibri"/>
                <w:color w:val="000000"/>
              </w:rPr>
            </w:pPr>
          </w:p>
        </w:tc>
      </w:tr>
      <w:tr w:rsidR="00427438" w:rsidRPr="00F671FF" w14:paraId="2BC4143A" w14:textId="77777777" w:rsidTr="00427438">
        <w:trPr>
          <w:trHeight w:val="367"/>
        </w:trPr>
        <w:tc>
          <w:tcPr>
            <w:tcW w:w="513" w:type="dxa"/>
            <w:vMerge/>
            <w:tcBorders>
              <w:top w:val="nil"/>
              <w:left w:val="single" w:sz="4" w:space="0" w:color="auto"/>
              <w:bottom w:val="single" w:sz="4" w:space="0" w:color="000000"/>
              <w:right w:val="single" w:sz="4" w:space="0" w:color="auto"/>
            </w:tcBorders>
            <w:vAlign w:val="center"/>
            <w:hideMark/>
          </w:tcPr>
          <w:p w14:paraId="19D35EEB" w14:textId="77777777" w:rsidR="00427438" w:rsidRPr="00B51EF2" w:rsidRDefault="00427438" w:rsidP="008355ED">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hideMark/>
          </w:tcPr>
          <w:p w14:paraId="5CED1351" w14:textId="77777777" w:rsidR="00427438" w:rsidRPr="00B51EF2" w:rsidRDefault="00427438" w:rsidP="008355ED">
            <w:pP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hideMark/>
          </w:tcPr>
          <w:p w14:paraId="0E0B023D" w14:textId="77777777" w:rsidR="00427438" w:rsidRPr="00B51EF2" w:rsidRDefault="00427438" w:rsidP="008355ED">
            <w:pPr>
              <w:rPr>
                <w:rFonts w:ascii="GHEA Grapalat" w:hAnsi="GHEA Grapalat" w:cs="Calibri"/>
                <w:sz w:val="22"/>
                <w:szCs w:val="22"/>
              </w:rPr>
            </w:pPr>
          </w:p>
        </w:tc>
        <w:tc>
          <w:tcPr>
            <w:tcW w:w="1080" w:type="dxa"/>
            <w:vMerge/>
            <w:tcBorders>
              <w:top w:val="nil"/>
              <w:left w:val="single" w:sz="4" w:space="0" w:color="auto"/>
              <w:bottom w:val="single" w:sz="4" w:space="0" w:color="000000"/>
              <w:right w:val="single" w:sz="4" w:space="0" w:color="auto"/>
            </w:tcBorders>
            <w:vAlign w:val="center"/>
            <w:hideMark/>
          </w:tcPr>
          <w:p w14:paraId="5761A2A5" w14:textId="77777777" w:rsidR="00427438" w:rsidRPr="00B51EF2" w:rsidRDefault="00427438" w:rsidP="00427438">
            <w:pPr>
              <w:jc w:val="center"/>
              <w:rPr>
                <w:rFonts w:ascii="GHEA Grapalat" w:hAnsi="GHEA Grapalat" w:cs="Calibri"/>
                <w:color w:val="000000"/>
              </w:rPr>
            </w:pPr>
          </w:p>
        </w:tc>
        <w:tc>
          <w:tcPr>
            <w:tcW w:w="1350" w:type="dxa"/>
            <w:vMerge/>
            <w:tcBorders>
              <w:top w:val="nil"/>
              <w:left w:val="nil"/>
              <w:bottom w:val="single" w:sz="4" w:space="0" w:color="000000"/>
              <w:right w:val="nil"/>
            </w:tcBorders>
            <w:vAlign w:val="center"/>
            <w:hideMark/>
          </w:tcPr>
          <w:p w14:paraId="57A96E87" w14:textId="77777777" w:rsidR="00427438" w:rsidRPr="00B51EF2" w:rsidRDefault="00427438" w:rsidP="008355ED">
            <w:pPr>
              <w:rPr>
                <w:rFonts w:ascii="GHEA Grapalat" w:hAnsi="GHEA Grapalat" w:cs="Calibri"/>
                <w:color w:val="000000"/>
              </w:rPr>
            </w:pPr>
          </w:p>
        </w:tc>
        <w:tc>
          <w:tcPr>
            <w:tcW w:w="1530" w:type="dxa"/>
            <w:vMerge/>
            <w:tcBorders>
              <w:top w:val="nil"/>
              <w:left w:val="single" w:sz="4" w:space="0" w:color="auto"/>
              <w:bottom w:val="single" w:sz="4" w:space="0" w:color="000000"/>
              <w:right w:val="single" w:sz="4" w:space="0" w:color="auto"/>
            </w:tcBorders>
            <w:vAlign w:val="center"/>
            <w:hideMark/>
          </w:tcPr>
          <w:p w14:paraId="5EE089CF" w14:textId="77777777" w:rsidR="00427438" w:rsidRPr="00B51EF2"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6713C288" w14:textId="77777777" w:rsidR="00427438" w:rsidRPr="00B51EF2" w:rsidRDefault="00427438" w:rsidP="008355ED">
            <w:pPr>
              <w:rPr>
                <w:rFonts w:ascii="GHEA Grapalat" w:hAnsi="GHEA Grapalat" w:cs="Calibri"/>
                <w:color w:val="000000"/>
              </w:rPr>
            </w:pPr>
          </w:p>
        </w:tc>
        <w:tc>
          <w:tcPr>
            <w:tcW w:w="236" w:type="dxa"/>
            <w:gridSpan w:val="2"/>
            <w:tcBorders>
              <w:top w:val="nil"/>
              <w:left w:val="nil"/>
              <w:bottom w:val="nil"/>
              <w:right w:val="nil"/>
            </w:tcBorders>
            <w:noWrap/>
            <w:vAlign w:val="bottom"/>
          </w:tcPr>
          <w:p w14:paraId="7C1AD0AA" w14:textId="77777777" w:rsidR="00427438" w:rsidRPr="00B51EF2" w:rsidRDefault="00427438" w:rsidP="008355ED">
            <w:pPr>
              <w:rPr>
                <w:sz w:val="20"/>
                <w:szCs w:val="20"/>
              </w:rPr>
            </w:pPr>
          </w:p>
        </w:tc>
      </w:tr>
      <w:tr w:rsidR="00427438" w:rsidRPr="00F671FF" w14:paraId="240A8494" w14:textId="77777777" w:rsidTr="00427438">
        <w:trPr>
          <w:trHeight w:val="367"/>
        </w:trPr>
        <w:tc>
          <w:tcPr>
            <w:tcW w:w="513" w:type="dxa"/>
            <w:vMerge/>
            <w:tcBorders>
              <w:top w:val="nil"/>
              <w:left w:val="single" w:sz="4" w:space="0" w:color="auto"/>
              <w:bottom w:val="single" w:sz="4" w:space="0" w:color="000000"/>
              <w:right w:val="single" w:sz="4" w:space="0" w:color="auto"/>
            </w:tcBorders>
            <w:vAlign w:val="center"/>
            <w:hideMark/>
          </w:tcPr>
          <w:p w14:paraId="1C48C253" w14:textId="77777777" w:rsidR="00427438" w:rsidRPr="00B51EF2" w:rsidRDefault="00427438" w:rsidP="008355ED">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hideMark/>
          </w:tcPr>
          <w:p w14:paraId="2E53A80B" w14:textId="77777777" w:rsidR="00427438" w:rsidRPr="00B51EF2" w:rsidRDefault="00427438" w:rsidP="008355ED">
            <w:pP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hideMark/>
          </w:tcPr>
          <w:p w14:paraId="5A62892F" w14:textId="77777777" w:rsidR="00427438" w:rsidRPr="00B51EF2" w:rsidRDefault="00427438" w:rsidP="008355ED">
            <w:pPr>
              <w:rPr>
                <w:rFonts w:ascii="GHEA Grapalat" w:hAnsi="GHEA Grapalat" w:cs="Calibri"/>
                <w:sz w:val="22"/>
                <w:szCs w:val="22"/>
              </w:rPr>
            </w:pPr>
          </w:p>
        </w:tc>
        <w:tc>
          <w:tcPr>
            <w:tcW w:w="1080" w:type="dxa"/>
            <w:vMerge/>
            <w:tcBorders>
              <w:top w:val="nil"/>
              <w:left w:val="single" w:sz="4" w:space="0" w:color="auto"/>
              <w:bottom w:val="single" w:sz="4" w:space="0" w:color="000000"/>
              <w:right w:val="single" w:sz="4" w:space="0" w:color="auto"/>
            </w:tcBorders>
            <w:vAlign w:val="center"/>
            <w:hideMark/>
          </w:tcPr>
          <w:p w14:paraId="1135AC17" w14:textId="77777777" w:rsidR="00427438" w:rsidRPr="00B51EF2" w:rsidRDefault="00427438" w:rsidP="00427438">
            <w:pPr>
              <w:jc w:val="center"/>
              <w:rPr>
                <w:rFonts w:ascii="GHEA Grapalat" w:hAnsi="GHEA Grapalat" w:cs="Calibri"/>
                <w:color w:val="000000"/>
              </w:rPr>
            </w:pPr>
          </w:p>
        </w:tc>
        <w:tc>
          <w:tcPr>
            <w:tcW w:w="1350" w:type="dxa"/>
            <w:vMerge/>
            <w:tcBorders>
              <w:top w:val="nil"/>
              <w:left w:val="nil"/>
              <w:bottom w:val="single" w:sz="4" w:space="0" w:color="000000"/>
              <w:right w:val="nil"/>
            </w:tcBorders>
            <w:vAlign w:val="center"/>
            <w:hideMark/>
          </w:tcPr>
          <w:p w14:paraId="5317A3EE" w14:textId="77777777" w:rsidR="00427438" w:rsidRPr="00B51EF2" w:rsidRDefault="00427438" w:rsidP="008355ED">
            <w:pPr>
              <w:rPr>
                <w:rFonts w:ascii="GHEA Grapalat" w:hAnsi="GHEA Grapalat" w:cs="Calibri"/>
                <w:color w:val="000000"/>
              </w:rPr>
            </w:pPr>
          </w:p>
        </w:tc>
        <w:tc>
          <w:tcPr>
            <w:tcW w:w="1530" w:type="dxa"/>
            <w:vMerge/>
            <w:tcBorders>
              <w:top w:val="nil"/>
              <w:left w:val="single" w:sz="4" w:space="0" w:color="auto"/>
              <w:bottom w:val="single" w:sz="4" w:space="0" w:color="000000"/>
              <w:right w:val="single" w:sz="4" w:space="0" w:color="auto"/>
            </w:tcBorders>
            <w:vAlign w:val="center"/>
            <w:hideMark/>
          </w:tcPr>
          <w:p w14:paraId="7C7B730C" w14:textId="77777777" w:rsidR="00427438" w:rsidRPr="00B51EF2"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26F99271" w14:textId="77777777" w:rsidR="00427438" w:rsidRPr="00B51EF2" w:rsidRDefault="00427438" w:rsidP="008355ED">
            <w:pPr>
              <w:rPr>
                <w:rFonts w:ascii="GHEA Grapalat" w:hAnsi="GHEA Grapalat" w:cs="Calibri"/>
                <w:color w:val="000000"/>
              </w:rPr>
            </w:pPr>
          </w:p>
        </w:tc>
        <w:tc>
          <w:tcPr>
            <w:tcW w:w="236" w:type="dxa"/>
            <w:gridSpan w:val="2"/>
            <w:tcBorders>
              <w:top w:val="nil"/>
              <w:left w:val="nil"/>
              <w:bottom w:val="nil"/>
              <w:right w:val="nil"/>
            </w:tcBorders>
            <w:noWrap/>
            <w:vAlign w:val="bottom"/>
          </w:tcPr>
          <w:p w14:paraId="4F73AEEC" w14:textId="77777777" w:rsidR="00427438" w:rsidRPr="00B51EF2" w:rsidRDefault="00427438" w:rsidP="008355ED">
            <w:pPr>
              <w:rPr>
                <w:sz w:val="20"/>
                <w:szCs w:val="20"/>
              </w:rPr>
            </w:pPr>
          </w:p>
        </w:tc>
      </w:tr>
      <w:tr w:rsidR="00427438" w:rsidRPr="00F671FF" w14:paraId="76DA55E4" w14:textId="77777777" w:rsidTr="00427438">
        <w:trPr>
          <w:trHeight w:val="367"/>
        </w:trPr>
        <w:tc>
          <w:tcPr>
            <w:tcW w:w="513" w:type="dxa"/>
            <w:vMerge/>
            <w:tcBorders>
              <w:top w:val="nil"/>
              <w:left w:val="single" w:sz="4" w:space="0" w:color="auto"/>
              <w:bottom w:val="single" w:sz="4" w:space="0" w:color="000000"/>
              <w:right w:val="single" w:sz="4" w:space="0" w:color="auto"/>
            </w:tcBorders>
            <w:vAlign w:val="center"/>
            <w:hideMark/>
          </w:tcPr>
          <w:p w14:paraId="428CEA5F" w14:textId="77777777" w:rsidR="00427438" w:rsidRPr="00B51EF2" w:rsidRDefault="00427438" w:rsidP="008355ED">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hideMark/>
          </w:tcPr>
          <w:p w14:paraId="330818BA" w14:textId="77777777" w:rsidR="00427438" w:rsidRPr="00B51EF2" w:rsidRDefault="00427438" w:rsidP="008355ED">
            <w:pP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hideMark/>
          </w:tcPr>
          <w:p w14:paraId="58A965B8" w14:textId="77777777" w:rsidR="00427438" w:rsidRPr="00B51EF2" w:rsidRDefault="00427438" w:rsidP="008355ED">
            <w:pPr>
              <w:rPr>
                <w:rFonts w:ascii="GHEA Grapalat" w:hAnsi="GHEA Grapalat" w:cs="Calibri"/>
                <w:sz w:val="22"/>
                <w:szCs w:val="22"/>
              </w:rPr>
            </w:pPr>
          </w:p>
        </w:tc>
        <w:tc>
          <w:tcPr>
            <w:tcW w:w="1080" w:type="dxa"/>
            <w:vMerge/>
            <w:tcBorders>
              <w:top w:val="nil"/>
              <w:left w:val="single" w:sz="4" w:space="0" w:color="auto"/>
              <w:bottom w:val="single" w:sz="4" w:space="0" w:color="000000"/>
              <w:right w:val="single" w:sz="4" w:space="0" w:color="auto"/>
            </w:tcBorders>
            <w:vAlign w:val="center"/>
            <w:hideMark/>
          </w:tcPr>
          <w:p w14:paraId="75B02EFD" w14:textId="77777777" w:rsidR="00427438" w:rsidRPr="00B51EF2" w:rsidRDefault="00427438" w:rsidP="00427438">
            <w:pPr>
              <w:jc w:val="center"/>
              <w:rPr>
                <w:rFonts w:ascii="GHEA Grapalat" w:hAnsi="GHEA Grapalat" w:cs="Calibri"/>
                <w:color w:val="000000"/>
              </w:rPr>
            </w:pPr>
          </w:p>
        </w:tc>
        <w:tc>
          <w:tcPr>
            <w:tcW w:w="1350" w:type="dxa"/>
            <w:vMerge/>
            <w:tcBorders>
              <w:top w:val="nil"/>
              <w:left w:val="nil"/>
              <w:bottom w:val="single" w:sz="4" w:space="0" w:color="000000"/>
              <w:right w:val="nil"/>
            </w:tcBorders>
            <w:vAlign w:val="center"/>
            <w:hideMark/>
          </w:tcPr>
          <w:p w14:paraId="03079660" w14:textId="77777777" w:rsidR="00427438" w:rsidRPr="00B51EF2" w:rsidRDefault="00427438" w:rsidP="008355ED">
            <w:pPr>
              <w:rPr>
                <w:rFonts w:ascii="GHEA Grapalat" w:hAnsi="GHEA Grapalat" w:cs="Calibri"/>
                <w:color w:val="000000"/>
              </w:rPr>
            </w:pPr>
          </w:p>
        </w:tc>
        <w:tc>
          <w:tcPr>
            <w:tcW w:w="1530" w:type="dxa"/>
            <w:vMerge/>
            <w:tcBorders>
              <w:top w:val="nil"/>
              <w:left w:val="single" w:sz="4" w:space="0" w:color="auto"/>
              <w:bottom w:val="single" w:sz="4" w:space="0" w:color="000000"/>
              <w:right w:val="single" w:sz="4" w:space="0" w:color="auto"/>
            </w:tcBorders>
            <w:vAlign w:val="center"/>
            <w:hideMark/>
          </w:tcPr>
          <w:p w14:paraId="5EEAC6BB" w14:textId="77777777" w:rsidR="00427438" w:rsidRPr="00B51EF2"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6FD6CAB3" w14:textId="77777777" w:rsidR="00427438" w:rsidRPr="00B51EF2" w:rsidRDefault="00427438" w:rsidP="008355ED">
            <w:pPr>
              <w:rPr>
                <w:rFonts w:ascii="GHEA Grapalat" w:hAnsi="GHEA Grapalat" w:cs="Calibri"/>
                <w:color w:val="000000"/>
              </w:rPr>
            </w:pPr>
          </w:p>
        </w:tc>
        <w:tc>
          <w:tcPr>
            <w:tcW w:w="236" w:type="dxa"/>
            <w:gridSpan w:val="2"/>
            <w:tcBorders>
              <w:top w:val="nil"/>
              <w:left w:val="nil"/>
              <w:bottom w:val="nil"/>
              <w:right w:val="nil"/>
            </w:tcBorders>
            <w:noWrap/>
            <w:vAlign w:val="bottom"/>
          </w:tcPr>
          <w:p w14:paraId="1E2B1BE8" w14:textId="77777777" w:rsidR="00427438" w:rsidRPr="00B51EF2" w:rsidRDefault="00427438" w:rsidP="008355ED">
            <w:pPr>
              <w:rPr>
                <w:sz w:val="20"/>
                <w:szCs w:val="20"/>
              </w:rPr>
            </w:pPr>
          </w:p>
        </w:tc>
      </w:tr>
      <w:tr w:rsidR="00427438" w:rsidRPr="00F671FF" w14:paraId="6D08B1A5" w14:textId="77777777" w:rsidTr="00427438">
        <w:trPr>
          <w:trHeight w:val="276"/>
        </w:trPr>
        <w:tc>
          <w:tcPr>
            <w:tcW w:w="513" w:type="dxa"/>
            <w:vMerge/>
            <w:tcBorders>
              <w:top w:val="nil"/>
              <w:left w:val="single" w:sz="4" w:space="0" w:color="auto"/>
              <w:bottom w:val="single" w:sz="4" w:space="0" w:color="000000"/>
              <w:right w:val="single" w:sz="4" w:space="0" w:color="auto"/>
            </w:tcBorders>
            <w:vAlign w:val="center"/>
            <w:hideMark/>
          </w:tcPr>
          <w:p w14:paraId="311DF807" w14:textId="77777777" w:rsidR="00427438" w:rsidRPr="00B51EF2" w:rsidRDefault="00427438" w:rsidP="008355ED">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hideMark/>
          </w:tcPr>
          <w:p w14:paraId="65C0E31B" w14:textId="77777777" w:rsidR="00427438" w:rsidRPr="00B51EF2" w:rsidRDefault="00427438" w:rsidP="008355ED">
            <w:pP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hideMark/>
          </w:tcPr>
          <w:p w14:paraId="33D57659" w14:textId="77777777" w:rsidR="00427438" w:rsidRPr="00B51EF2" w:rsidRDefault="00427438" w:rsidP="008355ED">
            <w:pPr>
              <w:rPr>
                <w:rFonts w:ascii="GHEA Grapalat" w:hAnsi="GHEA Grapalat" w:cs="Calibri"/>
                <w:sz w:val="22"/>
                <w:szCs w:val="22"/>
              </w:rPr>
            </w:pPr>
          </w:p>
        </w:tc>
        <w:tc>
          <w:tcPr>
            <w:tcW w:w="1080" w:type="dxa"/>
            <w:vMerge/>
            <w:tcBorders>
              <w:top w:val="nil"/>
              <w:left w:val="single" w:sz="4" w:space="0" w:color="auto"/>
              <w:bottom w:val="single" w:sz="4" w:space="0" w:color="000000"/>
              <w:right w:val="single" w:sz="4" w:space="0" w:color="auto"/>
            </w:tcBorders>
            <w:vAlign w:val="center"/>
            <w:hideMark/>
          </w:tcPr>
          <w:p w14:paraId="1F2A119F" w14:textId="77777777" w:rsidR="00427438" w:rsidRPr="00B51EF2" w:rsidRDefault="00427438" w:rsidP="00427438">
            <w:pPr>
              <w:jc w:val="center"/>
              <w:rPr>
                <w:rFonts w:ascii="GHEA Grapalat" w:hAnsi="GHEA Grapalat" w:cs="Calibri"/>
                <w:color w:val="000000"/>
              </w:rPr>
            </w:pPr>
          </w:p>
        </w:tc>
        <w:tc>
          <w:tcPr>
            <w:tcW w:w="1350" w:type="dxa"/>
            <w:vMerge/>
            <w:tcBorders>
              <w:top w:val="nil"/>
              <w:left w:val="nil"/>
              <w:bottom w:val="single" w:sz="4" w:space="0" w:color="000000"/>
              <w:right w:val="nil"/>
            </w:tcBorders>
            <w:vAlign w:val="center"/>
            <w:hideMark/>
          </w:tcPr>
          <w:p w14:paraId="2BF2B9B5" w14:textId="77777777" w:rsidR="00427438" w:rsidRPr="00B51EF2" w:rsidRDefault="00427438" w:rsidP="008355ED">
            <w:pPr>
              <w:rPr>
                <w:rFonts w:ascii="GHEA Grapalat" w:hAnsi="GHEA Grapalat" w:cs="Calibri"/>
                <w:color w:val="000000"/>
              </w:rPr>
            </w:pPr>
          </w:p>
        </w:tc>
        <w:tc>
          <w:tcPr>
            <w:tcW w:w="1530" w:type="dxa"/>
            <w:vMerge/>
            <w:tcBorders>
              <w:top w:val="nil"/>
              <w:left w:val="single" w:sz="4" w:space="0" w:color="auto"/>
              <w:bottom w:val="single" w:sz="4" w:space="0" w:color="000000"/>
              <w:right w:val="single" w:sz="4" w:space="0" w:color="auto"/>
            </w:tcBorders>
            <w:vAlign w:val="center"/>
            <w:hideMark/>
          </w:tcPr>
          <w:p w14:paraId="230C4BCA" w14:textId="77777777" w:rsidR="00427438" w:rsidRPr="00B51EF2"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29C44798" w14:textId="77777777" w:rsidR="00427438" w:rsidRPr="00B51EF2" w:rsidRDefault="00427438" w:rsidP="008355ED">
            <w:pPr>
              <w:rPr>
                <w:rFonts w:ascii="GHEA Grapalat" w:hAnsi="GHEA Grapalat" w:cs="Calibri"/>
                <w:color w:val="000000"/>
              </w:rPr>
            </w:pPr>
          </w:p>
        </w:tc>
        <w:tc>
          <w:tcPr>
            <w:tcW w:w="236" w:type="dxa"/>
            <w:gridSpan w:val="2"/>
            <w:vMerge w:val="restart"/>
            <w:tcBorders>
              <w:top w:val="nil"/>
              <w:left w:val="nil"/>
              <w:right w:val="nil"/>
            </w:tcBorders>
            <w:noWrap/>
            <w:vAlign w:val="bottom"/>
          </w:tcPr>
          <w:p w14:paraId="69FB696F" w14:textId="77777777" w:rsidR="00427438" w:rsidRPr="00B51EF2" w:rsidRDefault="00427438" w:rsidP="008355ED">
            <w:pPr>
              <w:rPr>
                <w:sz w:val="20"/>
                <w:szCs w:val="20"/>
              </w:rPr>
            </w:pPr>
          </w:p>
        </w:tc>
      </w:tr>
      <w:tr w:rsidR="00427438" w:rsidRPr="00F671FF" w14:paraId="2BA3B8F5" w14:textId="77777777" w:rsidTr="00427438">
        <w:trPr>
          <w:trHeight w:val="305"/>
        </w:trPr>
        <w:tc>
          <w:tcPr>
            <w:tcW w:w="513" w:type="dxa"/>
            <w:vMerge/>
            <w:tcBorders>
              <w:top w:val="nil"/>
              <w:left w:val="single" w:sz="4" w:space="0" w:color="auto"/>
              <w:bottom w:val="single" w:sz="4" w:space="0" w:color="000000"/>
              <w:right w:val="single" w:sz="4" w:space="0" w:color="auto"/>
            </w:tcBorders>
            <w:vAlign w:val="center"/>
          </w:tcPr>
          <w:p w14:paraId="0193FD7B" w14:textId="77777777" w:rsidR="00427438" w:rsidRPr="00B51EF2" w:rsidRDefault="00427438" w:rsidP="008355ED">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tcPr>
          <w:p w14:paraId="257018F3" w14:textId="77777777" w:rsidR="00427438" w:rsidRPr="00B51EF2" w:rsidRDefault="00427438" w:rsidP="008355ED">
            <w:pP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tcPr>
          <w:p w14:paraId="5879DDC5" w14:textId="77777777" w:rsidR="00427438" w:rsidRPr="00B51EF2" w:rsidRDefault="00427438" w:rsidP="008355ED">
            <w:pPr>
              <w:rPr>
                <w:rFonts w:ascii="GHEA Grapalat" w:hAnsi="GHEA Grapalat" w:cs="Calibri"/>
                <w:sz w:val="22"/>
                <w:szCs w:val="22"/>
              </w:rPr>
            </w:pPr>
          </w:p>
        </w:tc>
        <w:tc>
          <w:tcPr>
            <w:tcW w:w="1080" w:type="dxa"/>
            <w:vMerge/>
            <w:tcBorders>
              <w:top w:val="nil"/>
              <w:left w:val="single" w:sz="4" w:space="0" w:color="auto"/>
              <w:bottom w:val="single" w:sz="4" w:space="0" w:color="000000"/>
              <w:right w:val="single" w:sz="4" w:space="0" w:color="auto"/>
            </w:tcBorders>
            <w:vAlign w:val="center"/>
          </w:tcPr>
          <w:p w14:paraId="563DBC73" w14:textId="77777777" w:rsidR="00427438" w:rsidRPr="00B51EF2" w:rsidRDefault="00427438" w:rsidP="00427438">
            <w:pPr>
              <w:jc w:val="center"/>
              <w:rPr>
                <w:rFonts w:ascii="GHEA Grapalat" w:hAnsi="GHEA Grapalat" w:cs="Calibri"/>
                <w:color w:val="000000"/>
              </w:rPr>
            </w:pPr>
          </w:p>
        </w:tc>
        <w:tc>
          <w:tcPr>
            <w:tcW w:w="1350" w:type="dxa"/>
            <w:vMerge/>
            <w:tcBorders>
              <w:top w:val="nil"/>
              <w:left w:val="nil"/>
              <w:bottom w:val="single" w:sz="4" w:space="0" w:color="000000"/>
              <w:right w:val="nil"/>
            </w:tcBorders>
            <w:vAlign w:val="center"/>
          </w:tcPr>
          <w:p w14:paraId="19735CE6" w14:textId="77777777" w:rsidR="00427438" w:rsidRPr="00B51EF2" w:rsidRDefault="00427438" w:rsidP="008355ED">
            <w:pPr>
              <w:rPr>
                <w:rFonts w:ascii="GHEA Grapalat" w:hAnsi="GHEA Grapalat" w:cs="Calibri"/>
                <w:color w:val="000000"/>
              </w:rPr>
            </w:pPr>
          </w:p>
        </w:tc>
        <w:tc>
          <w:tcPr>
            <w:tcW w:w="1530" w:type="dxa"/>
            <w:vMerge/>
            <w:tcBorders>
              <w:top w:val="nil"/>
              <w:left w:val="single" w:sz="4" w:space="0" w:color="auto"/>
              <w:bottom w:val="single" w:sz="4" w:space="0" w:color="000000"/>
              <w:right w:val="single" w:sz="4" w:space="0" w:color="auto"/>
            </w:tcBorders>
            <w:vAlign w:val="center"/>
          </w:tcPr>
          <w:p w14:paraId="480BC8D1" w14:textId="77777777" w:rsidR="00427438" w:rsidRPr="00B51EF2"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0723D711" w14:textId="77777777" w:rsidR="00427438" w:rsidRPr="00B51EF2" w:rsidRDefault="00427438" w:rsidP="008355ED">
            <w:pPr>
              <w:rPr>
                <w:rFonts w:ascii="GHEA Grapalat" w:hAnsi="GHEA Grapalat" w:cs="Calibri"/>
                <w:color w:val="000000"/>
              </w:rPr>
            </w:pPr>
          </w:p>
        </w:tc>
        <w:tc>
          <w:tcPr>
            <w:tcW w:w="236" w:type="dxa"/>
            <w:gridSpan w:val="2"/>
            <w:vMerge/>
            <w:tcBorders>
              <w:left w:val="nil"/>
              <w:bottom w:val="nil"/>
              <w:right w:val="nil"/>
            </w:tcBorders>
            <w:noWrap/>
            <w:vAlign w:val="bottom"/>
          </w:tcPr>
          <w:p w14:paraId="04FE5230" w14:textId="77777777" w:rsidR="00427438" w:rsidRPr="00B51EF2" w:rsidRDefault="00427438" w:rsidP="008355ED">
            <w:pPr>
              <w:rPr>
                <w:sz w:val="20"/>
                <w:szCs w:val="20"/>
              </w:rPr>
            </w:pPr>
          </w:p>
        </w:tc>
      </w:tr>
      <w:tr w:rsidR="00427438" w:rsidRPr="00F671FF" w14:paraId="1005008C" w14:textId="77777777" w:rsidTr="00427438">
        <w:trPr>
          <w:trHeight w:val="276"/>
        </w:trPr>
        <w:tc>
          <w:tcPr>
            <w:tcW w:w="513" w:type="dxa"/>
            <w:vMerge/>
            <w:tcBorders>
              <w:top w:val="nil"/>
              <w:left w:val="single" w:sz="4" w:space="0" w:color="auto"/>
              <w:bottom w:val="single" w:sz="4" w:space="0" w:color="auto"/>
              <w:right w:val="single" w:sz="4" w:space="0" w:color="auto"/>
            </w:tcBorders>
            <w:vAlign w:val="center"/>
            <w:hideMark/>
          </w:tcPr>
          <w:p w14:paraId="42FB475A" w14:textId="77777777" w:rsidR="00427438" w:rsidRPr="00B51EF2" w:rsidRDefault="00427438" w:rsidP="008355ED">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hideMark/>
          </w:tcPr>
          <w:p w14:paraId="3CED11F3" w14:textId="77777777" w:rsidR="00427438" w:rsidRPr="00B51EF2" w:rsidRDefault="00427438" w:rsidP="008355ED">
            <w:pPr>
              <w:rPr>
                <w:rFonts w:ascii="GHEA Grapalat" w:hAnsi="GHEA Grapalat" w:cs="Calibri"/>
                <w:sz w:val="22"/>
                <w:szCs w:val="22"/>
              </w:rPr>
            </w:pPr>
          </w:p>
        </w:tc>
        <w:tc>
          <w:tcPr>
            <w:tcW w:w="7110" w:type="dxa"/>
            <w:vMerge/>
            <w:tcBorders>
              <w:top w:val="nil"/>
              <w:left w:val="single" w:sz="4" w:space="0" w:color="auto"/>
              <w:bottom w:val="single" w:sz="4" w:space="0" w:color="auto"/>
              <w:right w:val="single" w:sz="4" w:space="0" w:color="auto"/>
            </w:tcBorders>
            <w:vAlign w:val="center"/>
            <w:hideMark/>
          </w:tcPr>
          <w:p w14:paraId="6DD67157" w14:textId="77777777" w:rsidR="00427438" w:rsidRPr="00B51EF2" w:rsidRDefault="00427438" w:rsidP="008355ED">
            <w:pPr>
              <w:rPr>
                <w:rFonts w:ascii="GHEA Grapalat" w:hAnsi="GHEA Grapalat" w:cs="Calibri"/>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6C6FD2E" w14:textId="77777777" w:rsidR="00427438" w:rsidRPr="00B51EF2" w:rsidRDefault="00427438" w:rsidP="00427438">
            <w:pPr>
              <w:jc w:val="center"/>
              <w:rPr>
                <w:rFonts w:ascii="GHEA Grapalat" w:hAnsi="GHEA Grapalat" w:cs="Calibri"/>
                <w:color w:val="000000"/>
              </w:rPr>
            </w:pPr>
          </w:p>
        </w:tc>
        <w:tc>
          <w:tcPr>
            <w:tcW w:w="1350" w:type="dxa"/>
            <w:vMerge/>
            <w:tcBorders>
              <w:top w:val="nil"/>
              <w:left w:val="nil"/>
              <w:bottom w:val="single" w:sz="4" w:space="0" w:color="auto"/>
              <w:right w:val="nil"/>
            </w:tcBorders>
            <w:vAlign w:val="center"/>
            <w:hideMark/>
          </w:tcPr>
          <w:p w14:paraId="2AEBC12D" w14:textId="77777777" w:rsidR="00427438" w:rsidRPr="00B51EF2" w:rsidRDefault="00427438" w:rsidP="008355ED">
            <w:pPr>
              <w:rPr>
                <w:rFonts w:ascii="GHEA Grapalat" w:hAnsi="GHEA Grapalat" w:cs="Calibri"/>
                <w:color w:val="000000"/>
              </w:rPr>
            </w:pPr>
          </w:p>
        </w:tc>
        <w:tc>
          <w:tcPr>
            <w:tcW w:w="1530" w:type="dxa"/>
            <w:vMerge/>
            <w:tcBorders>
              <w:top w:val="nil"/>
              <w:left w:val="single" w:sz="4" w:space="0" w:color="auto"/>
              <w:bottom w:val="single" w:sz="4" w:space="0" w:color="auto"/>
              <w:right w:val="single" w:sz="4" w:space="0" w:color="auto"/>
            </w:tcBorders>
            <w:vAlign w:val="center"/>
            <w:hideMark/>
          </w:tcPr>
          <w:p w14:paraId="18D2AA31" w14:textId="77777777" w:rsidR="00427438" w:rsidRPr="00B51EF2"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auto"/>
              <w:right w:val="single" w:sz="4" w:space="0" w:color="auto"/>
            </w:tcBorders>
            <w:vAlign w:val="center"/>
          </w:tcPr>
          <w:p w14:paraId="64D7CEB3" w14:textId="77777777" w:rsidR="00427438" w:rsidRPr="00B51EF2" w:rsidRDefault="00427438" w:rsidP="008355ED">
            <w:pPr>
              <w:rPr>
                <w:rFonts w:ascii="GHEA Grapalat" w:hAnsi="GHEA Grapalat" w:cs="Calibri"/>
                <w:color w:val="000000"/>
              </w:rPr>
            </w:pPr>
          </w:p>
        </w:tc>
        <w:tc>
          <w:tcPr>
            <w:tcW w:w="236" w:type="dxa"/>
            <w:gridSpan w:val="2"/>
            <w:vMerge w:val="restart"/>
            <w:tcBorders>
              <w:top w:val="nil"/>
              <w:left w:val="nil"/>
              <w:right w:val="nil"/>
            </w:tcBorders>
            <w:noWrap/>
            <w:vAlign w:val="bottom"/>
          </w:tcPr>
          <w:p w14:paraId="46218C02" w14:textId="77777777" w:rsidR="00427438" w:rsidRPr="00B51EF2" w:rsidRDefault="00427438" w:rsidP="008355ED">
            <w:pPr>
              <w:rPr>
                <w:sz w:val="20"/>
                <w:szCs w:val="20"/>
              </w:rPr>
            </w:pPr>
          </w:p>
        </w:tc>
      </w:tr>
      <w:tr w:rsidR="00427438" w:rsidRPr="00F671FF" w14:paraId="21CD1DD8" w14:textId="77777777" w:rsidTr="00427438">
        <w:trPr>
          <w:trHeight w:val="270"/>
        </w:trPr>
        <w:tc>
          <w:tcPr>
            <w:tcW w:w="513" w:type="dxa"/>
            <w:vMerge w:val="restart"/>
            <w:tcBorders>
              <w:top w:val="single" w:sz="4" w:space="0" w:color="auto"/>
              <w:left w:val="single" w:sz="4" w:space="0" w:color="auto"/>
              <w:bottom w:val="single" w:sz="4" w:space="0" w:color="000000"/>
              <w:right w:val="single" w:sz="4" w:space="0" w:color="auto"/>
            </w:tcBorders>
            <w:vAlign w:val="center"/>
          </w:tcPr>
          <w:p w14:paraId="13C39988" w14:textId="75C55077" w:rsidR="00427438" w:rsidRPr="00B51EF2" w:rsidRDefault="00427438" w:rsidP="00D05336">
            <w:pPr>
              <w:rPr>
                <w:rFonts w:ascii="GHEA Grapalat" w:hAnsi="GHEA Grapalat" w:cs="Calibri"/>
                <w:sz w:val="20"/>
                <w:szCs w:val="20"/>
              </w:rPr>
            </w:pPr>
            <w:r>
              <w:rPr>
                <w:rFonts w:ascii="GHEA Grapalat" w:hAnsi="GHEA Grapalat" w:cs="Calibri"/>
                <w:sz w:val="20"/>
                <w:szCs w:val="20"/>
              </w:rPr>
              <w:t>2</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51E5B186" w14:textId="35F5D57C" w:rsidR="00427438" w:rsidRPr="00B51EF2" w:rsidRDefault="00427438" w:rsidP="00D05336">
            <w:pPr>
              <w:rPr>
                <w:rFonts w:ascii="GHEA Grapalat" w:hAnsi="GHEA Grapalat" w:cs="Calibri"/>
                <w:sz w:val="22"/>
                <w:szCs w:val="22"/>
              </w:rPr>
            </w:pPr>
            <w:r>
              <w:rPr>
                <w:rFonts w:ascii="GHEA Grapalat" w:hAnsi="GHEA Grapalat" w:cs="Calibri"/>
                <w:sz w:val="22"/>
                <w:szCs w:val="22"/>
              </w:rPr>
              <w:t>45611300/8</w:t>
            </w:r>
          </w:p>
        </w:tc>
        <w:tc>
          <w:tcPr>
            <w:tcW w:w="7110" w:type="dxa"/>
            <w:vMerge w:val="restart"/>
            <w:tcBorders>
              <w:top w:val="single" w:sz="4" w:space="0" w:color="auto"/>
              <w:left w:val="single" w:sz="4" w:space="0" w:color="auto"/>
              <w:bottom w:val="single" w:sz="4" w:space="0" w:color="000000"/>
              <w:right w:val="single" w:sz="4" w:space="0" w:color="auto"/>
            </w:tcBorders>
            <w:vAlign w:val="center"/>
          </w:tcPr>
          <w:p w14:paraId="6DED8A9D" w14:textId="77777777" w:rsidR="00C3026D" w:rsidRPr="00C3026D" w:rsidRDefault="00C3026D" w:rsidP="00C3026D">
            <w:pPr>
              <w:tabs>
                <w:tab w:val="left" w:pos="1125"/>
              </w:tabs>
              <w:jc w:val="both"/>
              <w:rPr>
                <w:rFonts w:ascii="GHEA Grapalat" w:hAnsi="GHEA Grapalat" w:cs="Calibri"/>
                <w:sz w:val="20"/>
                <w:szCs w:val="20"/>
              </w:rPr>
            </w:pPr>
          </w:p>
          <w:p w14:paraId="4CEB98AE" w14:textId="77777777" w:rsidR="00C3026D" w:rsidRDefault="00C3026D" w:rsidP="00C3026D">
            <w:pPr>
              <w:tabs>
                <w:tab w:val="left" w:pos="1125"/>
              </w:tabs>
              <w:jc w:val="both"/>
              <w:rPr>
                <w:rFonts w:ascii="GHEA Grapalat" w:hAnsi="GHEA Grapalat" w:cs="Calibri"/>
                <w:b/>
                <w:bCs/>
                <w:sz w:val="20"/>
                <w:szCs w:val="20"/>
              </w:rPr>
            </w:pPr>
            <w:r w:rsidRPr="00C3026D">
              <w:rPr>
                <w:rFonts w:ascii="GHEA Grapalat" w:hAnsi="GHEA Grapalat" w:cs="Calibri"/>
                <w:b/>
                <w:bCs/>
                <w:sz w:val="20"/>
                <w:szCs w:val="20"/>
              </w:rPr>
              <w:t>ՏԵԽՆԻԿԱԿԱՆ ԱՌԱՋԱԴՐԱՆՔ</w:t>
            </w:r>
          </w:p>
          <w:p w14:paraId="7DF71C90" w14:textId="77777777" w:rsidR="00C3026D" w:rsidRPr="00C3026D" w:rsidRDefault="00C3026D" w:rsidP="00C3026D">
            <w:pPr>
              <w:tabs>
                <w:tab w:val="left" w:pos="1125"/>
              </w:tabs>
              <w:jc w:val="both"/>
              <w:rPr>
                <w:rFonts w:ascii="GHEA Grapalat" w:hAnsi="GHEA Grapalat" w:cs="Calibri"/>
                <w:b/>
                <w:bCs/>
                <w:sz w:val="20"/>
                <w:szCs w:val="20"/>
              </w:rPr>
            </w:pPr>
          </w:p>
          <w:p w14:paraId="054D1791" w14:textId="77777777" w:rsidR="00C3026D" w:rsidRPr="00C3026D" w:rsidRDefault="00C3026D" w:rsidP="00C3026D">
            <w:pPr>
              <w:tabs>
                <w:tab w:val="left" w:pos="1125"/>
              </w:tabs>
              <w:jc w:val="both"/>
              <w:rPr>
                <w:rFonts w:ascii="GHEA Grapalat" w:hAnsi="GHEA Grapalat" w:cs="Calibri"/>
                <w:sz w:val="20"/>
                <w:szCs w:val="20"/>
              </w:rPr>
            </w:pPr>
            <w:r w:rsidRPr="00C3026D">
              <w:rPr>
                <w:rFonts w:ascii="GHEA Grapalat" w:hAnsi="GHEA Grapalat" w:cs="Calibri"/>
                <w:sz w:val="20"/>
                <w:szCs w:val="20"/>
              </w:rPr>
              <w:t>1. Աշխատանքներն իրականացնել շինարարական նորմերին, կանոններին ու տեխնիկական պայմաններին համապատասխան,</w:t>
            </w:r>
          </w:p>
          <w:p w14:paraId="798DCCAC" w14:textId="77777777" w:rsidR="00C3026D" w:rsidRDefault="00C3026D" w:rsidP="00C3026D">
            <w:pPr>
              <w:tabs>
                <w:tab w:val="left" w:pos="1125"/>
              </w:tabs>
              <w:jc w:val="both"/>
              <w:rPr>
                <w:rFonts w:ascii="GHEA Grapalat" w:hAnsi="GHEA Grapalat" w:cs="Calibri"/>
                <w:sz w:val="20"/>
                <w:szCs w:val="20"/>
              </w:rPr>
            </w:pPr>
            <w:r w:rsidRPr="00C3026D">
              <w:rPr>
                <w:rFonts w:ascii="GHEA Grapalat" w:hAnsi="GHEA Grapalat" w:cs="Calibri"/>
                <w:sz w:val="20"/>
                <w:szCs w:val="20"/>
              </w:rPr>
              <w:t xml:space="preserve">2.  Մրցույթին մասնակից կազմակերպությունը գնի առաջարկը սահմանելու նպատակով իրավունք ունի նախորոք այցելելու շին հրապարակ:                                                                                                                          3. Աշխատանքները իրականցնող բանվորները պետք է ունենան </w:t>
            </w:r>
            <w:r w:rsidRPr="00C3026D">
              <w:rPr>
                <w:rFonts w:ascii="GHEA Grapalat" w:hAnsi="GHEA Grapalat" w:cs="Calibri"/>
                <w:sz w:val="20"/>
                <w:szCs w:val="20"/>
              </w:rPr>
              <w:lastRenderedPageBreak/>
              <w:t>համապատասխան աշխատանքային փորձ, իսկ աշխատանքները իրականցնելու ժամանակ պետք է կրեն հատուկ աշխատանքային վերնազգեստ, պահպանելով անվտանգության կանոնները:</w:t>
            </w:r>
          </w:p>
          <w:p w14:paraId="08206293" w14:textId="77777777" w:rsidR="00C3026D" w:rsidRPr="00C3026D" w:rsidRDefault="00C3026D" w:rsidP="00C3026D">
            <w:pPr>
              <w:tabs>
                <w:tab w:val="left" w:pos="1125"/>
              </w:tabs>
              <w:jc w:val="both"/>
              <w:rPr>
                <w:rFonts w:ascii="GHEA Grapalat" w:hAnsi="GHEA Grapalat" w:cs="Calibri"/>
                <w:sz w:val="20"/>
                <w:szCs w:val="20"/>
              </w:rPr>
            </w:pPr>
          </w:p>
          <w:p w14:paraId="73D84794" w14:textId="4FF1C8C3" w:rsidR="00427438" w:rsidRPr="00C3026D" w:rsidRDefault="00C3026D" w:rsidP="00C3026D">
            <w:pPr>
              <w:tabs>
                <w:tab w:val="left" w:pos="1125"/>
              </w:tabs>
              <w:jc w:val="both"/>
              <w:rPr>
                <w:rFonts w:ascii="GHEA Grapalat" w:hAnsi="GHEA Grapalat" w:cs="Calibri"/>
                <w:b/>
                <w:bCs/>
                <w:i/>
                <w:iCs/>
                <w:sz w:val="22"/>
                <w:szCs w:val="22"/>
              </w:rPr>
            </w:pPr>
            <w:r w:rsidRPr="00C3026D">
              <w:rPr>
                <w:rFonts w:ascii="GHEA Grapalat" w:hAnsi="GHEA Grapalat" w:cs="Calibri"/>
                <w:b/>
                <w:bCs/>
                <w:i/>
                <w:iCs/>
                <w:sz w:val="20"/>
                <w:szCs w:val="20"/>
              </w:rPr>
              <w:t>Աշխատանքների ավարտից հետո Կապալառու կազմակերպությունը կրում է 2 տարվա երաշխիքային պարտավորություն:</w:t>
            </w:r>
          </w:p>
        </w:tc>
        <w:tc>
          <w:tcPr>
            <w:tcW w:w="1080" w:type="dxa"/>
            <w:vMerge w:val="restart"/>
            <w:tcBorders>
              <w:top w:val="single" w:sz="4" w:space="0" w:color="auto"/>
              <w:left w:val="single" w:sz="4" w:space="0" w:color="auto"/>
              <w:bottom w:val="single" w:sz="4" w:space="0" w:color="000000"/>
              <w:right w:val="single" w:sz="4" w:space="0" w:color="auto"/>
            </w:tcBorders>
            <w:vAlign w:val="center"/>
          </w:tcPr>
          <w:p w14:paraId="4B3EFA2B" w14:textId="706EC6B6" w:rsidR="00427438" w:rsidRPr="00B51EF2" w:rsidRDefault="00427438" w:rsidP="00427438">
            <w:pPr>
              <w:jc w:val="center"/>
              <w:rPr>
                <w:rFonts w:ascii="GHEA Grapalat" w:hAnsi="GHEA Grapalat" w:cs="Calibri"/>
                <w:color w:val="000000"/>
              </w:rPr>
            </w:pPr>
            <w:r w:rsidRPr="002D3906">
              <w:rPr>
                <w:rFonts w:ascii="GHEA Grapalat" w:hAnsi="GHEA Grapalat" w:cs="Calibri"/>
                <w:color w:val="000000"/>
                <w:sz w:val="18"/>
                <w:szCs w:val="18"/>
              </w:rPr>
              <w:lastRenderedPageBreak/>
              <w:t>դրամ</w:t>
            </w:r>
          </w:p>
        </w:tc>
        <w:tc>
          <w:tcPr>
            <w:tcW w:w="1350" w:type="dxa"/>
            <w:vMerge w:val="restart"/>
            <w:tcBorders>
              <w:top w:val="single" w:sz="4" w:space="0" w:color="auto"/>
              <w:left w:val="nil"/>
              <w:bottom w:val="single" w:sz="4" w:space="0" w:color="000000"/>
              <w:right w:val="nil"/>
            </w:tcBorders>
            <w:vAlign w:val="center"/>
          </w:tcPr>
          <w:p w14:paraId="4A1011C5" w14:textId="6F35F6AC" w:rsidR="00427438" w:rsidRPr="00427438"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66 565 050</w:t>
            </w:r>
          </w:p>
        </w:tc>
        <w:tc>
          <w:tcPr>
            <w:tcW w:w="1530" w:type="dxa"/>
            <w:vMerge w:val="restart"/>
            <w:tcBorders>
              <w:top w:val="single" w:sz="4" w:space="0" w:color="auto"/>
              <w:left w:val="single" w:sz="4" w:space="0" w:color="auto"/>
              <w:bottom w:val="single" w:sz="4" w:space="0" w:color="000000"/>
              <w:right w:val="single" w:sz="4" w:space="0" w:color="auto"/>
            </w:tcBorders>
            <w:vAlign w:val="center"/>
          </w:tcPr>
          <w:p w14:paraId="785D4593" w14:textId="4C9C95C0" w:rsidR="00427438" w:rsidRPr="00B51EF2"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 xml:space="preserve">Երևան քաղաքի Քանաքեռ-Զեյթուն վարչական շրջանի Մ. Ավետիսյան 2-րդ փողոց </w:t>
            </w:r>
            <w:r w:rsidRPr="00427438">
              <w:rPr>
                <w:rFonts w:ascii="GHEA Grapalat" w:hAnsi="GHEA Grapalat" w:cs="Calibri"/>
                <w:color w:val="000000"/>
                <w:sz w:val="20"/>
                <w:szCs w:val="20"/>
              </w:rPr>
              <w:lastRenderedPageBreak/>
              <w:t>11,13,15,17 շենքերի հարակից տարածք</w:t>
            </w:r>
          </w:p>
        </w:tc>
        <w:tc>
          <w:tcPr>
            <w:tcW w:w="2250" w:type="dxa"/>
            <w:vMerge w:val="restart"/>
            <w:tcBorders>
              <w:top w:val="single" w:sz="4" w:space="0" w:color="auto"/>
              <w:left w:val="single" w:sz="4" w:space="0" w:color="auto"/>
              <w:bottom w:val="single" w:sz="4" w:space="0" w:color="000000"/>
              <w:right w:val="single" w:sz="4" w:space="0" w:color="auto"/>
            </w:tcBorders>
            <w:vAlign w:val="center"/>
          </w:tcPr>
          <w:p w14:paraId="606122C3" w14:textId="77777777" w:rsidR="00427438"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lastRenderedPageBreak/>
              <w:t xml:space="preserve">Պայմանագրով նախատեսված շինարարական աշխատանքները սկսվում են՝ տեխնիկական հսկողության ծառայությունների </w:t>
            </w:r>
            <w:r w:rsidRPr="00427438">
              <w:rPr>
                <w:rFonts w:ascii="GHEA Grapalat" w:hAnsi="GHEA Grapalat" w:cs="Calibri"/>
                <w:color w:val="000000"/>
                <w:sz w:val="20"/>
                <w:szCs w:val="20"/>
              </w:rPr>
              <w:lastRenderedPageBreak/>
              <w:t>մատուցման պայմանագիրը ուժի մեջ մտնելու օրվանից</w:t>
            </w:r>
            <w:r>
              <w:rPr>
                <w:rFonts w:ascii="GHEA Grapalat" w:hAnsi="GHEA Grapalat" w:cs="Calibri"/>
                <w:color w:val="000000"/>
                <w:sz w:val="20"/>
                <w:szCs w:val="20"/>
              </w:rPr>
              <w:t xml:space="preserve"> </w:t>
            </w:r>
            <w:r w:rsidRPr="00427438">
              <w:rPr>
                <w:rFonts w:ascii="GHEA Grapalat" w:hAnsi="GHEA Grapalat" w:cs="Calibri"/>
                <w:color w:val="000000"/>
                <w:sz w:val="20"/>
                <w:szCs w:val="20"/>
              </w:rPr>
              <w:t>մինչև 90-րդ օրացուցային օրը ներառյալ</w:t>
            </w:r>
          </w:p>
          <w:p w14:paraId="2D431F46" w14:textId="77777777" w:rsidR="00427438" w:rsidRPr="00B51EF2" w:rsidRDefault="00427438" w:rsidP="00D05336">
            <w:pPr>
              <w:rPr>
                <w:rFonts w:ascii="GHEA Grapalat" w:hAnsi="GHEA Grapalat" w:cs="Calibri"/>
                <w:color w:val="000000"/>
              </w:rPr>
            </w:pPr>
          </w:p>
        </w:tc>
        <w:tc>
          <w:tcPr>
            <w:tcW w:w="236" w:type="dxa"/>
            <w:gridSpan w:val="2"/>
            <w:vMerge/>
            <w:tcBorders>
              <w:left w:val="nil"/>
              <w:bottom w:val="nil"/>
              <w:right w:val="nil"/>
            </w:tcBorders>
            <w:noWrap/>
            <w:vAlign w:val="bottom"/>
          </w:tcPr>
          <w:p w14:paraId="03139879" w14:textId="77777777" w:rsidR="00427438" w:rsidRPr="00B51EF2" w:rsidRDefault="00427438" w:rsidP="00D05336">
            <w:pPr>
              <w:rPr>
                <w:sz w:val="20"/>
                <w:szCs w:val="20"/>
              </w:rPr>
            </w:pPr>
          </w:p>
        </w:tc>
      </w:tr>
      <w:tr w:rsidR="00427438" w:rsidRPr="00F671FF" w14:paraId="3ACE9825" w14:textId="77777777" w:rsidTr="00427438">
        <w:trPr>
          <w:trHeight w:val="367"/>
        </w:trPr>
        <w:tc>
          <w:tcPr>
            <w:tcW w:w="513" w:type="dxa"/>
            <w:vMerge/>
            <w:tcBorders>
              <w:top w:val="nil"/>
              <w:left w:val="single" w:sz="4" w:space="0" w:color="auto"/>
              <w:bottom w:val="single" w:sz="4" w:space="0" w:color="auto"/>
              <w:right w:val="single" w:sz="4" w:space="0" w:color="auto"/>
            </w:tcBorders>
            <w:vAlign w:val="center"/>
            <w:hideMark/>
          </w:tcPr>
          <w:p w14:paraId="2AF2A9D7" w14:textId="77777777" w:rsidR="00427438" w:rsidRPr="00B51EF2" w:rsidRDefault="00427438" w:rsidP="00D05336">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hideMark/>
          </w:tcPr>
          <w:p w14:paraId="3A6A72AD" w14:textId="77777777" w:rsidR="00427438" w:rsidRPr="00B51EF2" w:rsidRDefault="00427438" w:rsidP="00D05336">
            <w:pPr>
              <w:rPr>
                <w:rFonts w:ascii="GHEA Grapalat" w:hAnsi="GHEA Grapalat" w:cs="Calibri"/>
                <w:sz w:val="22"/>
                <w:szCs w:val="22"/>
              </w:rPr>
            </w:pPr>
          </w:p>
        </w:tc>
        <w:tc>
          <w:tcPr>
            <w:tcW w:w="7110" w:type="dxa"/>
            <w:vMerge/>
            <w:tcBorders>
              <w:top w:val="nil"/>
              <w:left w:val="single" w:sz="4" w:space="0" w:color="auto"/>
              <w:bottom w:val="single" w:sz="4" w:space="0" w:color="auto"/>
              <w:right w:val="single" w:sz="4" w:space="0" w:color="auto"/>
            </w:tcBorders>
            <w:vAlign w:val="center"/>
            <w:hideMark/>
          </w:tcPr>
          <w:p w14:paraId="20BE1AF6" w14:textId="77777777" w:rsidR="00427438" w:rsidRPr="00B51EF2" w:rsidRDefault="00427438" w:rsidP="00D05336">
            <w:pPr>
              <w:rPr>
                <w:rFonts w:ascii="GHEA Grapalat" w:hAnsi="GHEA Grapalat" w:cs="Calibri"/>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81D071D" w14:textId="77777777" w:rsidR="00427438" w:rsidRPr="00B51EF2" w:rsidRDefault="00427438" w:rsidP="00427438">
            <w:pPr>
              <w:jc w:val="center"/>
              <w:rPr>
                <w:rFonts w:ascii="GHEA Grapalat" w:hAnsi="GHEA Grapalat" w:cs="Calibri"/>
                <w:color w:val="000000"/>
              </w:rPr>
            </w:pPr>
          </w:p>
        </w:tc>
        <w:tc>
          <w:tcPr>
            <w:tcW w:w="1350" w:type="dxa"/>
            <w:vMerge/>
            <w:tcBorders>
              <w:top w:val="nil"/>
              <w:left w:val="nil"/>
              <w:bottom w:val="single" w:sz="4" w:space="0" w:color="auto"/>
              <w:right w:val="nil"/>
            </w:tcBorders>
            <w:vAlign w:val="center"/>
            <w:hideMark/>
          </w:tcPr>
          <w:p w14:paraId="4CA6C2C5" w14:textId="77777777" w:rsidR="00427438" w:rsidRPr="00427438" w:rsidRDefault="00427438" w:rsidP="00427438">
            <w:pPr>
              <w:jc w:val="center"/>
              <w:rPr>
                <w:rFonts w:ascii="GHEA Grapalat" w:hAnsi="GHEA Grapalat" w:cs="Calibri"/>
                <w:color w:val="000000"/>
                <w:sz w:val="20"/>
                <w:szCs w:val="20"/>
              </w:rPr>
            </w:pPr>
          </w:p>
        </w:tc>
        <w:tc>
          <w:tcPr>
            <w:tcW w:w="1530" w:type="dxa"/>
            <w:vMerge/>
            <w:tcBorders>
              <w:top w:val="nil"/>
              <w:left w:val="single" w:sz="4" w:space="0" w:color="auto"/>
              <w:bottom w:val="single" w:sz="4" w:space="0" w:color="auto"/>
              <w:right w:val="single" w:sz="4" w:space="0" w:color="auto"/>
            </w:tcBorders>
            <w:vAlign w:val="center"/>
            <w:hideMark/>
          </w:tcPr>
          <w:p w14:paraId="4CFCE560" w14:textId="77777777" w:rsidR="00427438" w:rsidRPr="00B51EF2"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auto"/>
              <w:right w:val="single" w:sz="4" w:space="0" w:color="auto"/>
            </w:tcBorders>
            <w:vAlign w:val="center"/>
          </w:tcPr>
          <w:p w14:paraId="1CF87D14" w14:textId="77777777" w:rsidR="00427438" w:rsidRPr="00B51EF2" w:rsidRDefault="00427438" w:rsidP="00D05336">
            <w:pPr>
              <w:rPr>
                <w:rFonts w:ascii="GHEA Grapalat" w:hAnsi="GHEA Grapalat" w:cs="Calibri"/>
                <w:color w:val="000000"/>
              </w:rPr>
            </w:pPr>
          </w:p>
        </w:tc>
        <w:tc>
          <w:tcPr>
            <w:tcW w:w="236" w:type="dxa"/>
            <w:gridSpan w:val="2"/>
            <w:tcBorders>
              <w:top w:val="nil"/>
              <w:left w:val="nil"/>
              <w:bottom w:val="nil"/>
              <w:right w:val="nil"/>
            </w:tcBorders>
            <w:noWrap/>
            <w:vAlign w:val="bottom"/>
          </w:tcPr>
          <w:p w14:paraId="03E31CA5" w14:textId="77777777" w:rsidR="00427438" w:rsidRPr="00B51EF2" w:rsidRDefault="00427438" w:rsidP="00D05336">
            <w:pPr>
              <w:rPr>
                <w:sz w:val="20"/>
                <w:szCs w:val="20"/>
              </w:rPr>
            </w:pPr>
          </w:p>
        </w:tc>
      </w:tr>
      <w:tr w:rsidR="00427438" w:rsidRPr="00F671FF" w14:paraId="111FDF9F" w14:textId="77777777" w:rsidTr="00427438">
        <w:trPr>
          <w:trHeight w:val="367"/>
        </w:trPr>
        <w:tc>
          <w:tcPr>
            <w:tcW w:w="513" w:type="dxa"/>
            <w:vMerge w:val="restart"/>
            <w:tcBorders>
              <w:top w:val="single" w:sz="4" w:space="0" w:color="auto"/>
              <w:left w:val="single" w:sz="4" w:space="0" w:color="auto"/>
              <w:bottom w:val="single" w:sz="4" w:space="0" w:color="000000"/>
              <w:right w:val="single" w:sz="4" w:space="0" w:color="auto"/>
            </w:tcBorders>
            <w:vAlign w:val="center"/>
            <w:hideMark/>
          </w:tcPr>
          <w:p w14:paraId="22AF91BE" w14:textId="2DACCB49" w:rsidR="00427438" w:rsidRPr="00B51EF2" w:rsidRDefault="00427438" w:rsidP="00D05336">
            <w:pPr>
              <w:rPr>
                <w:rFonts w:ascii="GHEA Grapalat" w:hAnsi="GHEA Grapalat" w:cs="Calibri"/>
                <w:sz w:val="20"/>
                <w:szCs w:val="20"/>
              </w:rPr>
            </w:pPr>
            <w:r>
              <w:rPr>
                <w:rFonts w:ascii="GHEA Grapalat" w:hAnsi="GHEA Grapalat" w:cs="Calibri"/>
                <w:sz w:val="20"/>
                <w:szCs w:val="20"/>
              </w:rPr>
              <w:t>3</w:t>
            </w:r>
          </w:p>
        </w:tc>
        <w:tc>
          <w:tcPr>
            <w:tcW w:w="1557" w:type="dxa"/>
            <w:vMerge w:val="restart"/>
            <w:tcBorders>
              <w:top w:val="single" w:sz="4" w:space="0" w:color="auto"/>
              <w:left w:val="single" w:sz="4" w:space="0" w:color="auto"/>
              <w:bottom w:val="single" w:sz="4" w:space="0" w:color="auto"/>
              <w:right w:val="single" w:sz="4" w:space="0" w:color="auto"/>
            </w:tcBorders>
            <w:vAlign w:val="center"/>
            <w:hideMark/>
          </w:tcPr>
          <w:p w14:paraId="4476F8BF" w14:textId="34489C01" w:rsidR="00427438" w:rsidRPr="00B51EF2" w:rsidRDefault="00427438" w:rsidP="00D05336">
            <w:pPr>
              <w:rPr>
                <w:rFonts w:ascii="GHEA Grapalat" w:hAnsi="GHEA Grapalat" w:cs="Calibri"/>
                <w:sz w:val="22"/>
                <w:szCs w:val="22"/>
              </w:rPr>
            </w:pPr>
            <w:r>
              <w:rPr>
                <w:rFonts w:ascii="GHEA Grapalat" w:hAnsi="GHEA Grapalat" w:cs="Calibri"/>
                <w:sz w:val="22"/>
                <w:szCs w:val="22"/>
              </w:rPr>
              <w:t>45611300/9</w:t>
            </w:r>
          </w:p>
        </w:tc>
        <w:tc>
          <w:tcPr>
            <w:tcW w:w="7110" w:type="dxa"/>
            <w:vMerge w:val="restart"/>
            <w:tcBorders>
              <w:top w:val="single" w:sz="4" w:space="0" w:color="auto"/>
              <w:left w:val="single" w:sz="4" w:space="0" w:color="auto"/>
              <w:bottom w:val="single" w:sz="4" w:space="0" w:color="000000"/>
              <w:right w:val="single" w:sz="4" w:space="0" w:color="auto"/>
            </w:tcBorders>
            <w:vAlign w:val="center"/>
            <w:hideMark/>
          </w:tcPr>
          <w:p w14:paraId="0DF8DD9F" w14:textId="77777777" w:rsidR="00C3026D" w:rsidRPr="00C3026D" w:rsidRDefault="00C3026D" w:rsidP="00C3026D">
            <w:pPr>
              <w:tabs>
                <w:tab w:val="left" w:pos="1125"/>
              </w:tabs>
              <w:jc w:val="both"/>
              <w:rPr>
                <w:rFonts w:ascii="GHEA Grapalat" w:hAnsi="GHEA Grapalat" w:cs="Calibri"/>
                <w:b/>
                <w:bCs/>
                <w:sz w:val="20"/>
                <w:szCs w:val="20"/>
              </w:rPr>
            </w:pPr>
            <w:r w:rsidRPr="00C3026D">
              <w:rPr>
                <w:rFonts w:ascii="GHEA Grapalat" w:hAnsi="GHEA Grapalat" w:cs="Calibri"/>
                <w:b/>
                <w:bCs/>
                <w:sz w:val="20"/>
                <w:szCs w:val="20"/>
              </w:rPr>
              <w:t>ՏԵԽՆԻԿԱԿԱՆ ԱՌԱՋԱԴՐԱՆՔ</w:t>
            </w:r>
          </w:p>
          <w:p w14:paraId="638D7EC9" w14:textId="77777777" w:rsidR="00C3026D" w:rsidRPr="00C3026D" w:rsidRDefault="00C3026D" w:rsidP="00C3026D">
            <w:pPr>
              <w:tabs>
                <w:tab w:val="left" w:pos="1125"/>
              </w:tabs>
              <w:jc w:val="both"/>
              <w:rPr>
                <w:rFonts w:ascii="GHEA Grapalat" w:hAnsi="GHEA Grapalat" w:cs="Calibri"/>
                <w:sz w:val="20"/>
                <w:szCs w:val="20"/>
              </w:rPr>
            </w:pPr>
          </w:p>
          <w:p w14:paraId="1F5AC4C7" w14:textId="77777777" w:rsidR="00C3026D" w:rsidRPr="00C3026D" w:rsidRDefault="00C3026D" w:rsidP="00C3026D">
            <w:pPr>
              <w:tabs>
                <w:tab w:val="left" w:pos="1125"/>
              </w:tabs>
              <w:jc w:val="both"/>
              <w:rPr>
                <w:rFonts w:ascii="GHEA Grapalat" w:hAnsi="GHEA Grapalat" w:cs="Calibri"/>
                <w:sz w:val="20"/>
                <w:szCs w:val="20"/>
              </w:rPr>
            </w:pPr>
            <w:r w:rsidRPr="00C3026D">
              <w:rPr>
                <w:rFonts w:ascii="GHEA Grapalat" w:hAnsi="GHEA Grapalat" w:cs="Calibri"/>
                <w:sz w:val="20"/>
                <w:szCs w:val="20"/>
              </w:rPr>
              <w:t>1. Աշխատանքներն իրականացնել շինարարական նորմերին, կանոններին ու տեխնիկական պայմաններին համապատասխան,</w:t>
            </w:r>
          </w:p>
          <w:p w14:paraId="783BB99E" w14:textId="77777777" w:rsidR="00C3026D" w:rsidRDefault="00C3026D" w:rsidP="00C3026D">
            <w:pPr>
              <w:tabs>
                <w:tab w:val="left" w:pos="1125"/>
              </w:tabs>
              <w:jc w:val="both"/>
              <w:rPr>
                <w:rFonts w:ascii="GHEA Grapalat" w:hAnsi="GHEA Grapalat" w:cs="Calibri"/>
                <w:sz w:val="20"/>
                <w:szCs w:val="20"/>
              </w:rPr>
            </w:pPr>
            <w:r w:rsidRPr="00C3026D">
              <w:rPr>
                <w:rFonts w:ascii="GHEA Grapalat" w:hAnsi="GHEA Grapalat" w:cs="Calibri"/>
                <w:sz w:val="20"/>
                <w:szCs w:val="20"/>
              </w:rPr>
              <w:t>2.  Մրցույթին մասնակից կազմակերպությունը գնի առաջարկը սահմանելու նպատակով իրավունք ունի նախորոք այցելելու շին հրապարակ:                                                                                                                          3. Աշխատանքները իրականցնող բանվորները պետք է ունենան համապատասխան աշխատանքային փորձ, իսկ աշխատանքները իրականցնելու ժամանակ պետք է կրեն հատուկ աշխատանքային վերնազգեստ, պահպանելով անվտանգության կանոնները:</w:t>
            </w:r>
          </w:p>
          <w:p w14:paraId="0194779A" w14:textId="77777777" w:rsidR="00C3026D" w:rsidRPr="00C3026D" w:rsidRDefault="00C3026D" w:rsidP="00C3026D">
            <w:pPr>
              <w:tabs>
                <w:tab w:val="left" w:pos="1125"/>
              </w:tabs>
              <w:jc w:val="both"/>
              <w:rPr>
                <w:rFonts w:ascii="GHEA Grapalat" w:hAnsi="GHEA Grapalat" w:cs="Calibri"/>
                <w:sz w:val="20"/>
                <w:szCs w:val="20"/>
              </w:rPr>
            </w:pPr>
          </w:p>
          <w:p w14:paraId="23317F3F" w14:textId="264CCC80" w:rsidR="00427438" w:rsidRPr="00C3026D" w:rsidRDefault="00C3026D" w:rsidP="00C3026D">
            <w:pPr>
              <w:tabs>
                <w:tab w:val="left" w:pos="1125"/>
              </w:tabs>
              <w:jc w:val="both"/>
              <w:rPr>
                <w:rFonts w:ascii="GHEA Grapalat" w:hAnsi="GHEA Grapalat" w:cs="Calibri"/>
                <w:b/>
                <w:bCs/>
                <w:i/>
                <w:iCs/>
                <w:sz w:val="22"/>
                <w:szCs w:val="22"/>
              </w:rPr>
            </w:pPr>
            <w:r w:rsidRPr="00C3026D">
              <w:rPr>
                <w:rFonts w:ascii="GHEA Grapalat" w:hAnsi="GHEA Grapalat" w:cs="Calibri"/>
                <w:b/>
                <w:bCs/>
                <w:i/>
                <w:iCs/>
                <w:sz w:val="20"/>
                <w:szCs w:val="20"/>
              </w:rPr>
              <w:t>Աշխատանքների ավարտից հետո Կապալառու կազմակերպությունը կրում է 2 տարվա երաշխիքային պարտավորություն:</w:t>
            </w:r>
          </w:p>
        </w:tc>
        <w:tc>
          <w:tcPr>
            <w:tcW w:w="1080" w:type="dxa"/>
            <w:vMerge w:val="restart"/>
            <w:tcBorders>
              <w:top w:val="single" w:sz="4" w:space="0" w:color="auto"/>
              <w:left w:val="single" w:sz="4" w:space="0" w:color="auto"/>
              <w:bottom w:val="single" w:sz="4" w:space="0" w:color="000000"/>
              <w:right w:val="single" w:sz="4" w:space="0" w:color="auto"/>
            </w:tcBorders>
            <w:vAlign w:val="center"/>
            <w:hideMark/>
          </w:tcPr>
          <w:p w14:paraId="3CEB4EC8" w14:textId="6C2BD191" w:rsidR="00427438" w:rsidRPr="00B51EF2" w:rsidRDefault="00427438" w:rsidP="00427438">
            <w:pPr>
              <w:jc w:val="center"/>
              <w:rPr>
                <w:rFonts w:ascii="GHEA Grapalat" w:hAnsi="GHEA Grapalat" w:cs="Calibri"/>
                <w:color w:val="000000"/>
              </w:rPr>
            </w:pPr>
            <w:r w:rsidRPr="002D3906">
              <w:rPr>
                <w:rFonts w:ascii="GHEA Grapalat" w:hAnsi="GHEA Grapalat" w:cs="Calibri"/>
                <w:color w:val="000000"/>
                <w:sz w:val="18"/>
                <w:szCs w:val="18"/>
              </w:rPr>
              <w:t>դրամ</w:t>
            </w:r>
          </w:p>
        </w:tc>
        <w:tc>
          <w:tcPr>
            <w:tcW w:w="1350" w:type="dxa"/>
            <w:vMerge w:val="restart"/>
            <w:tcBorders>
              <w:top w:val="single" w:sz="4" w:space="0" w:color="auto"/>
              <w:left w:val="nil"/>
              <w:bottom w:val="single" w:sz="4" w:space="0" w:color="000000"/>
              <w:right w:val="nil"/>
            </w:tcBorders>
            <w:vAlign w:val="center"/>
            <w:hideMark/>
          </w:tcPr>
          <w:p w14:paraId="2A3A1FA8" w14:textId="5874BBF3" w:rsidR="00427438" w:rsidRPr="00427438"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19 024 440</w:t>
            </w:r>
          </w:p>
        </w:tc>
        <w:tc>
          <w:tcPr>
            <w:tcW w:w="1530" w:type="dxa"/>
            <w:vMerge w:val="restart"/>
            <w:tcBorders>
              <w:top w:val="single" w:sz="4" w:space="0" w:color="auto"/>
              <w:left w:val="single" w:sz="4" w:space="0" w:color="auto"/>
              <w:bottom w:val="single" w:sz="4" w:space="0" w:color="000000"/>
              <w:right w:val="single" w:sz="4" w:space="0" w:color="auto"/>
            </w:tcBorders>
            <w:vAlign w:val="center"/>
            <w:hideMark/>
          </w:tcPr>
          <w:p w14:paraId="4AB04C7D" w14:textId="569046D9" w:rsidR="00427438" w:rsidRPr="00B51EF2"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Երևան քաղաքի Քանաքեռ-Զեյթուն վարչական շրջանի Տիգրանյան 20 շենքի դիմացի տարածք</w:t>
            </w:r>
          </w:p>
        </w:tc>
        <w:tc>
          <w:tcPr>
            <w:tcW w:w="2250" w:type="dxa"/>
            <w:vMerge w:val="restart"/>
            <w:tcBorders>
              <w:top w:val="single" w:sz="4" w:space="0" w:color="auto"/>
              <w:left w:val="single" w:sz="4" w:space="0" w:color="auto"/>
              <w:bottom w:val="single" w:sz="4" w:space="0" w:color="000000"/>
              <w:right w:val="single" w:sz="4" w:space="0" w:color="auto"/>
            </w:tcBorders>
            <w:vAlign w:val="center"/>
          </w:tcPr>
          <w:p w14:paraId="097F729A" w14:textId="77777777" w:rsidR="00427438"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r>
              <w:rPr>
                <w:rFonts w:ascii="GHEA Grapalat" w:hAnsi="GHEA Grapalat" w:cs="Calibri"/>
                <w:color w:val="000000"/>
                <w:sz w:val="20"/>
                <w:szCs w:val="20"/>
              </w:rPr>
              <w:t xml:space="preserve"> </w:t>
            </w:r>
            <w:r w:rsidRPr="00427438">
              <w:rPr>
                <w:rFonts w:ascii="GHEA Grapalat" w:hAnsi="GHEA Grapalat" w:cs="Calibri"/>
                <w:color w:val="000000"/>
                <w:sz w:val="20"/>
                <w:szCs w:val="20"/>
              </w:rPr>
              <w:t>մինչև 90-րդ օրացուցային օրը ներառյալ</w:t>
            </w:r>
          </w:p>
          <w:p w14:paraId="68734627" w14:textId="77777777" w:rsidR="00427438" w:rsidRPr="00B51EF2" w:rsidRDefault="00427438" w:rsidP="00D05336">
            <w:pPr>
              <w:rPr>
                <w:rFonts w:ascii="GHEA Grapalat" w:hAnsi="GHEA Grapalat" w:cs="Calibri"/>
                <w:color w:val="000000"/>
              </w:rPr>
            </w:pPr>
          </w:p>
        </w:tc>
        <w:tc>
          <w:tcPr>
            <w:tcW w:w="236" w:type="dxa"/>
            <w:gridSpan w:val="2"/>
            <w:tcBorders>
              <w:top w:val="nil"/>
              <w:left w:val="nil"/>
              <w:bottom w:val="nil"/>
              <w:right w:val="nil"/>
            </w:tcBorders>
            <w:noWrap/>
            <w:vAlign w:val="bottom"/>
          </w:tcPr>
          <w:p w14:paraId="295731D7" w14:textId="77777777" w:rsidR="00427438" w:rsidRPr="00B51EF2" w:rsidRDefault="00427438" w:rsidP="00D05336">
            <w:pPr>
              <w:rPr>
                <w:sz w:val="20"/>
                <w:szCs w:val="20"/>
              </w:rPr>
            </w:pPr>
          </w:p>
        </w:tc>
      </w:tr>
      <w:tr w:rsidR="00427438" w:rsidRPr="00F671FF" w14:paraId="61D39326" w14:textId="77777777" w:rsidTr="00427438">
        <w:trPr>
          <w:trHeight w:val="276"/>
        </w:trPr>
        <w:tc>
          <w:tcPr>
            <w:tcW w:w="513" w:type="dxa"/>
            <w:vMerge/>
            <w:tcBorders>
              <w:top w:val="nil"/>
              <w:left w:val="single" w:sz="4" w:space="0" w:color="auto"/>
              <w:bottom w:val="single" w:sz="4" w:space="0" w:color="auto"/>
              <w:right w:val="single" w:sz="4" w:space="0" w:color="auto"/>
            </w:tcBorders>
            <w:vAlign w:val="center"/>
            <w:hideMark/>
          </w:tcPr>
          <w:p w14:paraId="0ED29A6D" w14:textId="77777777" w:rsidR="00427438" w:rsidRPr="00B51EF2" w:rsidRDefault="00427438" w:rsidP="00D05336">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hideMark/>
          </w:tcPr>
          <w:p w14:paraId="407AFBE6" w14:textId="77777777" w:rsidR="00427438" w:rsidRPr="00B51EF2" w:rsidRDefault="00427438" w:rsidP="00D05336">
            <w:pPr>
              <w:rPr>
                <w:rFonts w:ascii="GHEA Grapalat" w:hAnsi="GHEA Grapalat" w:cs="Calibri"/>
                <w:sz w:val="22"/>
                <w:szCs w:val="22"/>
              </w:rPr>
            </w:pPr>
          </w:p>
        </w:tc>
        <w:tc>
          <w:tcPr>
            <w:tcW w:w="7110" w:type="dxa"/>
            <w:vMerge/>
            <w:tcBorders>
              <w:top w:val="nil"/>
              <w:left w:val="single" w:sz="4" w:space="0" w:color="auto"/>
              <w:bottom w:val="single" w:sz="4" w:space="0" w:color="auto"/>
              <w:right w:val="single" w:sz="4" w:space="0" w:color="auto"/>
            </w:tcBorders>
            <w:vAlign w:val="center"/>
            <w:hideMark/>
          </w:tcPr>
          <w:p w14:paraId="491E7827" w14:textId="77777777" w:rsidR="00427438" w:rsidRPr="00B51EF2" w:rsidRDefault="00427438" w:rsidP="00D05336">
            <w:pPr>
              <w:rPr>
                <w:rFonts w:ascii="GHEA Grapalat" w:hAnsi="GHEA Grapalat" w:cs="Calibri"/>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0F44297" w14:textId="77777777" w:rsidR="00427438" w:rsidRPr="00B51EF2" w:rsidRDefault="00427438" w:rsidP="00427438">
            <w:pPr>
              <w:jc w:val="center"/>
              <w:rPr>
                <w:rFonts w:ascii="GHEA Grapalat" w:hAnsi="GHEA Grapalat" w:cs="Calibri"/>
                <w:color w:val="000000"/>
              </w:rPr>
            </w:pPr>
          </w:p>
        </w:tc>
        <w:tc>
          <w:tcPr>
            <w:tcW w:w="1350" w:type="dxa"/>
            <w:vMerge/>
            <w:tcBorders>
              <w:top w:val="nil"/>
              <w:left w:val="nil"/>
              <w:bottom w:val="single" w:sz="4" w:space="0" w:color="auto"/>
              <w:right w:val="nil"/>
            </w:tcBorders>
            <w:vAlign w:val="center"/>
            <w:hideMark/>
          </w:tcPr>
          <w:p w14:paraId="25AB6D34" w14:textId="77777777" w:rsidR="00427438" w:rsidRPr="00427438" w:rsidRDefault="00427438" w:rsidP="00427438">
            <w:pPr>
              <w:jc w:val="center"/>
              <w:rPr>
                <w:rFonts w:ascii="GHEA Grapalat" w:hAnsi="GHEA Grapalat" w:cs="Calibri"/>
                <w:color w:val="000000"/>
                <w:sz w:val="20"/>
                <w:szCs w:val="20"/>
              </w:rPr>
            </w:pPr>
          </w:p>
        </w:tc>
        <w:tc>
          <w:tcPr>
            <w:tcW w:w="1530" w:type="dxa"/>
            <w:vMerge/>
            <w:tcBorders>
              <w:top w:val="nil"/>
              <w:left w:val="single" w:sz="4" w:space="0" w:color="auto"/>
              <w:bottom w:val="single" w:sz="4" w:space="0" w:color="auto"/>
              <w:right w:val="single" w:sz="4" w:space="0" w:color="auto"/>
            </w:tcBorders>
            <w:vAlign w:val="center"/>
            <w:hideMark/>
          </w:tcPr>
          <w:p w14:paraId="75E73990" w14:textId="77777777" w:rsidR="00427438" w:rsidRPr="00B51EF2" w:rsidRDefault="00427438" w:rsidP="00427438">
            <w:pPr>
              <w:jc w:val="cente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auto"/>
              <w:right w:val="single" w:sz="4" w:space="0" w:color="auto"/>
            </w:tcBorders>
            <w:vAlign w:val="center"/>
          </w:tcPr>
          <w:p w14:paraId="42983ECD" w14:textId="77777777" w:rsidR="00427438" w:rsidRPr="00B51EF2" w:rsidRDefault="00427438" w:rsidP="00D05336">
            <w:pPr>
              <w:rPr>
                <w:rFonts w:ascii="GHEA Grapalat" w:hAnsi="GHEA Grapalat" w:cs="Calibri"/>
                <w:color w:val="000000"/>
              </w:rPr>
            </w:pPr>
          </w:p>
        </w:tc>
        <w:tc>
          <w:tcPr>
            <w:tcW w:w="236" w:type="dxa"/>
            <w:gridSpan w:val="2"/>
            <w:vMerge w:val="restart"/>
            <w:tcBorders>
              <w:top w:val="nil"/>
              <w:left w:val="nil"/>
              <w:right w:val="nil"/>
            </w:tcBorders>
            <w:noWrap/>
            <w:vAlign w:val="bottom"/>
          </w:tcPr>
          <w:p w14:paraId="65AE111E" w14:textId="77777777" w:rsidR="00427438" w:rsidRPr="00B51EF2" w:rsidRDefault="00427438" w:rsidP="00D05336">
            <w:pPr>
              <w:rPr>
                <w:sz w:val="20"/>
                <w:szCs w:val="20"/>
              </w:rPr>
            </w:pPr>
          </w:p>
        </w:tc>
      </w:tr>
      <w:tr w:rsidR="00427438" w:rsidRPr="00F671FF" w14:paraId="1FF9FDCC" w14:textId="77777777" w:rsidTr="00427438">
        <w:trPr>
          <w:trHeight w:val="270"/>
        </w:trPr>
        <w:tc>
          <w:tcPr>
            <w:tcW w:w="513" w:type="dxa"/>
            <w:vMerge w:val="restart"/>
            <w:tcBorders>
              <w:top w:val="single" w:sz="4" w:space="0" w:color="auto"/>
              <w:left w:val="single" w:sz="4" w:space="0" w:color="auto"/>
              <w:bottom w:val="single" w:sz="4" w:space="0" w:color="000000"/>
              <w:right w:val="single" w:sz="4" w:space="0" w:color="auto"/>
            </w:tcBorders>
            <w:vAlign w:val="center"/>
          </w:tcPr>
          <w:p w14:paraId="757F0321" w14:textId="79CCEBC8" w:rsidR="00427438" w:rsidRPr="00B51EF2" w:rsidRDefault="00427438" w:rsidP="00D05336">
            <w:pPr>
              <w:rPr>
                <w:rFonts w:ascii="GHEA Grapalat" w:hAnsi="GHEA Grapalat" w:cs="Calibri"/>
                <w:sz w:val="20"/>
                <w:szCs w:val="20"/>
              </w:rPr>
            </w:pPr>
            <w:r>
              <w:rPr>
                <w:rFonts w:ascii="GHEA Grapalat" w:hAnsi="GHEA Grapalat" w:cs="Calibri"/>
                <w:sz w:val="20"/>
                <w:szCs w:val="20"/>
              </w:rPr>
              <w:t>4</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24A7F616" w14:textId="5FE11F6A" w:rsidR="00427438" w:rsidRPr="00B51EF2" w:rsidRDefault="00427438" w:rsidP="00D05336">
            <w:pPr>
              <w:rPr>
                <w:rFonts w:ascii="GHEA Grapalat" w:hAnsi="GHEA Grapalat" w:cs="Calibri"/>
                <w:sz w:val="22"/>
                <w:szCs w:val="22"/>
              </w:rPr>
            </w:pPr>
            <w:r>
              <w:rPr>
                <w:rFonts w:ascii="GHEA Grapalat" w:hAnsi="GHEA Grapalat" w:cs="Calibri"/>
                <w:sz w:val="22"/>
                <w:szCs w:val="22"/>
              </w:rPr>
              <w:t>45611300/10</w:t>
            </w:r>
          </w:p>
        </w:tc>
        <w:tc>
          <w:tcPr>
            <w:tcW w:w="7110" w:type="dxa"/>
            <w:vMerge w:val="restart"/>
            <w:tcBorders>
              <w:top w:val="single" w:sz="4" w:space="0" w:color="auto"/>
              <w:left w:val="single" w:sz="4" w:space="0" w:color="auto"/>
              <w:bottom w:val="single" w:sz="4" w:space="0" w:color="000000"/>
              <w:right w:val="single" w:sz="4" w:space="0" w:color="auto"/>
            </w:tcBorders>
            <w:vAlign w:val="center"/>
          </w:tcPr>
          <w:p w14:paraId="5CFC0B5D" w14:textId="77777777" w:rsidR="00C3026D" w:rsidRPr="00C3026D" w:rsidRDefault="00C3026D" w:rsidP="00C3026D">
            <w:pPr>
              <w:tabs>
                <w:tab w:val="left" w:pos="1125"/>
              </w:tabs>
              <w:jc w:val="both"/>
              <w:rPr>
                <w:rFonts w:ascii="GHEA Grapalat" w:hAnsi="GHEA Grapalat" w:cs="Calibri"/>
                <w:b/>
                <w:bCs/>
                <w:sz w:val="20"/>
                <w:szCs w:val="20"/>
              </w:rPr>
            </w:pPr>
            <w:r w:rsidRPr="00C3026D">
              <w:rPr>
                <w:rFonts w:ascii="GHEA Grapalat" w:hAnsi="GHEA Grapalat" w:cs="Calibri"/>
                <w:b/>
                <w:bCs/>
                <w:sz w:val="20"/>
                <w:szCs w:val="20"/>
              </w:rPr>
              <w:t>ՏԵԽՆԻԿԱԿԱՆ ԱՌԱՋԱԴՐԱՆՔ</w:t>
            </w:r>
          </w:p>
          <w:p w14:paraId="183E0A91" w14:textId="77777777" w:rsidR="00C3026D" w:rsidRPr="00C3026D" w:rsidRDefault="00C3026D" w:rsidP="00C3026D">
            <w:pPr>
              <w:tabs>
                <w:tab w:val="left" w:pos="1125"/>
              </w:tabs>
              <w:jc w:val="both"/>
              <w:rPr>
                <w:rFonts w:ascii="GHEA Grapalat" w:hAnsi="GHEA Grapalat" w:cs="Calibri"/>
                <w:sz w:val="20"/>
                <w:szCs w:val="20"/>
              </w:rPr>
            </w:pPr>
          </w:p>
          <w:p w14:paraId="4C4CD0DE" w14:textId="77777777" w:rsidR="00C3026D" w:rsidRPr="00C3026D" w:rsidRDefault="00C3026D" w:rsidP="00C3026D">
            <w:pPr>
              <w:tabs>
                <w:tab w:val="left" w:pos="1125"/>
              </w:tabs>
              <w:jc w:val="both"/>
              <w:rPr>
                <w:rFonts w:ascii="GHEA Grapalat" w:hAnsi="GHEA Grapalat" w:cs="Calibri"/>
                <w:sz w:val="20"/>
                <w:szCs w:val="20"/>
              </w:rPr>
            </w:pPr>
            <w:r w:rsidRPr="00C3026D">
              <w:rPr>
                <w:rFonts w:ascii="GHEA Grapalat" w:hAnsi="GHEA Grapalat" w:cs="Calibri"/>
                <w:sz w:val="20"/>
                <w:szCs w:val="20"/>
              </w:rPr>
              <w:t>1. Աշխատանքներն իրականացնել շինարարական նորմերին, կանոններին ու տեխնիկական պայմաններին համապատասխան,</w:t>
            </w:r>
          </w:p>
          <w:p w14:paraId="39F5A592" w14:textId="77777777" w:rsidR="00C3026D" w:rsidRDefault="00C3026D" w:rsidP="00C3026D">
            <w:pPr>
              <w:tabs>
                <w:tab w:val="left" w:pos="1125"/>
              </w:tabs>
              <w:jc w:val="both"/>
              <w:rPr>
                <w:rFonts w:ascii="GHEA Grapalat" w:hAnsi="GHEA Grapalat" w:cs="Calibri"/>
                <w:sz w:val="20"/>
                <w:szCs w:val="20"/>
              </w:rPr>
            </w:pPr>
            <w:r w:rsidRPr="00C3026D">
              <w:rPr>
                <w:rFonts w:ascii="GHEA Grapalat" w:hAnsi="GHEA Grapalat" w:cs="Calibri"/>
                <w:sz w:val="20"/>
                <w:szCs w:val="20"/>
              </w:rPr>
              <w:t>2.  Մրցույթին մասնակից կազմակերպությունը գնի առաջարկը սահմանելու նպատակով իրավունք ունի նախորոք այցելելու շին հրապարակ:                                                                                                                          3. Աշխատանքները իրականցնող բանվորները պետք է ունենան համապատասխան աշխատանքային փորձ, իսկ աշխատանքները իրականցնելու ժամանակ պետք է կրեն հատուկ աշխատանքային վերնազգեստ, պահպանելով անվտանգության կանոնները:</w:t>
            </w:r>
          </w:p>
          <w:p w14:paraId="2D20DB84" w14:textId="77777777" w:rsidR="00C3026D" w:rsidRPr="00C3026D" w:rsidRDefault="00C3026D" w:rsidP="00C3026D">
            <w:pPr>
              <w:tabs>
                <w:tab w:val="left" w:pos="1125"/>
              </w:tabs>
              <w:jc w:val="both"/>
              <w:rPr>
                <w:rFonts w:ascii="GHEA Grapalat" w:hAnsi="GHEA Grapalat" w:cs="Calibri"/>
                <w:sz w:val="20"/>
                <w:szCs w:val="20"/>
              </w:rPr>
            </w:pPr>
          </w:p>
          <w:p w14:paraId="5A986F73" w14:textId="1FDDB279" w:rsidR="00427438" w:rsidRPr="00C3026D" w:rsidRDefault="00C3026D" w:rsidP="00C3026D">
            <w:pPr>
              <w:tabs>
                <w:tab w:val="left" w:pos="1125"/>
              </w:tabs>
              <w:jc w:val="both"/>
              <w:rPr>
                <w:rFonts w:ascii="GHEA Grapalat" w:hAnsi="GHEA Grapalat" w:cs="Calibri"/>
                <w:b/>
                <w:bCs/>
                <w:i/>
                <w:iCs/>
                <w:sz w:val="22"/>
                <w:szCs w:val="22"/>
              </w:rPr>
            </w:pPr>
            <w:r w:rsidRPr="00C3026D">
              <w:rPr>
                <w:rFonts w:ascii="GHEA Grapalat" w:hAnsi="GHEA Grapalat" w:cs="Calibri"/>
                <w:b/>
                <w:bCs/>
                <w:i/>
                <w:iCs/>
                <w:sz w:val="20"/>
                <w:szCs w:val="20"/>
              </w:rPr>
              <w:t>Աշխատանքների ավարտից հետո Կապալառու կազմակերպությունը կրում է 2 տարվա երաշխիքային պարտավորություն:</w:t>
            </w:r>
          </w:p>
        </w:tc>
        <w:tc>
          <w:tcPr>
            <w:tcW w:w="1080" w:type="dxa"/>
            <w:vMerge w:val="restart"/>
            <w:tcBorders>
              <w:top w:val="single" w:sz="4" w:space="0" w:color="auto"/>
              <w:left w:val="single" w:sz="4" w:space="0" w:color="auto"/>
              <w:bottom w:val="single" w:sz="4" w:space="0" w:color="000000"/>
              <w:right w:val="single" w:sz="4" w:space="0" w:color="auto"/>
            </w:tcBorders>
            <w:vAlign w:val="center"/>
          </w:tcPr>
          <w:p w14:paraId="24F8773B" w14:textId="10BE461E" w:rsidR="00427438" w:rsidRPr="00B51EF2" w:rsidRDefault="00427438" w:rsidP="00427438">
            <w:pPr>
              <w:jc w:val="center"/>
              <w:rPr>
                <w:rFonts w:ascii="GHEA Grapalat" w:hAnsi="GHEA Grapalat" w:cs="Calibri"/>
                <w:color w:val="000000"/>
              </w:rPr>
            </w:pPr>
            <w:r w:rsidRPr="002D3906">
              <w:rPr>
                <w:rFonts w:ascii="GHEA Grapalat" w:hAnsi="GHEA Grapalat" w:cs="Calibri"/>
                <w:color w:val="000000"/>
                <w:sz w:val="18"/>
                <w:szCs w:val="18"/>
              </w:rPr>
              <w:t>դրամ</w:t>
            </w:r>
          </w:p>
        </w:tc>
        <w:tc>
          <w:tcPr>
            <w:tcW w:w="1350" w:type="dxa"/>
            <w:vMerge w:val="restart"/>
            <w:tcBorders>
              <w:top w:val="single" w:sz="4" w:space="0" w:color="auto"/>
              <w:left w:val="nil"/>
              <w:bottom w:val="single" w:sz="4" w:space="0" w:color="000000"/>
              <w:right w:val="nil"/>
            </w:tcBorders>
            <w:vAlign w:val="center"/>
          </w:tcPr>
          <w:p w14:paraId="6B02CDD9" w14:textId="6EBF5D91" w:rsidR="00427438" w:rsidRPr="00427438"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48 614 540</w:t>
            </w:r>
          </w:p>
        </w:tc>
        <w:tc>
          <w:tcPr>
            <w:tcW w:w="1530" w:type="dxa"/>
            <w:vMerge w:val="restart"/>
            <w:tcBorders>
              <w:top w:val="single" w:sz="4" w:space="0" w:color="auto"/>
              <w:left w:val="single" w:sz="4" w:space="0" w:color="auto"/>
              <w:bottom w:val="single" w:sz="4" w:space="0" w:color="000000"/>
              <w:right w:val="single" w:sz="4" w:space="0" w:color="auto"/>
            </w:tcBorders>
            <w:vAlign w:val="center"/>
          </w:tcPr>
          <w:p w14:paraId="461DCE3A" w14:textId="28D65854" w:rsidR="00427438" w:rsidRPr="00B51EF2"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Երևան քաղաքի Քանաքեռ-Զեյթուն վարչական շրջանի Տիգրանյան 20 շենքի դիմացի տարածք</w:t>
            </w:r>
          </w:p>
        </w:tc>
        <w:tc>
          <w:tcPr>
            <w:tcW w:w="2250" w:type="dxa"/>
            <w:vMerge w:val="restart"/>
            <w:tcBorders>
              <w:top w:val="single" w:sz="4" w:space="0" w:color="auto"/>
              <w:left w:val="single" w:sz="4" w:space="0" w:color="auto"/>
              <w:bottom w:val="single" w:sz="4" w:space="0" w:color="000000"/>
              <w:right w:val="single" w:sz="4" w:space="0" w:color="auto"/>
            </w:tcBorders>
            <w:vAlign w:val="center"/>
          </w:tcPr>
          <w:p w14:paraId="795C36AA" w14:textId="77777777" w:rsidR="00427438" w:rsidRDefault="00427438" w:rsidP="00427438">
            <w:pPr>
              <w:jc w:val="center"/>
              <w:rPr>
                <w:rFonts w:ascii="GHEA Grapalat" w:hAnsi="GHEA Grapalat" w:cs="Calibri"/>
                <w:color w:val="000000"/>
                <w:sz w:val="20"/>
                <w:szCs w:val="20"/>
              </w:rPr>
            </w:pPr>
            <w:r w:rsidRPr="00427438">
              <w:rPr>
                <w:rFonts w:ascii="GHEA Grapalat" w:hAnsi="GHEA Grapalat" w:cs="Calibri"/>
                <w:color w:val="000000"/>
                <w:sz w:val="20"/>
                <w:szCs w:val="20"/>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r>
              <w:rPr>
                <w:rFonts w:ascii="GHEA Grapalat" w:hAnsi="GHEA Grapalat" w:cs="Calibri"/>
                <w:color w:val="000000"/>
                <w:sz w:val="20"/>
                <w:szCs w:val="20"/>
              </w:rPr>
              <w:t xml:space="preserve"> </w:t>
            </w:r>
            <w:r w:rsidRPr="00427438">
              <w:rPr>
                <w:rFonts w:ascii="GHEA Grapalat" w:hAnsi="GHEA Grapalat" w:cs="Calibri"/>
                <w:color w:val="000000"/>
                <w:sz w:val="20"/>
                <w:szCs w:val="20"/>
              </w:rPr>
              <w:t>մինչև 90-րդ օրացուցային օրը ներառյալ</w:t>
            </w:r>
          </w:p>
          <w:p w14:paraId="007D56A6" w14:textId="77777777" w:rsidR="00427438" w:rsidRPr="00B51EF2" w:rsidRDefault="00427438" w:rsidP="00D05336">
            <w:pPr>
              <w:rPr>
                <w:rFonts w:ascii="GHEA Grapalat" w:hAnsi="GHEA Grapalat" w:cs="Calibri"/>
                <w:color w:val="000000"/>
              </w:rPr>
            </w:pPr>
          </w:p>
        </w:tc>
        <w:tc>
          <w:tcPr>
            <w:tcW w:w="236" w:type="dxa"/>
            <w:gridSpan w:val="2"/>
            <w:vMerge/>
            <w:tcBorders>
              <w:left w:val="nil"/>
              <w:bottom w:val="nil"/>
              <w:right w:val="nil"/>
            </w:tcBorders>
            <w:noWrap/>
            <w:vAlign w:val="bottom"/>
          </w:tcPr>
          <w:p w14:paraId="6371CE08" w14:textId="77777777" w:rsidR="00427438" w:rsidRPr="00B51EF2" w:rsidRDefault="00427438" w:rsidP="00D05336">
            <w:pPr>
              <w:rPr>
                <w:sz w:val="20"/>
                <w:szCs w:val="20"/>
              </w:rPr>
            </w:pPr>
          </w:p>
        </w:tc>
      </w:tr>
      <w:tr w:rsidR="00427438" w:rsidRPr="00F671FF" w14:paraId="3076C875" w14:textId="77777777" w:rsidTr="00427438">
        <w:trPr>
          <w:trHeight w:val="367"/>
        </w:trPr>
        <w:tc>
          <w:tcPr>
            <w:tcW w:w="513" w:type="dxa"/>
            <w:vMerge/>
            <w:tcBorders>
              <w:top w:val="nil"/>
              <w:left w:val="single" w:sz="4" w:space="0" w:color="auto"/>
              <w:bottom w:val="single" w:sz="4" w:space="0" w:color="000000"/>
              <w:right w:val="single" w:sz="4" w:space="0" w:color="auto"/>
            </w:tcBorders>
            <w:vAlign w:val="center"/>
            <w:hideMark/>
          </w:tcPr>
          <w:p w14:paraId="0CC0FE30" w14:textId="77777777" w:rsidR="00427438" w:rsidRPr="00B51EF2" w:rsidRDefault="00427438" w:rsidP="00D05336">
            <w:pPr>
              <w:rPr>
                <w:rFonts w:ascii="GHEA Grapalat" w:hAnsi="GHEA Grapalat" w:cs="Calibri"/>
                <w:sz w:val="20"/>
                <w:szCs w:val="20"/>
              </w:rPr>
            </w:pPr>
          </w:p>
        </w:tc>
        <w:tc>
          <w:tcPr>
            <w:tcW w:w="1557" w:type="dxa"/>
            <w:vMerge/>
            <w:tcBorders>
              <w:top w:val="nil"/>
              <w:left w:val="single" w:sz="4" w:space="0" w:color="auto"/>
              <w:bottom w:val="single" w:sz="4" w:space="0" w:color="auto"/>
              <w:right w:val="single" w:sz="4" w:space="0" w:color="auto"/>
            </w:tcBorders>
            <w:vAlign w:val="center"/>
            <w:hideMark/>
          </w:tcPr>
          <w:p w14:paraId="62E421B2" w14:textId="77777777" w:rsidR="00427438" w:rsidRPr="00B51EF2" w:rsidRDefault="00427438" w:rsidP="00D05336">
            <w:pPr>
              <w:rPr>
                <w:rFonts w:ascii="GHEA Grapalat" w:hAnsi="GHEA Grapalat" w:cs="Calibri"/>
                <w:sz w:val="22"/>
                <w:szCs w:val="22"/>
              </w:rPr>
            </w:pPr>
          </w:p>
        </w:tc>
        <w:tc>
          <w:tcPr>
            <w:tcW w:w="7110" w:type="dxa"/>
            <w:vMerge/>
            <w:tcBorders>
              <w:top w:val="nil"/>
              <w:left w:val="single" w:sz="4" w:space="0" w:color="auto"/>
              <w:bottom w:val="single" w:sz="4" w:space="0" w:color="000000"/>
              <w:right w:val="single" w:sz="4" w:space="0" w:color="auto"/>
            </w:tcBorders>
            <w:vAlign w:val="center"/>
            <w:hideMark/>
          </w:tcPr>
          <w:p w14:paraId="64ED9496" w14:textId="77777777" w:rsidR="00427438" w:rsidRPr="00B51EF2" w:rsidRDefault="00427438" w:rsidP="00D05336">
            <w:pPr>
              <w:rPr>
                <w:rFonts w:ascii="GHEA Grapalat" w:hAnsi="GHEA Grapalat" w:cs="Calibri"/>
                <w:sz w:val="22"/>
                <w:szCs w:val="22"/>
              </w:rPr>
            </w:pPr>
          </w:p>
        </w:tc>
        <w:tc>
          <w:tcPr>
            <w:tcW w:w="1080" w:type="dxa"/>
            <w:vMerge/>
            <w:tcBorders>
              <w:top w:val="nil"/>
              <w:left w:val="single" w:sz="4" w:space="0" w:color="auto"/>
              <w:bottom w:val="single" w:sz="4" w:space="0" w:color="000000"/>
              <w:right w:val="single" w:sz="4" w:space="0" w:color="auto"/>
            </w:tcBorders>
            <w:vAlign w:val="center"/>
            <w:hideMark/>
          </w:tcPr>
          <w:p w14:paraId="096A200D" w14:textId="77777777" w:rsidR="00427438" w:rsidRPr="00B51EF2" w:rsidRDefault="00427438" w:rsidP="00D05336">
            <w:pPr>
              <w:rPr>
                <w:rFonts w:ascii="GHEA Grapalat" w:hAnsi="GHEA Grapalat" w:cs="Calibri"/>
                <w:color w:val="000000"/>
              </w:rPr>
            </w:pPr>
          </w:p>
        </w:tc>
        <w:tc>
          <w:tcPr>
            <w:tcW w:w="1350" w:type="dxa"/>
            <w:vMerge/>
            <w:tcBorders>
              <w:top w:val="nil"/>
              <w:left w:val="nil"/>
              <w:bottom w:val="single" w:sz="4" w:space="0" w:color="000000"/>
              <w:right w:val="nil"/>
            </w:tcBorders>
            <w:vAlign w:val="center"/>
            <w:hideMark/>
          </w:tcPr>
          <w:p w14:paraId="475C593B" w14:textId="77777777" w:rsidR="00427438" w:rsidRPr="00B51EF2" w:rsidRDefault="00427438" w:rsidP="00D05336">
            <w:pPr>
              <w:rPr>
                <w:rFonts w:ascii="GHEA Grapalat" w:hAnsi="GHEA Grapalat" w:cs="Calibri"/>
                <w:color w:val="000000"/>
              </w:rPr>
            </w:pPr>
          </w:p>
        </w:tc>
        <w:tc>
          <w:tcPr>
            <w:tcW w:w="1530" w:type="dxa"/>
            <w:vMerge/>
            <w:tcBorders>
              <w:top w:val="nil"/>
              <w:left w:val="single" w:sz="4" w:space="0" w:color="auto"/>
              <w:bottom w:val="single" w:sz="4" w:space="0" w:color="000000"/>
              <w:right w:val="single" w:sz="4" w:space="0" w:color="auto"/>
            </w:tcBorders>
            <w:vAlign w:val="center"/>
            <w:hideMark/>
          </w:tcPr>
          <w:p w14:paraId="46056225" w14:textId="77777777" w:rsidR="00427438" w:rsidRPr="00B51EF2" w:rsidRDefault="00427438" w:rsidP="00D05336">
            <w:pPr>
              <w:rPr>
                <w:rFonts w:ascii="GHEA Grapalat" w:hAnsi="GHEA Grapalat" w:cs="Calibri"/>
                <w:color w:val="000000"/>
                <w:sz w:val="20"/>
                <w:szCs w:val="20"/>
              </w:rPr>
            </w:pPr>
          </w:p>
        </w:tc>
        <w:tc>
          <w:tcPr>
            <w:tcW w:w="2250" w:type="dxa"/>
            <w:vMerge/>
            <w:tcBorders>
              <w:top w:val="single" w:sz="4" w:space="0" w:color="auto"/>
              <w:left w:val="single" w:sz="4" w:space="0" w:color="auto"/>
              <w:bottom w:val="single" w:sz="4" w:space="0" w:color="000000"/>
              <w:right w:val="single" w:sz="4" w:space="0" w:color="auto"/>
            </w:tcBorders>
            <w:vAlign w:val="center"/>
          </w:tcPr>
          <w:p w14:paraId="57930619" w14:textId="77777777" w:rsidR="00427438" w:rsidRPr="00B51EF2" w:rsidRDefault="00427438" w:rsidP="00D05336">
            <w:pPr>
              <w:rPr>
                <w:rFonts w:ascii="GHEA Grapalat" w:hAnsi="GHEA Grapalat" w:cs="Calibri"/>
                <w:color w:val="000000"/>
              </w:rPr>
            </w:pPr>
          </w:p>
        </w:tc>
        <w:tc>
          <w:tcPr>
            <w:tcW w:w="236" w:type="dxa"/>
            <w:gridSpan w:val="2"/>
            <w:tcBorders>
              <w:top w:val="nil"/>
              <w:left w:val="nil"/>
              <w:bottom w:val="nil"/>
              <w:right w:val="nil"/>
            </w:tcBorders>
            <w:noWrap/>
            <w:vAlign w:val="bottom"/>
          </w:tcPr>
          <w:p w14:paraId="3E5DD30F" w14:textId="77777777" w:rsidR="00427438" w:rsidRPr="00B51EF2" w:rsidRDefault="00427438" w:rsidP="00D05336">
            <w:pPr>
              <w:rPr>
                <w:sz w:val="20"/>
                <w:szCs w:val="20"/>
              </w:rPr>
            </w:pPr>
          </w:p>
        </w:tc>
      </w:tr>
    </w:tbl>
    <w:p w14:paraId="4790D3E1" w14:textId="77777777" w:rsidR="00A633A2" w:rsidRDefault="00A633A2" w:rsidP="00515E21">
      <w:pPr>
        <w:rPr>
          <w:rFonts w:ascii="GHEA Grapalat" w:hAnsi="GHEA Grapalat"/>
          <w:bCs/>
          <w:sz w:val="16"/>
          <w:szCs w:val="16"/>
          <w:lang w:val="hy-AM"/>
        </w:rPr>
      </w:pPr>
    </w:p>
    <w:p w14:paraId="1EEECDEE" w14:textId="77777777" w:rsidR="00D05336" w:rsidRDefault="00D05336" w:rsidP="00515E21">
      <w:pPr>
        <w:rPr>
          <w:rFonts w:ascii="GHEA Grapalat" w:hAnsi="GHEA Grapalat"/>
          <w:bCs/>
          <w:sz w:val="16"/>
          <w:szCs w:val="16"/>
          <w:lang w:val="hy-AM"/>
        </w:rPr>
        <w:sectPr w:rsidR="00D05336" w:rsidSect="00D05336">
          <w:footnotePr>
            <w:pos w:val="beneathText"/>
          </w:footnotePr>
          <w:pgSz w:w="16838" w:h="11906" w:orient="landscape" w:code="9"/>
          <w:pgMar w:top="663" w:right="533" w:bottom="707" w:left="720" w:header="561" w:footer="561" w:gutter="0"/>
          <w:cols w:space="720"/>
          <w:docGrid w:linePitch="326"/>
        </w:sectPr>
      </w:pPr>
    </w:p>
    <w:p w14:paraId="52D305D8" w14:textId="77777777" w:rsidR="008510B6" w:rsidRPr="00636701" w:rsidRDefault="008510B6" w:rsidP="005C0845">
      <w:pPr>
        <w:rPr>
          <w:rFonts w:ascii="GHEA Grapalat" w:hAnsi="GHEA Grapalat"/>
          <w:bCs/>
          <w:sz w:val="16"/>
          <w:szCs w:val="16"/>
          <w:lang w:val="hy-AM"/>
        </w:rPr>
      </w:pPr>
    </w:p>
    <w:p w14:paraId="0230AB7D" w14:textId="7595FE81" w:rsidR="001E0CEE" w:rsidRDefault="001E0CEE" w:rsidP="001E0CEE">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p>
    <w:p w14:paraId="66BA975F" w14:textId="11D546B8" w:rsidR="001176C0" w:rsidRDefault="00246D90" w:rsidP="00246D90">
      <w:pPr>
        <w:ind w:firstLine="567"/>
        <w:jc w:val="center"/>
        <w:rPr>
          <w:rFonts w:ascii="GHEA Grapalat" w:hAnsi="GHEA Grapalat" w:cs="Sylfaen"/>
          <w:sz w:val="20"/>
          <w:szCs w:val="18"/>
          <w:lang w:val="hy-AM"/>
        </w:rPr>
      </w:pPr>
      <w:r w:rsidRPr="00246D90">
        <w:rPr>
          <w:rFonts w:ascii="GHEA Grapalat" w:hAnsi="GHEA Grapalat"/>
          <w:color w:val="000000" w:themeColor="text1"/>
          <w:sz w:val="22"/>
          <w:szCs w:val="22"/>
          <w:lang w:val="pt-BR"/>
        </w:rPr>
        <w:t>ԵՐ</w:t>
      </w:r>
      <w:r w:rsidRPr="00246D90">
        <w:rPr>
          <w:rFonts w:ascii="GHEA Grapalat" w:hAnsi="GHEA Grapalat"/>
          <w:color w:val="000000" w:themeColor="text1"/>
          <w:sz w:val="22"/>
          <w:szCs w:val="22"/>
          <w:lang w:val="hy-AM"/>
        </w:rPr>
        <w:t>ԵՎ</w:t>
      </w:r>
      <w:r w:rsidRPr="00246D90">
        <w:rPr>
          <w:rFonts w:ascii="GHEA Grapalat" w:hAnsi="GHEA Grapalat"/>
          <w:color w:val="000000" w:themeColor="text1"/>
          <w:sz w:val="22"/>
          <w:szCs w:val="22"/>
          <w:lang w:val="pt-BR"/>
        </w:rPr>
        <w:t>ԱՆ ՔԱՂԱՔԻ ՔԱՆԱՔԵՌ-ԶԵՅԹՈՒՆ ՎԱՐՉԱԿԱՆ ՇՐՋԱՆԻ ԲԱԿԱՅԻՆ ՏԱՐԱԾՔՆԵՐԻ ԲԱՐԵԿԱՐԳՄԱՆ ԱՇԽԱՏԱՆՔՆԵՐ</w:t>
      </w:r>
    </w:p>
    <w:p w14:paraId="22CA7941" w14:textId="77777777" w:rsidR="00246D90" w:rsidRPr="00246D90" w:rsidRDefault="00246D90" w:rsidP="00246D90">
      <w:pPr>
        <w:ind w:firstLine="567"/>
        <w:jc w:val="center"/>
        <w:rPr>
          <w:rFonts w:ascii="GHEA Grapalat" w:hAnsi="GHEA Grapalat" w:cs="Sylfaen"/>
          <w:sz w:val="20"/>
          <w:szCs w:val="18"/>
          <w:lang w:val="hy-AM"/>
        </w:rPr>
      </w:pPr>
    </w:p>
    <w:p w14:paraId="785C9554" w14:textId="339D93D9" w:rsidR="001176C0" w:rsidRPr="00246D90" w:rsidRDefault="00246D90" w:rsidP="001176C0">
      <w:pPr>
        <w:jc w:val="center"/>
        <w:rPr>
          <w:rFonts w:ascii="GHEA Grapalat" w:hAnsi="GHEA Grapalat"/>
          <w:b/>
          <w:bCs/>
          <w:i/>
          <w:lang w:val="hy-AM"/>
        </w:rPr>
      </w:pPr>
      <w:r w:rsidRPr="00246D90">
        <w:rPr>
          <w:rFonts w:ascii="GHEA Grapalat" w:hAnsi="GHEA Grapalat"/>
          <w:b/>
          <w:bCs/>
          <w:i/>
          <w:lang w:val="hy-AM"/>
        </w:rPr>
        <w:t>ՉԱՓԱԲԱԺԻՆ-1</w:t>
      </w:r>
    </w:p>
    <w:p w14:paraId="31690983" w14:textId="69C56634" w:rsidR="00246D90" w:rsidRDefault="00246D90" w:rsidP="00246D90">
      <w:pPr>
        <w:jc w:val="center"/>
        <w:rPr>
          <w:rFonts w:ascii="GHEA Grapalat" w:hAnsi="GHEA Grapalat"/>
          <w:i/>
          <w:lang w:val="hy-AM"/>
        </w:rPr>
      </w:pPr>
      <w:r w:rsidRPr="00246D90">
        <w:rPr>
          <w:rFonts w:ascii="GHEA Grapalat" w:hAnsi="GHEA Grapalat"/>
          <w:i/>
          <w:lang w:val="hy-AM"/>
        </w:rPr>
        <w:t>ԵՐ</w:t>
      </w:r>
      <w:r>
        <w:rPr>
          <w:rFonts w:ascii="GHEA Grapalat" w:hAnsi="GHEA Grapalat"/>
          <w:i/>
          <w:lang w:val="hy-AM"/>
        </w:rPr>
        <w:t>ԵՎ</w:t>
      </w:r>
      <w:r w:rsidRPr="00246D90">
        <w:rPr>
          <w:rFonts w:ascii="GHEA Grapalat" w:hAnsi="GHEA Grapalat"/>
          <w:i/>
          <w:lang w:val="hy-AM"/>
        </w:rPr>
        <w:t>ԱՆ ՔԱՂԱՔԻ ՔԱՆԱՔԵՌ-ԶԵՅԹՈՒՆ ՎԱՐՉԱԿԱՆ ՇՐՋԱՆԻ Կ. ՈՒԼՆԵՑԻ 1 ՓԱԿՈՒՂԻ 1 ՇԵՆՔԻ ԴԻՄԱՑԻ  ՏԱՐԱԾՔԻ ԲԱՐԵԿԱՐԳՄԱՆ ԱՇԽԱՏԱՆՔՆԵՐ</w:t>
      </w:r>
    </w:p>
    <w:p w14:paraId="5F13DAEF" w14:textId="77777777" w:rsidR="00246D90" w:rsidRDefault="00246D90" w:rsidP="00246D90">
      <w:pPr>
        <w:jc w:val="center"/>
        <w:rPr>
          <w:rFonts w:ascii="GHEA Grapalat" w:hAnsi="GHEA Grapalat"/>
          <w:i/>
          <w:lang w:val="hy-AM"/>
        </w:rPr>
      </w:pPr>
    </w:p>
    <w:tbl>
      <w:tblPr>
        <w:tblW w:w="10720" w:type="dxa"/>
        <w:tblCellMar>
          <w:top w:w="15" w:type="dxa"/>
        </w:tblCellMar>
        <w:tblLook w:val="04A0" w:firstRow="1" w:lastRow="0" w:firstColumn="1" w:lastColumn="0" w:noHBand="0" w:noVBand="1"/>
      </w:tblPr>
      <w:tblGrid>
        <w:gridCol w:w="448"/>
        <w:gridCol w:w="6515"/>
        <w:gridCol w:w="747"/>
        <w:gridCol w:w="795"/>
        <w:gridCol w:w="959"/>
        <w:gridCol w:w="1034"/>
        <w:gridCol w:w="222"/>
      </w:tblGrid>
      <w:tr w:rsidR="00D05336" w:rsidRPr="005C0845" w14:paraId="67B2C193" w14:textId="77777777" w:rsidTr="00DA01CE">
        <w:trPr>
          <w:gridAfter w:val="1"/>
          <w:wAfter w:w="222" w:type="dxa"/>
          <w:trHeight w:val="450"/>
        </w:trPr>
        <w:tc>
          <w:tcPr>
            <w:tcW w:w="44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0ECC2D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NN</w:t>
            </w:r>
          </w:p>
        </w:tc>
        <w:tc>
          <w:tcPr>
            <w:tcW w:w="651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FAC37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²ßË³ï³ÝùÝ»ñÇ ³Ýí³ÝáõÙÁ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Название</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работ</w:t>
            </w:r>
          </w:p>
        </w:tc>
        <w:tc>
          <w:tcPr>
            <w:tcW w:w="74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00286EA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â³÷Ù³Ý ÙÇ³íáñÁ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Единица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измерения</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2A2A347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Ì³í³ÉÁ</w:t>
            </w:r>
            <w:r w:rsidRPr="00DA01CE">
              <w:rPr>
                <w:rFonts w:ascii="Arial Armenian" w:hAnsi="Arial Armenian" w:cs="Arial"/>
                <w:color w:val="000000"/>
                <w:sz w:val="16"/>
                <w:szCs w:val="16"/>
              </w:rPr>
              <w:br/>
            </w:r>
            <w:r w:rsidRPr="00DA01CE">
              <w:rPr>
                <w:rFonts w:ascii="Calibri" w:hAnsi="Calibri" w:cs="Calibri"/>
                <w:color w:val="000000"/>
                <w:sz w:val="16"/>
                <w:szCs w:val="16"/>
              </w:rPr>
              <w:t>Объем</w:t>
            </w:r>
          </w:p>
        </w:tc>
        <w:tc>
          <w:tcPr>
            <w:tcW w:w="959" w:type="dxa"/>
            <w:vMerge w:val="restart"/>
            <w:tcBorders>
              <w:top w:val="single" w:sz="4" w:space="0" w:color="auto"/>
              <w:left w:val="single" w:sz="4" w:space="0" w:color="auto"/>
              <w:bottom w:val="single" w:sz="4" w:space="0" w:color="000000"/>
              <w:right w:val="single" w:sz="4" w:space="0" w:color="auto"/>
            </w:tcBorders>
            <w:vAlign w:val="center"/>
            <w:hideMark/>
          </w:tcPr>
          <w:p w14:paraId="302BA8B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ØÇ³íáñÇ ³ñÅ»ùÁ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Цена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единицы</w:t>
            </w:r>
          </w:p>
        </w:tc>
        <w:tc>
          <w:tcPr>
            <w:tcW w:w="1034" w:type="dxa"/>
            <w:vMerge w:val="restart"/>
            <w:tcBorders>
              <w:top w:val="single" w:sz="4" w:space="0" w:color="auto"/>
              <w:left w:val="single" w:sz="4" w:space="0" w:color="auto"/>
              <w:bottom w:val="single" w:sz="4" w:space="0" w:color="000000"/>
              <w:right w:val="single" w:sz="4" w:space="0" w:color="auto"/>
            </w:tcBorders>
            <w:vAlign w:val="center"/>
            <w:hideMark/>
          </w:tcPr>
          <w:p w14:paraId="15F4B43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ÀÝ¹Ñ³Ýáõñ ³ñÅ»ùÁ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Всего</w:t>
            </w:r>
          </w:p>
        </w:tc>
      </w:tr>
      <w:tr w:rsidR="00DA01CE" w:rsidRPr="005C0845" w14:paraId="519D8946" w14:textId="77777777" w:rsidTr="00DA01CE">
        <w:trPr>
          <w:trHeight w:val="270"/>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4FB9208F"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single" w:sz="4" w:space="0" w:color="auto"/>
              <w:left w:val="single" w:sz="4" w:space="0" w:color="auto"/>
              <w:bottom w:val="single" w:sz="4" w:space="0" w:color="auto"/>
              <w:right w:val="single" w:sz="4" w:space="0" w:color="auto"/>
            </w:tcBorders>
            <w:vAlign w:val="center"/>
            <w:hideMark/>
          </w:tcPr>
          <w:p w14:paraId="0C22E6F8" w14:textId="77777777" w:rsidR="00DA01CE" w:rsidRPr="00DA01CE" w:rsidRDefault="00DA01CE" w:rsidP="00DA01CE">
            <w:pPr>
              <w:rPr>
                <w:rFonts w:ascii="Arial Armenian" w:hAnsi="Arial Armenian" w:cs="Arial"/>
                <w:color w:val="000000"/>
                <w:sz w:val="16"/>
                <w:szCs w:val="16"/>
                <w:lang w:val="ru-RU"/>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14:paraId="3203637A"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14:paraId="470C1FAE"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000000"/>
              <w:right w:val="single" w:sz="4" w:space="0" w:color="auto"/>
            </w:tcBorders>
            <w:vAlign w:val="center"/>
            <w:hideMark/>
          </w:tcPr>
          <w:p w14:paraId="37282051" w14:textId="77777777" w:rsidR="00DA01CE" w:rsidRPr="00DA01CE" w:rsidRDefault="00DA01CE" w:rsidP="00DA01CE">
            <w:pPr>
              <w:rPr>
                <w:rFonts w:ascii="Arial Armenian" w:hAnsi="Arial Armenian" w:cs="Arial"/>
                <w:color w:val="000000"/>
                <w:sz w:val="16"/>
                <w:szCs w:val="16"/>
                <w:lang w:val="ru-RU"/>
              </w:rPr>
            </w:pPr>
          </w:p>
        </w:tc>
        <w:tc>
          <w:tcPr>
            <w:tcW w:w="1034" w:type="dxa"/>
            <w:vMerge/>
            <w:tcBorders>
              <w:top w:val="single" w:sz="4" w:space="0" w:color="auto"/>
              <w:left w:val="single" w:sz="4" w:space="0" w:color="auto"/>
              <w:bottom w:val="single" w:sz="4" w:space="0" w:color="000000"/>
              <w:right w:val="single" w:sz="4" w:space="0" w:color="auto"/>
            </w:tcBorders>
            <w:vAlign w:val="center"/>
            <w:hideMark/>
          </w:tcPr>
          <w:p w14:paraId="196C8F8E" w14:textId="77777777" w:rsidR="00DA01CE" w:rsidRPr="00DA01CE" w:rsidRDefault="00DA01CE" w:rsidP="00DA01CE">
            <w:pPr>
              <w:rPr>
                <w:rFonts w:ascii="Arial Armenian" w:hAnsi="Arial Armenian" w:cs="Arial"/>
                <w:color w:val="000000"/>
                <w:sz w:val="16"/>
                <w:szCs w:val="16"/>
                <w:lang w:val="ru-RU"/>
              </w:rPr>
            </w:pPr>
          </w:p>
        </w:tc>
        <w:tc>
          <w:tcPr>
            <w:tcW w:w="222" w:type="dxa"/>
            <w:tcBorders>
              <w:top w:val="nil"/>
              <w:left w:val="nil"/>
              <w:bottom w:val="nil"/>
              <w:right w:val="nil"/>
            </w:tcBorders>
            <w:noWrap/>
            <w:vAlign w:val="bottom"/>
            <w:hideMark/>
          </w:tcPr>
          <w:p w14:paraId="74CC030A" w14:textId="77777777" w:rsidR="00DA01CE" w:rsidRPr="00DA01CE" w:rsidRDefault="00DA01CE" w:rsidP="00DA01CE">
            <w:pPr>
              <w:jc w:val="center"/>
              <w:rPr>
                <w:rFonts w:ascii="Arial Armenian" w:hAnsi="Arial Armenian" w:cs="Arial"/>
                <w:color w:val="000000"/>
                <w:sz w:val="16"/>
                <w:szCs w:val="16"/>
                <w:lang w:val="ru-RU"/>
              </w:rPr>
            </w:pPr>
          </w:p>
        </w:tc>
      </w:tr>
      <w:tr w:rsidR="00DA01CE" w:rsidRPr="005C0845" w14:paraId="68128FE6" w14:textId="77777777" w:rsidTr="00DA01CE">
        <w:trPr>
          <w:trHeight w:val="405"/>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23A818F9"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single" w:sz="4" w:space="0" w:color="auto"/>
              <w:left w:val="single" w:sz="4" w:space="0" w:color="auto"/>
              <w:bottom w:val="single" w:sz="4" w:space="0" w:color="auto"/>
              <w:right w:val="single" w:sz="4" w:space="0" w:color="auto"/>
            </w:tcBorders>
            <w:vAlign w:val="center"/>
            <w:hideMark/>
          </w:tcPr>
          <w:p w14:paraId="02D2DA6F" w14:textId="77777777" w:rsidR="00DA01CE" w:rsidRPr="00DA01CE" w:rsidRDefault="00DA01CE" w:rsidP="00DA01CE">
            <w:pPr>
              <w:rPr>
                <w:rFonts w:ascii="Arial Armenian" w:hAnsi="Arial Armenian" w:cs="Arial"/>
                <w:color w:val="000000"/>
                <w:sz w:val="16"/>
                <w:szCs w:val="16"/>
                <w:lang w:val="ru-RU"/>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14:paraId="6E127CDC"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14:paraId="564CE807"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000000"/>
              <w:right w:val="single" w:sz="4" w:space="0" w:color="auto"/>
            </w:tcBorders>
            <w:vAlign w:val="center"/>
            <w:hideMark/>
          </w:tcPr>
          <w:p w14:paraId="5F6E38DF" w14:textId="77777777" w:rsidR="00DA01CE" w:rsidRPr="00DA01CE" w:rsidRDefault="00DA01CE" w:rsidP="00DA01CE">
            <w:pPr>
              <w:rPr>
                <w:rFonts w:ascii="Arial Armenian" w:hAnsi="Arial Armenian" w:cs="Arial"/>
                <w:color w:val="000000"/>
                <w:sz w:val="16"/>
                <w:szCs w:val="16"/>
                <w:lang w:val="ru-RU"/>
              </w:rPr>
            </w:pPr>
          </w:p>
        </w:tc>
        <w:tc>
          <w:tcPr>
            <w:tcW w:w="1034" w:type="dxa"/>
            <w:vMerge/>
            <w:tcBorders>
              <w:top w:val="single" w:sz="4" w:space="0" w:color="auto"/>
              <w:left w:val="single" w:sz="4" w:space="0" w:color="auto"/>
              <w:bottom w:val="single" w:sz="4" w:space="0" w:color="000000"/>
              <w:right w:val="single" w:sz="4" w:space="0" w:color="auto"/>
            </w:tcBorders>
            <w:vAlign w:val="center"/>
            <w:hideMark/>
          </w:tcPr>
          <w:p w14:paraId="2288A52B" w14:textId="77777777" w:rsidR="00DA01CE" w:rsidRPr="00DA01CE" w:rsidRDefault="00DA01CE" w:rsidP="00DA01CE">
            <w:pPr>
              <w:rPr>
                <w:rFonts w:ascii="Arial Armenian" w:hAnsi="Arial Armenian" w:cs="Arial"/>
                <w:color w:val="000000"/>
                <w:sz w:val="16"/>
                <w:szCs w:val="16"/>
                <w:lang w:val="ru-RU"/>
              </w:rPr>
            </w:pPr>
          </w:p>
        </w:tc>
        <w:tc>
          <w:tcPr>
            <w:tcW w:w="222" w:type="dxa"/>
            <w:tcBorders>
              <w:top w:val="nil"/>
              <w:left w:val="nil"/>
              <w:bottom w:val="nil"/>
              <w:right w:val="nil"/>
            </w:tcBorders>
            <w:noWrap/>
            <w:vAlign w:val="bottom"/>
            <w:hideMark/>
          </w:tcPr>
          <w:p w14:paraId="6F353A82" w14:textId="77777777" w:rsidR="00DA01CE" w:rsidRPr="00DA01CE" w:rsidRDefault="00DA01CE" w:rsidP="00DA01CE">
            <w:pPr>
              <w:rPr>
                <w:sz w:val="20"/>
                <w:szCs w:val="20"/>
                <w:lang w:val="ru-RU"/>
              </w:rPr>
            </w:pPr>
          </w:p>
        </w:tc>
      </w:tr>
      <w:tr w:rsidR="00D05336" w:rsidRPr="005C0845" w14:paraId="2A4225EF" w14:textId="77777777" w:rsidTr="00DA01CE">
        <w:trPr>
          <w:trHeight w:val="420"/>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2B27625E"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single" w:sz="4" w:space="0" w:color="auto"/>
              <w:left w:val="single" w:sz="4" w:space="0" w:color="auto"/>
              <w:bottom w:val="single" w:sz="4" w:space="0" w:color="auto"/>
              <w:right w:val="single" w:sz="4" w:space="0" w:color="auto"/>
            </w:tcBorders>
            <w:vAlign w:val="center"/>
            <w:hideMark/>
          </w:tcPr>
          <w:p w14:paraId="20F574A3" w14:textId="77777777" w:rsidR="00DA01CE" w:rsidRPr="00DA01CE" w:rsidRDefault="00DA01CE" w:rsidP="00DA01CE">
            <w:pPr>
              <w:rPr>
                <w:rFonts w:ascii="Arial Armenian" w:hAnsi="Arial Armenian" w:cs="Arial"/>
                <w:color w:val="000000"/>
                <w:sz w:val="16"/>
                <w:szCs w:val="16"/>
                <w:lang w:val="ru-RU"/>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14:paraId="03884572"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14:paraId="1DDCCAAF" w14:textId="77777777" w:rsidR="00DA01CE" w:rsidRPr="00DA01CE" w:rsidRDefault="00DA01CE" w:rsidP="00DA01CE">
            <w:pPr>
              <w:rPr>
                <w:rFonts w:ascii="Arial Armenian" w:hAnsi="Arial Armenian" w:cs="Arial"/>
                <w:color w:val="000000"/>
                <w:sz w:val="16"/>
                <w:szCs w:val="16"/>
                <w:lang w:val="ru-RU"/>
              </w:rPr>
            </w:pPr>
          </w:p>
        </w:tc>
        <w:tc>
          <w:tcPr>
            <w:tcW w:w="959" w:type="dxa"/>
            <w:tcBorders>
              <w:top w:val="nil"/>
              <w:left w:val="nil"/>
              <w:bottom w:val="single" w:sz="4" w:space="0" w:color="auto"/>
              <w:right w:val="single" w:sz="4" w:space="0" w:color="auto"/>
            </w:tcBorders>
            <w:vAlign w:val="center"/>
            <w:hideMark/>
          </w:tcPr>
          <w:p w14:paraId="3A584BC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Ñ³½. ¹ñ³Ù</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тыс</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Драм</w:t>
            </w:r>
          </w:p>
        </w:tc>
        <w:tc>
          <w:tcPr>
            <w:tcW w:w="1034" w:type="dxa"/>
            <w:tcBorders>
              <w:top w:val="nil"/>
              <w:left w:val="nil"/>
              <w:bottom w:val="single" w:sz="4" w:space="0" w:color="auto"/>
              <w:right w:val="single" w:sz="4" w:space="0" w:color="auto"/>
            </w:tcBorders>
            <w:vAlign w:val="center"/>
            <w:hideMark/>
          </w:tcPr>
          <w:p w14:paraId="685EFD15"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Ñ³½. ¹ñ³Ù</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тыс</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Драм</w:t>
            </w:r>
          </w:p>
        </w:tc>
        <w:tc>
          <w:tcPr>
            <w:tcW w:w="222" w:type="dxa"/>
            <w:vAlign w:val="center"/>
            <w:hideMark/>
          </w:tcPr>
          <w:p w14:paraId="1F2003E5" w14:textId="77777777" w:rsidR="00DA01CE" w:rsidRPr="00DA01CE" w:rsidRDefault="00DA01CE" w:rsidP="00DA01CE">
            <w:pPr>
              <w:rPr>
                <w:sz w:val="20"/>
                <w:szCs w:val="20"/>
                <w:lang w:val="ru-RU"/>
              </w:rPr>
            </w:pPr>
          </w:p>
        </w:tc>
      </w:tr>
      <w:tr w:rsidR="00D05336" w:rsidRPr="00DA01CE" w14:paraId="262078C5" w14:textId="77777777" w:rsidTr="00DA01CE">
        <w:trPr>
          <w:trHeight w:val="255"/>
        </w:trPr>
        <w:tc>
          <w:tcPr>
            <w:tcW w:w="448" w:type="dxa"/>
            <w:tcBorders>
              <w:top w:val="nil"/>
              <w:left w:val="single" w:sz="4" w:space="0" w:color="auto"/>
              <w:bottom w:val="single" w:sz="4" w:space="0" w:color="auto"/>
              <w:right w:val="single" w:sz="4" w:space="0" w:color="auto"/>
            </w:tcBorders>
            <w:shd w:val="clear" w:color="000000" w:fill="FFFFFF"/>
            <w:vAlign w:val="center"/>
            <w:hideMark/>
          </w:tcPr>
          <w:p w14:paraId="46B60F1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tcBorders>
              <w:top w:val="nil"/>
              <w:left w:val="nil"/>
              <w:bottom w:val="single" w:sz="4" w:space="0" w:color="auto"/>
              <w:right w:val="single" w:sz="4" w:space="0" w:color="auto"/>
            </w:tcBorders>
            <w:shd w:val="clear" w:color="000000" w:fill="FFFFFF"/>
            <w:vAlign w:val="center"/>
            <w:hideMark/>
          </w:tcPr>
          <w:p w14:paraId="516D302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47" w:type="dxa"/>
            <w:tcBorders>
              <w:top w:val="nil"/>
              <w:left w:val="nil"/>
              <w:bottom w:val="single" w:sz="4" w:space="0" w:color="auto"/>
              <w:right w:val="single" w:sz="4" w:space="0" w:color="auto"/>
            </w:tcBorders>
            <w:shd w:val="clear" w:color="000000" w:fill="FFFFFF"/>
            <w:vAlign w:val="center"/>
            <w:hideMark/>
          </w:tcPr>
          <w:p w14:paraId="64DD49B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95" w:type="dxa"/>
            <w:tcBorders>
              <w:top w:val="nil"/>
              <w:left w:val="nil"/>
              <w:bottom w:val="single" w:sz="4" w:space="0" w:color="auto"/>
              <w:right w:val="single" w:sz="4" w:space="0" w:color="auto"/>
            </w:tcBorders>
            <w:shd w:val="clear" w:color="000000" w:fill="FFFFFF"/>
            <w:vAlign w:val="center"/>
            <w:hideMark/>
          </w:tcPr>
          <w:p w14:paraId="1861F3D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959" w:type="dxa"/>
            <w:tcBorders>
              <w:top w:val="nil"/>
              <w:left w:val="nil"/>
              <w:bottom w:val="single" w:sz="4" w:space="0" w:color="auto"/>
              <w:right w:val="single" w:sz="4" w:space="0" w:color="auto"/>
            </w:tcBorders>
            <w:vAlign w:val="center"/>
            <w:hideMark/>
          </w:tcPr>
          <w:p w14:paraId="00D4F48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1034" w:type="dxa"/>
            <w:tcBorders>
              <w:top w:val="nil"/>
              <w:left w:val="nil"/>
              <w:bottom w:val="single" w:sz="4" w:space="0" w:color="auto"/>
              <w:right w:val="single" w:sz="4" w:space="0" w:color="auto"/>
            </w:tcBorders>
            <w:vAlign w:val="center"/>
            <w:hideMark/>
          </w:tcPr>
          <w:p w14:paraId="04B4811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222" w:type="dxa"/>
            <w:vAlign w:val="center"/>
            <w:hideMark/>
          </w:tcPr>
          <w:p w14:paraId="1BC9C1E7" w14:textId="77777777" w:rsidR="00DA01CE" w:rsidRPr="00DA01CE" w:rsidRDefault="00DA01CE" w:rsidP="00DA01CE">
            <w:pPr>
              <w:rPr>
                <w:sz w:val="20"/>
                <w:szCs w:val="20"/>
              </w:rPr>
            </w:pPr>
          </w:p>
        </w:tc>
      </w:tr>
      <w:tr w:rsidR="00D05336" w:rsidRPr="005C0845" w14:paraId="6428DCB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C5DA7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5A2470"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ø³Ý¹Ù³Ý ³ßË³ï³ÝùÝ»ñ</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Демонтажные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работы</w:t>
            </w:r>
          </w:p>
        </w:tc>
        <w:tc>
          <w:tcPr>
            <w:tcW w:w="74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34B6C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53CA5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85C58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F834D8"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222" w:type="dxa"/>
            <w:vAlign w:val="center"/>
            <w:hideMark/>
          </w:tcPr>
          <w:p w14:paraId="01102A06" w14:textId="77777777" w:rsidR="00DA01CE" w:rsidRPr="00DA01CE" w:rsidRDefault="00DA01CE" w:rsidP="00DA01CE">
            <w:pPr>
              <w:rPr>
                <w:sz w:val="20"/>
                <w:szCs w:val="20"/>
                <w:lang w:val="ru-RU"/>
              </w:rPr>
            </w:pPr>
          </w:p>
        </w:tc>
      </w:tr>
      <w:tr w:rsidR="00DA01CE" w:rsidRPr="005C0845" w14:paraId="7EF611E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EA7CBE6"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5645E1B6"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51F0F4EF"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23F14B4B"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AE2473F" w14:textId="77777777" w:rsidR="00DA01CE" w:rsidRPr="00DA01CE" w:rsidRDefault="00DA01CE" w:rsidP="00DA01CE">
            <w:pPr>
              <w:rPr>
                <w:rFonts w:ascii="Arial Armenian" w:hAnsi="Arial Armenian" w:cs="Arial"/>
                <w:color w:val="000000"/>
                <w:sz w:val="16"/>
                <w:szCs w:val="16"/>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55D43545"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490C7BCC"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3038C1B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118DD99"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71FA0FF8"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214391AF"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3838B254"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21E0C7D" w14:textId="77777777" w:rsidR="00DA01CE" w:rsidRPr="00DA01CE" w:rsidRDefault="00DA01CE" w:rsidP="00DA01CE">
            <w:pPr>
              <w:rPr>
                <w:rFonts w:ascii="Arial Armenian" w:hAnsi="Arial Armenian" w:cs="Arial"/>
                <w:color w:val="000000"/>
                <w:sz w:val="16"/>
                <w:szCs w:val="16"/>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05D21EA9"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68EEE7A0" w14:textId="77777777" w:rsidR="00DA01CE" w:rsidRPr="00DA01CE" w:rsidRDefault="00DA01CE" w:rsidP="00DA01CE">
            <w:pPr>
              <w:rPr>
                <w:sz w:val="20"/>
                <w:szCs w:val="20"/>
                <w:lang w:val="ru-RU"/>
              </w:rPr>
            </w:pPr>
          </w:p>
        </w:tc>
      </w:tr>
      <w:tr w:rsidR="00DA01CE" w:rsidRPr="005C0845" w14:paraId="75277C4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C6D369F"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54D525C3"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101685EE"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4B1CB801"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7CBCF36" w14:textId="77777777" w:rsidR="00DA01CE" w:rsidRPr="00DA01CE" w:rsidRDefault="00DA01CE" w:rsidP="00DA01CE">
            <w:pPr>
              <w:rPr>
                <w:rFonts w:ascii="Arial Armenian" w:hAnsi="Arial Armenian" w:cs="Arial"/>
                <w:color w:val="000000"/>
                <w:sz w:val="16"/>
                <w:szCs w:val="16"/>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50D92415"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354A0ED3" w14:textId="77777777" w:rsidR="00DA01CE" w:rsidRPr="00DA01CE" w:rsidRDefault="00DA01CE" w:rsidP="00DA01CE">
            <w:pPr>
              <w:rPr>
                <w:sz w:val="20"/>
                <w:szCs w:val="20"/>
                <w:lang w:val="ru-RU"/>
              </w:rPr>
            </w:pPr>
          </w:p>
        </w:tc>
      </w:tr>
      <w:tr w:rsidR="00D05336" w:rsidRPr="00DA01CE" w14:paraId="22DA5C6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D7C8E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41F07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եզրաքարերի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ապամոնտաժում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հիմքով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Демонтаж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бетонное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основание</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B232A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4E50C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7E359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1.37</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DAC46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181.45</w:t>
            </w:r>
          </w:p>
        </w:tc>
        <w:tc>
          <w:tcPr>
            <w:tcW w:w="222" w:type="dxa"/>
            <w:vAlign w:val="center"/>
            <w:hideMark/>
          </w:tcPr>
          <w:p w14:paraId="20ACDE56" w14:textId="77777777" w:rsidR="00DA01CE" w:rsidRPr="00DA01CE" w:rsidRDefault="00DA01CE" w:rsidP="00DA01CE">
            <w:pPr>
              <w:rPr>
                <w:sz w:val="20"/>
                <w:szCs w:val="20"/>
              </w:rPr>
            </w:pPr>
          </w:p>
        </w:tc>
      </w:tr>
      <w:tr w:rsidR="00DA01CE" w:rsidRPr="00DA01CE" w14:paraId="289EBFF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E1819D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DA3091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2A0B0F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9B1C61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08B8A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DA0617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CC6FB2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AAC8FC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D385A9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5F88BE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B1CF61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1A896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16309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852506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8E3EA9E" w14:textId="77777777" w:rsidR="00DA01CE" w:rsidRPr="00DA01CE" w:rsidRDefault="00DA01CE" w:rsidP="00DA01CE">
            <w:pPr>
              <w:rPr>
                <w:sz w:val="20"/>
                <w:szCs w:val="20"/>
              </w:rPr>
            </w:pPr>
          </w:p>
        </w:tc>
      </w:tr>
      <w:tr w:rsidR="00DA01CE" w:rsidRPr="00DA01CE" w14:paraId="491FA43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913CF9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80F534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EF9D36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31159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168B5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2EC4CA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E4506B8" w14:textId="77777777" w:rsidR="00DA01CE" w:rsidRPr="00DA01CE" w:rsidRDefault="00DA01CE" w:rsidP="00DA01CE">
            <w:pPr>
              <w:rPr>
                <w:sz w:val="20"/>
                <w:szCs w:val="20"/>
              </w:rPr>
            </w:pPr>
          </w:p>
        </w:tc>
      </w:tr>
      <w:tr w:rsidR="00D05336" w:rsidRPr="00DA01CE" w14:paraId="235BB4C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EB0CD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57BB6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Üëï³ñ³ÝÝ»ñÇ ³å³ÙáÝï³ÅáõÙ</w:t>
            </w:r>
            <w:r w:rsidRPr="00DA01CE">
              <w:rPr>
                <w:rFonts w:ascii="Arial Armenian" w:hAnsi="Arial Armenian" w:cs="Arial"/>
                <w:color w:val="000000"/>
                <w:sz w:val="16"/>
                <w:szCs w:val="16"/>
              </w:rPr>
              <w:br/>
            </w:r>
            <w:r w:rsidRPr="00DA01CE">
              <w:rPr>
                <w:rFonts w:ascii="Calibri" w:hAnsi="Calibri" w:cs="Calibri"/>
                <w:color w:val="000000"/>
                <w:sz w:val="16"/>
                <w:szCs w:val="16"/>
              </w:rPr>
              <w:t>Демонтаж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скамеек</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BCC2C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88D86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E3DE2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2.35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CDA6F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4.71</w:t>
            </w:r>
          </w:p>
        </w:tc>
        <w:tc>
          <w:tcPr>
            <w:tcW w:w="222" w:type="dxa"/>
            <w:vAlign w:val="center"/>
            <w:hideMark/>
          </w:tcPr>
          <w:p w14:paraId="358AA7FF" w14:textId="77777777" w:rsidR="00DA01CE" w:rsidRPr="00DA01CE" w:rsidRDefault="00DA01CE" w:rsidP="00DA01CE">
            <w:pPr>
              <w:rPr>
                <w:sz w:val="20"/>
                <w:szCs w:val="20"/>
              </w:rPr>
            </w:pPr>
          </w:p>
        </w:tc>
      </w:tr>
      <w:tr w:rsidR="00DA01CE" w:rsidRPr="00DA01CE" w14:paraId="0C08B83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034348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DCF016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97552F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4FB937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54DA4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C46A96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DDE164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73F249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59018C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414763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00824F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37E599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40C5F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CF8283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72CA83E" w14:textId="77777777" w:rsidR="00DA01CE" w:rsidRPr="00DA01CE" w:rsidRDefault="00DA01CE" w:rsidP="00DA01CE">
            <w:pPr>
              <w:rPr>
                <w:sz w:val="20"/>
                <w:szCs w:val="20"/>
              </w:rPr>
            </w:pPr>
          </w:p>
        </w:tc>
      </w:tr>
      <w:tr w:rsidR="00DA01CE" w:rsidRPr="00DA01CE" w14:paraId="3C320AD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C6ACAE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7F7064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AB82C6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8C531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5D8EB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0392D7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C921B66" w14:textId="77777777" w:rsidR="00DA01CE" w:rsidRPr="00DA01CE" w:rsidRDefault="00DA01CE" w:rsidP="00DA01CE">
            <w:pPr>
              <w:rPr>
                <w:sz w:val="20"/>
                <w:szCs w:val="20"/>
              </w:rPr>
            </w:pPr>
          </w:p>
        </w:tc>
      </w:tr>
      <w:tr w:rsidR="00D05336" w:rsidRPr="00DA01CE" w14:paraId="7201139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D6E4C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14484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²ëý³Éïµ»ïáÝ» ß»ñïÇ ù³Ý¹áõÙ</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асфальтобетонного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покрытия</w:t>
            </w:r>
            <w:r w:rsidRPr="00DA01CE">
              <w:rPr>
                <w:rFonts w:ascii="Arial Armenian" w:hAnsi="Arial Armenian" w:cs="Arial"/>
                <w:color w:val="000000"/>
                <w:sz w:val="16"/>
                <w:szCs w:val="16"/>
              </w:rPr>
              <w:t xml:space="preserve"> </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25309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C6138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24.65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E819D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5.77</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34AB0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142.21</w:t>
            </w:r>
          </w:p>
        </w:tc>
        <w:tc>
          <w:tcPr>
            <w:tcW w:w="222" w:type="dxa"/>
            <w:vAlign w:val="center"/>
            <w:hideMark/>
          </w:tcPr>
          <w:p w14:paraId="76929F95" w14:textId="77777777" w:rsidR="00DA01CE" w:rsidRPr="00DA01CE" w:rsidRDefault="00DA01CE" w:rsidP="00DA01CE">
            <w:pPr>
              <w:rPr>
                <w:sz w:val="20"/>
                <w:szCs w:val="20"/>
              </w:rPr>
            </w:pPr>
          </w:p>
        </w:tc>
      </w:tr>
      <w:tr w:rsidR="00DA01CE" w:rsidRPr="00DA01CE" w14:paraId="7B43044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E59301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E96D10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ADDB7E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6E437B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3B110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108D1F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A6BF92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3EC7DD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507AB8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24B1EA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6E3954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3E2AFD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81A0C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A01D6E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9EF366" w14:textId="77777777" w:rsidR="00DA01CE" w:rsidRPr="00DA01CE" w:rsidRDefault="00DA01CE" w:rsidP="00DA01CE">
            <w:pPr>
              <w:rPr>
                <w:sz w:val="20"/>
                <w:szCs w:val="20"/>
              </w:rPr>
            </w:pPr>
          </w:p>
        </w:tc>
      </w:tr>
      <w:tr w:rsidR="00DA01CE" w:rsidRPr="00DA01CE" w14:paraId="139C9E9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2A3E57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A6C99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D908B1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348DA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2C190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AC868E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56D0D1C" w14:textId="77777777" w:rsidR="00DA01CE" w:rsidRPr="00DA01CE" w:rsidRDefault="00DA01CE" w:rsidP="00DA01CE">
            <w:pPr>
              <w:rPr>
                <w:sz w:val="20"/>
                <w:szCs w:val="20"/>
              </w:rPr>
            </w:pPr>
          </w:p>
        </w:tc>
      </w:tr>
      <w:tr w:rsidR="00D05336" w:rsidRPr="00DA01CE" w14:paraId="12BFB50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7C381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81415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Հանքաձյութով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տոգորված</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խճային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ծածկույթների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асфальтобетонных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щебневых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покрытий</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B3B4A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25C6D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59.16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4A79C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0.97</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2EA64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57.11</w:t>
            </w:r>
          </w:p>
        </w:tc>
        <w:tc>
          <w:tcPr>
            <w:tcW w:w="222" w:type="dxa"/>
            <w:vAlign w:val="center"/>
            <w:hideMark/>
          </w:tcPr>
          <w:p w14:paraId="68AEBE19" w14:textId="77777777" w:rsidR="00DA01CE" w:rsidRPr="00DA01CE" w:rsidRDefault="00DA01CE" w:rsidP="00DA01CE">
            <w:pPr>
              <w:rPr>
                <w:sz w:val="20"/>
                <w:szCs w:val="20"/>
              </w:rPr>
            </w:pPr>
          </w:p>
        </w:tc>
      </w:tr>
      <w:tr w:rsidR="00DA01CE" w:rsidRPr="00DA01CE" w14:paraId="4DBDA53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F908F4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7D495E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188220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E8E2F3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B67EE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72EBAD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6C34F1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303001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F77AE2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D610E7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F74040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0CC625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BE60BC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35FDA5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F491DA5" w14:textId="77777777" w:rsidR="00DA01CE" w:rsidRPr="00DA01CE" w:rsidRDefault="00DA01CE" w:rsidP="00DA01CE">
            <w:pPr>
              <w:rPr>
                <w:sz w:val="20"/>
                <w:szCs w:val="20"/>
              </w:rPr>
            </w:pPr>
          </w:p>
        </w:tc>
      </w:tr>
      <w:tr w:rsidR="00DA01CE" w:rsidRPr="00DA01CE" w14:paraId="59D4D1A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52707D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56561C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D650DD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D10FA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5260F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E5FDC9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E9F8C43" w14:textId="77777777" w:rsidR="00DA01CE" w:rsidRPr="00DA01CE" w:rsidRDefault="00DA01CE" w:rsidP="00DA01CE">
            <w:pPr>
              <w:rPr>
                <w:sz w:val="20"/>
                <w:szCs w:val="20"/>
              </w:rPr>
            </w:pPr>
          </w:p>
        </w:tc>
      </w:tr>
      <w:tr w:rsidR="00D05336" w:rsidRPr="00DA01CE" w14:paraId="7D8F57F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7B384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29C78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Ծառերի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արմատահատում</w:t>
            </w:r>
            <w:r w:rsidRPr="00DA01CE">
              <w:rPr>
                <w:rFonts w:ascii="Arial Armenian" w:hAnsi="Arial Armenian" w:cs="Arial"/>
                <w:color w:val="000000"/>
                <w:sz w:val="16"/>
                <w:szCs w:val="16"/>
              </w:rPr>
              <w:t xml:space="preserve"> </w:t>
            </w:r>
            <w:r w:rsidRPr="00DA01CE">
              <w:rPr>
                <w:rFonts w:ascii="Arial Armenian" w:hAnsi="Arial Armenian" w:cs="Arial"/>
                <w:b/>
                <w:bCs/>
                <w:color w:val="000000"/>
                <w:sz w:val="16"/>
                <w:szCs w:val="16"/>
              </w:rPr>
              <w:t>/</w:t>
            </w:r>
            <w:r w:rsidRPr="00DA01CE">
              <w:rPr>
                <w:rFonts w:ascii="Sylfaen" w:hAnsi="Sylfaen" w:cs="Sylfaen"/>
                <w:b/>
                <w:bCs/>
                <w:color w:val="000000"/>
                <w:sz w:val="16"/>
                <w:szCs w:val="16"/>
              </w:rPr>
              <w:t>համաձայնեցնել</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պատվիրատուի</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հետ</w:t>
            </w:r>
            <w:r w:rsidRPr="00DA01CE">
              <w:rPr>
                <w:rFonts w:ascii="Arial Armenian" w:hAnsi="Arial Armenian" w:cs="Arial"/>
                <w:b/>
                <w:bCs/>
                <w:color w:val="000000"/>
                <w:sz w:val="16"/>
                <w:szCs w:val="16"/>
              </w:rPr>
              <w:t>/</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Выкорчевка</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деревьев</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по</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согласованию</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заказчиком</w:t>
            </w:r>
            <w:r w:rsidRPr="00DA01CE">
              <w:rPr>
                <w:rFonts w:ascii="Arial Armenian" w:hAnsi="Arial Armenian" w:cs="Arial"/>
                <w:b/>
                <w:bCs/>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D7EBBE"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հատ</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7BBB3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CA8CC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0.91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8810B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4.54</w:t>
            </w:r>
          </w:p>
        </w:tc>
        <w:tc>
          <w:tcPr>
            <w:tcW w:w="222" w:type="dxa"/>
            <w:vAlign w:val="center"/>
            <w:hideMark/>
          </w:tcPr>
          <w:p w14:paraId="25F6866A" w14:textId="77777777" w:rsidR="00DA01CE" w:rsidRPr="00DA01CE" w:rsidRDefault="00DA01CE" w:rsidP="00DA01CE">
            <w:pPr>
              <w:rPr>
                <w:sz w:val="20"/>
                <w:szCs w:val="20"/>
              </w:rPr>
            </w:pPr>
          </w:p>
        </w:tc>
      </w:tr>
      <w:tr w:rsidR="00DA01CE" w:rsidRPr="00DA01CE" w14:paraId="4E50FFB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F2F69A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8F66A9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064F59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C2F1CB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6D776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08B0B0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133E12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C9B4D3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46FD17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0C2EFD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176B98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2B86E5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6F15F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8A999E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D81836A" w14:textId="77777777" w:rsidR="00DA01CE" w:rsidRPr="00DA01CE" w:rsidRDefault="00DA01CE" w:rsidP="00DA01CE">
            <w:pPr>
              <w:rPr>
                <w:sz w:val="20"/>
                <w:szCs w:val="20"/>
              </w:rPr>
            </w:pPr>
          </w:p>
        </w:tc>
      </w:tr>
      <w:tr w:rsidR="00DA01CE" w:rsidRPr="00DA01CE" w14:paraId="2D3CABFA" w14:textId="77777777" w:rsidTr="00DA01CE">
        <w:trPr>
          <w:trHeight w:val="390"/>
        </w:trPr>
        <w:tc>
          <w:tcPr>
            <w:tcW w:w="448" w:type="dxa"/>
            <w:vMerge/>
            <w:tcBorders>
              <w:top w:val="nil"/>
              <w:left w:val="single" w:sz="4" w:space="0" w:color="auto"/>
              <w:bottom w:val="single" w:sz="4" w:space="0" w:color="auto"/>
              <w:right w:val="single" w:sz="4" w:space="0" w:color="auto"/>
            </w:tcBorders>
            <w:vAlign w:val="center"/>
            <w:hideMark/>
          </w:tcPr>
          <w:p w14:paraId="4CED999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22AC7B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E3CB3B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9C72D1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1A0C1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74DEF4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3E11703" w14:textId="77777777" w:rsidR="00DA01CE" w:rsidRPr="00DA01CE" w:rsidRDefault="00DA01CE" w:rsidP="00DA01CE">
            <w:pPr>
              <w:rPr>
                <w:sz w:val="20"/>
                <w:szCs w:val="20"/>
              </w:rPr>
            </w:pPr>
          </w:p>
        </w:tc>
      </w:tr>
      <w:tr w:rsidR="00D05336" w:rsidRPr="00DA01CE" w14:paraId="6637AA2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9E602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DB72D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Մետաղական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ճաղաշարի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բռնաձողի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ապամոնտաժում</w:t>
            </w:r>
            <w:r w:rsidRPr="00DA01CE">
              <w:rPr>
                <w:rFonts w:ascii="Arial Armenian" w:hAnsi="Arial Armenian" w:cs="Arial"/>
                <w:color w:val="000000"/>
                <w:sz w:val="16"/>
                <w:szCs w:val="16"/>
              </w:rPr>
              <w:br/>
            </w:r>
            <w:r w:rsidRPr="00DA01CE">
              <w:rPr>
                <w:rFonts w:ascii="Calibri" w:hAnsi="Calibri" w:cs="Calibri"/>
                <w:color w:val="000000"/>
                <w:sz w:val="16"/>
                <w:szCs w:val="16"/>
              </w:rPr>
              <w:t>Демонтаж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решеток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перил</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D15E3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1797E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69.50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2C514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0.73</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3756D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50.82</w:t>
            </w:r>
          </w:p>
        </w:tc>
        <w:tc>
          <w:tcPr>
            <w:tcW w:w="222" w:type="dxa"/>
            <w:vAlign w:val="center"/>
            <w:hideMark/>
          </w:tcPr>
          <w:p w14:paraId="320ADFC7" w14:textId="77777777" w:rsidR="00DA01CE" w:rsidRPr="00DA01CE" w:rsidRDefault="00DA01CE" w:rsidP="00DA01CE">
            <w:pPr>
              <w:rPr>
                <w:sz w:val="20"/>
                <w:szCs w:val="20"/>
              </w:rPr>
            </w:pPr>
          </w:p>
        </w:tc>
      </w:tr>
      <w:tr w:rsidR="00DA01CE" w:rsidRPr="00DA01CE" w14:paraId="185D5F7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088C59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A0FDBC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D6F89E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B097C9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FE0BE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E1C067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4310A1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695AD1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125025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3D8C6B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E4B0F0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08D39A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E9333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15E179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1BB3964" w14:textId="77777777" w:rsidR="00DA01CE" w:rsidRPr="00DA01CE" w:rsidRDefault="00DA01CE" w:rsidP="00DA01CE">
            <w:pPr>
              <w:rPr>
                <w:sz w:val="20"/>
                <w:szCs w:val="20"/>
              </w:rPr>
            </w:pPr>
          </w:p>
        </w:tc>
      </w:tr>
      <w:tr w:rsidR="00DA01CE" w:rsidRPr="00DA01CE" w14:paraId="22D934E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71EE7B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7ABF11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A4D774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8E653F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2FC46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E8F956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563DB19" w14:textId="77777777" w:rsidR="00DA01CE" w:rsidRPr="00DA01CE" w:rsidRDefault="00DA01CE" w:rsidP="00DA01CE">
            <w:pPr>
              <w:rPr>
                <w:sz w:val="20"/>
                <w:szCs w:val="20"/>
              </w:rPr>
            </w:pPr>
          </w:p>
        </w:tc>
      </w:tr>
      <w:tr w:rsidR="00D05336" w:rsidRPr="00DA01CE" w14:paraId="72BACD4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CEA40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77B04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հատավոր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ապամոնտաժում</w:t>
            </w:r>
            <w:r w:rsidRPr="00DA01CE">
              <w:rPr>
                <w:rFonts w:ascii="Arial Armenian" w:hAnsi="Arial Armenian" w:cs="Arial"/>
                <w:color w:val="000000"/>
                <w:sz w:val="16"/>
                <w:szCs w:val="16"/>
              </w:rPr>
              <w:t>/15*30</w:t>
            </w:r>
            <w:r w:rsidRPr="00DA01CE">
              <w:rPr>
                <w:rFonts w:ascii="Sylfaen" w:hAnsi="Sylfaen" w:cs="Sylfaen"/>
                <w:color w:val="000000"/>
                <w:sz w:val="16"/>
                <w:szCs w:val="16"/>
              </w:rPr>
              <w:t>սմ</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Демонтаж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зернистой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лестницы</w:t>
            </w:r>
            <w:r w:rsidRPr="00DA01CE">
              <w:rPr>
                <w:rFonts w:ascii="Arial Armenian" w:hAnsi="Arial Armenian" w:cs="Arial"/>
                <w:color w:val="000000"/>
                <w:sz w:val="16"/>
                <w:szCs w:val="16"/>
              </w:rPr>
              <w:t>/15*30</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B1964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DF7C3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60.5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ACE99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1.98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8A857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119.83</w:t>
            </w:r>
          </w:p>
        </w:tc>
        <w:tc>
          <w:tcPr>
            <w:tcW w:w="222" w:type="dxa"/>
            <w:vAlign w:val="center"/>
            <w:hideMark/>
          </w:tcPr>
          <w:p w14:paraId="292E5D37" w14:textId="77777777" w:rsidR="00DA01CE" w:rsidRPr="00DA01CE" w:rsidRDefault="00DA01CE" w:rsidP="00DA01CE">
            <w:pPr>
              <w:rPr>
                <w:sz w:val="20"/>
                <w:szCs w:val="20"/>
              </w:rPr>
            </w:pPr>
          </w:p>
        </w:tc>
      </w:tr>
      <w:tr w:rsidR="00DA01CE" w:rsidRPr="00DA01CE" w14:paraId="7EA3CF6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3616BB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B6E265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BC2CAA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AE52EB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3E690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6508BC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B10629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2CFABC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D59000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A63FE5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9202C3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24C013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D72AF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1972D7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FB87790" w14:textId="77777777" w:rsidR="00DA01CE" w:rsidRPr="00DA01CE" w:rsidRDefault="00DA01CE" w:rsidP="00DA01CE">
            <w:pPr>
              <w:rPr>
                <w:sz w:val="20"/>
                <w:szCs w:val="20"/>
              </w:rPr>
            </w:pPr>
          </w:p>
        </w:tc>
      </w:tr>
      <w:tr w:rsidR="00DA01CE" w:rsidRPr="00DA01CE" w14:paraId="159F78E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3FDAA5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57BA1A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2F5F87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1498A7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5157D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4A3827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FD0BAEA" w14:textId="77777777" w:rsidR="00DA01CE" w:rsidRPr="00DA01CE" w:rsidRDefault="00DA01CE" w:rsidP="00DA01CE">
            <w:pPr>
              <w:rPr>
                <w:sz w:val="20"/>
                <w:szCs w:val="20"/>
              </w:rPr>
            </w:pPr>
          </w:p>
        </w:tc>
      </w:tr>
      <w:tr w:rsidR="00D05336" w:rsidRPr="00DA01CE" w14:paraId="2A2E176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ED095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8CDC0D"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հիմքերի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հարթակների</w:t>
            </w:r>
            <w:r w:rsidRPr="00DA01CE">
              <w:rPr>
                <w:rFonts w:ascii="Arial Armenian" w:hAnsi="Arial Armenian" w:cs="Arial"/>
                <w:color w:val="000000"/>
                <w:sz w:val="16"/>
                <w:szCs w:val="16"/>
              </w:rPr>
              <w:t>,</w:t>
            </w:r>
            <w:r w:rsidRPr="00DA01CE">
              <w:rPr>
                <w:rFonts w:ascii="Sylfaen" w:hAnsi="Sylfaen" w:cs="Sylfaen"/>
                <w:color w:val="000000"/>
                <w:sz w:val="16"/>
                <w:szCs w:val="16"/>
              </w:rPr>
              <w:t>ատիճանների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վրայից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բետոնյա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ձևավոր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սալիկներով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հիմքի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фундаментов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площадок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площадок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фундаментов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E2991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17F44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040BD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23.98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47C15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187.28</w:t>
            </w:r>
          </w:p>
        </w:tc>
        <w:tc>
          <w:tcPr>
            <w:tcW w:w="222" w:type="dxa"/>
            <w:vAlign w:val="center"/>
            <w:hideMark/>
          </w:tcPr>
          <w:p w14:paraId="7AD07539" w14:textId="77777777" w:rsidR="00DA01CE" w:rsidRPr="00DA01CE" w:rsidRDefault="00DA01CE" w:rsidP="00DA01CE">
            <w:pPr>
              <w:rPr>
                <w:sz w:val="20"/>
                <w:szCs w:val="20"/>
              </w:rPr>
            </w:pPr>
          </w:p>
        </w:tc>
      </w:tr>
      <w:tr w:rsidR="00DA01CE" w:rsidRPr="00DA01CE" w14:paraId="3993310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543878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AB3351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8086E2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6777E6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38146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F7359A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74267C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4BC2B0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ECCB22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DDC8A5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0B4209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952495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D499A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B183A1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B7A7A8C" w14:textId="77777777" w:rsidR="00DA01CE" w:rsidRPr="00DA01CE" w:rsidRDefault="00DA01CE" w:rsidP="00DA01CE">
            <w:pPr>
              <w:rPr>
                <w:sz w:val="20"/>
                <w:szCs w:val="20"/>
              </w:rPr>
            </w:pPr>
          </w:p>
        </w:tc>
      </w:tr>
      <w:tr w:rsidR="00DA01CE" w:rsidRPr="00DA01CE" w14:paraId="52998379" w14:textId="77777777" w:rsidTr="00DA01CE">
        <w:trPr>
          <w:trHeight w:val="795"/>
        </w:trPr>
        <w:tc>
          <w:tcPr>
            <w:tcW w:w="448" w:type="dxa"/>
            <w:vMerge/>
            <w:tcBorders>
              <w:top w:val="nil"/>
              <w:left w:val="single" w:sz="4" w:space="0" w:color="auto"/>
              <w:bottom w:val="single" w:sz="4" w:space="0" w:color="auto"/>
              <w:right w:val="single" w:sz="4" w:space="0" w:color="auto"/>
            </w:tcBorders>
            <w:vAlign w:val="center"/>
            <w:hideMark/>
          </w:tcPr>
          <w:p w14:paraId="41CC2B3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0A2141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4E900D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9D2B73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CC655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359A88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1A42E85" w14:textId="77777777" w:rsidR="00DA01CE" w:rsidRPr="00DA01CE" w:rsidRDefault="00DA01CE" w:rsidP="00DA01CE">
            <w:pPr>
              <w:rPr>
                <w:sz w:val="20"/>
                <w:szCs w:val="20"/>
              </w:rPr>
            </w:pPr>
          </w:p>
        </w:tc>
      </w:tr>
      <w:tr w:rsidR="00D05336" w:rsidRPr="00DA01CE" w14:paraId="5F516E98"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55AD0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DB808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վրայից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սոսնձաներկի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յուղաներկի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մաքրում</w:t>
            </w:r>
            <w:r w:rsidRPr="00DA01CE">
              <w:rPr>
                <w:rFonts w:ascii="Arial Armenian" w:hAnsi="Arial Armenian" w:cs="Arial"/>
                <w:color w:val="000000"/>
                <w:sz w:val="16"/>
                <w:szCs w:val="16"/>
              </w:rPr>
              <w:br/>
            </w:r>
            <w:r w:rsidRPr="00DA01CE">
              <w:rPr>
                <w:rFonts w:ascii="Calibri" w:hAnsi="Calibri" w:cs="Calibri"/>
                <w:color w:val="000000"/>
                <w:sz w:val="16"/>
                <w:szCs w:val="16"/>
              </w:rPr>
              <w:t>Удаление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клея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масляной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2DE30C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0220A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AA8E4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0.25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208F0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11.85</w:t>
            </w:r>
          </w:p>
        </w:tc>
        <w:tc>
          <w:tcPr>
            <w:tcW w:w="222" w:type="dxa"/>
            <w:vAlign w:val="center"/>
            <w:hideMark/>
          </w:tcPr>
          <w:p w14:paraId="4F1B246E" w14:textId="77777777" w:rsidR="00DA01CE" w:rsidRPr="00DA01CE" w:rsidRDefault="00DA01CE" w:rsidP="00DA01CE">
            <w:pPr>
              <w:rPr>
                <w:sz w:val="20"/>
                <w:szCs w:val="20"/>
              </w:rPr>
            </w:pPr>
          </w:p>
        </w:tc>
      </w:tr>
      <w:tr w:rsidR="00DA01CE" w:rsidRPr="00DA01CE" w14:paraId="4753C95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20CA6D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A6A70D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077819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3B301A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542DE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970D70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8F5C35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EDBD7E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4607F5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5026AA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8C1482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9FACE3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C54AE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CD83C1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E871274" w14:textId="77777777" w:rsidR="00DA01CE" w:rsidRPr="00DA01CE" w:rsidRDefault="00DA01CE" w:rsidP="00DA01CE">
            <w:pPr>
              <w:rPr>
                <w:sz w:val="20"/>
                <w:szCs w:val="20"/>
              </w:rPr>
            </w:pPr>
          </w:p>
        </w:tc>
      </w:tr>
      <w:tr w:rsidR="00DA01CE" w:rsidRPr="00DA01CE" w14:paraId="1BD2D17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2F600F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28F29E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946F1D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1B868B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95593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E8C8A0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098AA87" w14:textId="77777777" w:rsidR="00DA01CE" w:rsidRPr="00DA01CE" w:rsidRDefault="00DA01CE" w:rsidP="00DA01CE">
            <w:pPr>
              <w:rPr>
                <w:sz w:val="20"/>
                <w:szCs w:val="20"/>
              </w:rPr>
            </w:pPr>
          </w:p>
        </w:tc>
      </w:tr>
      <w:tr w:rsidR="00D05336" w:rsidRPr="00DA01CE" w14:paraId="7E463D6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BB771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D45632"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Մետաղական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հենասյուների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ապամոնտաժում</w:t>
            </w:r>
            <w:r w:rsidRPr="00DA01CE">
              <w:rPr>
                <w:rFonts w:ascii="Arial Armenian" w:hAnsi="Arial Armenian" w:cs="Arial"/>
                <w:color w:val="000000"/>
                <w:sz w:val="16"/>
                <w:szCs w:val="16"/>
              </w:rPr>
              <w:br w:type="page"/>
            </w:r>
            <w:r w:rsidRPr="00DA01CE">
              <w:rPr>
                <w:rFonts w:ascii="Calibri" w:hAnsi="Calibri" w:cs="Calibri"/>
                <w:color w:val="000000"/>
                <w:sz w:val="16"/>
                <w:szCs w:val="16"/>
              </w:rPr>
              <w:t>Демонтаж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столбов</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FB6F6A"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հատ</w:t>
            </w:r>
            <w:r w:rsidRPr="00DA01CE">
              <w:rPr>
                <w:rFonts w:ascii="Arial Armenian" w:hAnsi="Arial Armenian" w:cs="Arial"/>
                <w:color w:val="000000"/>
                <w:sz w:val="16"/>
                <w:szCs w:val="16"/>
              </w:rPr>
              <w:br w:type="page"/>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BEE2FA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A6834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9.85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0695A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39.41</w:t>
            </w:r>
          </w:p>
        </w:tc>
        <w:tc>
          <w:tcPr>
            <w:tcW w:w="222" w:type="dxa"/>
            <w:vAlign w:val="center"/>
            <w:hideMark/>
          </w:tcPr>
          <w:p w14:paraId="2DA717BB" w14:textId="77777777" w:rsidR="00DA01CE" w:rsidRPr="00DA01CE" w:rsidRDefault="00DA01CE" w:rsidP="00DA01CE">
            <w:pPr>
              <w:rPr>
                <w:sz w:val="20"/>
                <w:szCs w:val="20"/>
              </w:rPr>
            </w:pPr>
          </w:p>
        </w:tc>
      </w:tr>
      <w:tr w:rsidR="00DA01CE" w:rsidRPr="00DA01CE" w14:paraId="526DD5E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7AE2B1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FB75A9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81AE86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B53D02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653C3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BC4C25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66100F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17E7AB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AB3A2C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879B94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0C525E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64C756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E40996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F49EBF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1EE63FC" w14:textId="77777777" w:rsidR="00DA01CE" w:rsidRPr="00DA01CE" w:rsidRDefault="00DA01CE" w:rsidP="00DA01CE">
            <w:pPr>
              <w:rPr>
                <w:sz w:val="20"/>
                <w:szCs w:val="20"/>
              </w:rPr>
            </w:pPr>
          </w:p>
        </w:tc>
      </w:tr>
      <w:tr w:rsidR="00DA01CE" w:rsidRPr="00DA01CE" w14:paraId="416D916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C35780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A49451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7ED03F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ABEB90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CD439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AA7EAD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6E8861B" w14:textId="77777777" w:rsidR="00DA01CE" w:rsidRPr="00DA01CE" w:rsidRDefault="00DA01CE" w:rsidP="00DA01CE">
            <w:pPr>
              <w:rPr>
                <w:sz w:val="20"/>
                <w:szCs w:val="20"/>
              </w:rPr>
            </w:pPr>
          </w:p>
        </w:tc>
      </w:tr>
      <w:tr w:rsidR="00D05336" w:rsidRPr="00DA01CE" w14:paraId="1C5EA1C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6FDCD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789F7E"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Ցեմենտ</w:t>
            </w:r>
            <w:r w:rsidRPr="00DA01CE">
              <w:rPr>
                <w:rFonts w:ascii="Arial Armenian" w:hAnsi="Arial Armenian" w:cs="Arial"/>
                <w:color w:val="000000"/>
                <w:sz w:val="16"/>
                <w:szCs w:val="16"/>
              </w:rPr>
              <w:t>-</w:t>
            </w:r>
            <w:r w:rsidRPr="00DA01CE">
              <w:rPr>
                <w:rFonts w:ascii="Sylfaen" w:hAnsi="Sylfaen" w:cs="Sylfaen"/>
                <w:color w:val="000000"/>
                <w:sz w:val="16"/>
                <w:szCs w:val="16"/>
              </w:rPr>
              <w:t>ավազային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քայքայված</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պատերից</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прогнившей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стяжки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F8B67C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18662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13B67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0.29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4CCED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3.98</w:t>
            </w:r>
          </w:p>
        </w:tc>
        <w:tc>
          <w:tcPr>
            <w:tcW w:w="222" w:type="dxa"/>
            <w:vAlign w:val="center"/>
            <w:hideMark/>
          </w:tcPr>
          <w:p w14:paraId="25A74068" w14:textId="77777777" w:rsidR="00DA01CE" w:rsidRPr="00DA01CE" w:rsidRDefault="00DA01CE" w:rsidP="00DA01CE">
            <w:pPr>
              <w:rPr>
                <w:sz w:val="20"/>
                <w:szCs w:val="20"/>
              </w:rPr>
            </w:pPr>
          </w:p>
        </w:tc>
      </w:tr>
      <w:tr w:rsidR="00DA01CE" w:rsidRPr="00DA01CE" w14:paraId="648B263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570705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5934DF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F21EC3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36F055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2BD56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DA5EC1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15EFFE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D6BE09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944FC5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6918DF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8FF257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F4C90F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61DB3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023F9D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F3488AB" w14:textId="77777777" w:rsidR="00DA01CE" w:rsidRPr="00DA01CE" w:rsidRDefault="00DA01CE" w:rsidP="00DA01CE">
            <w:pPr>
              <w:rPr>
                <w:sz w:val="20"/>
                <w:szCs w:val="20"/>
              </w:rPr>
            </w:pPr>
          </w:p>
        </w:tc>
      </w:tr>
      <w:tr w:rsidR="00DA01CE" w:rsidRPr="00DA01CE" w14:paraId="681746B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E94AE5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8F222F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C3531C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FC29E0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35D94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4DC2A2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D498244" w14:textId="77777777" w:rsidR="00DA01CE" w:rsidRPr="00DA01CE" w:rsidRDefault="00DA01CE" w:rsidP="00DA01CE">
            <w:pPr>
              <w:rPr>
                <w:sz w:val="20"/>
                <w:szCs w:val="20"/>
              </w:rPr>
            </w:pPr>
          </w:p>
        </w:tc>
      </w:tr>
      <w:tr w:rsidR="00D05336" w:rsidRPr="00DA01CE" w14:paraId="725B2FF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00B66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62FBD8"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Մետաղական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մակերևույթների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մաքրում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յուղաներկից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ժանգից</w:t>
            </w:r>
            <w:r w:rsidRPr="00DA01CE">
              <w:rPr>
                <w:rFonts w:ascii="Arial Armenian" w:hAnsi="Arial Armenian" w:cs="Arial"/>
                <w:color w:val="000000"/>
                <w:sz w:val="16"/>
                <w:szCs w:val="16"/>
              </w:rPr>
              <w:br/>
            </w:r>
            <w:r w:rsidRPr="00DA01CE">
              <w:rPr>
                <w:rFonts w:ascii="Calibri" w:hAnsi="Calibri" w:cs="Calibri"/>
                <w:color w:val="000000"/>
                <w:sz w:val="16"/>
                <w:szCs w:val="16"/>
              </w:rPr>
              <w:t>Очистка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поверхностей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масляной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ржавчины</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E64403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FF96E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4C11F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0.50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5A6E4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19.49</w:t>
            </w:r>
          </w:p>
        </w:tc>
        <w:tc>
          <w:tcPr>
            <w:tcW w:w="222" w:type="dxa"/>
            <w:vAlign w:val="center"/>
            <w:hideMark/>
          </w:tcPr>
          <w:p w14:paraId="1B464895" w14:textId="77777777" w:rsidR="00DA01CE" w:rsidRPr="00DA01CE" w:rsidRDefault="00DA01CE" w:rsidP="00DA01CE">
            <w:pPr>
              <w:rPr>
                <w:sz w:val="20"/>
                <w:szCs w:val="20"/>
              </w:rPr>
            </w:pPr>
          </w:p>
        </w:tc>
      </w:tr>
      <w:tr w:rsidR="00DA01CE" w:rsidRPr="00DA01CE" w14:paraId="1056BA0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F4C7E5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4976E1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067B28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53827F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627A3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AF8368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F508DA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039F32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A2C46A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F9F953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82D28D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783A3B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2D138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C53E12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8F1D30A" w14:textId="77777777" w:rsidR="00DA01CE" w:rsidRPr="00DA01CE" w:rsidRDefault="00DA01CE" w:rsidP="00DA01CE">
            <w:pPr>
              <w:rPr>
                <w:sz w:val="20"/>
                <w:szCs w:val="20"/>
              </w:rPr>
            </w:pPr>
          </w:p>
        </w:tc>
      </w:tr>
      <w:tr w:rsidR="00DA01CE" w:rsidRPr="00DA01CE" w14:paraId="00A60F4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A314AA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009A05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C5901D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DA9A0F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907B6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4DB9C5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809F26E" w14:textId="77777777" w:rsidR="00DA01CE" w:rsidRPr="00DA01CE" w:rsidRDefault="00DA01CE" w:rsidP="00DA01CE">
            <w:pPr>
              <w:rPr>
                <w:sz w:val="20"/>
                <w:szCs w:val="20"/>
              </w:rPr>
            </w:pPr>
          </w:p>
        </w:tc>
      </w:tr>
      <w:tr w:rsidR="00D05336" w:rsidRPr="00DA01CE" w14:paraId="4877B1DB"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A3C0F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2DF4B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10AAD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7644E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131.6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3E537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14FE9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452.25</w:t>
            </w:r>
          </w:p>
        </w:tc>
        <w:tc>
          <w:tcPr>
            <w:tcW w:w="222" w:type="dxa"/>
            <w:vAlign w:val="center"/>
            <w:hideMark/>
          </w:tcPr>
          <w:p w14:paraId="74785C3E" w14:textId="77777777" w:rsidR="00DA01CE" w:rsidRPr="00DA01CE" w:rsidRDefault="00DA01CE" w:rsidP="00DA01CE">
            <w:pPr>
              <w:rPr>
                <w:sz w:val="20"/>
                <w:szCs w:val="20"/>
              </w:rPr>
            </w:pPr>
          </w:p>
        </w:tc>
      </w:tr>
      <w:tr w:rsidR="00DA01CE" w:rsidRPr="00DA01CE" w14:paraId="64FDEA3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2EEF7C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A533C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0BF93D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09743F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17690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B24BC4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B5708E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043A21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C0F782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8815C2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5B8A12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70C1BE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98587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D86D9B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95B57CA" w14:textId="77777777" w:rsidR="00DA01CE" w:rsidRPr="00DA01CE" w:rsidRDefault="00DA01CE" w:rsidP="00DA01CE">
            <w:pPr>
              <w:rPr>
                <w:sz w:val="20"/>
                <w:szCs w:val="20"/>
              </w:rPr>
            </w:pPr>
          </w:p>
        </w:tc>
      </w:tr>
      <w:tr w:rsidR="00DA01CE" w:rsidRPr="00DA01CE" w14:paraId="6DBAEF5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DAE580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73A7D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3FA856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CDD616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EF0FE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541D61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9BE89D9" w14:textId="77777777" w:rsidR="00DA01CE" w:rsidRPr="00DA01CE" w:rsidRDefault="00DA01CE" w:rsidP="00DA01CE">
            <w:pPr>
              <w:rPr>
                <w:sz w:val="20"/>
                <w:szCs w:val="20"/>
              </w:rPr>
            </w:pPr>
          </w:p>
        </w:tc>
      </w:tr>
      <w:tr w:rsidR="00D05336" w:rsidRPr="00DA01CE" w14:paraId="3198737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7DE96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70D33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Բետոնյա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64A06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A6B6AB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E99E4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27.86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6A2C0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18.11</w:t>
            </w:r>
          </w:p>
        </w:tc>
        <w:tc>
          <w:tcPr>
            <w:tcW w:w="222" w:type="dxa"/>
            <w:vAlign w:val="center"/>
            <w:hideMark/>
          </w:tcPr>
          <w:p w14:paraId="5A275298" w14:textId="77777777" w:rsidR="00DA01CE" w:rsidRPr="00DA01CE" w:rsidRDefault="00DA01CE" w:rsidP="00DA01CE">
            <w:pPr>
              <w:rPr>
                <w:sz w:val="20"/>
                <w:szCs w:val="20"/>
              </w:rPr>
            </w:pPr>
          </w:p>
        </w:tc>
      </w:tr>
      <w:tr w:rsidR="00DA01CE" w:rsidRPr="00DA01CE" w14:paraId="6B192A1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91E1A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78A026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48B219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894F84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055B6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690BE0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9D63E1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820D6E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F70622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571B1F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5C4C44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8AB453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8C26C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4B77BA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E107337" w14:textId="77777777" w:rsidR="00DA01CE" w:rsidRPr="00DA01CE" w:rsidRDefault="00DA01CE" w:rsidP="00DA01CE">
            <w:pPr>
              <w:rPr>
                <w:sz w:val="20"/>
                <w:szCs w:val="20"/>
              </w:rPr>
            </w:pPr>
          </w:p>
        </w:tc>
      </w:tr>
      <w:tr w:rsidR="00DA01CE" w:rsidRPr="00DA01CE" w14:paraId="088F572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EE03DA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BAAB15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E62703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177890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D0C16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098BA4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E2E12AD" w14:textId="77777777" w:rsidR="00DA01CE" w:rsidRPr="00DA01CE" w:rsidRDefault="00DA01CE" w:rsidP="00DA01CE">
            <w:pPr>
              <w:rPr>
                <w:sz w:val="20"/>
                <w:szCs w:val="20"/>
              </w:rPr>
            </w:pPr>
          </w:p>
        </w:tc>
      </w:tr>
      <w:tr w:rsidR="00D05336" w:rsidRPr="00DA01CE" w14:paraId="7F52E28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0E767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E469A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ÞÇÝ. ³ÕµÇ Ñ³í³ùáõÙ, µ³ñÓáõÙ ÇÝùÝ³Ã³÷»ñÇ íñ³ »õ ï»Õ³÷áËáõÙ 13ÏÙ</w:t>
            </w:r>
            <w:r w:rsidRPr="00DA01CE">
              <w:rPr>
                <w:rFonts w:ascii="Arial Armenian" w:hAnsi="Arial Armenian" w:cs="Arial"/>
                <w:color w:val="000000"/>
                <w:sz w:val="16"/>
                <w:szCs w:val="16"/>
              </w:rPr>
              <w:br/>
            </w:r>
            <w:r w:rsidRPr="00DA01CE">
              <w:rPr>
                <w:rFonts w:ascii="Calibri" w:hAnsi="Calibri" w:cs="Calibri"/>
                <w:color w:val="000000"/>
                <w:sz w:val="16"/>
                <w:szCs w:val="16"/>
              </w:rPr>
              <w:t>Сбор</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строительного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погрузка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самосвалы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вывоз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расстояние</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км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B6408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D737F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343.57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8BCBC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4.91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15C6F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1686.99</w:t>
            </w:r>
          </w:p>
        </w:tc>
        <w:tc>
          <w:tcPr>
            <w:tcW w:w="222" w:type="dxa"/>
            <w:vAlign w:val="center"/>
            <w:hideMark/>
          </w:tcPr>
          <w:p w14:paraId="0D7FEA79" w14:textId="77777777" w:rsidR="00DA01CE" w:rsidRPr="00DA01CE" w:rsidRDefault="00DA01CE" w:rsidP="00DA01CE">
            <w:pPr>
              <w:rPr>
                <w:sz w:val="20"/>
                <w:szCs w:val="20"/>
              </w:rPr>
            </w:pPr>
          </w:p>
        </w:tc>
      </w:tr>
      <w:tr w:rsidR="00DA01CE" w:rsidRPr="00DA01CE" w14:paraId="495F43C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9C8FBD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E72DDF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7BB468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68D2FB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6C395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FE007A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09398F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B5C1B5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6B7BDD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1FA18A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2907FB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C800FB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E75B2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1A0130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506A7B2" w14:textId="77777777" w:rsidR="00DA01CE" w:rsidRPr="00DA01CE" w:rsidRDefault="00DA01CE" w:rsidP="00DA01CE">
            <w:pPr>
              <w:rPr>
                <w:sz w:val="20"/>
                <w:szCs w:val="20"/>
              </w:rPr>
            </w:pPr>
          </w:p>
        </w:tc>
      </w:tr>
      <w:tr w:rsidR="00DA01CE" w:rsidRPr="00DA01CE" w14:paraId="1EA04D4E" w14:textId="77777777" w:rsidTr="00DA01CE">
        <w:trPr>
          <w:trHeight w:val="630"/>
        </w:trPr>
        <w:tc>
          <w:tcPr>
            <w:tcW w:w="448" w:type="dxa"/>
            <w:vMerge/>
            <w:tcBorders>
              <w:top w:val="nil"/>
              <w:left w:val="single" w:sz="4" w:space="0" w:color="auto"/>
              <w:bottom w:val="single" w:sz="4" w:space="0" w:color="auto"/>
              <w:right w:val="single" w:sz="4" w:space="0" w:color="auto"/>
            </w:tcBorders>
            <w:vAlign w:val="center"/>
            <w:hideMark/>
          </w:tcPr>
          <w:p w14:paraId="779119D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98388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EBD3F2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D2D7AA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C7930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75FD05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1C7F21E" w14:textId="77777777" w:rsidR="00DA01CE" w:rsidRPr="00DA01CE" w:rsidRDefault="00DA01CE" w:rsidP="00DA01CE">
            <w:pPr>
              <w:rPr>
                <w:sz w:val="20"/>
                <w:szCs w:val="20"/>
              </w:rPr>
            </w:pPr>
          </w:p>
        </w:tc>
      </w:tr>
      <w:tr w:rsidR="00D05336" w:rsidRPr="00DA01CE" w14:paraId="71A49E26"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06C26C1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BB9CED9"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2415DE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0BB751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28843A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0985C5F"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2980.02</w:t>
            </w:r>
          </w:p>
        </w:tc>
        <w:tc>
          <w:tcPr>
            <w:tcW w:w="222" w:type="dxa"/>
            <w:vAlign w:val="center"/>
            <w:hideMark/>
          </w:tcPr>
          <w:p w14:paraId="501C8845" w14:textId="77777777" w:rsidR="00DA01CE" w:rsidRPr="00DA01CE" w:rsidRDefault="00DA01CE" w:rsidP="00DA01CE">
            <w:pPr>
              <w:rPr>
                <w:sz w:val="20"/>
                <w:szCs w:val="20"/>
              </w:rPr>
            </w:pPr>
          </w:p>
        </w:tc>
      </w:tr>
      <w:tr w:rsidR="00DA01CE" w:rsidRPr="00DA01CE" w14:paraId="34EDD475"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35404E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94CD760"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3EF665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2355FE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14AE2F51"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7959E195"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83002F3"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1A181DE7"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2FC5E7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6C13D38"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E56717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54B160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C98EEDF"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5210C32B"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81C2083" w14:textId="77777777" w:rsidR="00DA01CE" w:rsidRPr="00DA01CE" w:rsidRDefault="00DA01CE" w:rsidP="00DA01CE">
            <w:pPr>
              <w:rPr>
                <w:sz w:val="20"/>
                <w:szCs w:val="20"/>
              </w:rPr>
            </w:pPr>
          </w:p>
        </w:tc>
      </w:tr>
      <w:tr w:rsidR="00DA01CE" w:rsidRPr="00DA01CE" w14:paraId="34314B4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A3FF85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327F2A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E940B7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087B8C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21C7A1A0"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29044FB"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73B2FA17" w14:textId="77777777" w:rsidR="00DA01CE" w:rsidRPr="00DA01CE" w:rsidRDefault="00DA01CE" w:rsidP="00DA01CE">
            <w:pPr>
              <w:rPr>
                <w:sz w:val="20"/>
                <w:szCs w:val="20"/>
              </w:rPr>
            </w:pPr>
          </w:p>
        </w:tc>
      </w:tr>
      <w:tr w:rsidR="00D05336" w:rsidRPr="00DA01CE" w14:paraId="0E0BB3A2"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6222BEF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A05A69B"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5D5791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992B5E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C593D4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768FB463"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10.17%</w:t>
            </w:r>
          </w:p>
        </w:tc>
        <w:tc>
          <w:tcPr>
            <w:tcW w:w="222" w:type="dxa"/>
            <w:vAlign w:val="center"/>
            <w:hideMark/>
          </w:tcPr>
          <w:p w14:paraId="020828A3" w14:textId="77777777" w:rsidR="00DA01CE" w:rsidRPr="00DA01CE" w:rsidRDefault="00DA01CE" w:rsidP="00DA01CE">
            <w:pPr>
              <w:rPr>
                <w:sz w:val="20"/>
                <w:szCs w:val="20"/>
              </w:rPr>
            </w:pPr>
          </w:p>
        </w:tc>
      </w:tr>
      <w:tr w:rsidR="00DA01CE" w:rsidRPr="00DA01CE" w14:paraId="4480D7D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1F70D1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DBE27E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30D051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589CE4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22BA476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F518E8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6D5007E"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EB0A3F2"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DE5F6F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A3FB4ED"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90CAA1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5E6CEF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29F791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AF4E4C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FFAAC4C" w14:textId="77777777" w:rsidR="00DA01CE" w:rsidRPr="00DA01CE" w:rsidRDefault="00DA01CE" w:rsidP="00DA01CE">
            <w:pPr>
              <w:rPr>
                <w:sz w:val="20"/>
                <w:szCs w:val="20"/>
              </w:rPr>
            </w:pPr>
          </w:p>
        </w:tc>
      </w:tr>
      <w:tr w:rsidR="00DA01CE" w:rsidRPr="00DA01CE" w14:paraId="0201FC0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98E479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25C588D"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BBDC8A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AC787B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3AD2D5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5B0A071"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4080058" w14:textId="77777777" w:rsidR="00DA01CE" w:rsidRPr="00DA01CE" w:rsidRDefault="00DA01CE" w:rsidP="00DA01CE">
            <w:pPr>
              <w:rPr>
                <w:sz w:val="20"/>
                <w:szCs w:val="20"/>
              </w:rPr>
            </w:pPr>
          </w:p>
        </w:tc>
      </w:tr>
      <w:tr w:rsidR="00D05336" w:rsidRPr="005C0845" w14:paraId="336DA916"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2E33A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80F787"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Î³éáõóáÕ³Ï³Ý ³ßË³ï³ÝùÝ»ñ</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Строительные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работы</w:t>
            </w:r>
          </w:p>
        </w:tc>
        <w:tc>
          <w:tcPr>
            <w:tcW w:w="74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2A4965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284618"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15F34B"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233F4B"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222" w:type="dxa"/>
            <w:vAlign w:val="center"/>
            <w:hideMark/>
          </w:tcPr>
          <w:p w14:paraId="333FD8D1" w14:textId="77777777" w:rsidR="00DA01CE" w:rsidRPr="00DA01CE" w:rsidRDefault="00DA01CE" w:rsidP="00DA01CE">
            <w:pPr>
              <w:rPr>
                <w:sz w:val="20"/>
                <w:szCs w:val="20"/>
                <w:lang w:val="ru-RU"/>
              </w:rPr>
            </w:pPr>
          </w:p>
        </w:tc>
      </w:tr>
      <w:tr w:rsidR="00DA01CE" w:rsidRPr="005C0845" w14:paraId="3513DE5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0FC7EB2"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41953400"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000000"/>
              <w:right w:val="single" w:sz="4" w:space="0" w:color="auto"/>
            </w:tcBorders>
            <w:vAlign w:val="center"/>
            <w:hideMark/>
          </w:tcPr>
          <w:p w14:paraId="13F8CCD4"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4AD698E9"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5B50FD1"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2E2C915B"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7ED10E05"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353C92F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6456148"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3EB1F168"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000000"/>
              <w:right w:val="single" w:sz="4" w:space="0" w:color="auto"/>
            </w:tcBorders>
            <w:vAlign w:val="center"/>
            <w:hideMark/>
          </w:tcPr>
          <w:p w14:paraId="4B86EBFC"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12180E26"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FE374FD"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140BD5B2"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2511C197" w14:textId="77777777" w:rsidR="00DA01CE" w:rsidRPr="00DA01CE" w:rsidRDefault="00DA01CE" w:rsidP="00DA01CE">
            <w:pPr>
              <w:rPr>
                <w:sz w:val="20"/>
                <w:szCs w:val="20"/>
                <w:lang w:val="ru-RU"/>
              </w:rPr>
            </w:pPr>
          </w:p>
        </w:tc>
      </w:tr>
      <w:tr w:rsidR="00DA01CE" w:rsidRPr="005C0845" w14:paraId="65F653F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FDF417B"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62E00285"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000000"/>
              <w:right w:val="single" w:sz="4" w:space="0" w:color="auto"/>
            </w:tcBorders>
            <w:vAlign w:val="center"/>
            <w:hideMark/>
          </w:tcPr>
          <w:p w14:paraId="46CD8574"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55858483"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E397977"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7DF5CF4D"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5A1EAD97" w14:textId="77777777" w:rsidR="00DA01CE" w:rsidRPr="00DA01CE" w:rsidRDefault="00DA01CE" w:rsidP="00DA01CE">
            <w:pPr>
              <w:rPr>
                <w:sz w:val="20"/>
                <w:szCs w:val="20"/>
                <w:lang w:val="ru-RU"/>
              </w:rPr>
            </w:pPr>
          </w:p>
        </w:tc>
      </w:tr>
      <w:tr w:rsidR="00D05336" w:rsidRPr="005C0845" w14:paraId="6CE92E8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0124D2"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4EE5531"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´³½³Éï» »½ñ³ù³ñ»ñÇ ï»Õ³¹ñáõÙ 200</w:t>
            </w:r>
            <w:r w:rsidRPr="00DA01CE">
              <w:rPr>
                <w:rFonts w:ascii="Arial Armenian" w:hAnsi="Arial Armenian" w:cs="Arial"/>
                <w:b/>
                <w:bCs/>
                <w:color w:val="000000"/>
                <w:sz w:val="16"/>
                <w:szCs w:val="16"/>
                <w:u w:val="single"/>
              </w:rPr>
              <w:t>x</w:t>
            </w:r>
            <w:r w:rsidRPr="00DA01CE">
              <w:rPr>
                <w:rFonts w:ascii="Arial Armenian" w:hAnsi="Arial Armenian" w:cs="Arial"/>
                <w:b/>
                <w:bCs/>
                <w:color w:val="000000"/>
                <w:sz w:val="16"/>
                <w:szCs w:val="16"/>
                <w:u w:val="single"/>
                <w:lang w:val="ru-RU"/>
              </w:rPr>
              <w:t>100 ÙÙ ã³÷»ñáí-</w:t>
            </w:r>
            <w:r w:rsidRPr="00DA01CE">
              <w:rPr>
                <w:rFonts w:ascii="Sylfaen" w:hAnsi="Sylfaen" w:cs="Sylfaen"/>
                <w:b/>
                <w:bCs/>
                <w:color w:val="000000"/>
                <w:sz w:val="16"/>
                <w:szCs w:val="16"/>
                <w:u w:val="single"/>
              </w:rPr>
              <w:t>բետոնե</w:t>
            </w:r>
            <w:r w:rsidRPr="00DA01CE">
              <w:rPr>
                <w:rFonts w:ascii="Arial Armenian" w:hAnsi="Arial Armenian" w:cs="Arial"/>
                <w:b/>
                <w:bCs/>
                <w:color w:val="000000"/>
                <w:sz w:val="16"/>
                <w:szCs w:val="16"/>
                <w:u w:val="single"/>
                <w:lang w:val="ru-RU"/>
              </w:rPr>
              <w:t xml:space="preserve"> </w:t>
            </w:r>
            <w:r w:rsidRPr="00DA01CE">
              <w:rPr>
                <w:rFonts w:ascii="Sylfaen" w:hAnsi="Sylfaen" w:cs="Sylfaen"/>
                <w:b/>
                <w:bCs/>
                <w:color w:val="000000"/>
                <w:sz w:val="16"/>
                <w:szCs w:val="16"/>
                <w:u w:val="single"/>
              </w:rPr>
              <w:t>հիմքով</w:t>
            </w:r>
            <w:r w:rsidRPr="00DA01CE">
              <w:rPr>
                <w:rFonts w:ascii="Arial Armenian" w:hAnsi="Arial Armenian" w:cs="Arial"/>
                <w:b/>
                <w:bCs/>
                <w:color w:val="000000"/>
                <w:sz w:val="16"/>
                <w:szCs w:val="16"/>
                <w:u w:val="single"/>
                <w:lang w:val="ru-RU"/>
              </w:rPr>
              <w:t>/</w:t>
            </w:r>
            <w:r w:rsidRPr="00DA01CE">
              <w:rPr>
                <w:rFonts w:ascii="Sylfaen" w:hAnsi="Sylfaen" w:cs="Sylfaen"/>
                <w:b/>
                <w:bCs/>
                <w:color w:val="000000"/>
                <w:sz w:val="16"/>
                <w:szCs w:val="16"/>
                <w:u w:val="single"/>
              </w:rPr>
              <w:t>առանց</w:t>
            </w:r>
            <w:r w:rsidRPr="00DA01CE">
              <w:rPr>
                <w:rFonts w:ascii="Arial Armenian" w:hAnsi="Arial Armenian" w:cs="Arial"/>
                <w:b/>
                <w:bCs/>
                <w:color w:val="000000"/>
                <w:sz w:val="16"/>
                <w:szCs w:val="16"/>
                <w:u w:val="single"/>
                <w:lang w:val="ru-RU"/>
              </w:rPr>
              <w:t xml:space="preserve"> </w:t>
            </w:r>
            <w:r w:rsidRPr="00DA01CE">
              <w:rPr>
                <w:rFonts w:ascii="Sylfaen" w:hAnsi="Sylfaen" w:cs="Sylfaen"/>
                <w:b/>
                <w:bCs/>
                <w:color w:val="000000"/>
                <w:sz w:val="16"/>
                <w:szCs w:val="16"/>
                <w:u w:val="single"/>
              </w:rPr>
              <w:t>ծակոտկեն</w:t>
            </w:r>
            <w:r w:rsidRPr="00DA01CE">
              <w:rPr>
                <w:rFonts w:ascii="Arial Armenian" w:hAnsi="Arial Armenian" w:cs="Arial"/>
                <w:b/>
                <w:bCs/>
                <w:color w:val="000000"/>
                <w:sz w:val="16"/>
                <w:szCs w:val="16"/>
                <w:u w:val="single"/>
                <w:lang w:val="ru-RU"/>
              </w:rPr>
              <w:t>/</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Монтаж</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базальтовых</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бордюрных</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камней</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размером</w:t>
            </w:r>
            <w:r w:rsidRPr="00DA01CE">
              <w:rPr>
                <w:rFonts w:ascii="Arial Armenian" w:hAnsi="Arial Armenian" w:cs="Arial"/>
                <w:b/>
                <w:bCs/>
                <w:color w:val="000000"/>
                <w:sz w:val="16"/>
                <w:szCs w:val="16"/>
                <w:u w:val="single"/>
                <w:lang w:val="ru-RU"/>
              </w:rPr>
              <w:t xml:space="preserve"> 200</w:t>
            </w:r>
            <w:r w:rsidRPr="00DA01CE">
              <w:rPr>
                <w:rFonts w:ascii="Calibri" w:hAnsi="Calibri" w:cs="Calibri"/>
                <w:b/>
                <w:bCs/>
                <w:color w:val="000000"/>
                <w:sz w:val="16"/>
                <w:szCs w:val="16"/>
                <w:u w:val="single"/>
                <w:lang w:val="ru-RU"/>
              </w:rPr>
              <w:t>х</w:t>
            </w:r>
            <w:r w:rsidRPr="00DA01CE">
              <w:rPr>
                <w:rFonts w:ascii="Arial Armenian" w:hAnsi="Arial Armenian" w:cs="Arial"/>
                <w:b/>
                <w:bCs/>
                <w:color w:val="000000"/>
                <w:sz w:val="16"/>
                <w:szCs w:val="16"/>
                <w:u w:val="single"/>
                <w:lang w:val="ru-RU"/>
              </w:rPr>
              <w:t xml:space="preserve">100 </w:t>
            </w:r>
            <w:r w:rsidRPr="00DA01CE">
              <w:rPr>
                <w:rFonts w:ascii="Calibri" w:hAnsi="Calibri" w:cs="Calibri"/>
                <w:b/>
                <w:bCs/>
                <w:color w:val="000000"/>
                <w:sz w:val="16"/>
                <w:szCs w:val="16"/>
                <w:u w:val="single"/>
                <w:lang w:val="ru-RU"/>
              </w:rPr>
              <w:t>мм</w:t>
            </w:r>
            <w:r w:rsidRPr="00DA01CE">
              <w:rPr>
                <w:rFonts w:ascii="Arial Armenian" w:hAnsi="Arial Armenian" w:cs="Arial"/>
                <w:b/>
                <w:bCs/>
                <w:color w:val="000000"/>
                <w:sz w:val="16"/>
                <w:szCs w:val="16"/>
                <w:u w:val="single"/>
                <w:lang w:val="ru-RU"/>
              </w:rPr>
              <w:t xml:space="preserve"> - </w:t>
            </w:r>
            <w:r w:rsidRPr="00DA01CE">
              <w:rPr>
                <w:rFonts w:ascii="Calibri" w:hAnsi="Calibri" w:cs="Calibri"/>
                <w:b/>
                <w:bCs/>
                <w:color w:val="000000"/>
                <w:sz w:val="16"/>
                <w:szCs w:val="16"/>
                <w:u w:val="single"/>
                <w:lang w:val="ru-RU"/>
              </w:rPr>
              <w:t>с</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бетонным</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основанием</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без</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пор</w:t>
            </w:r>
            <w:r w:rsidRPr="00DA01CE">
              <w:rPr>
                <w:rFonts w:ascii="Arial Armenian" w:hAnsi="Arial Armenian" w:cs="Arial"/>
                <w:b/>
                <w:bCs/>
                <w:color w:val="000000"/>
                <w:sz w:val="16"/>
                <w:szCs w:val="16"/>
                <w:u w:val="single"/>
                <w:lang w:val="ru-RU"/>
              </w:rPr>
              <w:t>/</w:t>
            </w:r>
          </w:p>
        </w:tc>
        <w:tc>
          <w:tcPr>
            <w:tcW w:w="74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6472EE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DE9E7F"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73346B"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AED540"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222" w:type="dxa"/>
            <w:vAlign w:val="center"/>
            <w:hideMark/>
          </w:tcPr>
          <w:p w14:paraId="4237ACB3" w14:textId="77777777" w:rsidR="00DA01CE" w:rsidRPr="00DA01CE" w:rsidRDefault="00DA01CE" w:rsidP="00DA01CE">
            <w:pPr>
              <w:rPr>
                <w:sz w:val="20"/>
                <w:szCs w:val="20"/>
                <w:lang w:val="ru-RU"/>
              </w:rPr>
            </w:pPr>
          </w:p>
        </w:tc>
      </w:tr>
      <w:tr w:rsidR="00DA01CE" w:rsidRPr="005C0845" w14:paraId="7014812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8AC147E"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000000"/>
              <w:right w:val="single" w:sz="4" w:space="0" w:color="auto"/>
            </w:tcBorders>
            <w:vAlign w:val="center"/>
            <w:hideMark/>
          </w:tcPr>
          <w:p w14:paraId="0C9AF906"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000000"/>
              <w:right w:val="single" w:sz="4" w:space="0" w:color="auto"/>
            </w:tcBorders>
            <w:vAlign w:val="center"/>
            <w:hideMark/>
          </w:tcPr>
          <w:p w14:paraId="30500717"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092CC1C5"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5124FD3"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7A8D2066"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1320E597"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7C12B99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DAAE6CB"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000000"/>
              <w:right w:val="single" w:sz="4" w:space="0" w:color="auto"/>
            </w:tcBorders>
            <w:vAlign w:val="center"/>
            <w:hideMark/>
          </w:tcPr>
          <w:p w14:paraId="0064D3E4"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000000"/>
              <w:right w:val="single" w:sz="4" w:space="0" w:color="auto"/>
            </w:tcBorders>
            <w:vAlign w:val="center"/>
            <w:hideMark/>
          </w:tcPr>
          <w:p w14:paraId="372172A6"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19381337"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745DCBB"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6E31AACD"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02727582" w14:textId="77777777" w:rsidR="00DA01CE" w:rsidRPr="00DA01CE" w:rsidRDefault="00DA01CE" w:rsidP="00DA01CE">
            <w:pPr>
              <w:rPr>
                <w:sz w:val="20"/>
                <w:szCs w:val="20"/>
                <w:lang w:val="ru-RU"/>
              </w:rPr>
            </w:pPr>
          </w:p>
        </w:tc>
      </w:tr>
      <w:tr w:rsidR="00DA01CE" w:rsidRPr="005C0845" w14:paraId="08E3146C" w14:textId="77777777" w:rsidTr="00DA01CE">
        <w:trPr>
          <w:trHeight w:val="810"/>
        </w:trPr>
        <w:tc>
          <w:tcPr>
            <w:tcW w:w="448" w:type="dxa"/>
            <w:vMerge/>
            <w:tcBorders>
              <w:top w:val="nil"/>
              <w:left w:val="single" w:sz="4" w:space="0" w:color="auto"/>
              <w:bottom w:val="single" w:sz="4" w:space="0" w:color="auto"/>
              <w:right w:val="single" w:sz="4" w:space="0" w:color="auto"/>
            </w:tcBorders>
            <w:vAlign w:val="center"/>
            <w:hideMark/>
          </w:tcPr>
          <w:p w14:paraId="7566CCFE"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000000"/>
              <w:right w:val="single" w:sz="4" w:space="0" w:color="auto"/>
            </w:tcBorders>
            <w:vAlign w:val="center"/>
            <w:hideMark/>
          </w:tcPr>
          <w:p w14:paraId="03D315DA"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000000"/>
              <w:right w:val="single" w:sz="4" w:space="0" w:color="auto"/>
            </w:tcBorders>
            <w:vAlign w:val="center"/>
            <w:hideMark/>
          </w:tcPr>
          <w:p w14:paraId="53F9FD1F"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38707F8E"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EDA36A3"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246EF311"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4F6FA393" w14:textId="77777777" w:rsidR="00DA01CE" w:rsidRPr="00DA01CE" w:rsidRDefault="00DA01CE" w:rsidP="00DA01CE">
            <w:pPr>
              <w:rPr>
                <w:sz w:val="20"/>
                <w:szCs w:val="20"/>
                <w:lang w:val="ru-RU"/>
              </w:rPr>
            </w:pPr>
          </w:p>
        </w:tc>
      </w:tr>
      <w:tr w:rsidR="00D05336" w:rsidRPr="00DA01CE" w14:paraId="365D8BB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933AC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43432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Ê×Ç Ý³Ë³å³ïñ³ëï³Ï³Ý ß»ñïÇ Çñ³Ï³Ý³óáõÙ 5ëÙ Ñ³ëïáõÃÛ³Ùµ</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5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732A7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31237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2B9A2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10.81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C67E6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12.32</w:t>
            </w:r>
          </w:p>
        </w:tc>
        <w:tc>
          <w:tcPr>
            <w:tcW w:w="222" w:type="dxa"/>
            <w:vAlign w:val="center"/>
            <w:hideMark/>
          </w:tcPr>
          <w:p w14:paraId="41ECD96A" w14:textId="77777777" w:rsidR="00DA01CE" w:rsidRPr="00DA01CE" w:rsidRDefault="00DA01CE" w:rsidP="00DA01CE">
            <w:pPr>
              <w:rPr>
                <w:sz w:val="20"/>
                <w:szCs w:val="20"/>
              </w:rPr>
            </w:pPr>
          </w:p>
        </w:tc>
      </w:tr>
      <w:tr w:rsidR="00DA01CE" w:rsidRPr="00DA01CE" w14:paraId="2BF6133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DC63EB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9605AF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08E1B2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6B3AEC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44264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F7DB3B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46403E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BE26DB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A4B6F6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AFDC77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4DAF70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F43A19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9B9DE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D04DA9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E41C2FD" w14:textId="77777777" w:rsidR="00DA01CE" w:rsidRPr="00DA01CE" w:rsidRDefault="00DA01CE" w:rsidP="00DA01CE">
            <w:pPr>
              <w:rPr>
                <w:sz w:val="20"/>
                <w:szCs w:val="20"/>
              </w:rPr>
            </w:pPr>
          </w:p>
        </w:tc>
      </w:tr>
      <w:tr w:rsidR="00DA01CE" w:rsidRPr="00DA01CE" w14:paraId="77484B9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8976DB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459628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4255C2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84D748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E7D0F0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EB6562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4143BD5" w14:textId="77777777" w:rsidR="00DA01CE" w:rsidRPr="00DA01CE" w:rsidRDefault="00DA01CE" w:rsidP="00DA01CE">
            <w:pPr>
              <w:rPr>
                <w:sz w:val="20"/>
                <w:szCs w:val="20"/>
              </w:rPr>
            </w:pPr>
          </w:p>
        </w:tc>
      </w:tr>
      <w:tr w:rsidR="00D05336" w:rsidRPr="00DA01CE" w14:paraId="755C6CD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88F1A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ABF2E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´³½³Éï» »½ñ³ù³ñ»ñÇ ï»Õ³¹ñáõÙ 200x100ÙÙ ã³÷»ñÇ</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размером</w:t>
            </w:r>
            <w:r w:rsidRPr="00DA01CE">
              <w:rPr>
                <w:rFonts w:ascii="Arial Armenian" w:hAnsi="Arial Armenian" w:cs="Arial"/>
                <w:color w:val="000000"/>
                <w:sz w:val="16"/>
                <w:szCs w:val="16"/>
              </w:rPr>
              <w:t xml:space="preserve"> 200</w:t>
            </w:r>
            <w:r w:rsidRPr="00DA01CE">
              <w:rPr>
                <w:rFonts w:ascii="Calibri" w:hAnsi="Calibri" w:cs="Calibri"/>
                <w:color w:val="000000"/>
                <w:sz w:val="16"/>
                <w:szCs w:val="16"/>
              </w:rPr>
              <w:t>х</w:t>
            </w:r>
            <w:r w:rsidRPr="00DA01CE">
              <w:rPr>
                <w:rFonts w:ascii="Arial Armenian" w:hAnsi="Arial Armenian" w:cs="Arial"/>
                <w:color w:val="000000"/>
                <w:sz w:val="16"/>
                <w:szCs w:val="16"/>
              </w:rPr>
              <w:t>100</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917FB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DCC75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D7981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9.06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F180A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1033.19</w:t>
            </w:r>
          </w:p>
        </w:tc>
        <w:tc>
          <w:tcPr>
            <w:tcW w:w="222" w:type="dxa"/>
            <w:vAlign w:val="center"/>
            <w:hideMark/>
          </w:tcPr>
          <w:p w14:paraId="0AE103D3" w14:textId="77777777" w:rsidR="00DA01CE" w:rsidRPr="00DA01CE" w:rsidRDefault="00DA01CE" w:rsidP="00DA01CE">
            <w:pPr>
              <w:rPr>
                <w:sz w:val="20"/>
                <w:szCs w:val="20"/>
              </w:rPr>
            </w:pPr>
          </w:p>
        </w:tc>
      </w:tr>
      <w:tr w:rsidR="00DA01CE" w:rsidRPr="00DA01CE" w14:paraId="4BE0DEF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5C9A23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360235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A37BB7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71F59F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CAFFC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EC2F46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82699A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925FB5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CD6F1B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D03CB9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5A6AFC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6B2678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3A275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3032BA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BADE48F" w14:textId="77777777" w:rsidR="00DA01CE" w:rsidRPr="00DA01CE" w:rsidRDefault="00DA01CE" w:rsidP="00DA01CE">
            <w:pPr>
              <w:rPr>
                <w:sz w:val="20"/>
                <w:szCs w:val="20"/>
              </w:rPr>
            </w:pPr>
          </w:p>
        </w:tc>
      </w:tr>
      <w:tr w:rsidR="00DA01CE" w:rsidRPr="00DA01CE" w14:paraId="045A5F6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128550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353DE1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37CEB2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A572C1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4322C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39B185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002BEB2" w14:textId="77777777" w:rsidR="00DA01CE" w:rsidRPr="00DA01CE" w:rsidRDefault="00DA01CE" w:rsidP="00DA01CE">
            <w:pPr>
              <w:rPr>
                <w:sz w:val="20"/>
                <w:szCs w:val="20"/>
              </w:rPr>
            </w:pPr>
          </w:p>
        </w:tc>
      </w:tr>
      <w:tr w:rsidR="00D05336" w:rsidRPr="00DA01CE" w14:paraId="7645B731"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1A0A906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25226D1"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4A7DC2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6B638F5"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7B3F8F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E627C7C"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1045.51</w:t>
            </w:r>
          </w:p>
        </w:tc>
        <w:tc>
          <w:tcPr>
            <w:tcW w:w="222" w:type="dxa"/>
            <w:vAlign w:val="center"/>
            <w:hideMark/>
          </w:tcPr>
          <w:p w14:paraId="034E84B5" w14:textId="77777777" w:rsidR="00DA01CE" w:rsidRPr="00DA01CE" w:rsidRDefault="00DA01CE" w:rsidP="00DA01CE">
            <w:pPr>
              <w:rPr>
                <w:sz w:val="20"/>
                <w:szCs w:val="20"/>
              </w:rPr>
            </w:pPr>
          </w:p>
        </w:tc>
      </w:tr>
      <w:tr w:rsidR="00DA01CE" w:rsidRPr="00DA01CE" w14:paraId="06859C2B"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B91CFC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3DD1BAC"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47B849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19AF01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FF9B4FD"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9A139E3"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9366321"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104DBF2"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EC4D36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FEF99BE"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5EA011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D398F6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43E278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F7FFF41"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C70088D" w14:textId="77777777" w:rsidR="00DA01CE" w:rsidRPr="00DA01CE" w:rsidRDefault="00DA01CE" w:rsidP="00DA01CE">
            <w:pPr>
              <w:rPr>
                <w:sz w:val="20"/>
                <w:szCs w:val="20"/>
              </w:rPr>
            </w:pPr>
          </w:p>
        </w:tc>
      </w:tr>
      <w:tr w:rsidR="00DA01CE" w:rsidRPr="00DA01CE" w14:paraId="37C9CAC5"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2769AC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B1C58D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98867A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0FD32B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C8F16B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7866E62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E979207" w14:textId="77777777" w:rsidR="00DA01CE" w:rsidRPr="00DA01CE" w:rsidRDefault="00DA01CE" w:rsidP="00DA01CE">
            <w:pPr>
              <w:rPr>
                <w:sz w:val="20"/>
                <w:szCs w:val="20"/>
              </w:rPr>
            </w:pPr>
          </w:p>
        </w:tc>
      </w:tr>
      <w:tr w:rsidR="00D05336" w:rsidRPr="00DA01CE" w14:paraId="141153C1"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5374B23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EE4FEB5"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20C37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9C2A97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BEC44C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52173426"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3.57%</w:t>
            </w:r>
          </w:p>
        </w:tc>
        <w:tc>
          <w:tcPr>
            <w:tcW w:w="222" w:type="dxa"/>
            <w:vAlign w:val="center"/>
            <w:hideMark/>
          </w:tcPr>
          <w:p w14:paraId="5F3875F0" w14:textId="77777777" w:rsidR="00DA01CE" w:rsidRPr="00DA01CE" w:rsidRDefault="00DA01CE" w:rsidP="00DA01CE">
            <w:pPr>
              <w:rPr>
                <w:sz w:val="20"/>
                <w:szCs w:val="20"/>
              </w:rPr>
            </w:pPr>
          </w:p>
        </w:tc>
      </w:tr>
      <w:tr w:rsidR="00DA01CE" w:rsidRPr="00DA01CE" w14:paraId="2CCBF2A0"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7C6C53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F89A2DC"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E39826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F4C70E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2940C7C"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4AFBE4C"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5244DDE"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25AF314A"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727A7B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759C4D0"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9E0354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968DD3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6FAE9C2"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2E6979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353173D" w14:textId="77777777" w:rsidR="00DA01CE" w:rsidRPr="00DA01CE" w:rsidRDefault="00DA01CE" w:rsidP="00DA01CE">
            <w:pPr>
              <w:rPr>
                <w:sz w:val="20"/>
                <w:szCs w:val="20"/>
              </w:rPr>
            </w:pPr>
          </w:p>
        </w:tc>
      </w:tr>
      <w:tr w:rsidR="00DA01CE" w:rsidRPr="00DA01CE" w14:paraId="3599435D"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D02AB3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A6F4AD2"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A96656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6BE12A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14DDE3B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F75978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7D4405A3" w14:textId="77777777" w:rsidR="00DA01CE" w:rsidRPr="00DA01CE" w:rsidRDefault="00DA01CE" w:rsidP="00DA01CE">
            <w:pPr>
              <w:rPr>
                <w:sz w:val="20"/>
                <w:szCs w:val="20"/>
              </w:rPr>
            </w:pPr>
          </w:p>
        </w:tc>
      </w:tr>
      <w:tr w:rsidR="00D05336" w:rsidRPr="00DA01CE" w14:paraId="2B4B394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BA181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53ABA8B" w14:textId="77777777" w:rsidR="00DA01CE" w:rsidRPr="00DA01CE" w:rsidRDefault="00DA01CE" w:rsidP="00DA01CE">
            <w:pPr>
              <w:jc w:val="center"/>
              <w:rPr>
                <w:rFonts w:ascii="Arial Armenian" w:hAnsi="Arial Armenian" w:cs="Arial"/>
                <w:b/>
                <w:bCs/>
                <w:color w:val="000000"/>
                <w:sz w:val="16"/>
                <w:szCs w:val="16"/>
                <w:u w:val="single"/>
              </w:rPr>
            </w:pPr>
            <w:r w:rsidRPr="00DA01CE">
              <w:rPr>
                <w:rFonts w:ascii="Arial Armenian" w:hAnsi="Arial Armenian" w:cs="Arial"/>
                <w:b/>
                <w:bCs/>
                <w:color w:val="000000"/>
                <w:sz w:val="16"/>
                <w:szCs w:val="16"/>
                <w:u w:val="single"/>
              </w:rPr>
              <w:t>´³½³Éï» »½ñ³ù³ñ»ñÇ ï»Õ³¹ñáõÙ 150*300</w:t>
            </w:r>
            <w:r w:rsidRPr="00DA01CE">
              <w:rPr>
                <w:rFonts w:ascii="Sylfaen" w:hAnsi="Sylfaen" w:cs="Sylfaen"/>
                <w:b/>
                <w:bCs/>
                <w:color w:val="000000"/>
                <w:sz w:val="16"/>
                <w:szCs w:val="16"/>
                <w:u w:val="single"/>
              </w:rPr>
              <w:t>մմ</w:t>
            </w:r>
            <w:r w:rsidRPr="00DA01CE">
              <w:rPr>
                <w:rFonts w:ascii="Arial Armenian" w:hAnsi="Arial Armenian" w:cs="Arial"/>
                <w:b/>
                <w:bCs/>
                <w:color w:val="000000"/>
                <w:sz w:val="16"/>
                <w:szCs w:val="16"/>
                <w:u w:val="single"/>
              </w:rPr>
              <w:t>-</w:t>
            </w:r>
            <w:r w:rsidRPr="00DA01CE">
              <w:rPr>
                <w:rFonts w:ascii="Sylfaen" w:hAnsi="Sylfaen" w:cs="Sylfaen"/>
                <w:b/>
                <w:bCs/>
                <w:color w:val="000000"/>
                <w:sz w:val="16"/>
                <w:szCs w:val="16"/>
                <w:u w:val="single"/>
              </w:rPr>
              <w:t>բետոնե</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հիմքով</w:t>
            </w:r>
            <w:r w:rsidRPr="00DA01CE">
              <w:rPr>
                <w:rFonts w:ascii="Arial Armenian" w:hAnsi="Arial Armenian" w:cs="Arial"/>
                <w:b/>
                <w:bCs/>
                <w:color w:val="000000"/>
                <w:sz w:val="16"/>
                <w:szCs w:val="16"/>
                <w:u w:val="single"/>
              </w:rPr>
              <w:br w:type="page"/>
              <w:t>/</w:t>
            </w:r>
            <w:r w:rsidRPr="00DA01CE">
              <w:rPr>
                <w:rFonts w:ascii="Sylfaen" w:hAnsi="Sylfaen" w:cs="Sylfaen"/>
                <w:b/>
                <w:bCs/>
                <w:color w:val="000000"/>
                <w:sz w:val="16"/>
                <w:szCs w:val="16"/>
                <w:u w:val="single"/>
              </w:rPr>
              <w:t>առանց</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ծակոտկեն</w:t>
            </w:r>
            <w:r w:rsidRPr="00DA01CE">
              <w:rPr>
                <w:rFonts w:ascii="Arial Armenian" w:hAnsi="Arial Armenian" w:cs="Arial"/>
                <w:b/>
                <w:bCs/>
                <w:color w:val="000000"/>
                <w:sz w:val="16"/>
                <w:szCs w:val="16"/>
                <w:u w:val="single"/>
              </w:rPr>
              <w:t>/</w:t>
            </w:r>
            <w:r w:rsidRPr="00DA01CE">
              <w:rPr>
                <w:rFonts w:ascii="Arial Armenian" w:hAnsi="Arial Armenian" w:cs="Arial"/>
                <w:b/>
                <w:bCs/>
                <w:color w:val="000000"/>
                <w:sz w:val="16"/>
                <w:szCs w:val="16"/>
                <w:u w:val="single"/>
              </w:rPr>
              <w:br w:type="page"/>
            </w:r>
            <w:r w:rsidRPr="00DA01CE">
              <w:rPr>
                <w:rFonts w:ascii="Calibri" w:hAnsi="Calibri" w:cs="Calibri"/>
                <w:b/>
                <w:bCs/>
                <w:color w:val="000000"/>
                <w:sz w:val="16"/>
                <w:szCs w:val="16"/>
                <w:u w:val="single"/>
              </w:rPr>
              <w:t>Монтаж</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базальтовых</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бордюрных</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камней</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размером</w:t>
            </w:r>
            <w:r w:rsidRPr="00DA01CE">
              <w:rPr>
                <w:rFonts w:ascii="Arial Armenian" w:hAnsi="Arial Armenian" w:cs="Arial"/>
                <w:b/>
                <w:bCs/>
                <w:color w:val="000000"/>
                <w:sz w:val="16"/>
                <w:szCs w:val="16"/>
                <w:u w:val="single"/>
              </w:rPr>
              <w:t xml:space="preserve"> 150</w:t>
            </w:r>
            <w:r w:rsidRPr="00DA01CE">
              <w:rPr>
                <w:rFonts w:ascii="Calibri" w:hAnsi="Calibri" w:cs="Calibri"/>
                <w:b/>
                <w:bCs/>
                <w:color w:val="000000"/>
                <w:sz w:val="16"/>
                <w:szCs w:val="16"/>
                <w:u w:val="single"/>
              </w:rPr>
              <w:t>х</w:t>
            </w:r>
            <w:r w:rsidRPr="00DA01CE">
              <w:rPr>
                <w:rFonts w:ascii="Arial Armenian" w:hAnsi="Arial Armenian" w:cs="Arial"/>
                <w:b/>
                <w:bCs/>
                <w:color w:val="000000"/>
                <w:sz w:val="16"/>
                <w:szCs w:val="16"/>
                <w:u w:val="single"/>
              </w:rPr>
              <w:t xml:space="preserve">300 </w:t>
            </w:r>
            <w:r w:rsidRPr="00DA01CE">
              <w:rPr>
                <w:rFonts w:ascii="Calibri" w:hAnsi="Calibri" w:cs="Calibri"/>
                <w:b/>
                <w:bCs/>
                <w:color w:val="000000"/>
                <w:sz w:val="16"/>
                <w:szCs w:val="16"/>
                <w:u w:val="single"/>
              </w:rPr>
              <w:t>мм</w:t>
            </w:r>
            <w:r w:rsidRPr="00DA01CE">
              <w:rPr>
                <w:rFonts w:ascii="Arial Armenian" w:hAnsi="Arial Armenian" w:cs="Arial"/>
                <w:b/>
                <w:bCs/>
                <w:color w:val="000000"/>
                <w:sz w:val="16"/>
                <w:szCs w:val="16"/>
                <w:u w:val="single"/>
              </w:rPr>
              <w:t xml:space="preserve"> - </w:t>
            </w:r>
            <w:r w:rsidRPr="00DA01CE">
              <w:rPr>
                <w:rFonts w:ascii="Calibri" w:hAnsi="Calibri" w:cs="Calibri"/>
                <w:b/>
                <w:bCs/>
                <w:color w:val="000000"/>
                <w:sz w:val="16"/>
                <w:szCs w:val="16"/>
                <w:u w:val="single"/>
              </w:rPr>
              <w:t>с</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бетонным</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основанием</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без</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пор</w:t>
            </w:r>
            <w:r w:rsidRPr="00DA01CE">
              <w:rPr>
                <w:rFonts w:ascii="Arial Armenian" w:hAnsi="Arial Armenian" w:cs="Arial"/>
                <w:b/>
                <w:bCs/>
                <w:color w:val="000000"/>
                <w:sz w:val="16"/>
                <w:szCs w:val="16"/>
                <w:u w:val="single"/>
              </w:rPr>
              <w:t>/</w:t>
            </w:r>
          </w:p>
        </w:tc>
        <w:tc>
          <w:tcPr>
            <w:tcW w:w="74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91322F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31279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C9694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D7DDC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222" w:type="dxa"/>
            <w:vAlign w:val="center"/>
            <w:hideMark/>
          </w:tcPr>
          <w:p w14:paraId="3764A643" w14:textId="77777777" w:rsidR="00DA01CE" w:rsidRPr="00DA01CE" w:rsidRDefault="00DA01CE" w:rsidP="00DA01CE">
            <w:pPr>
              <w:rPr>
                <w:sz w:val="20"/>
                <w:szCs w:val="20"/>
              </w:rPr>
            </w:pPr>
          </w:p>
        </w:tc>
      </w:tr>
      <w:tr w:rsidR="00DA01CE" w:rsidRPr="00DA01CE" w14:paraId="29236A2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FE1F41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A5E349B"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2B14E9C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C58B44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0A05B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5899D6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B68A8D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FE25E5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EAC067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8805108"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2DB15EE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893545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1811F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176ABB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0A75E89" w14:textId="77777777" w:rsidR="00DA01CE" w:rsidRPr="00DA01CE" w:rsidRDefault="00DA01CE" w:rsidP="00DA01CE">
            <w:pPr>
              <w:rPr>
                <w:sz w:val="20"/>
                <w:szCs w:val="20"/>
              </w:rPr>
            </w:pPr>
          </w:p>
        </w:tc>
      </w:tr>
      <w:tr w:rsidR="00DA01CE" w:rsidRPr="00DA01CE" w14:paraId="124BD316" w14:textId="77777777" w:rsidTr="00DA01CE">
        <w:trPr>
          <w:trHeight w:val="825"/>
        </w:trPr>
        <w:tc>
          <w:tcPr>
            <w:tcW w:w="448" w:type="dxa"/>
            <w:vMerge/>
            <w:tcBorders>
              <w:top w:val="nil"/>
              <w:left w:val="single" w:sz="4" w:space="0" w:color="auto"/>
              <w:bottom w:val="single" w:sz="4" w:space="0" w:color="auto"/>
              <w:right w:val="single" w:sz="4" w:space="0" w:color="auto"/>
            </w:tcBorders>
            <w:vAlign w:val="center"/>
            <w:hideMark/>
          </w:tcPr>
          <w:p w14:paraId="2A49649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CA548AD"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4BE201C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86BA6A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E45F2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82448B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307837B" w14:textId="77777777" w:rsidR="00DA01CE" w:rsidRPr="00DA01CE" w:rsidRDefault="00DA01CE" w:rsidP="00DA01CE">
            <w:pPr>
              <w:rPr>
                <w:sz w:val="20"/>
                <w:szCs w:val="20"/>
              </w:rPr>
            </w:pPr>
          </w:p>
        </w:tc>
      </w:tr>
      <w:tr w:rsidR="00D05336" w:rsidRPr="00DA01CE" w14:paraId="0A96AB9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EDBED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BE513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Ê×Ç Ý³Ë³å³ïñ³ëï³Ï³Ý ß»ñïÇ Çñ³Ï³Ý³óáõÙ 7ëÙ Ñ³ëïáõÃÛ³Ùµ</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7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3F478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EA924D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2.04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F761E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10.81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731F1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22.04</w:t>
            </w:r>
          </w:p>
        </w:tc>
        <w:tc>
          <w:tcPr>
            <w:tcW w:w="222" w:type="dxa"/>
            <w:vAlign w:val="center"/>
            <w:hideMark/>
          </w:tcPr>
          <w:p w14:paraId="457DEA6A" w14:textId="77777777" w:rsidR="00DA01CE" w:rsidRPr="00DA01CE" w:rsidRDefault="00DA01CE" w:rsidP="00DA01CE">
            <w:pPr>
              <w:rPr>
                <w:sz w:val="20"/>
                <w:szCs w:val="20"/>
              </w:rPr>
            </w:pPr>
          </w:p>
        </w:tc>
      </w:tr>
      <w:tr w:rsidR="00DA01CE" w:rsidRPr="00DA01CE" w14:paraId="73CB0B1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1428E5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15B4D1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6A928A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289321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543E4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EE6846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C73713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97CF7F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F766A5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CD99F5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3C26E0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503B67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7BEEB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F81A32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B5C92EA" w14:textId="77777777" w:rsidR="00DA01CE" w:rsidRPr="00DA01CE" w:rsidRDefault="00DA01CE" w:rsidP="00DA01CE">
            <w:pPr>
              <w:rPr>
                <w:sz w:val="20"/>
                <w:szCs w:val="20"/>
              </w:rPr>
            </w:pPr>
          </w:p>
        </w:tc>
      </w:tr>
      <w:tr w:rsidR="00DA01CE" w:rsidRPr="00DA01CE" w14:paraId="69E68C6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A42B51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C295FA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A47B45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BDED85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1EF7F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21BC7E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ED198FB" w14:textId="77777777" w:rsidR="00DA01CE" w:rsidRPr="00DA01CE" w:rsidRDefault="00DA01CE" w:rsidP="00DA01CE">
            <w:pPr>
              <w:rPr>
                <w:sz w:val="20"/>
                <w:szCs w:val="20"/>
              </w:rPr>
            </w:pPr>
          </w:p>
        </w:tc>
      </w:tr>
      <w:tr w:rsidR="00D05336" w:rsidRPr="00DA01CE" w14:paraId="547CDF5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A5469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B924D1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´³½³Éï» »½ñ³ù³ñ»ñÇ ï»Õ³¹ñáõÙ 150*300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размером</w:t>
            </w:r>
            <w:r w:rsidRPr="00DA01CE">
              <w:rPr>
                <w:rFonts w:ascii="Arial Armenian" w:hAnsi="Arial Armenian" w:cs="Arial"/>
                <w:color w:val="000000"/>
                <w:sz w:val="16"/>
                <w:szCs w:val="16"/>
              </w:rPr>
              <w:t>300</w:t>
            </w:r>
            <w:r w:rsidRPr="00DA01CE">
              <w:rPr>
                <w:rFonts w:ascii="Calibri" w:hAnsi="Calibri" w:cs="Calibri"/>
                <w:color w:val="000000"/>
                <w:sz w:val="16"/>
                <w:szCs w:val="16"/>
              </w:rPr>
              <w:t>х</w:t>
            </w:r>
            <w:r w:rsidRPr="00DA01CE">
              <w:rPr>
                <w:rFonts w:ascii="Arial Armenian" w:hAnsi="Arial Armenian" w:cs="Arial"/>
                <w:color w:val="000000"/>
                <w:sz w:val="16"/>
                <w:szCs w:val="16"/>
              </w:rPr>
              <w:t>150</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A4990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38FF04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116.0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01668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11.96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C70C4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1387.05</w:t>
            </w:r>
          </w:p>
        </w:tc>
        <w:tc>
          <w:tcPr>
            <w:tcW w:w="222" w:type="dxa"/>
            <w:vAlign w:val="center"/>
            <w:hideMark/>
          </w:tcPr>
          <w:p w14:paraId="432DF0D4" w14:textId="77777777" w:rsidR="00DA01CE" w:rsidRPr="00DA01CE" w:rsidRDefault="00DA01CE" w:rsidP="00DA01CE">
            <w:pPr>
              <w:rPr>
                <w:sz w:val="20"/>
                <w:szCs w:val="20"/>
              </w:rPr>
            </w:pPr>
          </w:p>
        </w:tc>
      </w:tr>
      <w:tr w:rsidR="00DA01CE" w:rsidRPr="00DA01CE" w14:paraId="3E0A1FA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590DCC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172A5C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64E4A7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48C61A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8BC92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5B14D9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DFB557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CBAEAC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56E163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B56810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0A02BC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BBD3DE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FC860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3ADD27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E7013F8" w14:textId="77777777" w:rsidR="00DA01CE" w:rsidRPr="00DA01CE" w:rsidRDefault="00DA01CE" w:rsidP="00DA01CE">
            <w:pPr>
              <w:rPr>
                <w:sz w:val="20"/>
                <w:szCs w:val="20"/>
              </w:rPr>
            </w:pPr>
          </w:p>
        </w:tc>
      </w:tr>
      <w:tr w:rsidR="00DA01CE" w:rsidRPr="00DA01CE" w14:paraId="432F612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9CDE4C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ACDA1B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DC2E9D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992961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94727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4F7A94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C25DA2B" w14:textId="77777777" w:rsidR="00DA01CE" w:rsidRPr="00DA01CE" w:rsidRDefault="00DA01CE" w:rsidP="00DA01CE">
            <w:pPr>
              <w:rPr>
                <w:sz w:val="20"/>
                <w:szCs w:val="20"/>
              </w:rPr>
            </w:pPr>
          </w:p>
        </w:tc>
      </w:tr>
      <w:tr w:rsidR="00D05336" w:rsidRPr="00DA01CE" w14:paraId="2F9EEC0F"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0BAE5A6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ACFD1DA"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1B27242"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5D6348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5AAF89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B106E6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1409.09</w:t>
            </w:r>
          </w:p>
        </w:tc>
        <w:tc>
          <w:tcPr>
            <w:tcW w:w="222" w:type="dxa"/>
            <w:vAlign w:val="center"/>
            <w:hideMark/>
          </w:tcPr>
          <w:p w14:paraId="50678D27" w14:textId="77777777" w:rsidR="00DA01CE" w:rsidRPr="00DA01CE" w:rsidRDefault="00DA01CE" w:rsidP="00DA01CE">
            <w:pPr>
              <w:rPr>
                <w:sz w:val="20"/>
                <w:szCs w:val="20"/>
              </w:rPr>
            </w:pPr>
          </w:p>
        </w:tc>
      </w:tr>
      <w:tr w:rsidR="00DA01CE" w:rsidRPr="00DA01CE" w14:paraId="0D13EC2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ED2BB9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57355E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4B3C58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FAEA07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94DF04F"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4E08D7B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447AF11"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1AF5AB7"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056765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007DFD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92255C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542837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3BB79CD"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A3C7F13"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DE3A7F6" w14:textId="77777777" w:rsidR="00DA01CE" w:rsidRPr="00DA01CE" w:rsidRDefault="00DA01CE" w:rsidP="00DA01CE">
            <w:pPr>
              <w:rPr>
                <w:sz w:val="20"/>
                <w:szCs w:val="20"/>
              </w:rPr>
            </w:pPr>
          </w:p>
        </w:tc>
      </w:tr>
      <w:tr w:rsidR="00DA01CE" w:rsidRPr="00DA01CE" w14:paraId="3A164479"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F37E9D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F136C6D"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7333A5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352AE1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15ECA981"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332F7FDA"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0488B56" w14:textId="77777777" w:rsidR="00DA01CE" w:rsidRPr="00DA01CE" w:rsidRDefault="00DA01CE" w:rsidP="00DA01CE">
            <w:pPr>
              <w:rPr>
                <w:sz w:val="20"/>
                <w:szCs w:val="20"/>
              </w:rPr>
            </w:pPr>
          </w:p>
        </w:tc>
      </w:tr>
      <w:tr w:rsidR="00D05336" w:rsidRPr="00DA01CE" w14:paraId="428C1558"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034DB4D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71E8E1E"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A3EE6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A261F2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386BE4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733E0407"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4.81%</w:t>
            </w:r>
          </w:p>
        </w:tc>
        <w:tc>
          <w:tcPr>
            <w:tcW w:w="222" w:type="dxa"/>
            <w:vAlign w:val="center"/>
            <w:hideMark/>
          </w:tcPr>
          <w:p w14:paraId="2D2D6BC4" w14:textId="77777777" w:rsidR="00DA01CE" w:rsidRPr="00DA01CE" w:rsidRDefault="00DA01CE" w:rsidP="00DA01CE">
            <w:pPr>
              <w:rPr>
                <w:sz w:val="20"/>
                <w:szCs w:val="20"/>
              </w:rPr>
            </w:pPr>
          </w:p>
        </w:tc>
      </w:tr>
      <w:tr w:rsidR="00DA01CE" w:rsidRPr="00DA01CE" w14:paraId="31C494DD"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31BB45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8E1A87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408048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2A2136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ECEE2A1"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1D92BB4"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36E83D7"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226A2CD"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D8FC03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ECF022E"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693A1F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8BA236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7EC0A1E"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54CFE7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5CBAFDE" w14:textId="77777777" w:rsidR="00DA01CE" w:rsidRPr="00DA01CE" w:rsidRDefault="00DA01CE" w:rsidP="00DA01CE">
            <w:pPr>
              <w:rPr>
                <w:sz w:val="20"/>
                <w:szCs w:val="20"/>
              </w:rPr>
            </w:pPr>
          </w:p>
        </w:tc>
      </w:tr>
      <w:tr w:rsidR="00DA01CE" w:rsidRPr="00DA01CE" w14:paraId="4E76EBAA"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F40736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6991E7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B31F34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64F9C6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2730D811"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7DDCF2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361EABC" w14:textId="77777777" w:rsidR="00DA01CE" w:rsidRPr="00DA01CE" w:rsidRDefault="00DA01CE" w:rsidP="00DA01CE">
            <w:pPr>
              <w:rPr>
                <w:sz w:val="20"/>
                <w:szCs w:val="20"/>
              </w:rPr>
            </w:pPr>
          </w:p>
        </w:tc>
      </w:tr>
      <w:tr w:rsidR="00D05336" w:rsidRPr="00DA01CE" w14:paraId="1D0A4F4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3BA98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E398E7" w14:textId="77777777" w:rsidR="00DA01CE" w:rsidRPr="00DA01CE" w:rsidRDefault="00DA01CE" w:rsidP="00DA01CE">
            <w:pPr>
              <w:jc w:val="center"/>
              <w:rPr>
                <w:rFonts w:ascii="Arial Armenian" w:hAnsi="Arial Armenian" w:cs="Arial"/>
                <w:b/>
                <w:bCs/>
                <w:color w:val="000000"/>
                <w:sz w:val="16"/>
                <w:szCs w:val="16"/>
              </w:rPr>
            </w:pPr>
            <w:r w:rsidRPr="00DA01CE">
              <w:rPr>
                <w:rFonts w:ascii="Sylfaen" w:hAnsi="Sylfaen" w:cs="Sylfaen"/>
                <w:b/>
                <w:bCs/>
                <w:color w:val="000000"/>
                <w:sz w:val="16"/>
                <w:szCs w:val="16"/>
              </w:rPr>
              <w:t>Ասֆալտբետոնյա</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աշխատանքներ</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Асфальтобетонные</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работы</w:t>
            </w:r>
          </w:p>
        </w:tc>
        <w:tc>
          <w:tcPr>
            <w:tcW w:w="74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06DAF3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E8580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86E0F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7108F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222" w:type="dxa"/>
            <w:vAlign w:val="center"/>
            <w:hideMark/>
          </w:tcPr>
          <w:p w14:paraId="4671F67F" w14:textId="77777777" w:rsidR="00DA01CE" w:rsidRPr="00DA01CE" w:rsidRDefault="00DA01CE" w:rsidP="00DA01CE">
            <w:pPr>
              <w:rPr>
                <w:sz w:val="20"/>
                <w:szCs w:val="20"/>
              </w:rPr>
            </w:pPr>
          </w:p>
        </w:tc>
      </w:tr>
      <w:tr w:rsidR="00DA01CE" w:rsidRPr="00DA01CE" w14:paraId="48BB1F5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F8F911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1BEBBDC"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D39B4D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9DBBF1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3E187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F3C670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B49C94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690447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DAE9DE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EEBA6F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1703C1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BE6F0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B6921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C0F9D3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E0F933C" w14:textId="77777777" w:rsidR="00DA01CE" w:rsidRPr="00DA01CE" w:rsidRDefault="00DA01CE" w:rsidP="00DA01CE">
            <w:pPr>
              <w:rPr>
                <w:sz w:val="20"/>
                <w:szCs w:val="20"/>
              </w:rPr>
            </w:pPr>
          </w:p>
        </w:tc>
      </w:tr>
      <w:tr w:rsidR="00DA01CE" w:rsidRPr="00DA01CE" w14:paraId="7394B52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79FFAC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F655554"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D873C9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82CA58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D8089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1CF223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2604DC7" w14:textId="77777777" w:rsidR="00DA01CE" w:rsidRPr="00DA01CE" w:rsidRDefault="00DA01CE" w:rsidP="00DA01CE">
            <w:pPr>
              <w:rPr>
                <w:sz w:val="20"/>
                <w:szCs w:val="20"/>
              </w:rPr>
            </w:pPr>
          </w:p>
        </w:tc>
      </w:tr>
      <w:tr w:rsidR="00D05336" w:rsidRPr="00DA01CE" w14:paraId="347CB47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F6FF6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B1B31D" w14:textId="77777777" w:rsidR="00DA01CE" w:rsidRPr="00DA01CE" w:rsidRDefault="00DA01CE" w:rsidP="00DA01CE">
            <w:pPr>
              <w:jc w:val="center"/>
              <w:rPr>
                <w:rFonts w:ascii="Arial" w:hAnsi="Arial" w:cs="Arial"/>
                <w:color w:val="000000"/>
                <w:sz w:val="16"/>
                <w:szCs w:val="16"/>
                <w:lang w:val="ru-RU"/>
              </w:rPr>
            </w:pPr>
            <w:r w:rsidRPr="00DA01CE">
              <w:rPr>
                <w:rFonts w:ascii="Arial" w:hAnsi="Arial" w:cs="Arial"/>
                <w:color w:val="000000"/>
                <w:sz w:val="16"/>
                <w:szCs w:val="16"/>
              </w:rPr>
              <w:t>Խճային</w:t>
            </w:r>
            <w:r w:rsidRPr="00DA01CE">
              <w:rPr>
                <w:rFonts w:ascii="Arial" w:hAnsi="Arial" w:cs="Arial"/>
                <w:color w:val="000000"/>
                <w:sz w:val="16"/>
                <w:szCs w:val="16"/>
                <w:lang w:val="ru-RU"/>
              </w:rPr>
              <w:t xml:space="preserve"> </w:t>
            </w:r>
            <w:r w:rsidRPr="00DA01CE">
              <w:rPr>
                <w:rFonts w:ascii="Arial" w:hAnsi="Arial" w:cs="Arial"/>
                <w:color w:val="000000"/>
                <w:sz w:val="16"/>
                <w:szCs w:val="16"/>
              </w:rPr>
              <w:t>հիմք</w:t>
            </w:r>
            <w:r w:rsidRPr="00DA01CE">
              <w:rPr>
                <w:rFonts w:ascii="Arial" w:hAnsi="Arial" w:cs="Arial"/>
                <w:color w:val="000000"/>
                <w:sz w:val="16"/>
                <w:szCs w:val="16"/>
                <w:lang w:val="ru-RU"/>
              </w:rPr>
              <w:t xml:space="preserve">   </w:t>
            </w:r>
            <w:r w:rsidRPr="00DA01CE">
              <w:rPr>
                <w:rFonts w:ascii="Arial" w:hAnsi="Arial" w:cs="Arial"/>
                <w:color w:val="000000"/>
                <w:sz w:val="16"/>
                <w:szCs w:val="16"/>
              </w:rPr>
              <w:t>H</w:t>
            </w:r>
            <w:r w:rsidRPr="00DA01CE">
              <w:rPr>
                <w:rFonts w:ascii="Arial" w:hAnsi="Arial" w:cs="Arial"/>
                <w:color w:val="000000"/>
                <w:sz w:val="16"/>
                <w:szCs w:val="16"/>
                <w:lang w:val="ru-RU"/>
              </w:rPr>
              <w:t>=12</w:t>
            </w:r>
            <w:r w:rsidRPr="00DA01CE">
              <w:rPr>
                <w:rFonts w:ascii="Arial" w:hAnsi="Arial" w:cs="Arial"/>
                <w:color w:val="000000"/>
                <w:sz w:val="16"/>
                <w:szCs w:val="16"/>
              </w:rPr>
              <w:t>սմ</w:t>
            </w:r>
            <w:r w:rsidRPr="00DA01CE">
              <w:rPr>
                <w:rFonts w:ascii="Arial" w:hAnsi="Arial" w:cs="Arial"/>
                <w:color w:val="000000"/>
                <w:sz w:val="16"/>
                <w:szCs w:val="16"/>
                <w:lang w:val="ru-RU"/>
              </w:rPr>
              <w:br/>
              <w:t xml:space="preserve">Гравийное основание </w:t>
            </w:r>
            <w:r w:rsidRPr="00DA01CE">
              <w:rPr>
                <w:rFonts w:ascii="Arial" w:hAnsi="Arial" w:cs="Arial"/>
                <w:color w:val="000000"/>
                <w:sz w:val="16"/>
                <w:szCs w:val="16"/>
              </w:rPr>
              <w:t>H</w:t>
            </w:r>
            <w:r w:rsidRPr="00DA01CE">
              <w:rPr>
                <w:rFonts w:ascii="Arial" w:hAnsi="Arial" w:cs="Arial"/>
                <w:color w:val="000000"/>
                <w:sz w:val="16"/>
                <w:szCs w:val="16"/>
                <w:lang w:val="ru-RU"/>
              </w:rPr>
              <w:t xml:space="preserve">=12см  </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315A6C"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2</w:t>
            </w:r>
            <w:r w:rsidRPr="00DA01CE">
              <w:rPr>
                <w:rFonts w:ascii="Arial" w:hAnsi="Arial" w:cs="Arial"/>
                <w:color w:val="000000"/>
                <w:sz w:val="16"/>
                <w:szCs w:val="16"/>
              </w:rPr>
              <w:br/>
              <w:t>м</w:t>
            </w:r>
            <w:r w:rsidRPr="00DA01CE">
              <w:rPr>
                <w:rFonts w:ascii="Arial" w:hAnsi="Arial"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66908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343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5C2E30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1.48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8C83E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508.14</w:t>
            </w:r>
          </w:p>
        </w:tc>
        <w:tc>
          <w:tcPr>
            <w:tcW w:w="222" w:type="dxa"/>
            <w:vAlign w:val="center"/>
            <w:hideMark/>
          </w:tcPr>
          <w:p w14:paraId="39ACC7E0" w14:textId="77777777" w:rsidR="00DA01CE" w:rsidRPr="00DA01CE" w:rsidRDefault="00DA01CE" w:rsidP="00DA01CE">
            <w:pPr>
              <w:rPr>
                <w:sz w:val="20"/>
                <w:szCs w:val="20"/>
              </w:rPr>
            </w:pPr>
          </w:p>
        </w:tc>
      </w:tr>
      <w:tr w:rsidR="00DA01CE" w:rsidRPr="00DA01CE" w14:paraId="7BFE1FA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F2510A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BFBB593" w14:textId="77777777" w:rsidR="00DA01CE" w:rsidRPr="00DA01CE" w:rsidRDefault="00DA01CE" w:rsidP="00DA01CE">
            <w:pPr>
              <w:rPr>
                <w:rFonts w:ascii="Arial" w:hAnsi="Arial"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2718E03"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961D91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D3071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FC3401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07D8FA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C6F7F1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F11969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0CB3D54" w14:textId="77777777" w:rsidR="00DA01CE" w:rsidRPr="00DA01CE" w:rsidRDefault="00DA01CE" w:rsidP="00DA01CE">
            <w:pPr>
              <w:rPr>
                <w:rFonts w:ascii="Arial" w:hAnsi="Arial"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FFC9FDF"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98E1E7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3420C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6DB940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0CA5018" w14:textId="77777777" w:rsidR="00DA01CE" w:rsidRPr="00DA01CE" w:rsidRDefault="00DA01CE" w:rsidP="00DA01CE">
            <w:pPr>
              <w:rPr>
                <w:sz w:val="20"/>
                <w:szCs w:val="20"/>
              </w:rPr>
            </w:pPr>
          </w:p>
        </w:tc>
      </w:tr>
      <w:tr w:rsidR="00DA01CE" w:rsidRPr="00DA01CE" w14:paraId="7DA68DE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C6C3F9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FCF9B2F" w14:textId="77777777" w:rsidR="00DA01CE" w:rsidRPr="00DA01CE" w:rsidRDefault="00DA01CE" w:rsidP="00DA01CE">
            <w:pPr>
              <w:rPr>
                <w:rFonts w:ascii="Arial" w:hAnsi="Arial"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A811710"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55EBB7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4AD1C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75E50F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8555B90" w14:textId="77777777" w:rsidR="00DA01CE" w:rsidRPr="00DA01CE" w:rsidRDefault="00DA01CE" w:rsidP="00DA01CE">
            <w:pPr>
              <w:rPr>
                <w:sz w:val="20"/>
                <w:szCs w:val="20"/>
              </w:rPr>
            </w:pPr>
          </w:p>
        </w:tc>
      </w:tr>
      <w:tr w:rsidR="00D05336" w:rsidRPr="00DA01CE" w14:paraId="08BB24A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9FF5F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AB22F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Բիտումի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լցում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խճի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343 </w:t>
            </w:r>
            <w:r w:rsidRPr="00DA01CE">
              <w:rPr>
                <w:rFonts w:ascii="Sylfaen" w:hAnsi="Sylfaen" w:cs="Sylfaen"/>
                <w:color w:val="000000"/>
                <w:sz w:val="16"/>
                <w:szCs w:val="16"/>
              </w:rPr>
              <w:t>մ</w:t>
            </w:r>
            <w:r w:rsidRPr="00DA01CE">
              <w:rPr>
                <w:rFonts w:ascii="Arial Armenian" w:hAnsi="Arial Armenian" w:cs="Arial"/>
                <w:color w:val="000000"/>
                <w:sz w:val="16"/>
                <w:szCs w:val="16"/>
              </w:rPr>
              <w:t>2 (4.12</w:t>
            </w:r>
            <w:r w:rsidRPr="00DA01CE">
              <w:rPr>
                <w:rFonts w:ascii="Sylfaen" w:hAnsi="Sylfaen" w:cs="Sylfaen"/>
                <w:color w:val="000000"/>
                <w:sz w:val="16"/>
                <w:szCs w:val="16"/>
              </w:rPr>
              <w:t>տ</w:t>
            </w:r>
            <w:r w:rsidRPr="00DA01CE">
              <w:rPr>
                <w:rFonts w:ascii="Arial Armenian" w:hAnsi="Arial Armenian" w:cs="Arial"/>
                <w:color w:val="000000"/>
                <w:sz w:val="16"/>
                <w:szCs w:val="16"/>
              </w:rPr>
              <w:t>/1000</w:t>
            </w:r>
            <w:r w:rsidRPr="00DA01CE">
              <w:rPr>
                <w:rFonts w:ascii="Sylfaen" w:hAnsi="Sylfaen" w:cs="Sylfaen"/>
                <w:color w:val="000000"/>
                <w:sz w:val="16"/>
                <w:szCs w:val="16"/>
              </w:rPr>
              <w:t>մ</w:t>
            </w:r>
            <w:r w:rsidRPr="00DA01CE">
              <w:rPr>
                <w:rFonts w:ascii="Arial Armenian" w:hAnsi="Arial Armenian" w:cs="Arial"/>
                <w:color w:val="000000"/>
                <w:sz w:val="16"/>
                <w:szCs w:val="16"/>
              </w:rPr>
              <w:t>2)</w:t>
            </w:r>
            <w:r w:rsidRPr="00DA01CE">
              <w:rPr>
                <w:rFonts w:ascii="Arial Armenian" w:hAnsi="Arial Armenian" w:cs="Arial"/>
                <w:color w:val="000000"/>
                <w:sz w:val="16"/>
                <w:szCs w:val="16"/>
              </w:rPr>
              <w:br/>
            </w:r>
            <w:r w:rsidRPr="00DA01CE">
              <w:rPr>
                <w:rFonts w:ascii="Calibri" w:hAnsi="Calibri" w:cs="Calibri"/>
                <w:color w:val="000000"/>
                <w:sz w:val="16"/>
                <w:szCs w:val="16"/>
              </w:rPr>
              <w:t>Битумная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заливка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щебень</w:t>
            </w:r>
            <w:r w:rsidRPr="00DA01CE">
              <w:rPr>
                <w:rFonts w:ascii="Arial Armenian" w:hAnsi="Arial Armenian" w:cs="Arial"/>
                <w:color w:val="000000"/>
                <w:sz w:val="16"/>
                <w:szCs w:val="16"/>
              </w:rPr>
              <w:t xml:space="preserve"> 343 </w:t>
            </w:r>
            <w:r w:rsidRPr="00DA01CE">
              <w:rPr>
                <w:rFonts w:ascii="Calibri" w:hAnsi="Calibri" w:cs="Calibri"/>
                <w:color w:val="000000"/>
                <w:sz w:val="16"/>
                <w:szCs w:val="16"/>
              </w:rPr>
              <w:t>м</w:t>
            </w:r>
            <w:r w:rsidRPr="00DA01CE">
              <w:rPr>
                <w:rFonts w:ascii="Arial Armenian" w:hAnsi="Arial Armenian" w:cs="Arial"/>
                <w:color w:val="000000"/>
                <w:sz w:val="16"/>
                <w:szCs w:val="16"/>
              </w:rPr>
              <w:t>2 (4,12</w:t>
            </w:r>
            <w:r w:rsidRPr="00DA01CE">
              <w:rPr>
                <w:rFonts w:ascii="Calibri" w:hAnsi="Calibri" w:cs="Calibri"/>
                <w:color w:val="000000"/>
                <w:sz w:val="16"/>
                <w:szCs w:val="16"/>
              </w:rPr>
              <w:t>т</w:t>
            </w:r>
            <w:r w:rsidRPr="00DA01CE">
              <w:rPr>
                <w:rFonts w:ascii="Arial Armenian" w:hAnsi="Arial Armenian" w:cs="Arial"/>
                <w:color w:val="000000"/>
                <w:sz w:val="16"/>
                <w:szCs w:val="16"/>
              </w:rPr>
              <w:t>/1000</w:t>
            </w:r>
            <w:r w:rsidRPr="00DA01CE">
              <w:rPr>
                <w:rFonts w:ascii="Calibri" w:hAnsi="Calibri" w:cs="Calibri"/>
                <w:color w:val="000000"/>
                <w:sz w:val="16"/>
                <w:szCs w:val="16"/>
              </w:rPr>
              <w:t>м</w:t>
            </w:r>
            <w:r w:rsidRPr="00DA01CE">
              <w:rPr>
                <w:rFonts w:ascii="Arial Armenian" w:hAnsi="Arial Armenian" w:cs="Arial"/>
                <w:color w:val="000000"/>
                <w:sz w:val="16"/>
                <w:szCs w:val="16"/>
              </w:rPr>
              <w:t>2)</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689C9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4D392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1.41316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96929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257.66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837E2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364.11</w:t>
            </w:r>
          </w:p>
        </w:tc>
        <w:tc>
          <w:tcPr>
            <w:tcW w:w="222" w:type="dxa"/>
            <w:vAlign w:val="center"/>
            <w:hideMark/>
          </w:tcPr>
          <w:p w14:paraId="538AA3CF" w14:textId="77777777" w:rsidR="00DA01CE" w:rsidRPr="00DA01CE" w:rsidRDefault="00DA01CE" w:rsidP="00DA01CE">
            <w:pPr>
              <w:rPr>
                <w:sz w:val="20"/>
                <w:szCs w:val="20"/>
              </w:rPr>
            </w:pPr>
          </w:p>
        </w:tc>
      </w:tr>
      <w:tr w:rsidR="00DA01CE" w:rsidRPr="00DA01CE" w14:paraId="3B29FE2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E79D61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316E56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06B915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9B35FE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728AE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247173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C531A7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AE6429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508475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9A4DD7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4D125C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6A30D5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42EE5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BD3FA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93F427B" w14:textId="77777777" w:rsidR="00DA01CE" w:rsidRPr="00DA01CE" w:rsidRDefault="00DA01CE" w:rsidP="00DA01CE">
            <w:pPr>
              <w:rPr>
                <w:sz w:val="20"/>
                <w:szCs w:val="20"/>
              </w:rPr>
            </w:pPr>
          </w:p>
        </w:tc>
      </w:tr>
      <w:tr w:rsidR="00DA01CE" w:rsidRPr="00DA01CE" w14:paraId="2BEDC1C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E95C03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1FC200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066685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3BEA93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6F071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26EC75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EE2C009" w14:textId="77777777" w:rsidR="00DA01CE" w:rsidRPr="00DA01CE" w:rsidRDefault="00DA01CE" w:rsidP="00DA01CE">
            <w:pPr>
              <w:rPr>
                <w:sz w:val="20"/>
                <w:szCs w:val="20"/>
              </w:rPr>
            </w:pPr>
          </w:p>
        </w:tc>
      </w:tr>
      <w:tr w:rsidR="00D05336" w:rsidRPr="00DA01CE" w14:paraId="2B0750CD"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30DFF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0BEDC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Մանրահատիկ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ասֆալտբետոնե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ծածկույթի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5</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r>
            <w:r w:rsidRPr="00DA01CE">
              <w:rPr>
                <w:rFonts w:ascii="Calibri" w:hAnsi="Calibri" w:cs="Calibri"/>
                <w:color w:val="000000"/>
                <w:sz w:val="16"/>
                <w:szCs w:val="16"/>
              </w:rPr>
              <w:t>Устройство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покрытия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зернистого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асфальтобетона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5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AEB5BA"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2</w:t>
            </w:r>
            <w:r w:rsidRPr="00DA01CE">
              <w:rPr>
                <w:rFonts w:ascii="Arial" w:hAnsi="Arial" w:cs="Arial"/>
                <w:color w:val="000000"/>
                <w:sz w:val="16"/>
                <w:szCs w:val="16"/>
              </w:rPr>
              <w:br/>
              <w:t>м</w:t>
            </w:r>
            <w:r w:rsidRPr="00DA01CE">
              <w:rPr>
                <w:rFonts w:ascii="Arial" w:hAnsi="Arial"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7E7BE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343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645D3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4.95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59742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1699.29</w:t>
            </w:r>
          </w:p>
        </w:tc>
        <w:tc>
          <w:tcPr>
            <w:tcW w:w="222" w:type="dxa"/>
            <w:vAlign w:val="center"/>
            <w:hideMark/>
          </w:tcPr>
          <w:p w14:paraId="04C8EBB6" w14:textId="77777777" w:rsidR="00DA01CE" w:rsidRPr="00DA01CE" w:rsidRDefault="00DA01CE" w:rsidP="00DA01CE">
            <w:pPr>
              <w:rPr>
                <w:sz w:val="20"/>
                <w:szCs w:val="20"/>
              </w:rPr>
            </w:pPr>
          </w:p>
        </w:tc>
      </w:tr>
      <w:tr w:rsidR="00DA01CE" w:rsidRPr="00DA01CE" w14:paraId="7F8740F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2B39E5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FCE4F9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8D0217B"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3A14C6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FD6B7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E101F0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B8319F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0D81B6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2D50F3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2B57AA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72E87E6"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F20546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51CE3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B6066E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C576C06" w14:textId="77777777" w:rsidR="00DA01CE" w:rsidRPr="00DA01CE" w:rsidRDefault="00DA01CE" w:rsidP="00DA01CE">
            <w:pPr>
              <w:rPr>
                <w:sz w:val="20"/>
                <w:szCs w:val="20"/>
              </w:rPr>
            </w:pPr>
          </w:p>
        </w:tc>
      </w:tr>
      <w:tr w:rsidR="00DA01CE" w:rsidRPr="00DA01CE" w14:paraId="216CF2C8" w14:textId="77777777" w:rsidTr="00DA01CE">
        <w:trPr>
          <w:trHeight w:val="435"/>
        </w:trPr>
        <w:tc>
          <w:tcPr>
            <w:tcW w:w="448" w:type="dxa"/>
            <w:vMerge/>
            <w:tcBorders>
              <w:top w:val="nil"/>
              <w:left w:val="single" w:sz="4" w:space="0" w:color="auto"/>
              <w:bottom w:val="single" w:sz="4" w:space="0" w:color="auto"/>
              <w:right w:val="single" w:sz="4" w:space="0" w:color="auto"/>
            </w:tcBorders>
            <w:vAlign w:val="center"/>
            <w:hideMark/>
          </w:tcPr>
          <w:p w14:paraId="3DA0877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2792DB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DDC2871"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20831C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6B222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C0ABB4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2BEEBE7" w14:textId="77777777" w:rsidR="00DA01CE" w:rsidRPr="00DA01CE" w:rsidRDefault="00DA01CE" w:rsidP="00DA01CE">
            <w:pPr>
              <w:rPr>
                <w:sz w:val="20"/>
                <w:szCs w:val="20"/>
              </w:rPr>
            </w:pPr>
          </w:p>
        </w:tc>
      </w:tr>
      <w:tr w:rsidR="00D05336" w:rsidRPr="00DA01CE" w14:paraId="52EAE9BE"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6BAAB1D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E75F82D"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EBE931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01EA54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2B7D4FC"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1729DDE"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2571.53</w:t>
            </w:r>
          </w:p>
        </w:tc>
        <w:tc>
          <w:tcPr>
            <w:tcW w:w="222" w:type="dxa"/>
            <w:vAlign w:val="center"/>
            <w:hideMark/>
          </w:tcPr>
          <w:p w14:paraId="451F0AB7" w14:textId="77777777" w:rsidR="00DA01CE" w:rsidRPr="00DA01CE" w:rsidRDefault="00DA01CE" w:rsidP="00DA01CE">
            <w:pPr>
              <w:rPr>
                <w:sz w:val="20"/>
                <w:szCs w:val="20"/>
              </w:rPr>
            </w:pPr>
          </w:p>
        </w:tc>
      </w:tr>
      <w:tr w:rsidR="00DA01CE" w:rsidRPr="00DA01CE" w14:paraId="4FD3F58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916010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C315B2D"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C83C90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6C4F3B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CC7180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3CF10514"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55CAFE1"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0E2EC78"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17EE4A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C16C5BD"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0ACD32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12D63C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55A60C6"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573F79B3"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92CA5D7" w14:textId="77777777" w:rsidR="00DA01CE" w:rsidRPr="00DA01CE" w:rsidRDefault="00DA01CE" w:rsidP="00DA01CE">
            <w:pPr>
              <w:rPr>
                <w:sz w:val="20"/>
                <w:szCs w:val="20"/>
              </w:rPr>
            </w:pPr>
          </w:p>
        </w:tc>
      </w:tr>
      <w:tr w:rsidR="00DA01CE" w:rsidRPr="00DA01CE" w14:paraId="22D79F9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C96766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3486FAF"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CF1690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455EDA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1F8C0D65"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5AEAA5CB"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76E74F3C" w14:textId="77777777" w:rsidR="00DA01CE" w:rsidRPr="00DA01CE" w:rsidRDefault="00DA01CE" w:rsidP="00DA01CE">
            <w:pPr>
              <w:rPr>
                <w:sz w:val="20"/>
                <w:szCs w:val="20"/>
              </w:rPr>
            </w:pPr>
          </w:p>
        </w:tc>
      </w:tr>
      <w:tr w:rsidR="00D05336" w:rsidRPr="00DA01CE" w14:paraId="032EEB25"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45133CC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E0E6F1D"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AC96B7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C2BF24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CFB071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054B7066"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8.77%</w:t>
            </w:r>
          </w:p>
        </w:tc>
        <w:tc>
          <w:tcPr>
            <w:tcW w:w="222" w:type="dxa"/>
            <w:vAlign w:val="center"/>
            <w:hideMark/>
          </w:tcPr>
          <w:p w14:paraId="3A239C46" w14:textId="77777777" w:rsidR="00DA01CE" w:rsidRPr="00DA01CE" w:rsidRDefault="00DA01CE" w:rsidP="00DA01CE">
            <w:pPr>
              <w:rPr>
                <w:sz w:val="20"/>
                <w:szCs w:val="20"/>
              </w:rPr>
            </w:pPr>
          </w:p>
        </w:tc>
      </w:tr>
      <w:tr w:rsidR="00DA01CE" w:rsidRPr="00DA01CE" w14:paraId="45243C32"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9FFA96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011DE4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88869A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44A508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1FF7C72"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155E681"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778821B"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1DCD162F"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A262F2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5EC58C4"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716305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94A65D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631747F"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24EF6F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A66335B" w14:textId="77777777" w:rsidR="00DA01CE" w:rsidRPr="00DA01CE" w:rsidRDefault="00DA01CE" w:rsidP="00DA01CE">
            <w:pPr>
              <w:rPr>
                <w:sz w:val="20"/>
                <w:szCs w:val="20"/>
              </w:rPr>
            </w:pPr>
          </w:p>
        </w:tc>
      </w:tr>
      <w:tr w:rsidR="00DA01CE" w:rsidRPr="00DA01CE" w14:paraId="14C54EBF"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FD8C0A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96457C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988709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2534D8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10D13E1C"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6486F65"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3E64A82" w14:textId="77777777" w:rsidR="00DA01CE" w:rsidRPr="00DA01CE" w:rsidRDefault="00DA01CE" w:rsidP="00DA01CE">
            <w:pPr>
              <w:rPr>
                <w:sz w:val="20"/>
                <w:szCs w:val="20"/>
              </w:rPr>
            </w:pPr>
          </w:p>
        </w:tc>
      </w:tr>
      <w:tr w:rsidR="00D05336" w:rsidRPr="00DA01CE" w14:paraId="738968E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6AAFF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EE0BAC" w14:textId="77777777" w:rsidR="00DA01CE" w:rsidRPr="00DA01CE" w:rsidRDefault="00DA01CE" w:rsidP="00DA01CE">
            <w:pPr>
              <w:jc w:val="center"/>
              <w:rPr>
                <w:rFonts w:ascii="Arial Armenian" w:hAnsi="Arial Armenian" w:cs="Arial"/>
                <w:b/>
                <w:bCs/>
                <w:color w:val="000000"/>
                <w:sz w:val="16"/>
                <w:szCs w:val="16"/>
                <w:u w:val="single"/>
              </w:rPr>
            </w:pPr>
            <w:r w:rsidRPr="00DA01CE">
              <w:rPr>
                <w:rFonts w:ascii="Sylfaen" w:hAnsi="Sylfaen" w:cs="Sylfaen"/>
                <w:b/>
                <w:bCs/>
                <w:color w:val="000000"/>
                <w:sz w:val="16"/>
                <w:szCs w:val="16"/>
                <w:u w:val="single"/>
              </w:rPr>
              <w:t>Ասֆալտբետոնյա</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աշխատանքներ</w:t>
            </w:r>
            <w:r w:rsidRPr="00DA01CE">
              <w:rPr>
                <w:rFonts w:ascii="Arial Armenian" w:hAnsi="Arial Armenian" w:cs="Arial"/>
                <w:b/>
                <w:bCs/>
                <w:color w:val="000000"/>
                <w:sz w:val="16"/>
                <w:szCs w:val="16"/>
                <w:u w:val="single"/>
              </w:rPr>
              <w:br/>
            </w:r>
            <w:r w:rsidRPr="00DA01CE">
              <w:rPr>
                <w:rFonts w:ascii="Sylfaen" w:hAnsi="Sylfaen" w:cs="Sylfaen"/>
                <w:b/>
                <w:bCs/>
                <w:color w:val="000000"/>
                <w:sz w:val="16"/>
                <w:szCs w:val="16"/>
                <w:u w:val="single"/>
              </w:rPr>
              <w:t>մայթ</w:t>
            </w:r>
            <w:r w:rsidRPr="00DA01CE">
              <w:rPr>
                <w:rFonts w:ascii="Arial Armenian" w:hAnsi="Arial Armenian" w:cs="Arial"/>
                <w:b/>
                <w:bCs/>
                <w:color w:val="000000"/>
                <w:sz w:val="16"/>
                <w:szCs w:val="16"/>
                <w:u w:val="single"/>
              </w:rPr>
              <w:br/>
            </w:r>
            <w:r w:rsidRPr="00DA01CE">
              <w:rPr>
                <w:rFonts w:ascii="Calibri" w:hAnsi="Calibri" w:cs="Calibri"/>
                <w:b/>
                <w:bCs/>
                <w:color w:val="000000"/>
                <w:sz w:val="16"/>
                <w:szCs w:val="16"/>
                <w:u w:val="single"/>
              </w:rPr>
              <w:t>Асфальтобетонные</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работы</w:t>
            </w:r>
            <w:r w:rsidRPr="00DA01CE">
              <w:rPr>
                <w:rFonts w:ascii="Arial Armenian" w:hAnsi="Arial Armenian" w:cs="Arial"/>
                <w:b/>
                <w:bCs/>
                <w:color w:val="000000"/>
                <w:sz w:val="16"/>
                <w:szCs w:val="16"/>
                <w:u w:val="single"/>
              </w:rPr>
              <w:br/>
            </w:r>
            <w:r w:rsidRPr="00DA01CE">
              <w:rPr>
                <w:rFonts w:ascii="Calibri" w:hAnsi="Calibri" w:cs="Calibri"/>
                <w:b/>
                <w:bCs/>
                <w:color w:val="000000"/>
                <w:sz w:val="16"/>
                <w:szCs w:val="16"/>
                <w:u w:val="single"/>
              </w:rPr>
              <w:t>тротуар</w:t>
            </w:r>
          </w:p>
        </w:tc>
        <w:tc>
          <w:tcPr>
            <w:tcW w:w="74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42971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AAD30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6F6C1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91B9E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222" w:type="dxa"/>
            <w:vAlign w:val="center"/>
            <w:hideMark/>
          </w:tcPr>
          <w:p w14:paraId="59963C05" w14:textId="77777777" w:rsidR="00DA01CE" w:rsidRPr="00DA01CE" w:rsidRDefault="00DA01CE" w:rsidP="00DA01CE">
            <w:pPr>
              <w:rPr>
                <w:sz w:val="20"/>
                <w:szCs w:val="20"/>
              </w:rPr>
            </w:pPr>
          </w:p>
        </w:tc>
      </w:tr>
      <w:tr w:rsidR="00DA01CE" w:rsidRPr="00DA01CE" w14:paraId="0FB70F8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9894A2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2EE2F28"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auto"/>
              <w:right w:val="single" w:sz="4" w:space="0" w:color="auto"/>
            </w:tcBorders>
            <w:vAlign w:val="center"/>
            <w:hideMark/>
          </w:tcPr>
          <w:p w14:paraId="2693D08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FB45B7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26689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D87E3D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13D822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650A0D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CDB5D1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68F649F"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auto"/>
              <w:right w:val="single" w:sz="4" w:space="0" w:color="auto"/>
            </w:tcBorders>
            <w:vAlign w:val="center"/>
            <w:hideMark/>
          </w:tcPr>
          <w:p w14:paraId="4613E7D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4B16F1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00366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133CDD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B6D2C7D" w14:textId="77777777" w:rsidR="00DA01CE" w:rsidRPr="00DA01CE" w:rsidRDefault="00DA01CE" w:rsidP="00DA01CE">
            <w:pPr>
              <w:rPr>
                <w:sz w:val="20"/>
                <w:szCs w:val="20"/>
              </w:rPr>
            </w:pPr>
          </w:p>
        </w:tc>
      </w:tr>
      <w:tr w:rsidR="00DA01CE" w:rsidRPr="00DA01CE" w14:paraId="17DB065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E36FB1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E4BC140"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auto"/>
              <w:right w:val="single" w:sz="4" w:space="0" w:color="auto"/>
            </w:tcBorders>
            <w:vAlign w:val="center"/>
            <w:hideMark/>
          </w:tcPr>
          <w:p w14:paraId="4B41A61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08CB0A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6174F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5D03AE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071C68E" w14:textId="77777777" w:rsidR="00DA01CE" w:rsidRPr="00DA01CE" w:rsidRDefault="00DA01CE" w:rsidP="00DA01CE">
            <w:pPr>
              <w:rPr>
                <w:sz w:val="20"/>
                <w:szCs w:val="20"/>
              </w:rPr>
            </w:pPr>
          </w:p>
        </w:tc>
      </w:tr>
      <w:tr w:rsidR="00D05336" w:rsidRPr="00DA01CE" w14:paraId="3E163C5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8FC9E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4215A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7 </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խճե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br/>
            </w:r>
            <w:r w:rsidRPr="00DA01CE">
              <w:rPr>
                <w:rFonts w:ascii="Calibri" w:hAnsi="Calibri" w:cs="Calibri"/>
                <w:color w:val="000000"/>
                <w:sz w:val="16"/>
                <w:szCs w:val="16"/>
              </w:rPr>
              <w:t>Поролоновая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основа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7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vAlign w:val="center"/>
            <w:hideMark/>
          </w:tcPr>
          <w:p w14:paraId="3546C83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7AF60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3DA93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92474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152.60</w:t>
            </w:r>
          </w:p>
        </w:tc>
        <w:tc>
          <w:tcPr>
            <w:tcW w:w="222" w:type="dxa"/>
            <w:vAlign w:val="center"/>
            <w:hideMark/>
          </w:tcPr>
          <w:p w14:paraId="19C53886" w14:textId="77777777" w:rsidR="00DA01CE" w:rsidRPr="00DA01CE" w:rsidRDefault="00DA01CE" w:rsidP="00DA01CE">
            <w:pPr>
              <w:rPr>
                <w:sz w:val="20"/>
                <w:szCs w:val="20"/>
              </w:rPr>
            </w:pPr>
          </w:p>
        </w:tc>
      </w:tr>
      <w:tr w:rsidR="00DA01CE" w:rsidRPr="00DA01CE" w14:paraId="3BD6847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6153F9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834DB2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EC8E8B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C93D9F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1DC8B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4AB366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753FB2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D915E5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FA4DB1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276DA7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4A8463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9AD29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8EF66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38FA2A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8610889" w14:textId="77777777" w:rsidR="00DA01CE" w:rsidRPr="00DA01CE" w:rsidRDefault="00DA01CE" w:rsidP="00DA01CE">
            <w:pPr>
              <w:rPr>
                <w:sz w:val="20"/>
                <w:szCs w:val="20"/>
              </w:rPr>
            </w:pPr>
          </w:p>
        </w:tc>
      </w:tr>
      <w:tr w:rsidR="00DA01CE" w:rsidRPr="00DA01CE" w14:paraId="2446558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CDDF38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9D4181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8AC53D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618344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9A0F8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651E34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E8876E8" w14:textId="77777777" w:rsidR="00DA01CE" w:rsidRPr="00DA01CE" w:rsidRDefault="00DA01CE" w:rsidP="00DA01CE">
            <w:pPr>
              <w:rPr>
                <w:sz w:val="20"/>
                <w:szCs w:val="20"/>
              </w:rPr>
            </w:pPr>
          </w:p>
        </w:tc>
      </w:tr>
      <w:tr w:rsidR="00D05336" w:rsidRPr="00DA01CE" w14:paraId="1BFDB20B"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4C258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48DE8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Ավազակոպճային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խառնուրդից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պրոֆիլի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ուղղում</w:t>
            </w:r>
            <w:r w:rsidRPr="00DA01CE">
              <w:rPr>
                <w:rFonts w:ascii="Arial Armenian" w:hAnsi="Arial Armenian" w:cs="Arial"/>
                <w:color w:val="000000"/>
                <w:sz w:val="16"/>
                <w:szCs w:val="16"/>
              </w:rPr>
              <w:br/>
            </w:r>
            <w:r w:rsidRPr="00DA01CE">
              <w:rPr>
                <w:rFonts w:ascii="Calibri" w:hAnsi="Calibri" w:cs="Calibri"/>
                <w:color w:val="000000"/>
                <w:sz w:val="16"/>
                <w:szCs w:val="16"/>
              </w:rPr>
              <w:t>Исправление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профиля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песчано</w:t>
            </w:r>
            <w:r w:rsidRPr="00DA01CE">
              <w:rPr>
                <w:rFonts w:ascii="Arial Armenian" w:hAnsi="Arial Armenian" w:cs="Arial"/>
                <w:color w:val="000000"/>
                <w:sz w:val="16"/>
                <w:szCs w:val="16"/>
              </w:rPr>
              <w:t>-</w:t>
            </w:r>
            <w:r w:rsidRPr="00DA01CE">
              <w:rPr>
                <w:rFonts w:ascii="Calibri" w:hAnsi="Calibri" w:cs="Calibri"/>
                <w:color w:val="000000"/>
                <w:sz w:val="16"/>
                <w:szCs w:val="16"/>
              </w:rPr>
              <w:t>гравийной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смеси</w:t>
            </w:r>
          </w:p>
        </w:tc>
        <w:tc>
          <w:tcPr>
            <w:tcW w:w="747" w:type="dxa"/>
            <w:vMerge w:val="restart"/>
            <w:tcBorders>
              <w:top w:val="nil"/>
              <w:left w:val="single" w:sz="4" w:space="0" w:color="auto"/>
              <w:bottom w:val="single" w:sz="4" w:space="0" w:color="auto"/>
              <w:right w:val="single" w:sz="4" w:space="0" w:color="auto"/>
            </w:tcBorders>
            <w:vAlign w:val="center"/>
            <w:hideMark/>
          </w:tcPr>
          <w:p w14:paraId="3B8D87C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9ED9F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1D08E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0.65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EAC7B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83.97</w:t>
            </w:r>
          </w:p>
        </w:tc>
        <w:tc>
          <w:tcPr>
            <w:tcW w:w="222" w:type="dxa"/>
            <w:vAlign w:val="center"/>
            <w:hideMark/>
          </w:tcPr>
          <w:p w14:paraId="19FD0D8E" w14:textId="77777777" w:rsidR="00DA01CE" w:rsidRPr="00DA01CE" w:rsidRDefault="00DA01CE" w:rsidP="00DA01CE">
            <w:pPr>
              <w:rPr>
                <w:sz w:val="20"/>
                <w:szCs w:val="20"/>
              </w:rPr>
            </w:pPr>
          </w:p>
        </w:tc>
      </w:tr>
      <w:tr w:rsidR="00DA01CE" w:rsidRPr="00DA01CE" w14:paraId="2116CBC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EA3FEF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479926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6F1CA9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4F5C88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1B2D2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19EFA0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AEB548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765B1D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293AFF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6D24C1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CBD81B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255FC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D7641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B271B7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656B4E0" w14:textId="77777777" w:rsidR="00DA01CE" w:rsidRPr="00DA01CE" w:rsidRDefault="00DA01CE" w:rsidP="00DA01CE">
            <w:pPr>
              <w:rPr>
                <w:sz w:val="20"/>
                <w:szCs w:val="20"/>
              </w:rPr>
            </w:pPr>
          </w:p>
        </w:tc>
      </w:tr>
      <w:tr w:rsidR="00DA01CE" w:rsidRPr="00DA01CE" w14:paraId="40C79D4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364755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FF6B4E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687703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4E7D2F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94BB9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0EDB81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ABB5C10" w14:textId="77777777" w:rsidR="00DA01CE" w:rsidRPr="00DA01CE" w:rsidRDefault="00DA01CE" w:rsidP="00DA01CE">
            <w:pPr>
              <w:rPr>
                <w:sz w:val="20"/>
                <w:szCs w:val="20"/>
              </w:rPr>
            </w:pPr>
          </w:p>
        </w:tc>
      </w:tr>
      <w:tr w:rsidR="00D05336" w:rsidRPr="00DA01CE" w14:paraId="2133A09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E91BA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D5FF3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Մանրահատիկ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ասֆալտբետոնե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ծածկույթի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3</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type="page"/>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мелкозернистого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асфальтобетонного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покрытия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vAlign w:val="center"/>
            <w:hideMark/>
          </w:tcPr>
          <w:p w14:paraId="55AC303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type="page"/>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C20B3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350C0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3.12</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1B5A9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402.06</w:t>
            </w:r>
          </w:p>
        </w:tc>
        <w:tc>
          <w:tcPr>
            <w:tcW w:w="222" w:type="dxa"/>
            <w:vAlign w:val="center"/>
            <w:hideMark/>
          </w:tcPr>
          <w:p w14:paraId="1E6EF181" w14:textId="77777777" w:rsidR="00DA01CE" w:rsidRPr="00DA01CE" w:rsidRDefault="00DA01CE" w:rsidP="00DA01CE">
            <w:pPr>
              <w:rPr>
                <w:sz w:val="20"/>
                <w:szCs w:val="20"/>
              </w:rPr>
            </w:pPr>
          </w:p>
        </w:tc>
      </w:tr>
      <w:tr w:rsidR="00DA01CE" w:rsidRPr="00DA01CE" w14:paraId="102D9DB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4A428E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8C114C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2471CB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D256D1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D64E8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B8EE4E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3F0991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A54CD0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107215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99797A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7A16AE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68E470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48AD9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E385AF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30678CB" w14:textId="77777777" w:rsidR="00DA01CE" w:rsidRPr="00DA01CE" w:rsidRDefault="00DA01CE" w:rsidP="00DA01CE">
            <w:pPr>
              <w:rPr>
                <w:sz w:val="20"/>
                <w:szCs w:val="20"/>
              </w:rPr>
            </w:pPr>
          </w:p>
        </w:tc>
      </w:tr>
      <w:tr w:rsidR="00DA01CE" w:rsidRPr="00DA01CE" w14:paraId="13544E71" w14:textId="77777777" w:rsidTr="00DA01CE">
        <w:trPr>
          <w:trHeight w:val="600"/>
        </w:trPr>
        <w:tc>
          <w:tcPr>
            <w:tcW w:w="448" w:type="dxa"/>
            <w:vMerge/>
            <w:tcBorders>
              <w:top w:val="nil"/>
              <w:left w:val="single" w:sz="4" w:space="0" w:color="auto"/>
              <w:bottom w:val="single" w:sz="4" w:space="0" w:color="auto"/>
              <w:right w:val="single" w:sz="4" w:space="0" w:color="auto"/>
            </w:tcBorders>
            <w:vAlign w:val="center"/>
            <w:hideMark/>
          </w:tcPr>
          <w:p w14:paraId="524A51B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82EDBD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8B382B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9AAA39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537E8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82AA9C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7BF5CB4" w14:textId="77777777" w:rsidR="00DA01CE" w:rsidRPr="00DA01CE" w:rsidRDefault="00DA01CE" w:rsidP="00DA01CE">
            <w:pPr>
              <w:rPr>
                <w:sz w:val="20"/>
                <w:szCs w:val="20"/>
              </w:rPr>
            </w:pPr>
          </w:p>
        </w:tc>
      </w:tr>
      <w:tr w:rsidR="00D05336" w:rsidRPr="00DA01CE" w14:paraId="243140BB"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245211D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B83B900"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75D28E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BF772D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EFDC080"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7CEEE40"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638.63</w:t>
            </w:r>
          </w:p>
        </w:tc>
        <w:tc>
          <w:tcPr>
            <w:tcW w:w="222" w:type="dxa"/>
            <w:vAlign w:val="center"/>
            <w:hideMark/>
          </w:tcPr>
          <w:p w14:paraId="089701EB" w14:textId="77777777" w:rsidR="00DA01CE" w:rsidRPr="00DA01CE" w:rsidRDefault="00DA01CE" w:rsidP="00DA01CE">
            <w:pPr>
              <w:rPr>
                <w:sz w:val="20"/>
                <w:szCs w:val="20"/>
              </w:rPr>
            </w:pPr>
          </w:p>
        </w:tc>
      </w:tr>
      <w:tr w:rsidR="00DA01CE" w:rsidRPr="00DA01CE" w14:paraId="7C9FC51A"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08D0DC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E56DFA5"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5CE679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A6859C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204A00CA"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520D0DC3"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9D5DD83"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ED8F1F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859607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7D6B655"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31DB37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579EAB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112E413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36882FB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19C93A5" w14:textId="77777777" w:rsidR="00DA01CE" w:rsidRPr="00DA01CE" w:rsidRDefault="00DA01CE" w:rsidP="00DA01CE">
            <w:pPr>
              <w:rPr>
                <w:sz w:val="20"/>
                <w:szCs w:val="20"/>
              </w:rPr>
            </w:pPr>
          </w:p>
        </w:tc>
      </w:tr>
      <w:tr w:rsidR="00DA01CE" w:rsidRPr="00DA01CE" w14:paraId="04CF501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3C66B9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E1A4CCE"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201699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B3C3E6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134293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591D738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9E6C2E2" w14:textId="77777777" w:rsidR="00DA01CE" w:rsidRPr="00DA01CE" w:rsidRDefault="00DA01CE" w:rsidP="00DA01CE">
            <w:pPr>
              <w:rPr>
                <w:sz w:val="20"/>
                <w:szCs w:val="20"/>
              </w:rPr>
            </w:pPr>
          </w:p>
        </w:tc>
      </w:tr>
      <w:tr w:rsidR="00D05336" w:rsidRPr="00DA01CE" w14:paraId="1772AFEC"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203F483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6C2F825"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0B66ED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1C63DC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D3D3D9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417056BE"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2.18%</w:t>
            </w:r>
          </w:p>
        </w:tc>
        <w:tc>
          <w:tcPr>
            <w:tcW w:w="222" w:type="dxa"/>
            <w:vAlign w:val="center"/>
            <w:hideMark/>
          </w:tcPr>
          <w:p w14:paraId="0DBC9A28" w14:textId="77777777" w:rsidR="00DA01CE" w:rsidRPr="00DA01CE" w:rsidRDefault="00DA01CE" w:rsidP="00DA01CE">
            <w:pPr>
              <w:rPr>
                <w:sz w:val="20"/>
                <w:szCs w:val="20"/>
              </w:rPr>
            </w:pPr>
          </w:p>
        </w:tc>
      </w:tr>
      <w:tr w:rsidR="00DA01CE" w:rsidRPr="00DA01CE" w14:paraId="4BEA5389"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5D3BDD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726910F"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D97CFE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40EC60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5CED0F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A340500"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8B0A659"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186B528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793993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46ABDA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DF9CF1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38A53B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CBB3DD8"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6406C8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09111F9" w14:textId="77777777" w:rsidR="00DA01CE" w:rsidRPr="00DA01CE" w:rsidRDefault="00DA01CE" w:rsidP="00DA01CE">
            <w:pPr>
              <w:rPr>
                <w:sz w:val="20"/>
                <w:szCs w:val="20"/>
              </w:rPr>
            </w:pPr>
          </w:p>
        </w:tc>
      </w:tr>
      <w:tr w:rsidR="00DA01CE" w:rsidRPr="00DA01CE" w14:paraId="51675829"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848D88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DA8BA8B"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D09431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760502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4EEDC5A"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A8844C8"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8C38F91" w14:textId="77777777" w:rsidR="00DA01CE" w:rsidRPr="00DA01CE" w:rsidRDefault="00DA01CE" w:rsidP="00DA01CE">
            <w:pPr>
              <w:rPr>
                <w:sz w:val="20"/>
                <w:szCs w:val="20"/>
              </w:rPr>
            </w:pPr>
          </w:p>
        </w:tc>
      </w:tr>
      <w:tr w:rsidR="00D05336" w:rsidRPr="00DA01CE" w14:paraId="4A97E22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ADF65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D0FC9E" w14:textId="77777777" w:rsidR="00DA01CE" w:rsidRPr="00DA01CE" w:rsidRDefault="00DA01CE" w:rsidP="00DA01CE">
            <w:pPr>
              <w:jc w:val="center"/>
              <w:rPr>
                <w:rFonts w:ascii="Arial Armenian" w:hAnsi="Arial Armenian" w:cs="Arial"/>
                <w:b/>
                <w:bCs/>
                <w:color w:val="000000"/>
                <w:sz w:val="16"/>
                <w:szCs w:val="16"/>
                <w:u w:val="single"/>
              </w:rPr>
            </w:pPr>
            <w:r w:rsidRPr="00DA01CE">
              <w:rPr>
                <w:rFonts w:ascii="Arial Armenian" w:hAnsi="Arial Armenian" w:cs="Arial"/>
                <w:b/>
                <w:bCs/>
                <w:color w:val="000000"/>
                <w:sz w:val="16"/>
                <w:szCs w:val="16"/>
                <w:u w:val="single"/>
              </w:rPr>
              <w:t>´»ïáÝ» ë³ÉÇÏÝ»ñÇ (ïáÙ»ï) ï»Õ³¹ñáõÙ-</w:t>
            </w:r>
            <w:r w:rsidRPr="00DA01CE">
              <w:rPr>
                <w:rFonts w:ascii="Sylfaen" w:hAnsi="Sylfaen" w:cs="Sylfaen"/>
                <w:b/>
                <w:bCs/>
                <w:color w:val="000000"/>
                <w:sz w:val="16"/>
                <w:szCs w:val="16"/>
                <w:u w:val="single"/>
              </w:rPr>
              <w:t>գունավոր</w:t>
            </w:r>
            <w:r w:rsidRPr="00DA01CE">
              <w:rPr>
                <w:rFonts w:ascii="Arial Armenian" w:hAnsi="Arial Armenian" w:cs="Arial"/>
                <w:b/>
                <w:bCs/>
                <w:color w:val="000000"/>
                <w:sz w:val="16"/>
                <w:szCs w:val="16"/>
                <w:u w:val="single"/>
              </w:rPr>
              <w:t>-/</w:t>
            </w:r>
            <w:r w:rsidRPr="00DA01CE">
              <w:rPr>
                <w:rFonts w:ascii="Calibri" w:hAnsi="Calibri" w:cs="Calibri"/>
                <w:b/>
                <w:bCs/>
                <w:color w:val="000000"/>
                <w:sz w:val="16"/>
                <w:szCs w:val="16"/>
                <w:u w:val="single"/>
              </w:rPr>
              <w:t>Старый</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город</w:t>
            </w:r>
            <w:r w:rsidRPr="00DA01CE">
              <w:rPr>
                <w:rFonts w:ascii="Arial Armenian" w:hAnsi="Arial Armenian" w:cs="Arial"/>
                <w:b/>
                <w:bCs/>
                <w:color w:val="000000"/>
                <w:sz w:val="16"/>
                <w:szCs w:val="16"/>
                <w:u w:val="single"/>
              </w:rPr>
              <w:t>/-</w:t>
            </w:r>
            <w:r w:rsidRPr="00DA01CE">
              <w:rPr>
                <w:rFonts w:ascii="Sylfaen" w:hAnsi="Sylfaen" w:cs="Sylfaen"/>
                <w:b/>
                <w:bCs/>
                <w:color w:val="000000"/>
                <w:sz w:val="16"/>
                <w:szCs w:val="16"/>
                <w:u w:val="single"/>
              </w:rPr>
              <w:t>արտաքին</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մեկերևույթը</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ջնարակապատված</w:t>
            </w:r>
            <w:r w:rsidRPr="00DA01CE">
              <w:rPr>
                <w:rFonts w:ascii="Arial Armenian" w:hAnsi="Arial Armenian" w:cs="Arial"/>
                <w:b/>
                <w:bCs/>
                <w:color w:val="000000"/>
                <w:sz w:val="16"/>
                <w:szCs w:val="16"/>
                <w:u w:val="single"/>
              </w:rPr>
              <w:br/>
            </w:r>
            <w:r w:rsidRPr="00DA01CE">
              <w:rPr>
                <w:rFonts w:ascii="Calibri" w:hAnsi="Calibri" w:cs="Calibri"/>
                <w:b/>
                <w:bCs/>
                <w:color w:val="000000"/>
                <w:sz w:val="16"/>
                <w:szCs w:val="16"/>
                <w:u w:val="single"/>
              </w:rPr>
              <w:t>Монтаж</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бетонной</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плитки</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томет</w:t>
            </w:r>
            <w:r w:rsidRPr="00DA01CE">
              <w:rPr>
                <w:rFonts w:ascii="Arial Armenian" w:hAnsi="Arial Armenian" w:cs="Arial"/>
                <w:b/>
                <w:bCs/>
                <w:color w:val="000000"/>
                <w:sz w:val="16"/>
                <w:szCs w:val="16"/>
                <w:u w:val="single"/>
              </w:rPr>
              <w:t xml:space="preserve">) - </w:t>
            </w:r>
            <w:r w:rsidRPr="00DA01CE">
              <w:rPr>
                <w:rFonts w:ascii="Calibri" w:hAnsi="Calibri" w:cs="Calibri"/>
                <w:b/>
                <w:bCs/>
                <w:color w:val="000000"/>
                <w:sz w:val="16"/>
                <w:szCs w:val="16"/>
                <w:u w:val="single"/>
              </w:rPr>
              <w:t>цветной</w:t>
            </w:r>
            <w:r w:rsidRPr="00DA01CE">
              <w:rPr>
                <w:rFonts w:ascii="Arial Armenian" w:hAnsi="Arial Armenian" w:cs="Arial"/>
                <w:b/>
                <w:bCs/>
                <w:color w:val="000000"/>
                <w:sz w:val="16"/>
                <w:szCs w:val="16"/>
                <w:u w:val="single"/>
              </w:rPr>
              <w:t xml:space="preserve"> - /</w:t>
            </w:r>
            <w:r w:rsidRPr="00DA01CE">
              <w:rPr>
                <w:rFonts w:ascii="Calibri" w:hAnsi="Calibri" w:cs="Calibri"/>
                <w:b/>
                <w:bCs/>
                <w:color w:val="000000"/>
                <w:sz w:val="16"/>
                <w:szCs w:val="16"/>
                <w:u w:val="single"/>
              </w:rPr>
              <w:t>Старый</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Город</w:t>
            </w:r>
            <w:r w:rsidRPr="00DA01CE">
              <w:rPr>
                <w:rFonts w:ascii="Arial Armenian" w:hAnsi="Arial Armenian" w:cs="Arial"/>
                <w:b/>
                <w:bCs/>
                <w:color w:val="000000"/>
                <w:sz w:val="16"/>
                <w:szCs w:val="16"/>
                <w:u w:val="single"/>
              </w:rPr>
              <w:t xml:space="preserve">/ - </w:t>
            </w:r>
            <w:r w:rsidRPr="00DA01CE">
              <w:rPr>
                <w:rFonts w:ascii="Calibri" w:hAnsi="Calibri" w:cs="Calibri"/>
                <w:b/>
                <w:bCs/>
                <w:color w:val="000000"/>
                <w:sz w:val="16"/>
                <w:szCs w:val="16"/>
                <w:u w:val="single"/>
              </w:rPr>
              <w:t>внешняя</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поверхность</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глазурованная</w:t>
            </w:r>
          </w:p>
        </w:tc>
        <w:tc>
          <w:tcPr>
            <w:tcW w:w="74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C78010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CC5C4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FC2D5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6422A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222" w:type="dxa"/>
            <w:vAlign w:val="center"/>
            <w:hideMark/>
          </w:tcPr>
          <w:p w14:paraId="1192DF94" w14:textId="77777777" w:rsidR="00DA01CE" w:rsidRPr="00DA01CE" w:rsidRDefault="00DA01CE" w:rsidP="00DA01CE">
            <w:pPr>
              <w:rPr>
                <w:sz w:val="20"/>
                <w:szCs w:val="20"/>
              </w:rPr>
            </w:pPr>
          </w:p>
        </w:tc>
      </w:tr>
      <w:tr w:rsidR="00DA01CE" w:rsidRPr="00DA01CE" w14:paraId="318D5CF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FCB73D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B26F29D"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20365B2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05308F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8C790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40BADF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F1E1EB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F3D66C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733A38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315564C"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549C7CC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26C7A2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95D33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CD4208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0EF813B" w14:textId="77777777" w:rsidR="00DA01CE" w:rsidRPr="00DA01CE" w:rsidRDefault="00DA01CE" w:rsidP="00DA01CE">
            <w:pPr>
              <w:rPr>
                <w:sz w:val="20"/>
                <w:szCs w:val="20"/>
              </w:rPr>
            </w:pPr>
          </w:p>
        </w:tc>
      </w:tr>
      <w:tr w:rsidR="00DA01CE" w:rsidRPr="00DA01CE" w14:paraId="43785BFC" w14:textId="77777777" w:rsidTr="00DA01CE">
        <w:trPr>
          <w:trHeight w:val="855"/>
        </w:trPr>
        <w:tc>
          <w:tcPr>
            <w:tcW w:w="448" w:type="dxa"/>
            <w:vMerge/>
            <w:tcBorders>
              <w:top w:val="nil"/>
              <w:left w:val="single" w:sz="4" w:space="0" w:color="auto"/>
              <w:bottom w:val="single" w:sz="4" w:space="0" w:color="auto"/>
              <w:right w:val="single" w:sz="4" w:space="0" w:color="auto"/>
            </w:tcBorders>
            <w:vAlign w:val="center"/>
            <w:hideMark/>
          </w:tcPr>
          <w:p w14:paraId="019D094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078F376"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3B20981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C784FE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9D7D4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DCB18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F93C84F" w14:textId="77777777" w:rsidR="00DA01CE" w:rsidRPr="00DA01CE" w:rsidRDefault="00DA01CE" w:rsidP="00DA01CE">
            <w:pPr>
              <w:rPr>
                <w:sz w:val="20"/>
                <w:szCs w:val="20"/>
              </w:rPr>
            </w:pPr>
          </w:p>
        </w:tc>
      </w:tr>
      <w:tr w:rsidR="00D05336" w:rsidRPr="00DA01CE" w14:paraId="0E8070D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6DB1D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4CFA3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Ê×Ç Ý³Ë³å³ïñ³ëï³Ï³Ý ß»ñïÇ Çñ³Ï³Ý³óáõÙ 7ëÙ Ñ³ëïáõÃÛ³Ùµ</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7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272FB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5DB03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3.528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3DB45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10.81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3CA50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38.12</w:t>
            </w:r>
          </w:p>
        </w:tc>
        <w:tc>
          <w:tcPr>
            <w:tcW w:w="222" w:type="dxa"/>
            <w:vAlign w:val="center"/>
            <w:hideMark/>
          </w:tcPr>
          <w:p w14:paraId="6893F08E" w14:textId="77777777" w:rsidR="00DA01CE" w:rsidRPr="00DA01CE" w:rsidRDefault="00DA01CE" w:rsidP="00DA01CE">
            <w:pPr>
              <w:rPr>
                <w:sz w:val="20"/>
                <w:szCs w:val="20"/>
              </w:rPr>
            </w:pPr>
          </w:p>
        </w:tc>
      </w:tr>
      <w:tr w:rsidR="00DA01CE" w:rsidRPr="00DA01CE" w14:paraId="39FBAFB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074FE1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34444A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D0A3FA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3A234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68E4D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520CC5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64C58E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9D334A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79208B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864C4D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CDF878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600F3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3415B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F31961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C5812BB" w14:textId="77777777" w:rsidR="00DA01CE" w:rsidRPr="00DA01CE" w:rsidRDefault="00DA01CE" w:rsidP="00DA01CE">
            <w:pPr>
              <w:rPr>
                <w:sz w:val="20"/>
                <w:szCs w:val="20"/>
              </w:rPr>
            </w:pPr>
          </w:p>
        </w:tc>
      </w:tr>
      <w:tr w:rsidR="00DA01CE" w:rsidRPr="00DA01CE" w14:paraId="63CCEB4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6979E4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1A082D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5C8DCB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5C7DAB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1EFCA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2CF0F1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C820A2B" w14:textId="77777777" w:rsidR="00DA01CE" w:rsidRPr="00DA01CE" w:rsidRDefault="00DA01CE" w:rsidP="00DA01CE">
            <w:pPr>
              <w:rPr>
                <w:sz w:val="20"/>
                <w:szCs w:val="20"/>
              </w:rPr>
            </w:pPr>
          </w:p>
        </w:tc>
      </w:tr>
      <w:tr w:rsidR="00D05336" w:rsidRPr="00DA01CE" w14:paraId="36687AD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6B3D4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1B1DB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Ð³ñÃ»óÝáÕ ß»ñï  µ»ïáÝ» ë³É»ñÇ ï³Ï  10ëÙ Ñ³ëïáõÃ.ãáñ ó/³  ß³Õ³Ëáí</w:t>
            </w:r>
            <w:r w:rsidRPr="00DA01CE">
              <w:rPr>
                <w:rFonts w:ascii="Arial Armenian" w:hAnsi="Arial Armenian" w:cs="Arial"/>
                <w:color w:val="000000"/>
                <w:sz w:val="16"/>
                <w:szCs w:val="16"/>
              </w:rPr>
              <w:br/>
            </w:r>
            <w:r w:rsidRPr="00DA01CE">
              <w:rPr>
                <w:rFonts w:ascii="Calibri" w:hAnsi="Calibri" w:cs="Calibri"/>
                <w:color w:val="000000"/>
                <w:sz w:val="16"/>
                <w:szCs w:val="16"/>
              </w:rPr>
              <w:t>Выравнивающий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сухим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34EF90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7B4406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5.04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17BED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21.17</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00BE2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106.72</w:t>
            </w:r>
          </w:p>
        </w:tc>
        <w:tc>
          <w:tcPr>
            <w:tcW w:w="222" w:type="dxa"/>
            <w:vAlign w:val="center"/>
            <w:hideMark/>
          </w:tcPr>
          <w:p w14:paraId="6A8CCB84" w14:textId="77777777" w:rsidR="00DA01CE" w:rsidRPr="00DA01CE" w:rsidRDefault="00DA01CE" w:rsidP="00DA01CE">
            <w:pPr>
              <w:rPr>
                <w:sz w:val="20"/>
                <w:szCs w:val="20"/>
              </w:rPr>
            </w:pPr>
          </w:p>
        </w:tc>
      </w:tr>
      <w:tr w:rsidR="00DA01CE" w:rsidRPr="00DA01CE" w14:paraId="11364DB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13E706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36B5D3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8E3BE2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401C5D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0F986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855A1D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82DD44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29C69A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B51155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0AB8D1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051262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4310B0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81886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C5B98F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106F2C6" w14:textId="77777777" w:rsidR="00DA01CE" w:rsidRPr="00DA01CE" w:rsidRDefault="00DA01CE" w:rsidP="00DA01CE">
            <w:pPr>
              <w:rPr>
                <w:sz w:val="20"/>
                <w:szCs w:val="20"/>
              </w:rPr>
            </w:pPr>
          </w:p>
        </w:tc>
      </w:tr>
      <w:tr w:rsidR="00DA01CE" w:rsidRPr="00DA01CE" w14:paraId="26B85AA3" w14:textId="77777777" w:rsidTr="00DA01CE">
        <w:trPr>
          <w:trHeight w:val="495"/>
        </w:trPr>
        <w:tc>
          <w:tcPr>
            <w:tcW w:w="448" w:type="dxa"/>
            <w:vMerge/>
            <w:tcBorders>
              <w:top w:val="nil"/>
              <w:left w:val="single" w:sz="4" w:space="0" w:color="auto"/>
              <w:bottom w:val="single" w:sz="4" w:space="0" w:color="auto"/>
              <w:right w:val="single" w:sz="4" w:space="0" w:color="auto"/>
            </w:tcBorders>
            <w:vAlign w:val="center"/>
            <w:hideMark/>
          </w:tcPr>
          <w:p w14:paraId="658CF4D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B99D48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77AA1D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69ED56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6E6BC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52A499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2566046" w14:textId="77777777" w:rsidR="00DA01CE" w:rsidRPr="00DA01CE" w:rsidRDefault="00DA01CE" w:rsidP="00DA01CE">
            <w:pPr>
              <w:rPr>
                <w:sz w:val="20"/>
                <w:szCs w:val="20"/>
              </w:rPr>
            </w:pPr>
          </w:p>
        </w:tc>
      </w:tr>
      <w:tr w:rsidR="00D05336" w:rsidRPr="00DA01CE" w14:paraId="33CC6F6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79E6B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941F7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ê³ÉÇÏ³å³ïáõÙ µ»ïáÝ» ë³ÉÇÏÝ»ñáí </w:t>
            </w:r>
            <w:r w:rsidRPr="00DA01CE">
              <w:rPr>
                <w:rFonts w:ascii="Arial Armenian" w:hAnsi="Arial Armenian" w:cs="Arial"/>
                <w:color w:val="000000"/>
                <w:sz w:val="16"/>
                <w:szCs w:val="16"/>
              </w:rPr>
              <w:br/>
              <w:t>4ëÙ Ñ³ëïáõÃÛ³Ùµ-/</w:t>
            </w:r>
            <w:r w:rsidRPr="00DA01CE">
              <w:rPr>
                <w:rFonts w:ascii="Calibri" w:hAnsi="Calibri" w:cs="Calibri"/>
                <w:color w:val="000000"/>
                <w:sz w:val="16"/>
                <w:szCs w:val="16"/>
              </w:rPr>
              <w:t>Старый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город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արտաքին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մեկերևույթը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ջնարակապատված</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плиткой</w:t>
            </w:r>
            <w:r w:rsidRPr="00DA01CE">
              <w:rPr>
                <w:rFonts w:ascii="Arial Armenian" w:hAnsi="Arial Armenian" w:cs="Arial"/>
                <w:color w:val="000000"/>
                <w:sz w:val="16"/>
                <w:szCs w:val="16"/>
              </w:rPr>
              <w:br/>
            </w:r>
            <w:r w:rsidRPr="00DA01CE">
              <w:rPr>
                <w:rFonts w:ascii="Calibri" w:hAnsi="Calibri" w:cs="Calibri"/>
                <w:color w:val="000000"/>
                <w:sz w:val="16"/>
                <w:szCs w:val="16"/>
              </w:rPr>
              <w:t>Толщина</w:t>
            </w:r>
            <w:r w:rsidRPr="00DA01CE">
              <w:rPr>
                <w:rFonts w:ascii="Arial Armenian" w:hAnsi="Arial Armenian" w:cs="Arial"/>
                <w:color w:val="000000"/>
                <w:sz w:val="16"/>
                <w:szCs w:val="16"/>
              </w:rPr>
              <w:t xml:space="preserve"> 4 </w:t>
            </w:r>
            <w:r w:rsidRPr="00DA01CE">
              <w:rPr>
                <w:rFonts w:ascii="Calibri" w:hAnsi="Calibri" w:cs="Calibri"/>
                <w:color w:val="000000"/>
                <w:sz w:val="16"/>
                <w:szCs w:val="16"/>
              </w:rPr>
              <w:t>см</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Старый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город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внешняя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поверхность</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глазурованная</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18717A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A3473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50.4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EF27B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5.65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D3C6E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284.54</w:t>
            </w:r>
          </w:p>
        </w:tc>
        <w:tc>
          <w:tcPr>
            <w:tcW w:w="222" w:type="dxa"/>
            <w:vAlign w:val="center"/>
            <w:hideMark/>
          </w:tcPr>
          <w:p w14:paraId="7481D4C5" w14:textId="77777777" w:rsidR="00DA01CE" w:rsidRPr="00DA01CE" w:rsidRDefault="00DA01CE" w:rsidP="00DA01CE">
            <w:pPr>
              <w:rPr>
                <w:sz w:val="20"/>
                <w:szCs w:val="20"/>
              </w:rPr>
            </w:pPr>
          </w:p>
        </w:tc>
      </w:tr>
      <w:tr w:rsidR="00DA01CE" w:rsidRPr="00DA01CE" w14:paraId="21BC556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4DA49D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54F6FE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384F6F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F0339D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CF04B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5F3990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D4240C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E6891C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125505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F8735F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12D952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CBFC5E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17BC0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D9550A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443F707" w14:textId="77777777" w:rsidR="00DA01CE" w:rsidRPr="00DA01CE" w:rsidRDefault="00DA01CE" w:rsidP="00DA01CE">
            <w:pPr>
              <w:rPr>
                <w:sz w:val="20"/>
                <w:szCs w:val="20"/>
              </w:rPr>
            </w:pPr>
          </w:p>
        </w:tc>
      </w:tr>
      <w:tr w:rsidR="00DA01CE" w:rsidRPr="00DA01CE" w14:paraId="739A3D1B" w14:textId="77777777" w:rsidTr="00DA01CE">
        <w:trPr>
          <w:trHeight w:val="885"/>
        </w:trPr>
        <w:tc>
          <w:tcPr>
            <w:tcW w:w="448" w:type="dxa"/>
            <w:vMerge/>
            <w:tcBorders>
              <w:top w:val="nil"/>
              <w:left w:val="single" w:sz="4" w:space="0" w:color="auto"/>
              <w:bottom w:val="single" w:sz="4" w:space="0" w:color="auto"/>
              <w:right w:val="single" w:sz="4" w:space="0" w:color="auto"/>
            </w:tcBorders>
            <w:vAlign w:val="center"/>
            <w:hideMark/>
          </w:tcPr>
          <w:p w14:paraId="5CAE192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E08939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A11C85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73F80F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42F83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6384AB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8962871" w14:textId="77777777" w:rsidR="00DA01CE" w:rsidRPr="00DA01CE" w:rsidRDefault="00DA01CE" w:rsidP="00DA01CE">
            <w:pPr>
              <w:rPr>
                <w:sz w:val="20"/>
                <w:szCs w:val="20"/>
              </w:rPr>
            </w:pPr>
          </w:p>
        </w:tc>
      </w:tr>
      <w:tr w:rsidR="00D05336" w:rsidRPr="00DA01CE" w14:paraId="305ECC68"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7F272EA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D3530E8"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CA1FA5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D0DAF1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102531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13A04AD"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429.38</w:t>
            </w:r>
          </w:p>
        </w:tc>
        <w:tc>
          <w:tcPr>
            <w:tcW w:w="222" w:type="dxa"/>
            <w:vAlign w:val="center"/>
            <w:hideMark/>
          </w:tcPr>
          <w:p w14:paraId="19D23598" w14:textId="77777777" w:rsidR="00DA01CE" w:rsidRPr="00DA01CE" w:rsidRDefault="00DA01CE" w:rsidP="00DA01CE">
            <w:pPr>
              <w:rPr>
                <w:sz w:val="20"/>
                <w:szCs w:val="20"/>
              </w:rPr>
            </w:pPr>
          </w:p>
        </w:tc>
      </w:tr>
      <w:tr w:rsidR="00DA01CE" w:rsidRPr="00DA01CE" w14:paraId="5184688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FD4707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3EC9340"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5D9D34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08BC44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0CF6B8EF"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70215F1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B492E5C"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6CE98E5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FAB96A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4BE7B2C"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A883B4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756C2A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6771CF2"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29E4F4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E54F938" w14:textId="77777777" w:rsidR="00DA01CE" w:rsidRPr="00DA01CE" w:rsidRDefault="00DA01CE" w:rsidP="00DA01CE">
            <w:pPr>
              <w:rPr>
                <w:sz w:val="20"/>
                <w:szCs w:val="20"/>
              </w:rPr>
            </w:pPr>
          </w:p>
        </w:tc>
      </w:tr>
      <w:tr w:rsidR="00DA01CE" w:rsidRPr="00DA01CE" w14:paraId="44E29800"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705BA6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1CBE5F2"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6412C0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D442FA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BE55C08"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9087F7E"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60FBD6C" w14:textId="77777777" w:rsidR="00DA01CE" w:rsidRPr="00DA01CE" w:rsidRDefault="00DA01CE" w:rsidP="00DA01CE">
            <w:pPr>
              <w:rPr>
                <w:sz w:val="20"/>
                <w:szCs w:val="20"/>
              </w:rPr>
            </w:pPr>
          </w:p>
        </w:tc>
      </w:tr>
      <w:tr w:rsidR="00D05336" w:rsidRPr="00DA01CE" w14:paraId="217BB902"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43EE019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CBF72D8"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7A5876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44890C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EE7D13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6E528638"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1.46%</w:t>
            </w:r>
          </w:p>
        </w:tc>
        <w:tc>
          <w:tcPr>
            <w:tcW w:w="222" w:type="dxa"/>
            <w:vAlign w:val="center"/>
            <w:hideMark/>
          </w:tcPr>
          <w:p w14:paraId="6EF3FE9D" w14:textId="77777777" w:rsidR="00DA01CE" w:rsidRPr="00DA01CE" w:rsidRDefault="00DA01CE" w:rsidP="00DA01CE">
            <w:pPr>
              <w:rPr>
                <w:sz w:val="20"/>
                <w:szCs w:val="20"/>
              </w:rPr>
            </w:pPr>
          </w:p>
        </w:tc>
      </w:tr>
      <w:tr w:rsidR="00DA01CE" w:rsidRPr="00DA01CE" w14:paraId="485C9F4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27551D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9D0EC2A"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F00B8F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9C3931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EEE091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3CE03C68"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17A3555"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73909902"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45800E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F27582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36D15B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AE7405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49BECD2"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CD91C5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0220117" w14:textId="77777777" w:rsidR="00DA01CE" w:rsidRPr="00DA01CE" w:rsidRDefault="00DA01CE" w:rsidP="00DA01CE">
            <w:pPr>
              <w:rPr>
                <w:sz w:val="20"/>
                <w:szCs w:val="20"/>
              </w:rPr>
            </w:pPr>
          </w:p>
        </w:tc>
      </w:tr>
      <w:tr w:rsidR="00DA01CE" w:rsidRPr="00DA01CE" w14:paraId="72F0F8FF"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D4AD0C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A37F6E7"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007AD8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198AA9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8D57CE9"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125BB80"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F971AEE" w14:textId="77777777" w:rsidR="00DA01CE" w:rsidRPr="00DA01CE" w:rsidRDefault="00DA01CE" w:rsidP="00DA01CE">
            <w:pPr>
              <w:rPr>
                <w:sz w:val="20"/>
                <w:szCs w:val="20"/>
              </w:rPr>
            </w:pPr>
          </w:p>
        </w:tc>
      </w:tr>
      <w:tr w:rsidR="00D05336" w:rsidRPr="005C0845" w14:paraId="5E6573E1"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8D34F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36AC8B"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²ÛÉ ³ßË³ï³ÝùÝ»ñ</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Другие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работы</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863A25"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717BA0"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A08F53"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A75A10"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222" w:type="dxa"/>
            <w:vAlign w:val="center"/>
            <w:hideMark/>
          </w:tcPr>
          <w:p w14:paraId="3E36FBC4" w14:textId="77777777" w:rsidR="00DA01CE" w:rsidRPr="00DA01CE" w:rsidRDefault="00DA01CE" w:rsidP="00DA01CE">
            <w:pPr>
              <w:rPr>
                <w:sz w:val="20"/>
                <w:szCs w:val="20"/>
                <w:lang w:val="ru-RU"/>
              </w:rPr>
            </w:pPr>
          </w:p>
        </w:tc>
      </w:tr>
      <w:tr w:rsidR="00DA01CE" w:rsidRPr="005C0845" w14:paraId="2E29924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51B6B3B"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37EDB73C"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000000"/>
              <w:right w:val="single" w:sz="4" w:space="0" w:color="auto"/>
            </w:tcBorders>
            <w:vAlign w:val="center"/>
            <w:hideMark/>
          </w:tcPr>
          <w:p w14:paraId="359B5BEE"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242278DA"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983104C"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141509EE"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062AAC88"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1DD1C84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BDE9D52"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7646043D"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000000"/>
              <w:right w:val="single" w:sz="4" w:space="0" w:color="auto"/>
            </w:tcBorders>
            <w:vAlign w:val="center"/>
            <w:hideMark/>
          </w:tcPr>
          <w:p w14:paraId="771D93DD"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44BE814B"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B72E566"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61D75B03"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1DCB5D94" w14:textId="77777777" w:rsidR="00DA01CE" w:rsidRPr="00DA01CE" w:rsidRDefault="00DA01CE" w:rsidP="00DA01CE">
            <w:pPr>
              <w:rPr>
                <w:sz w:val="20"/>
                <w:szCs w:val="20"/>
                <w:lang w:val="ru-RU"/>
              </w:rPr>
            </w:pPr>
          </w:p>
        </w:tc>
      </w:tr>
      <w:tr w:rsidR="00DA01CE" w:rsidRPr="005C0845" w14:paraId="5148D04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3FD8A57"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00B0DBB7"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000000"/>
              <w:right w:val="single" w:sz="4" w:space="0" w:color="auto"/>
            </w:tcBorders>
            <w:vAlign w:val="center"/>
            <w:hideMark/>
          </w:tcPr>
          <w:p w14:paraId="1BE9A01F"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6CB09848"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DCEF163"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170F4280"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3F76F2AE" w14:textId="77777777" w:rsidR="00DA01CE" w:rsidRPr="00DA01CE" w:rsidRDefault="00DA01CE" w:rsidP="00DA01CE">
            <w:pPr>
              <w:rPr>
                <w:sz w:val="20"/>
                <w:szCs w:val="20"/>
                <w:lang w:val="ru-RU"/>
              </w:rPr>
            </w:pPr>
          </w:p>
        </w:tc>
      </w:tr>
      <w:tr w:rsidR="00D05336" w:rsidRPr="00DA01CE" w14:paraId="108F74B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6C2B0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BBC4EB"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փայտյա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նստարանների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բերում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br/>
            </w:r>
            <w:r w:rsidRPr="00DA01CE">
              <w:rPr>
                <w:rFonts w:ascii="Calibri" w:hAnsi="Calibri" w:cs="Calibri"/>
                <w:color w:val="000000"/>
                <w:sz w:val="16"/>
                <w:szCs w:val="16"/>
              </w:rPr>
              <w:t>Покупка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деревянных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скамеек</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77E64A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հատ</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6E943F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E17C5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85.40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6C5AD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683.22</w:t>
            </w:r>
          </w:p>
        </w:tc>
        <w:tc>
          <w:tcPr>
            <w:tcW w:w="222" w:type="dxa"/>
            <w:vAlign w:val="center"/>
            <w:hideMark/>
          </w:tcPr>
          <w:p w14:paraId="3DE4E0C3" w14:textId="77777777" w:rsidR="00DA01CE" w:rsidRPr="00DA01CE" w:rsidRDefault="00DA01CE" w:rsidP="00DA01CE">
            <w:pPr>
              <w:rPr>
                <w:sz w:val="20"/>
                <w:szCs w:val="20"/>
              </w:rPr>
            </w:pPr>
          </w:p>
        </w:tc>
      </w:tr>
      <w:tr w:rsidR="00DA01CE" w:rsidRPr="00DA01CE" w14:paraId="634EF06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A7CEB6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55F388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108DE7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C4BA7B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6DF69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E98DF6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9BF849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DFFF7D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669347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D0EE15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EE8C41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2B68FD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B86EC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E7F0CD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B1C0BDE" w14:textId="77777777" w:rsidR="00DA01CE" w:rsidRPr="00DA01CE" w:rsidRDefault="00DA01CE" w:rsidP="00DA01CE">
            <w:pPr>
              <w:rPr>
                <w:sz w:val="20"/>
                <w:szCs w:val="20"/>
              </w:rPr>
            </w:pPr>
          </w:p>
        </w:tc>
      </w:tr>
      <w:tr w:rsidR="00DA01CE" w:rsidRPr="00DA01CE" w14:paraId="7C6738A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FD5170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CE057E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599315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106396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D4449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857FC1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26FF718" w14:textId="77777777" w:rsidR="00DA01CE" w:rsidRPr="00DA01CE" w:rsidRDefault="00DA01CE" w:rsidP="00DA01CE">
            <w:pPr>
              <w:rPr>
                <w:sz w:val="20"/>
                <w:szCs w:val="20"/>
              </w:rPr>
            </w:pPr>
          </w:p>
        </w:tc>
      </w:tr>
      <w:tr w:rsidR="00D05336" w:rsidRPr="00DA01CE" w14:paraId="6CF74DB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F5057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8E01D1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մետաղյա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աղբամանների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բերում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br/>
            </w:r>
            <w:r w:rsidRPr="00DA01CE">
              <w:rPr>
                <w:rFonts w:ascii="Calibri" w:hAnsi="Calibri" w:cs="Calibri"/>
                <w:color w:val="000000"/>
                <w:sz w:val="16"/>
                <w:szCs w:val="16"/>
              </w:rPr>
              <w:t>Закупка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баков</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C9F52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հատ</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6CE5FD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3F74F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27.08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7670C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108.32</w:t>
            </w:r>
          </w:p>
        </w:tc>
        <w:tc>
          <w:tcPr>
            <w:tcW w:w="222" w:type="dxa"/>
            <w:vAlign w:val="center"/>
            <w:hideMark/>
          </w:tcPr>
          <w:p w14:paraId="09D289A6" w14:textId="77777777" w:rsidR="00DA01CE" w:rsidRPr="00DA01CE" w:rsidRDefault="00DA01CE" w:rsidP="00DA01CE">
            <w:pPr>
              <w:rPr>
                <w:sz w:val="20"/>
                <w:szCs w:val="20"/>
              </w:rPr>
            </w:pPr>
          </w:p>
        </w:tc>
      </w:tr>
      <w:tr w:rsidR="00DA01CE" w:rsidRPr="00DA01CE" w14:paraId="1E7F007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66C557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517B23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91D993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F8C932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F5F86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D47CBA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65CBB0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E3D89A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94091D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D26E38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7F4964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D35030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C1B4A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33B47D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44034FC" w14:textId="77777777" w:rsidR="00DA01CE" w:rsidRPr="00DA01CE" w:rsidRDefault="00DA01CE" w:rsidP="00DA01CE">
            <w:pPr>
              <w:rPr>
                <w:sz w:val="20"/>
                <w:szCs w:val="20"/>
              </w:rPr>
            </w:pPr>
          </w:p>
        </w:tc>
      </w:tr>
      <w:tr w:rsidR="00DA01CE" w:rsidRPr="00DA01CE" w14:paraId="383A697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9D5B66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6C3BA9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DD990D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E96501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8C315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84EABE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D25A511" w14:textId="77777777" w:rsidR="00DA01CE" w:rsidRPr="00DA01CE" w:rsidRDefault="00DA01CE" w:rsidP="00DA01CE">
            <w:pPr>
              <w:rPr>
                <w:sz w:val="20"/>
                <w:szCs w:val="20"/>
              </w:rPr>
            </w:pPr>
          </w:p>
        </w:tc>
      </w:tr>
      <w:tr w:rsidR="00D05336" w:rsidRPr="00DA01CE" w14:paraId="29D2901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EC265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86941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Ê×Ç </w:t>
            </w:r>
            <w:r w:rsidRPr="00DA01CE">
              <w:rPr>
                <w:rFonts w:ascii="Sylfaen" w:hAnsi="Sylfaen" w:cs="Sylfaen"/>
                <w:color w:val="000000"/>
                <w:sz w:val="16"/>
                <w:szCs w:val="16"/>
              </w:rPr>
              <w:t>նախապատրաստական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10</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щебёночной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ED209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06E9B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41BEB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9.62</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3D6DA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21.17</w:t>
            </w:r>
          </w:p>
        </w:tc>
        <w:tc>
          <w:tcPr>
            <w:tcW w:w="222" w:type="dxa"/>
            <w:vAlign w:val="center"/>
            <w:hideMark/>
          </w:tcPr>
          <w:p w14:paraId="3EA3B7E5" w14:textId="77777777" w:rsidR="00DA01CE" w:rsidRPr="00DA01CE" w:rsidRDefault="00DA01CE" w:rsidP="00DA01CE">
            <w:pPr>
              <w:rPr>
                <w:sz w:val="20"/>
                <w:szCs w:val="20"/>
              </w:rPr>
            </w:pPr>
          </w:p>
        </w:tc>
      </w:tr>
      <w:tr w:rsidR="00DA01CE" w:rsidRPr="00DA01CE" w14:paraId="3A951AF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DEE187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22D9F3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B40EE5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504941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B30DD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F264A1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AF4560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DF1E87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53765A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943397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30071D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31CC06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0E84E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50CE54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AC40B4A" w14:textId="77777777" w:rsidR="00DA01CE" w:rsidRPr="00DA01CE" w:rsidRDefault="00DA01CE" w:rsidP="00DA01CE">
            <w:pPr>
              <w:rPr>
                <w:sz w:val="20"/>
                <w:szCs w:val="20"/>
              </w:rPr>
            </w:pPr>
          </w:p>
        </w:tc>
      </w:tr>
      <w:tr w:rsidR="00DA01CE" w:rsidRPr="00DA01CE" w14:paraId="6AC5B11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46F8A6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61E3AC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0C2EE7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14422C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F6FF5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7AD8F4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85D9FBB" w14:textId="77777777" w:rsidR="00DA01CE" w:rsidRPr="00DA01CE" w:rsidRDefault="00DA01CE" w:rsidP="00DA01CE">
            <w:pPr>
              <w:rPr>
                <w:sz w:val="20"/>
                <w:szCs w:val="20"/>
              </w:rPr>
            </w:pPr>
          </w:p>
        </w:tc>
      </w:tr>
      <w:tr w:rsidR="00D05336" w:rsidRPr="00DA01CE" w14:paraId="6B743A4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275EE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70898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Նախապատրաստական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B7.5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բետոնից</w:t>
            </w:r>
            <w:r w:rsidRPr="00DA01CE">
              <w:rPr>
                <w:rFonts w:ascii="Arial Armenian" w:hAnsi="Arial Armenian" w:cs="Arial"/>
                <w:color w:val="000000"/>
                <w:sz w:val="16"/>
                <w:szCs w:val="16"/>
              </w:rPr>
              <w:t xml:space="preserve"> 10</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br w:type="page"/>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7,5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58D01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type="page"/>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32F5B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0949A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40.90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5B029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89.98</w:t>
            </w:r>
          </w:p>
        </w:tc>
        <w:tc>
          <w:tcPr>
            <w:tcW w:w="222" w:type="dxa"/>
            <w:vAlign w:val="center"/>
            <w:hideMark/>
          </w:tcPr>
          <w:p w14:paraId="7B7FA89B" w14:textId="77777777" w:rsidR="00DA01CE" w:rsidRPr="00DA01CE" w:rsidRDefault="00DA01CE" w:rsidP="00DA01CE">
            <w:pPr>
              <w:rPr>
                <w:sz w:val="20"/>
                <w:szCs w:val="20"/>
              </w:rPr>
            </w:pPr>
          </w:p>
        </w:tc>
      </w:tr>
      <w:tr w:rsidR="00DA01CE" w:rsidRPr="00DA01CE" w14:paraId="650BD02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4EC3B8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5B5DCB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CE0B39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57802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DC242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E63805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A3EC4A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F2A0FF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13C4D1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1655F2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900ADD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A1AEEC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47D71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D132BB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806185" w14:textId="77777777" w:rsidR="00DA01CE" w:rsidRPr="00DA01CE" w:rsidRDefault="00DA01CE" w:rsidP="00DA01CE">
            <w:pPr>
              <w:rPr>
                <w:sz w:val="20"/>
                <w:szCs w:val="20"/>
              </w:rPr>
            </w:pPr>
          </w:p>
        </w:tc>
      </w:tr>
      <w:tr w:rsidR="00DA01CE" w:rsidRPr="00DA01CE" w14:paraId="292485C7" w14:textId="77777777" w:rsidTr="00DA01CE">
        <w:trPr>
          <w:trHeight w:val="375"/>
        </w:trPr>
        <w:tc>
          <w:tcPr>
            <w:tcW w:w="448" w:type="dxa"/>
            <w:vMerge/>
            <w:tcBorders>
              <w:top w:val="nil"/>
              <w:left w:val="single" w:sz="4" w:space="0" w:color="auto"/>
              <w:bottom w:val="single" w:sz="4" w:space="0" w:color="auto"/>
              <w:right w:val="single" w:sz="4" w:space="0" w:color="auto"/>
            </w:tcBorders>
            <w:vAlign w:val="center"/>
            <w:hideMark/>
          </w:tcPr>
          <w:p w14:paraId="0BB28E9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C14B1A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0F1725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9BB954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5A5DF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1D3CE2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597BC6E" w14:textId="77777777" w:rsidR="00DA01CE" w:rsidRPr="00DA01CE" w:rsidRDefault="00DA01CE" w:rsidP="00DA01CE">
            <w:pPr>
              <w:rPr>
                <w:sz w:val="20"/>
                <w:szCs w:val="20"/>
              </w:rPr>
            </w:pPr>
          </w:p>
        </w:tc>
      </w:tr>
      <w:tr w:rsidR="00D05336" w:rsidRPr="00DA01CE" w14:paraId="7A8D08D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2CF78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203C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º/µ ÙÇ³ÓáõÛÉ </w:t>
            </w: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å³ïñ³ëïáõÙ</w:t>
            </w:r>
            <w:r w:rsidRPr="00DA01CE">
              <w:rPr>
                <w:rFonts w:ascii="Arial Armenian" w:hAnsi="Arial Armenian" w:cs="Arial"/>
                <w:color w:val="000000"/>
                <w:sz w:val="16"/>
                <w:szCs w:val="16"/>
              </w:rPr>
              <w:t xml:space="preserve"> B15 </w:t>
            </w:r>
            <w:r w:rsidRPr="00DA01CE">
              <w:rPr>
                <w:rFonts w:ascii="Arial Armenian" w:hAnsi="Arial Armenian" w:cs="Arial Armenian"/>
                <w:color w:val="000000"/>
                <w:sz w:val="16"/>
                <w:szCs w:val="16"/>
              </w:rPr>
              <w:t>¹³ëÇ</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µ»ïáÝÇó</w:t>
            </w:r>
            <w:r w:rsidRPr="00DA01CE">
              <w:rPr>
                <w:rFonts w:ascii="Arial Armenian" w:hAnsi="Arial Armenian" w:cs="Arial"/>
                <w:color w:val="000000"/>
                <w:sz w:val="16"/>
                <w:szCs w:val="16"/>
              </w:rPr>
              <w:br/>
              <w:t>/</w:t>
            </w:r>
            <w:r w:rsidRPr="00DA01CE">
              <w:rPr>
                <w:rFonts w:ascii="Sylfaen" w:hAnsi="Sylfaen" w:cs="Sylfaen"/>
                <w:color w:val="000000"/>
                <w:sz w:val="16"/>
                <w:szCs w:val="16"/>
              </w:rPr>
              <w:t>բարեկարգվող</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այգու</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հատվածի</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Строительство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монолитной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пандуса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Е</w:t>
            </w:r>
            <w:r w:rsidRPr="00DA01CE">
              <w:rPr>
                <w:rFonts w:ascii="Arial Armenian" w:hAnsi="Arial Armenian" w:cs="Arial"/>
                <w:color w:val="000000"/>
                <w:sz w:val="16"/>
                <w:szCs w:val="16"/>
              </w:rPr>
              <w:t>/</w:t>
            </w:r>
            <w:r w:rsidRPr="00DA01CE">
              <w:rPr>
                <w:rFonts w:ascii="Calibri" w:hAnsi="Calibri" w:cs="Calibri"/>
                <w:color w:val="000000"/>
                <w:sz w:val="16"/>
                <w:szCs w:val="16"/>
              </w:rPr>
              <w:t>Б</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марки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15.</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C660D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7E1DE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4EF6A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50.09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59FBB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540.94</w:t>
            </w:r>
          </w:p>
        </w:tc>
        <w:tc>
          <w:tcPr>
            <w:tcW w:w="222" w:type="dxa"/>
            <w:vAlign w:val="center"/>
            <w:hideMark/>
          </w:tcPr>
          <w:p w14:paraId="2119EC5A" w14:textId="77777777" w:rsidR="00DA01CE" w:rsidRPr="00DA01CE" w:rsidRDefault="00DA01CE" w:rsidP="00DA01CE">
            <w:pPr>
              <w:rPr>
                <w:sz w:val="20"/>
                <w:szCs w:val="20"/>
              </w:rPr>
            </w:pPr>
          </w:p>
        </w:tc>
      </w:tr>
      <w:tr w:rsidR="00DA01CE" w:rsidRPr="00DA01CE" w14:paraId="36DFB2E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F9A142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502E39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AE315F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4CF72D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75532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1050B0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984633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7D86FF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EDF84B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FF4165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208B1C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298503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4B429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A46CCE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92EEA1E" w14:textId="77777777" w:rsidR="00DA01CE" w:rsidRPr="00DA01CE" w:rsidRDefault="00DA01CE" w:rsidP="00DA01CE">
            <w:pPr>
              <w:rPr>
                <w:sz w:val="20"/>
                <w:szCs w:val="20"/>
              </w:rPr>
            </w:pPr>
          </w:p>
        </w:tc>
      </w:tr>
      <w:tr w:rsidR="00DA01CE" w:rsidRPr="00DA01CE" w14:paraId="5BF1605E" w14:textId="77777777" w:rsidTr="00DA01CE">
        <w:trPr>
          <w:trHeight w:val="600"/>
        </w:trPr>
        <w:tc>
          <w:tcPr>
            <w:tcW w:w="448" w:type="dxa"/>
            <w:vMerge/>
            <w:tcBorders>
              <w:top w:val="nil"/>
              <w:left w:val="single" w:sz="4" w:space="0" w:color="auto"/>
              <w:bottom w:val="single" w:sz="4" w:space="0" w:color="auto"/>
              <w:right w:val="single" w:sz="4" w:space="0" w:color="auto"/>
            </w:tcBorders>
            <w:vAlign w:val="center"/>
            <w:hideMark/>
          </w:tcPr>
          <w:p w14:paraId="354B51B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58B635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F6E52A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666836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CCB8A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9D4A03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D13CECC" w14:textId="77777777" w:rsidR="00DA01CE" w:rsidRPr="00DA01CE" w:rsidRDefault="00DA01CE" w:rsidP="00DA01CE">
            <w:pPr>
              <w:rPr>
                <w:sz w:val="20"/>
                <w:szCs w:val="20"/>
              </w:rPr>
            </w:pPr>
          </w:p>
        </w:tc>
      </w:tr>
      <w:tr w:rsidR="00D05336" w:rsidRPr="00DA01CE" w14:paraId="5B7B7268"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0AE47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EAAB4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²Ùñ³Ý A500c</w:t>
            </w:r>
            <w:r w:rsidRPr="00DA01CE">
              <w:rPr>
                <w:rFonts w:ascii="Arial Armenian" w:hAnsi="Arial Armenian" w:cs="Arial"/>
                <w:color w:val="000000"/>
                <w:sz w:val="16"/>
                <w:szCs w:val="16"/>
              </w:rPr>
              <w:br/>
            </w:r>
            <w:r w:rsidRPr="00DA01CE">
              <w:rPr>
                <w:rFonts w:ascii="Calibri" w:hAnsi="Calibri" w:cs="Calibri"/>
                <w:color w:val="000000"/>
                <w:sz w:val="16"/>
                <w:szCs w:val="16"/>
              </w:rPr>
              <w:t>Арматура</w:t>
            </w:r>
            <w:r w:rsidRPr="00DA01CE">
              <w:rPr>
                <w:rFonts w:ascii="Arial Armenian" w:hAnsi="Arial Armenian" w:cs="Arial"/>
                <w:color w:val="000000"/>
                <w:sz w:val="16"/>
                <w:szCs w:val="16"/>
              </w:rPr>
              <w:t xml:space="preserve"> A500c</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B98FA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C97B0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0.765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8252B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357.45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AC7B7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273.45</w:t>
            </w:r>
          </w:p>
        </w:tc>
        <w:tc>
          <w:tcPr>
            <w:tcW w:w="222" w:type="dxa"/>
            <w:vAlign w:val="center"/>
            <w:hideMark/>
          </w:tcPr>
          <w:p w14:paraId="4E097287" w14:textId="77777777" w:rsidR="00DA01CE" w:rsidRPr="00DA01CE" w:rsidRDefault="00DA01CE" w:rsidP="00DA01CE">
            <w:pPr>
              <w:rPr>
                <w:sz w:val="20"/>
                <w:szCs w:val="20"/>
              </w:rPr>
            </w:pPr>
          </w:p>
        </w:tc>
      </w:tr>
      <w:tr w:rsidR="00DA01CE" w:rsidRPr="00DA01CE" w14:paraId="0DFF757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9E0DB5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24B977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8FE513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F7DE85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484BF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C98343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6177C1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74673D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C4A0F2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0350CF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E3FFF0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826B2F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AB787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039D19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52B4016" w14:textId="77777777" w:rsidR="00DA01CE" w:rsidRPr="00DA01CE" w:rsidRDefault="00DA01CE" w:rsidP="00DA01CE">
            <w:pPr>
              <w:rPr>
                <w:sz w:val="20"/>
                <w:szCs w:val="20"/>
              </w:rPr>
            </w:pPr>
          </w:p>
        </w:tc>
      </w:tr>
      <w:tr w:rsidR="00DA01CE" w:rsidRPr="00DA01CE" w14:paraId="2BC63AF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4D6F5D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5A31BA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D6936A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86376A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CC669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E87D0D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B62E3B4" w14:textId="77777777" w:rsidR="00DA01CE" w:rsidRPr="00DA01CE" w:rsidRDefault="00DA01CE" w:rsidP="00DA01CE">
            <w:pPr>
              <w:rPr>
                <w:sz w:val="20"/>
                <w:szCs w:val="20"/>
              </w:rPr>
            </w:pPr>
          </w:p>
        </w:tc>
      </w:tr>
      <w:tr w:rsidR="00D05336" w:rsidRPr="00DA01CE" w14:paraId="16435FA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D0257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3B028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²Ùñ³Ý AcI</w:t>
            </w:r>
            <w:r w:rsidRPr="00DA01CE">
              <w:rPr>
                <w:rFonts w:ascii="Arial Armenian" w:hAnsi="Arial Armenian" w:cs="Arial"/>
                <w:color w:val="000000"/>
                <w:sz w:val="16"/>
                <w:szCs w:val="16"/>
              </w:rPr>
              <w:br/>
            </w:r>
            <w:r w:rsidRPr="00DA01CE">
              <w:rPr>
                <w:rFonts w:ascii="Calibri" w:hAnsi="Calibri" w:cs="Calibri"/>
                <w:color w:val="000000"/>
                <w:sz w:val="16"/>
                <w:szCs w:val="16"/>
              </w:rPr>
              <w:t>Арматура</w:t>
            </w:r>
            <w:r w:rsidRPr="00DA01CE">
              <w:rPr>
                <w:rFonts w:ascii="Arial Armenian" w:hAnsi="Arial Armenian" w:cs="Arial"/>
                <w:color w:val="000000"/>
                <w:sz w:val="16"/>
                <w:szCs w:val="16"/>
              </w:rPr>
              <w:t xml:space="preserve">  AcI</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DBDD7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CBE67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0.327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551A9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395.14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EA68B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129.21</w:t>
            </w:r>
          </w:p>
        </w:tc>
        <w:tc>
          <w:tcPr>
            <w:tcW w:w="222" w:type="dxa"/>
            <w:vAlign w:val="center"/>
            <w:hideMark/>
          </w:tcPr>
          <w:p w14:paraId="68BF844D" w14:textId="77777777" w:rsidR="00DA01CE" w:rsidRPr="00DA01CE" w:rsidRDefault="00DA01CE" w:rsidP="00DA01CE">
            <w:pPr>
              <w:rPr>
                <w:sz w:val="20"/>
                <w:szCs w:val="20"/>
              </w:rPr>
            </w:pPr>
          </w:p>
        </w:tc>
      </w:tr>
      <w:tr w:rsidR="00DA01CE" w:rsidRPr="00DA01CE" w14:paraId="642D28E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1BA6AA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79A7DB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CD557F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F9C054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8271B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A526BD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7005E4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ACAB16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386E36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8CFF80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D6B3B8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5D75DB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234289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60668F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EF5E7CF" w14:textId="77777777" w:rsidR="00DA01CE" w:rsidRPr="00DA01CE" w:rsidRDefault="00DA01CE" w:rsidP="00DA01CE">
            <w:pPr>
              <w:rPr>
                <w:sz w:val="20"/>
                <w:szCs w:val="20"/>
              </w:rPr>
            </w:pPr>
          </w:p>
        </w:tc>
      </w:tr>
      <w:tr w:rsidR="00DA01CE" w:rsidRPr="00DA01CE" w14:paraId="4622F13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D03FDD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D2E7AB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B25EB1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8B87E7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D85C0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F4FF06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8C69A87" w14:textId="77777777" w:rsidR="00DA01CE" w:rsidRPr="00DA01CE" w:rsidRDefault="00DA01CE" w:rsidP="00DA01CE">
            <w:pPr>
              <w:rPr>
                <w:sz w:val="20"/>
                <w:szCs w:val="20"/>
              </w:rPr>
            </w:pPr>
          </w:p>
        </w:tc>
      </w:tr>
      <w:tr w:rsidR="00D05336" w:rsidRPr="00DA01CE" w14:paraId="47D9C6E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8D232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8A43EB"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եզրագծի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կողմից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աղեղային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հղկումով</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дуговой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шлифовкой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стороны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бордюра</w:t>
            </w:r>
            <w:r w:rsidRPr="00DA01CE">
              <w:rPr>
                <w:rFonts w:ascii="Arial Armenian" w:hAnsi="Arial Armenian" w:cs="Arial"/>
                <w:color w:val="000000"/>
                <w:sz w:val="16"/>
                <w:szCs w:val="16"/>
              </w:rPr>
              <w:t>/</w:t>
            </w:r>
            <w:r w:rsidRPr="00DA01CE">
              <w:rPr>
                <w:rFonts w:ascii="Calibri" w:hAnsi="Calibri" w:cs="Calibri"/>
                <w:color w:val="000000"/>
                <w:sz w:val="16"/>
                <w:szCs w:val="16"/>
              </w:rPr>
              <w:t>без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перфорации</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5C636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C5EB99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01C44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15.52</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D367C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900.38</w:t>
            </w:r>
          </w:p>
        </w:tc>
        <w:tc>
          <w:tcPr>
            <w:tcW w:w="222" w:type="dxa"/>
            <w:vAlign w:val="center"/>
            <w:hideMark/>
          </w:tcPr>
          <w:p w14:paraId="5040250A" w14:textId="77777777" w:rsidR="00DA01CE" w:rsidRPr="00DA01CE" w:rsidRDefault="00DA01CE" w:rsidP="00DA01CE">
            <w:pPr>
              <w:rPr>
                <w:sz w:val="20"/>
                <w:szCs w:val="20"/>
              </w:rPr>
            </w:pPr>
          </w:p>
        </w:tc>
      </w:tr>
      <w:tr w:rsidR="00DA01CE" w:rsidRPr="00DA01CE" w14:paraId="5A7F1C3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8AF5BD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A63002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308AE3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F10E8C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BEB78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D9316A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ED8B40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CA786F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96AB30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D62610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231AC7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6B38BA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10282A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85C196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047C6EF" w14:textId="77777777" w:rsidR="00DA01CE" w:rsidRPr="00DA01CE" w:rsidRDefault="00DA01CE" w:rsidP="00DA01CE">
            <w:pPr>
              <w:rPr>
                <w:sz w:val="20"/>
                <w:szCs w:val="20"/>
              </w:rPr>
            </w:pPr>
          </w:p>
        </w:tc>
      </w:tr>
      <w:tr w:rsidR="00DA01CE" w:rsidRPr="00DA01CE" w14:paraId="0FB75F0E" w14:textId="77777777" w:rsidTr="00DA01CE">
        <w:trPr>
          <w:trHeight w:val="1050"/>
        </w:trPr>
        <w:tc>
          <w:tcPr>
            <w:tcW w:w="448" w:type="dxa"/>
            <w:vMerge/>
            <w:tcBorders>
              <w:top w:val="nil"/>
              <w:left w:val="single" w:sz="4" w:space="0" w:color="auto"/>
              <w:bottom w:val="single" w:sz="4" w:space="0" w:color="auto"/>
              <w:right w:val="single" w:sz="4" w:space="0" w:color="auto"/>
            </w:tcBorders>
            <w:vAlign w:val="center"/>
            <w:hideMark/>
          </w:tcPr>
          <w:p w14:paraId="61F221F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10D4E2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67C171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18DCC6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E7747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56BEC6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858BF80" w14:textId="77777777" w:rsidR="00DA01CE" w:rsidRPr="00DA01CE" w:rsidRDefault="00DA01CE" w:rsidP="00DA01CE">
            <w:pPr>
              <w:rPr>
                <w:sz w:val="20"/>
                <w:szCs w:val="20"/>
              </w:rPr>
            </w:pPr>
          </w:p>
        </w:tc>
      </w:tr>
      <w:tr w:rsidR="00D05336" w:rsidRPr="00DA01CE" w14:paraId="51B2774B"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C64F7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E4391D"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դիմային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մասերի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фасадных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частей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w:t>
            </w:r>
            <w:r w:rsidRPr="00DA01CE">
              <w:rPr>
                <w:rFonts w:ascii="Calibri" w:hAnsi="Calibri" w:cs="Calibri"/>
                <w:color w:val="000000"/>
                <w:sz w:val="16"/>
                <w:szCs w:val="16"/>
              </w:rPr>
              <w:t>непористая</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6FEB0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098F93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9D5BE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30.33</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DB1A6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417.33</w:t>
            </w:r>
          </w:p>
        </w:tc>
        <w:tc>
          <w:tcPr>
            <w:tcW w:w="222" w:type="dxa"/>
            <w:vAlign w:val="center"/>
            <w:hideMark/>
          </w:tcPr>
          <w:p w14:paraId="42910D27" w14:textId="77777777" w:rsidR="00DA01CE" w:rsidRPr="00DA01CE" w:rsidRDefault="00DA01CE" w:rsidP="00DA01CE">
            <w:pPr>
              <w:rPr>
                <w:sz w:val="20"/>
                <w:szCs w:val="20"/>
              </w:rPr>
            </w:pPr>
          </w:p>
        </w:tc>
      </w:tr>
      <w:tr w:rsidR="00DA01CE" w:rsidRPr="00DA01CE" w14:paraId="434BCB4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697683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984E18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9CC43E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C5571D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FD5A8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68634E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5A919B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22A1B9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DC3630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BBAC86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7A6EE7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A17E76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1665B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049EA6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EB1B2EE" w14:textId="77777777" w:rsidR="00DA01CE" w:rsidRPr="00DA01CE" w:rsidRDefault="00DA01CE" w:rsidP="00DA01CE">
            <w:pPr>
              <w:rPr>
                <w:sz w:val="20"/>
                <w:szCs w:val="20"/>
              </w:rPr>
            </w:pPr>
          </w:p>
        </w:tc>
      </w:tr>
      <w:tr w:rsidR="00DA01CE" w:rsidRPr="00DA01CE" w14:paraId="283FA54D" w14:textId="77777777" w:rsidTr="00DA01CE">
        <w:trPr>
          <w:trHeight w:val="645"/>
        </w:trPr>
        <w:tc>
          <w:tcPr>
            <w:tcW w:w="448" w:type="dxa"/>
            <w:vMerge/>
            <w:tcBorders>
              <w:top w:val="nil"/>
              <w:left w:val="single" w:sz="4" w:space="0" w:color="auto"/>
              <w:bottom w:val="single" w:sz="4" w:space="0" w:color="auto"/>
              <w:right w:val="single" w:sz="4" w:space="0" w:color="auto"/>
            </w:tcBorders>
            <w:vAlign w:val="center"/>
            <w:hideMark/>
          </w:tcPr>
          <w:p w14:paraId="5470805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AF93ED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6EC636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5AEEB6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894E4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88C791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00F5BC0" w14:textId="77777777" w:rsidR="00DA01CE" w:rsidRPr="00DA01CE" w:rsidRDefault="00DA01CE" w:rsidP="00DA01CE">
            <w:pPr>
              <w:rPr>
                <w:sz w:val="20"/>
                <w:szCs w:val="20"/>
              </w:rPr>
            </w:pPr>
          </w:p>
        </w:tc>
      </w:tr>
      <w:tr w:rsidR="00D05336" w:rsidRPr="00DA01CE" w14:paraId="27E6AA76"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B5389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47D1FE"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բետոնյա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կառուցում</w:t>
            </w:r>
            <w:r w:rsidRPr="00DA01CE">
              <w:rPr>
                <w:rFonts w:ascii="Arial Armenian" w:hAnsi="Arial Armenian" w:cs="Arial"/>
                <w:color w:val="000000"/>
                <w:sz w:val="16"/>
                <w:szCs w:val="16"/>
              </w:rPr>
              <w:t xml:space="preserve"> B15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բետոնով</w:t>
            </w:r>
            <w:r w:rsidRPr="00DA01CE">
              <w:rPr>
                <w:rFonts w:ascii="Arial Armenian" w:hAnsi="Arial Armenian" w:cs="Arial"/>
                <w:color w:val="000000"/>
                <w:sz w:val="16"/>
                <w:szCs w:val="16"/>
              </w:rPr>
              <w:br/>
            </w:r>
            <w:r w:rsidRPr="00DA01CE">
              <w:rPr>
                <w:rFonts w:ascii="Calibri" w:hAnsi="Calibri" w:cs="Calibri"/>
                <w:color w:val="000000"/>
                <w:sz w:val="16"/>
                <w:szCs w:val="16"/>
              </w:rPr>
              <w:t>Устройство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марки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15.</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4FC36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08473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A1126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55.76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4BB1D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75.27</w:t>
            </w:r>
          </w:p>
        </w:tc>
        <w:tc>
          <w:tcPr>
            <w:tcW w:w="222" w:type="dxa"/>
            <w:vAlign w:val="center"/>
            <w:hideMark/>
          </w:tcPr>
          <w:p w14:paraId="6CF25653" w14:textId="77777777" w:rsidR="00DA01CE" w:rsidRPr="00DA01CE" w:rsidRDefault="00DA01CE" w:rsidP="00DA01CE">
            <w:pPr>
              <w:rPr>
                <w:sz w:val="20"/>
                <w:szCs w:val="20"/>
              </w:rPr>
            </w:pPr>
          </w:p>
        </w:tc>
      </w:tr>
      <w:tr w:rsidR="00DA01CE" w:rsidRPr="00DA01CE" w14:paraId="2AB00A7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726318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F46FEE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1ACDAB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F4FD51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AE535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EC0A3E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F5C803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D0B84E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E8E1F1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D4BA77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A6498F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04BE9D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57590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0FEBBD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7798C63" w14:textId="77777777" w:rsidR="00DA01CE" w:rsidRPr="00DA01CE" w:rsidRDefault="00DA01CE" w:rsidP="00DA01CE">
            <w:pPr>
              <w:rPr>
                <w:sz w:val="20"/>
                <w:szCs w:val="20"/>
              </w:rPr>
            </w:pPr>
          </w:p>
        </w:tc>
      </w:tr>
      <w:tr w:rsidR="00DA01CE" w:rsidRPr="00DA01CE" w14:paraId="480E9F3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DF6BB6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D8059A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FFD13F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AF3EDE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AFB9F5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21C014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76AD232" w14:textId="77777777" w:rsidR="00DA01CE" w:rsidRPr="00DA01CE" w:rsidRDefault="00DA01CE" w:rsidP="00DA01CE">
            <w:pPr>
              <w:rPr>
                <w:sz w:val="20"/>
                <w:szCs w:val="20"/>
              </w:rPr>
            </w:pPr>
          </w:p>
        </w:tc>
      </w:tr>
      <w:tr w:rsidR="00D05336" w:rsidRPr="00DA01CE" w14:paraId="03DB488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FF76D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7E2EB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մետաղական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բազրիքների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t>/</w:t>
            </w:r>
            <w:r w:rsidRPr="00DA01CE">
              <w:rPr>
                <w:rFonts w:ascii="Sylfaen" w:hAnsi="Sylfaen" w:cs="Sylfaen"/>
                <w:color w:val="000000"/>
                <w:sz w:val="16"/>
                <w:szCs w:val="16"/>
              </w:rPr>
              <w:t>երկտակ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յուղաներկումով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лестничных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перил</w:t>
            </w:r>
            <w:r w:rsidRPr="00DA01CE">
              <w:rPr>
                <w:rFonts w:ascii="Arial Armenian" w:hAnsi="Arial Armenian" w:cs="Arial"/>
                <w:color w:val="000000"/>
                <w:sz w:val="16"/>
                <w:szCs w:val="16"/>
              </w:rPr>
              <w:t>/</w:t>
            </w:r>
            <w:r w:rsidRPr="00DA01CE">
              <w:rPr>
                <w:rFonts w:ascii="Calibri" w:hAnsi="Calibri" w:cs="Calibri"/>
                <w:color w:val="000000"/>
                <w:sz w:val="16"/>
                <w:szCs w:val="16"/>
              </w:rPr>
              <w:t>железо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покраской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маслом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5D2961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AD5D7D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33.1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C7006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8.07</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66E4A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267.13</w:t>
            </w:r>
          </w:p>
        </w:tc>
        <w:tc>
          <w:tcPr>
            <w:tcW w:w="222" w:type="dxa"/>
            <w:vAlign w:val="center"/>
            <w:hideMark/>
          </w:tcPr>
          <w:p w14:paraId="175DC856" w14:textId="77777777" w:rsidR="00DA01CE" w:rsidRPr="00DA01CE" w:rsidRDefault="00DA01CE" w:rsidP="00DA01CE">
            <w:pPr>
              <w:rPr>
                <w:sz w:val="20"/>
                <w:szCs w:val="20"/>
              </w:rPr>
            </w:pPr>
          </w:p>
        </w:tc>
      </w:tr>
      <w:tr w:rsidR="00DA01CE" w:rsidRPr="00DA01CE" w14:paraId="655A0DA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E7A799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B96D30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42A3FC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3DCC04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C8621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067FC7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04C976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D04852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ACAD6C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29F381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138688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C0E110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AF1BA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2C553D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72DA44A" w14:textId="77777777" w:rsidR="00DA01CE" w:rsidRPr="00DA01CE" w:rsidRDefault="00DA01CE" w:rsidP="00DA01CE">
            <w:pPr>
              <w:rPr>
                <w:sz w:val="20"/>
                <w:szCs w:val="20"/>
              </w:rPr>
            </w:pPr>
          </w:p>
        </w:tc>
      </w:tr>
      <w:tr w:rsidR="00DA01CE" w:rsidRPr="00DA01CE" w14:paraId="78A1462A" w14:textId="77777777" w:rsidTr="00DA01CE">
        <w:trPr>
          <w:trHeight w:val="480"/>
        </w:trPr>
        <w:tc>
          <w:tcPr>
            <w:tcW w:w="448" w:type="dxa"/>
            <w:vMerge/>
            <w:tcBorders>
              <w:top w:val="nil"/>
              <w:left w:val="single" w:sz="4" w:space="0" w:color="auto"/>
              <w:bottom w:val="single" w:sz="4" w:space="0" w:color="auto"/>
              <w:right w:val="single" w:sz="4" w:space="0" w:color="auto"/>
            </w:tcBorders>
            <w:vAlign w:val="center"/>
            <w:hideMark/>
          </w:tcPr>
          <w:p w14:paraId="6175BE1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D0AD27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3393C6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5D0251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2C017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C40A30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6BAD599" w14:textId="77777777" w:rsidR="00DA01CE" w:rsidRPr="00DA01CE" w:rsidRDefault="00DA01CE" w:rsidP="00DA01CE">
            <w:pPr>
              <w:rPr>
                <w:sz w:val="20"/>
                <w:szCs w:val="20"/>
              </w:rPr>
            </w:pPr>
          </w:p>
        </w:tc>
      </w:tr>
      <w:tr w:rsidR="00D05336" w:rsidRPr="00DA01CE" w14:paraId="2A316E3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0DB59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FB3C5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Նույն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w:t>
            </w:r>
            <w:r w:rsidRPr="00DA01CE">
              <w:rPr>
                <w:rFonts w:ascii="Sylfaen" w:hAnsi="Sylfaen" w:cs="Sylfaen"/>
                <w:color w:val="000000"/>
                <w:sz w:val="16"/>
                <w:szCs w:val="16"/>
              </w:rPr>
              <w:t>դրսի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կողմից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тех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w:t>
            </w:r>
            <w:r w:rsidRPr="00DA01CE">
              <w:rPr>
                <w:rFonts w:ascii="Calibri" w:hAnsi="Calibri" w:cs="Calibri"/>
                <w:color w:val="000000"/>
                <w:sz w:val="16"/>
                <w:szCs w:val="16"/>
              </w:rPr>
              <w:t>снаружи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w:t>
            </w:r>
            <w:r w:rsidRPr="00DA01CE">
              <w:rPr>
                <w:rFonts w:ascii="Calibri" w:hAnsi="Calibri" w:cs="Calibri"/>
                <w:color w:val="000000"/>
                <w:sz w:val="16"/>
                <w:szCs w:val="16"/>
              </w:rPr>
              <w:t>непористая</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46A61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5E2A4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3.12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87C30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31.89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528F7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99.50</w:t>
            </w:r>
          </w:p>
        </w:tc>
        <w:tc>
          <w:tcPr>
            <w:tcW w:w="222" w:type="dxa"/>
            <w:vAlign w:val="center"/>
            <w:hideMark/>
          </w:tcPr>
          <w:p w14:paraId="2C573FA5" w14:textId="77777777" w:rsidR="00DA01CE" w:rsidRPr="00DA01CE" w:rsidRDefault="00DA01CE" w:rsidP="00DA01CE">
            <w:pPr>
              <w:rPr>
                <w:sz w:val="20"/>
                <w:szCs w:val="20"/>
              </w:rPr>
            </w:pPr>
          </w:p>
        </w:tc>
      </w:tr>
      <w:tr w:rsidR="00DA01CE" w:rsidRPr="00DA01CE" w14:paraId="60FAFF8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55EF71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739505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CCD166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2E0D7E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C800D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1D4902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2ABB99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E5214C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82A216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34F74A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A3C2D6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A5808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3FE3C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F11257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FD876CA" w14:textId="77777777" w:rsidR="00DA01CE" w:rsidRPr="00DA01CE" w:rsidRDefault="00DA01CE" w:rsidP="00DA01CE">
            <w:pPr>
              <w:rPr>
                <w:sz w:val="20"/>
                <w:szCs w:val="20"/>
              </w:rPr>
            </w:pPr>
          </w:p>
        </w:tc>
      </w:tr>
      <w:tr w:rsidR="00DA01CE" w:rsidRPr="00DA01CE" w14:paraId="5A15A6B6" w14:textId="77777777" w:rsidTr="00DA01CE">
        <w:trPr>
          <w:trHeight w:val="630"/>
        </w:trPr>
        <w:tc>
          <w:tcPr>
            <w:tcW w:w="448" w:type="dxa"/>
            <w:vMerge/>
            <w:tcBorders>
              <w:top w:val="nil"/>
              <w:left w:val="single" w:sz="4" w:space="0" w:color="auto"/>
              <w:bottom w:val="single" w:sz="4" w:space="0" w:color="auto"/>
              <w:right w:val="single" w:sz="4" w:space="0" w:color="auto"/>
            </w:tcBorders>
            <w:vAlign w:val="center"/>
            <w:hideMark/>
          </w:tcPr>
          <w:p w14:paraId="1DF2DCD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90F352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7777F4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E5A734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0626C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A0A063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D9D6417" w14:textId="77777777" w:rsidR="00DA01CE" w:rsidRPr="00DA01CE" w:rsidRDefault="00DA01CE" w:rsidP="00DA01CE">
            <w:pPr>
              <w:rPr>
                <w:sz w:val="20"/>
                <w:szCs w:val="20"/>
              </w:rPr>
            </w:pPr>
          </w:p>
        </w:tc>
      </w:tr>
      <w:tr w:rsidR="00D05336" w:rsidRPr="00DA01CE" w14:paraId="45F1758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A9849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503AA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Նույնի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հատակի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եզրագծի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կողմից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աղեղային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հղկումով</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lastRenderedPageBreak/>
              <w:t>Перекрытие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дуговой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шлифовкой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стороны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бордюра</w:t>
            </w:r>
            <w:r w:rsidRPr="00DA01CE">
              <w:rPr>
                <w:rFonts w:ascii="Arial Armenian" w:hAnsi="Arial Armenian" w:cs="Arial"/>
                <w:color w:val="000000"/>
                <w:sz w:val="16"/>
                <w:szCs w:val="16"/>
              </w:rPr>
              <w:t>/</w:t>
            </w:r>
            <w:r w:rsidRPr="00DA01CE">
              <w:rPr>
                <w:rFonts w:ascii="Calibri" w:hAnsi="Calibri" w:cs="Calibri"/>
                <w:color w:val="000000"/>
                <w:sz w:val="16"/>
                <w:szCs w:val="16"/>
              </w:rPr>
              <w:t>без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перфорации</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E5AE3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lastRenderedPageBreak/>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F59669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C2C3B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15.52</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DA46B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26.08</w:t>
            </w:r>
          </w:p>
        </w:tc>
        <w:tc>
          <w:tcPr>
            <w:tcW w:w="222" w:type="dxa"/>
            <w:vAlign w:val="center"/>
            <w:hideMark/>
          </w:tcPr>
          <w:p w14:paraId="5DD816D9" w14:textId="77777777" w:rsidR="00DA01CE" w:rsidRPr="00DA01CE" w:rsidRDefault="00DA01CE" w:rsidP="00DA01CE">
            <w:pPr>
              <w:rPr>
                <w:sz w:val="20"/>
                <w:szCs w:val="20"/>
              </w:rPr>
            </w:pPr>
          </w:p>
        </w:tc>
      </w:tr>
      <w:tr w:rsidR="00DA01CE" w:rsidRPr="00DA01CE" w14:paraId="26E2CB8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B37593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5669F9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D066E4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AC1799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B63D54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FF8E84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AF367D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75CE75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5A653D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8EAD3C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3CBDC2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ECA847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49769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F576E2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828915A" w14:textId="77777777" w:rsidR="00DA01CE" w:rsidRPr="00DA01CE" w:rsidRDefault="00DA01CE" w:rsidP="00DA01CE">
            <w:pPr>
              <w:rPr>
                <w:sz w:val="20"/>
                <w:szCs w:val="20"/>
              </w:rPr>
            </w:pPr>
          </w:p>
        </w:tc>
      </w:tr>
      <w:tr w:rsidR="00DA01CE" w:rsidRPr="00DA01CE" w14:paraId="369757E2" w14:textId="77777777" w:rsidTr="00DA01CE">
        <w:trPr>
          <w:trHeight w:val="1020"/>
        </w:trPr>
        <w:tc>
          <w:tcPr>
            <w:tcW w:w="448" w:type="dxa"/>
            <w:vMerge/>
            <w:tcBorders>
              <w:top w:val="nil"/>
              <w:left w:val="single" w:sz="4" w:space="0" w:color="auto"/>
              <w:bottom w:val="single" w:sz="4" w:space="0" w:color="auto"/>
              <w:right w:val="single" w:sz="4" w:space="0" w:color="auto"/>
            </w:tcBorders>
            <w:vAlign w:val="center"/>
            <w:hideMark/>
          </w:tcPr>
          <w:p w14:paraId="0224A11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243F18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396890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11414C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6F0A5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0EB72F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3A6F1D0" w14:textId="77777777" w:rsidR="00DA01CE" w:rsidRPr="00DA01CE" w:rsidRDefault="00DA01CE" w:rsidP="00DA01CE">
            <w:pPr>
              <w:rPr>
                <w:sz w:val="20"/>
                <w:szCs w:val="20"/>
              </w:rPr>
            </w:pPr>
          </w:p>
        </w:tc>
      </w:tr>
      <w:tr w:rsidR="00D05336" w:rsidRPr="00DA01CE" w14:paraId="38EB94D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13501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AF47E22"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Մետաղական</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ճաղաշարի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Реализация</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металлического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забора</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097E14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DA93AA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3CE44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13.17</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0F359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171.18</w:t>
            </w:r>
          </w:p>
        </w:tc>
        <w:tc>
          <w:tcPr>
            <w:tcW w:w="222" w:type="dxa"/>
            <w:vAlign w:val="center"/>
            <w:hideMark/>
          </w:tcPr>
          <w:p w14:paraId="5186BC1D" w14:textId="77777777" w:rsidR="00DA01CE" w:rsidRPr="00DA01CE" w:rsidRDefault="00DA01CE" w:rsidP="00DA01CE">
            <w:pPr>
              <w:rPr>
                <w:sz w:val="20"/>
                <w:szCs w:val="20"/>
              </w:rPr>
            </w:pPr>
          </w:p>
        </w:tc>
      </w:tr>
      <w:tr w:rsidR="00DA01CE" w:rsidRPr="00DA01CE" w14:paraId="0C4FDA6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BA53C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72BBD7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40FB04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8EB7DC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44DBE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5B46DD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5E63A1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97861F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E7B5F6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E083AD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CC692D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8FC0D3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929E3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BCC6B2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C37F329" w14:textId="77777777" w:rsidR="00DA01CE" w:rsidRPr="00DA01CE" w:rsidRDefault="00DA01CE" w:rsidP="00DA01CE">
            <w:pPr>
              <w:rPr>
                <w:sz w:val="20"/>
                <w:szCs w:val="20"/>
              </w:rPr>
            </w:pPr>
          </w:p>
        </w:tc>
      </w:tr>
      <w:tr w:rsidR="00DA01CE" w:rsidRPr="00DA01CE" w14:paraId="40AFA97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A53BE3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9B50A4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15794B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7F10B4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4B1BC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D7591D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26891D6" w14:textId="77777777" w:rsidR="00DA01CE" w:rsidRPr="00DA01CE" w:rsidRDefault="00DA01CE" w:rsidP="00DA01CE">
            <w:pPr>
              <w:rPr>
                <w:sz w:val="20"/>
                <w:szCs w:val="20"/>
              </w:rPr>
            </w:pPr>
          </w:p>
        </w:tc>
      </w:tr>
      <w:tr w:rsidR="00D05336" w:rsidRPr="00DA01CE" w14:paraId="4F97923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0420B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676C42"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կառուցում</w:t>
            </w:r>
            <w:r w:rsidRPr="00DA01CE">
              <w:rPr>
                <w:rFonts w:ascii="Arial Armenian" w:hAnsi="Arial Armenian" w:cs="Arial"/>
                <w:color w:val="000000"/>
                <w:sz w:val="16"/>
                <w:szCs w:val="16"/>
              </w:rPr>
              <w:t xml:space="preserve"> B15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բետոնից</w:t>
            </w:r>
            <w:r w:rsidRPr="00DA01CE">
              <w:rPr>
                <w:rFonts w:ascii="Arial Armenian" w:hAnsi="Arial Armenian" w:cs="Arial"/>
                <w:color w:val="000000"/>
                <w:sz w:val="16"/>
                <w:szCs w:val="16"/>
              </w:rPr>
              <w:br/>
            </w:r>
            <w:r w:rsidRPr="00DA01CE">
              <w:rPr>
                <w:rFonts w:ascii="Calibri" w:hAnsi="Calibri" w:cs="Calibri"/>
                <w:color w:val="000000"/>
                <w:sz w:val="16"/>
                <w:szCs w:val="16"/>
              </w:rPr>
              <w:t>Строительство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ступеней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марки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15.</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B11C21"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3</w:t>
            </w:r>
            <w:r w:rsidRPr="00DA01CE">
              <w:rPr>
                <w:rFonts w:ascii="Arial" w:hAnsi="Arial" w:cs="Arial"/>
                <w:color w:val="000000"/>
                <w:sz w:val="16"/>
                <w:szCs w:val="16"/>
              </w:rPr>
              <w:br/>
              <w:t>м</w:t>
            </w:r>
            <w:r w:rsidRPr="00DA01CE">
              <w:rPr>
                <w:rFonts w:ascii="Arial" w:hAnsi="Arial"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911D7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2350D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62.31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E12B4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423.74</w:t>
            </w:r>
          </w:p>
        </w:tc>
        <w:tc>
          <w:tcPr>
            <w:tcW w:w="222" w:type="dxa"/>
            <w:vAlign w:val="center"/>
            <w:hideMark/>
          </w:tcPr>
          <w:p w14:paraId="6A47626B" w14:textId="77777777" w:rsidR="00DA01CE" w:rsidRPr="00DA01CE" w:rsidRDefault="00DA01CE" w:rsidP="00DA01CE">
            <w:pPr>
              <w:rPr>
                <w:sz w:val="20"/>
                <w:szCs w:val="20"/>
              </w:rPr>
            </w:pPr>
          </w:p>
        </w:tc>
      </w:tr>
      <w:tr w:rsidR="00DA01CE" w:rsidRPr="00DA01CE" w14:paraId="713EAC9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4D11EA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5928C6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220C559"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E3FCC2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08913A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5C3826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86F4F3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410811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C71401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FB423E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CD1DFDB"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A85C27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82AE2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85F838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345B3D4" w14:textId="77777777" w:rsidR="00DA01CE" w:rsidRPr="00DA01CE" w:rsidRDefault="00DA01CE" w:rsidP="00DA01CE">
            <w:pPr>
              <w:rPr>
                <w:sz w:val="20"/>
                <w:szCs w:val="20"/>
              </w:rPr>
            </w:pPr>
          </w:p>
        </w:tc>
      </w:tr>
      <w:tr w:rsidR="00DA01CE" w:rsidRPr="00DA01CE" w14:paraId="3C6A1C7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83433B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5B15C8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036BD52"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F09C15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4A01B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62F9EC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BEBB421" w14:textId="77777777" w:rsidR="00DA01CE" w:rsidRPr="00DA01CE" w:rsidRDefault="00DA01CE" w:rsidP="00DA01CE">
            <w:pPr>
              <w:rPr>
                <w:sz w:val="20"/>
                <w:szCs w:val="20"/>
              </w:rPr>
            </w:pPr>
          </w:p>
        </w:tc>
      </w:tr>
      <w:tr w:rsidR="00D05336" w:rsidRPr="00DA01CE" w14:paraId="02B31D5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D40B0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16</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B8E68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Ավտոտնակների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B15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բետոնով</w:t>
            </w:r>
            <w:r w:rsidRPr="00DA01CE">
              <w:rPr>
                <w:rFonts w:ascii="Arial Armenian" w:hAnsi="Arial Armenian" w:cs="Arial"/>
                <w:color w:val="000000"/>
                <w:sz w:val="16"/>
                <w:szCs w:val="16"/>
              </w:rPr>
              <w:br w:type="page"/>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боковой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гаража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15.</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70F66E"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3</w:t>
            </w:r>
            <w:r w:rsidRPr="00DA01CE">
              <w:rPr>
                <w:rFonts w:ascii="Arial" w:hAnsi="Arial" w:cs="Arial"/>
                <w:color w:val="000000"/>
                <w:sz w:val="16"/>
                <w:szCs w:val="16"/>
              </w:rPr>
              <w:br w:type="page"/>
              <w:t>м</w:t>
            </w:r>
            <w:r w:rsidRPr="00DA01CE">
              <w:rPr>
                <w:rFonts w:ascii="Arial" w:hAnsi="Arial"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AA999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D27E6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167.39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48631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254.44</w:t>
            </w:r>
          </w:p>
        </w:tc>
        <w:tc>
          <w:tcPr>
            <w:tcW w:w="222" w:type="dxa"/>
            <w:vAlign w:val="center"/>
            <w:hideMark/>
          </w:tcPr>
          <w:p w14:paraId="4F0EB7EF" w14:textId="77777777" w:rsidR="00DA01CE" w:rsidRPr="00DA01CE" w:rsidRDefault="00DA01CE" w:rsidP="00DA01CE">
            <w:pPr>
              <w:rPr>
                <w:sz w:val="20"/>
                <w:szCs w:val="20"/>
              </w:rPr>
            </w:pPr>
          </w:p>
        </w:tc>
      </w:tr>
      <w:tr w:rsidR="00DA01CE" w:rsidRPr="00DA01CE" w14:paraId="3C3DCD4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C79AAC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299B77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E21186A"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6B28AD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84A54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DC592D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F9E700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EB25F3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9F846B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4BD262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76E94CA"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4F00A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D9808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82598A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55E5366" w14:textId="77777777" w:rsidR="00DA01CE" w:rsidRPr="00DA01CE" w:rsidRDefault="00DA01CE" w:rsidP="00DA01CE">
            <w:pPr>
              <w:rPr>
                <w:sz w:val="20"/>
                <w:szCs w:val="20"/>
              </w:rPr>
            </w:pPr>
          </w:p>
        </w:tc>
      </w:tr>
      <w:tr w:rsidR="00DA01CE" w:rsidRPr="00DA01CE" w14:paraId="00A209F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BFCE30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F9D859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91ABEBC" w14:textId="77777777" w:rsidR="00DA01CE" w:rsidRPr="00DA01CE" w:rsidRDefault="00DA01CE" w:rsidP="00DA01CE">
            <w:pPr>
              <w:rPr>
                <w:rFonts w:ascii="Arial" w:hAnsi="Arial"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213F3B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279568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3FA130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BB7AE2E" w14:textId="77777777" w:rsidR="00DA01CE" w:rsidRPr="00DA01CE" w:rsidRDefault="00DA01CE" w:rsidP="00DA01CE">
            <w:pPr>
              <w:rPr>
                <w:sz w:val="20"/>
                <w:szCs w:val="20"/>
              </w:rPr>
            </w:pPr>
          </w:p>
        </w:tc>
      </w:tr>
      <w:tr w:rsidR="00D05336" w:rsidRPr="00DA01CE" w14:paraId="5A37ECE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65B1F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69D52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Նույնի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սվաղի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ցեմենտավազային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շաղախով</w:t>
            </w:r>
            <w:r w:rsidRPr="00DA01CE">
              <w:rPr>
                <w:rFonts w:ascii="Arial Armenian" w:hAnsi="Arial Armenian" w:cs="Arial"/>
                <w:color w:val="000000"/>
                <w:sz w:val="16"/>
                <w:szCs w:val="16"/>
              </w:rPr>
              <w:t xml:space="preserve"> 1:3 </w:t>
            </w:r>
            <w:r w:rsidRPr="00DA01CE">
              <w:rPr>
                <w:rFonts w:ascii="Sylfaen" w:hAnsi="Sylfaen" w:cs="Sylfaen"/>
                <w:color w:val="000000"/>
                <w:sz w:val="16"/>
                <w:szCs w:val="16"/>
              </w:rPr>
              <w:t>հարաբերությամբ</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ցանցով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Оштукатуривание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соотношении</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сеткой</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2439B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C668C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ADC76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2.90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C8581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6.24</w:t>
            </w:r>
          </w:p>
        </w:tc>
        <w:tc>
          <w:tcPr>
            <w:tcW w:w="222" w:type="dxa"/>
            <w:vAlign w:val="center"/>
            <w:hideMark/>
          </w:tcPr>
          <w:p w14:paraId="09E96798" w14:textId="77777777" w:rsidR="00DA01CE" w:rsidRPr="00DA01CE" w:rsidRDefault="00DA01CE" w:rsidP="00DA01CE">
            <w:pPr>
              <w:rPr>
                <w:sz w:val="20"/>
                <w:szCs w:val="20"/>
              </w:rPr>
            </w:pPr>
          </w:p>
        </w:tc>
      </w:tr>
      <w:tr w:rsidR="00DA01CE" w:rsidRPr="00DA01CE" w14:paraId="6270622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E87A2E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482052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B0BDB8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0F2367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1F69C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B2B257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148D71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B468E0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C73238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825D1E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DF31E3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2DA981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08A29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152293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804CD58" w14:textId="77777777" w:rsidR="00DA01CE" w:rsidRPr="00DA01CE" w:rsidRDefault="00DA01CE" w:rsidP="00DA01CE">
            <w:pPr>
              <w:rPr>
                <w:sz w:val="20"/>
                <w:szCs w:val="20"/>
              </w:rPr>
            </w:pPr>
          </w:p>
        </w:tc>
      </w:tr>
      <w:tr w:rsidR="00DA01CE" w:rsidRPr="00DA01CE" w14:paraId="4BD40314" w14:textId="77777777" w:rsidTr="00DA01CE">
        <w:trPr>
          <w:trHeight w:val="570"/>
        </w:trPr>
        <w:tc>
          <w:tcPr>
            <w:tcW w:w="448" w:type="dxa"/>
            <w:vMerge/>
            <w:tcBorders>
              <w:top w:val="nil"/>
              <w:left w:val="single" w:sz="4" w:space="0" w:color="auto"/>
              <w:bottom w:val="single" w:sz="4" w:space="0" w:color="auto"/>
              <w:right w:val="single" w:sz="4" w:space="0" w:color="auto"/>
            </w:tcBorders>
            <w:vAlign w:val="center"/>
            <w:hideMark/>
          </w:tcPr>
          <w:p w14:paraId="6CC43D7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F77200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813802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F2773E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96B08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FDE5E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969D317" w14:textId="77777777" w:rsidR="00DA01CE" w:rsidRPr="00DA01CE" w:rsidRDefault="00DA01CE" w:rsidP="00DA01CE">
            <w:pPr>
              <w:rPr>
                <w:sz w:val="20"/>
                <w:szCs w:val="20"/>
              </w:rPr>
            </w:pPr>
          </w:p>
        </w:tc>
      </w:tr>
      <w:tr w:rsidR="00D05336" w:rsidRPr="00DA01CE" w14:paraId="2C6BEE1B"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86FB6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6819F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ֆասադային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երանգը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համաձայնեցնել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Покраска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фасадной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цвет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согласовываем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B8769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A952B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D83A8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4A68D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5.47</w:t>
            </w:r>
          </w:p>
        </w:tc>
        <w:tc>
          <w:tcPr>
            <w:tcW w:w="222" w:type="dxa"/>
            <w:vAlign w:val="center"/>
            <w:hideMark/>
          </w:tcPr>
          <w:p w14:paraId="2CA40BF8" w14:textId="77777777" w:rsidR="00DA01CE" w:rsidRPr="00DA01CE" w:rsidRDefault="00DA01CE" w:rsidP="00DA01CE">
            <w:pPr>
              <w:rPr>
                <w:sz w:val="20"/>
                <w:szCs w:val="20"/>
              </w:rPr>
            </w:pPr>
          </w:p>
        </w:tc>
      </w:tr>
      <w:tr w:rsidR="00DA01CE" w:rsidRPr="00DA01CE" w14:paraId="01A7B8F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39A407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FA74FE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0B1E9E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466FC3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E7884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663D6A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F2E636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6D5A05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A6E9F3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0DEB42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AB24A3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4D5325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F8674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19F6ED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C6B98E7" w14:textId="77777777" w:rsidR="00DA01CE" w:rsidRPr="00DA01CE" w:rsidRDefault="00DA01CE" w:rsidP="00DA01CE">
            <w:pPr>
              <w:rPr>
                <w:sz w:val="20"/>
                <w:szCs w:val="20"/>
              </w:rPr>
            </w:pPr>
          </w:p>
        </w:tc>
      </w:tr>
      <w:tr w:rsidR="00DA01CE" w:rsidRPr="00DA01CE" w14:paraId="146B1315" w14:textId="77777777" w:rsidTr="00DA01CE">
        <w:trPr>
          <w:trHeight w:val="345"/>
        </w:trPr>
        <w:tc>
          <w:tcPr>
            <w:tcW w:w="448" w:type="dxa"/>
            <w:vMerge/>
            <w:tcBorders>
              <w:top w:val="nil"/>
              <w:left w:val="single" w:sz="4" w:space="0" w:color="auto"/>
              <w:bottom w:val="single" w:sz="4" w:space="0" w:color="auto"/>
              <w:right w:val="single" w:sz="4" w:space="0" w:color="auto"/>
            </w:tcBorders>
            <w:vAlign w:val="center"/>
            <w:hideMark/>
          </w:tcPr>
          <w:p w14:paraId="1C7451C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57290B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726B0A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2528C1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D44CE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296325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7175029" w14:textId="77777777" w:rsidR="00DA01CE" w:rsidRPr="00DA01CE" w:rsidRDefault="00DA01CE" w:rsidP="00DA01CE">
            <w:pPr>
              <w:rPr>
                <w:sz w:val="20"/>
                <w:szCs w:val="20"/>
              </w:rPr>
            </w:pPr>
          </w:p>
        </w:tc>
      </w:tr>
      <w:tr w:rsidR="00D05336" w:rsidRPr="00DA01CE" w14:paraId="4A9BFBD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C7CC7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19</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FBE82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վրադիր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քարերի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b=350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облицовочного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камня</w:t>
            </w:r>
            <w:r w:rsidRPr="00DA01CE">
              <w:rPr>
                <w:rFonts w:ascii="Arial Armenian" w:hAnsi="Arial Armenian" w:cs="Arial"/>
                <w:color w:val="000000"/>
                <w:sz w:val="16"/>
                <w:szCs w:val="16"/>
              </w:rPr>
              <w:t xml:space="preserve"> 30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w:t>
            </w:r>
            <w:r w:rsidRPr="00DA01CE">
              <w:rPr>
                <w:rFonts w:ascii="Arial Armenian" w:hAnsi="Arial Armenian" w:cs="Arial"/>
                <w:color w:val="000000"/>
                <w:sz w:val="16"/>
                <w:szCs w:val="16"/>
              </w:rPr>
              <w:t>=350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перфорации</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05911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9CA57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843B8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42.64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EC11C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29.85</w:t>
            </w:r>
          </w:p>
        </w:tc>
        <w:tc>
          <w:tcPr>
            <w:tcW w:w="222" w:type="dxa"/>
            <w:vAlign w:val="center"/>
            <w:hideMark/>
          </w:tcPr>
          <w:p w14:paraId="12726BBD" w14:textId="77777777" w:rsidR="00DA01CE" w:rsidRPr="00DA01CE" w:rsidRDefault="00DA01CE" w:rsidP="00DA01CE">
            <w:pPr>
              <w:rPr>
                <w:sz w:val="20"/>
                <w:szCs w:val="20"/>
              </w:rPr>
            </w:pPr>
          </w:p>
        </w:tc>
      </w:tr>
      <w:tr w:rsidR="00DA01CE" w:rsidRPr="00DA01CE" w14:paraId="2623049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D193A3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BDAA13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D67FAB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90A5E1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C7FB3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BFD073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50A45C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1C5562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873B18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96F5DD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070D9D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4624FB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982EC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B47CE0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CB7C9CB" w14:textId="77777777" w:rsidR="00DA01CE" w:rsidRPr="00DA01CE" w:rsidRDefault="00DA01CE" w:rsidP="00DA01CE">
            <w:pPr>
              <w:rPr>
                <w:sz w:val="20"/>
                <w:szCs w:val="20"/>
              </w:rPr>
            </w:pPr>
          </w:p>
        </w:tc>
      </w:tr>
      <w:tr w:rsidR="00DA01CE" w:rsidRPr="00DA01CE" w14:paraId="521579A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A85DA3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C128DC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ED71FC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DEA1BF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40697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71AC8A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9919BDF" w14:textId="77777777" w:rsidR="00DA01CE" w:rsidRPr="00DA01CE" w:rsidRDefault="00DA01CE" w:rsidP="00DA01CE">
            <w:pPr>
              <w:rPr>
                <w:sz w:val="20"/>
                <w:szCs w:val="20"/>
              </w:rPr>
            </w:pPr>
          </w:p>
        </w:tc>
      </w:tr>
      <w:tr w:rsidR="00D05336" w:rsidRPr="00DA01CE" w14:paraId="4024837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E7D12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20</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44ECF4F"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´áõë³ÑáÕÇ ÷éáõÙ Ó»éùáí Ï³Ý³ã ï³ñ³ÍùÝ»ñáõÙ /10ëÙ Ñ³ëï./</w:t>
            </w:r>
            <w:r w:rsidRPr="00DA01CE">
              <w:rPr>
                <w:rFonts w:ascii="Arial Armenian" w:hAnsi="Arial Armenian" w:cs="Arial"/>
                <w:color w:val="000000"/>
                <w:sz w:val="16"/>
                <w:szCs w:val="16"/>
              </w:rPr>
              <w:br/>
            </w:r>
            <w:r w:rsidRPr="00DA01CE">
              <w:rPr>
                <w:rFonts w:ascii="Calibri" w:hAnsi="Calibri" w:cs="Calibri"/>
                <w:color w:val="000000"/>
                <w:sz w:val="16"/>
                <w:szCs w:val="16"/>
                <w:lang w:val="ru-RU"/>
              </w:rPr>
              <w:t>Распределение</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верхнего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слоя</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почвы</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вручную</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зеленых</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участках</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толщиной</w:t>
            </w:r>
            <w:r w:rsidRPr="00DA01CE">
              <w:rPr>
                <w:rFonts w:ascii="Arial Armenian" w:hAnsi="Arial Armenian" w:cs="Arial"/>
                <w:color w:val="000000"/>
                <w:sz w:val="16"/>
                <w:szCs w:val="16"/>
                <w:lang w:val="ru-RU"/>
              </w:rPr>
              <w:t xml:space="preserve"> 10 </w:t>
            </w:r>
            <w:r w:rsidRPr="00DA01CE">
              <w:rPr>
                <w:rFonts w:ascii="Calibri" w:hAnsi="Calibri" w:cs="Calibri"/>
                <w:color w:val="000000"/>
                <w:sz w:val="16"/>
                <w:szCs w:val="16"/>
                <w:lang w:val="ru-RU"/>
              </w:rPr>
              <w:t>см</w:t>
            </w:r>
            <w:r w:rsidRPr="00DA01CE">
              <w:rPr>
                <w:rFonts w:ascii="Arial Armenian" w:hAnsi="Arial Armenian" w:cs="Arial"/>
                <w:color w:val="000000"/>
                <w:sz w:val="16"/>
                <w:szCs w:val="16"/>
                <w:lang w:val="ru-RU"/>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73C7E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AC8468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46749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2.52</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F2E27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161.22</w:t>
            </w:r>
          </w:p>
        </w:tc>
        <w:tc>
          <w:tcPr>
            <w:tcW w:w="222" w:type="dxa"/>
            <w:vAlign w:val="center"/>
            <w:hideMark/>
          </w:tcPr>
          <w:p w14:paraId="75E72933" w14:textId="77777777" w:rsidR="00DA01CE" w:rsidRPr="00DA01CE" w:rsidRDefault="00DA01CE" w:rsidP="00DA01CE">
            <w:pPr>
              <w:rPr>
                <w:sz w:val="20"/>
                <w:szCs w:val="20"/>
              </w:rPr>
            </w:pPr>
          </w:p>
        </w:tc>
      </w:tr>
      <w:tr w:rsidR="00DA01CE" w:rsidRPr="00DA01CE" w14:paraId="6CD830A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3D3278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6A0E0C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4DB1D1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4F8A29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81AE5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70AA17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DE0318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F7A33C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CD03EA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BFF81F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42A255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FE76C6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3741B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EE0616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10532CA" w14:textId="77777777" w:rsidR="00DA01CE" w:rsidRPr="00DA01CE" w:rsidRDefault="00DA01CE" w:rsidP="00DA01CE">
            <w:pPr>
              <w:rPr>
                <w:sz w:val="20"/>
                <w:szCs w:val="20"/>
              </w:rPr>
            </w:pPr>
          </w:p>
        </w:tc>
      </w:tr>
      <w:tr w:rsidR="00DA01CE" w:rsidRPr="00DA01CE" w14:paraId="6ACA495E" w14:textId="77777777" w:rsidTr="00DA01CE">
        <w:trPr>
          <w:trHeight w:val="435"/>
        </w:trPr>
        <w:tc>
          <w:tcPr>
            <w:tcW w:w="448" w:type="dxa"/>
            <w:vMerge/>
            <w:tcBorders>
              <w:top w:val="nil"/>
              <w:left w:val="single" w:sz="4" w:space="0" w:color="auto"/>
              <w:bottom w:val="single" w:sz="4" w:space="0" w:color="auto"/>
              <w:right w:val="single" w:sz="4" w:space="0" w:color="auto"/>
            </w:tcBorders>
            <w:vAlign w:val="center"/>
            <w:hideMark/>
          </w:tcPr>
          <w:p w14:paraId="7E21C65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0C3D2E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37E97C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A9249A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20254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1438CB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77ABDA5" w14:textId="77777777" w:rsidR="00DA01CE" w:rsidRPr="00DA01CE" w:rsidRDefault="00DA01CE" w:rsidP="00DA01CE">
            <w:pPr>
              <w:rPr>
                <w:sz w:val="20"/>
                <w:szCs w:val="20"/>
              </w:rPr>
            </w:pPr>
          </w:p>
        </w:tc>
      </w:tr>
      <w:tr w:rsidR="00D05336" w:rsidRPr="00DA01CE" w14:paraId="4F924F7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6D809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21</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EB6BB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Ü³Ë³å³ïñ³ëïáõÙ ë»ñÙÇ ó³Ý»Éáõ Ñ³Ù³ñ</w:t>
            </w:r>
            <w:r w:rsidRPr="00DA01CE">
              <w:rPr>
                <w:rFonts w:ascii="Arial Armenian" w:hAnsi="Arial Armenian" w:cs="Arial"/>
                <w:color w:val="000000"/>
                <w:sz w:val="16"/>
                <w:szCs w:val="16"/>
              </w:rPr>
              <w:br/>
            </w:r>
            <w:r w:rsidRPr="00DA01CE">
              <w:rPr>
                <w:rFonts w:ascii="Calibri" w:hAnsi="Calibri" w:cs="Calibri"/>
                <w:color w:val="000000"/>
                <w:sz w:val="16"/>
                <w:szCs w:val="16"/>
              </w:rPr>
              <w:t>Подготовка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посеву</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семян</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8F0D6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1016FA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240CB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0.28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0990A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17.99</w:t>
            </w:r>
          </w:p>
        </w:tc>
        <w:tc>
          <w:tcPr>
            <w:tcW w:w="222" w:type="dxa"/>
            <w:vAlign w:val="center"/>
            <w:hideMark/>
          </w:tcPr>
          <w:p w14:paraId="4AFFBA13" w14:textId="77777777" w:rsidR="00DA01CE" w:rsidRPr="00DA01CE" w:rsidRDefault="00DA01CE" w:rsidP="00DA01CE">
            <w:pPr>
              <w:rPr>
                <w:sz w:val="20"/>
                <w:szCs w:val="20"/>
              </w:rPr>
            </w:pPr>
          </w:p>
        </w:tc>
      </w:tr>
      <w:tr w:rsidR="00DA01CE" w:rsidRPr="00DA01CE" w14:paraId="554116E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AFF0C3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583F26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1F7D04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AFF2D9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84808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84374F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EEAEAD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F6BC4E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D183DA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601660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EB36C1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446708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5760B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C25B0A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CF7F481" w14:textId="77777777" w:rsidR="00DA01CE" w:rsidRPr="00DA01CE" w:rsidRDefault="00DA01CE" w:rsidP="00DA01CE">
            <w:pPr>
              <w:rPr>
                <w:sz w:val="20"/>
                <w:szCs w:val="20"/>
              </w:rPr>
            </w:pPr>
          </w:p>
        </w:tc>
      </w:tr>
      <w:tr w:rsidR="00DA01CE" w:rsidRPr="00DA01CE" w14:paraId="5470FCD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46E2CD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1BBC45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B6753C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606F3C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C21ED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926BF6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E89B853" w14:textId="77777777" w:rsidR="00DA01CE" w:rsidRPr="00DA01CE" w:rsidRDefault="00DA01CE" w:rsidP="00DA01CE">
            <w:pPr>
              <w:rPr>
                <w:sz w:val="20"/>
                <w:szCs w:val="20"/>
              </w:rPr>
            </w:pPr>
          </w:p>
        </w:tc>
      </w:tr>
      <w:tr w:rsidR="00D05336" w:rsidRPr="00DA01CE" w14:paraId="5D33196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A01F1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22</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D5998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ê»ñÙÇ ó³ÝáõÙ 1Ù</w:t>
            </w:r>
            <w:r w:rsidRPr="00DA01CE">
              <w:rPr>
                <w:rFonts w:ascii="Arial Armenian" w:hAnsi="Arial Armenian" w:cs="Arial"/>
                <w:color w:val="000000"/>
                <w:sz w:val="16"/>
                <w:szCs w:val="16"/>
                <w:vertAlign w:val="superscript"/>
                <w:lang w:val="ru-RU"/>
              </w:rPr>
              <w:t>2</w:t>
            </w:r>
            <w:r w:rsidRPr="00DA01CE">
              <w:rPr>
                <w:rFonts w:ascii="Arial Armenian" w:hAnsi="Arial Armenian" w:cs="Arial"/>
                <w:color w:val="000000"/>
                <w:sz w:val="16"/>
                <w:szCs w:val="16"/>
                <w:lang w:val="ru-RU"/>
              </w:rPr>
              <w:t xml:space="preserve"> - 25·ñ</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Норма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высева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семян</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на</w:t>
            </w:r>
            <w:r w:rsidRPr="00DA01CE">
              <w:rPr>
                <w:rFonts w:ascii="Arial Armenian" w:hAnsi="Arial Armenian" w:cs="Arial"/>
                <w:color w:val="000000"/>
                <w:sz w:val="16"/>
                <w:szCs w:val="16"/>
                <w:lang w:val="ru-RU"/>
              </w:rPr>
              <w:t xml:space="preserve"> 1</w:t>
            </w:r>
            <w:r w:rsidRPr="00DA01CE">
              <w:rPr>
                <w:rFonts w:ascii="Calibri" w:hAnsi="Calibri" w:cs="Calibri"/>
                <w:color w:val="000000"/>
                <w:sz w:val="16"/>
                <w:szCs w:val="16"/>
                <w:lang w:val="ru-RU"/>
              </w:rPr>
              <w:t>м</w:t>
            </w:r>
            <w:r w:rsidRPr="00DA01CE">
              <w:rPr>
                <w:rFonts w:ascii="Arial Armenian" w:hAnsi="Arial Armenian" w:cs="Arial"/>
                <w:color w:val="000000"/>
                <w:sz w:val="16"/>
                <w:szCs w:val="16"/>
                <w:lang w:val="ru-RU"/>
              </w:rPr>
              <w:t>2 - 25</w:t>
            </w:r>
            <w:r w:rsidRPr="00DA01CE">
              <w:rPr>
                <w:rFonts w:ascii="Calibri" w:hAnsi="Calibri" w:cs="Calibri"/>
                <w:color w:val="000000"/>
                <w:sz w:val="16"/>
                <w:szCs w:val="16"/>
                <w:lang w:val="ru-RU"/>
              </w:rPr>
              <w:t>г</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6FF0F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C7CFA0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91538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0.17</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3F6D7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10.67</w:t>
            </w:r>
          </w:p>
        </w:tc>
        <w:tc>
          <w:tcPr>
            <w:tcW w:w="222" w:type="dxa"/>
            <w:vAlign w:val="center"/>
            <w:hideMark/>
          </w:tcPr>
          <w:p w14:paraId="6F564F74" w14:textId="77777777" w:rsidR="00DA01CE" w:rsidRPr="00DA01CE" w:rsidRDefault="00DA01CE" w:rsidP="00DA01CE">
            <w:pPr>
              <w:rPr>
                <w:sz w:val="20"/>
                <w:szCs w:val="20"/>
              </w:rPr>
            </w:pPr>
          </w:p>
        </w:tc>
      </w:tr>
      <w:tr w:rsidR="00DA01CE" w:rsidRPr="00DA01CE" w14:paraId="276D96C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C61DBB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1377CF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8C0BB2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4D8E1A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564BC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CA6691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71A4FA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D3D751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23E081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0CA26B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63CF13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AFE623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0A70E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79B46F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AFDFF71" w14:textId="77777777" w:rsidR="00DA01CE" w:rsidRPr="00DA01CE" w:rsidRDefault="00DA01CE" w:rsidP="00DA01CE">
            <w:pPr>
              <w:rPr>
                <w:sz w:val="20"/>
                <w:szCs w:val="20"/>
              </w:rPr>
            </w:pPr>
          </w:p>
        </w:tc>
      </w:tr>
      <w:tr w:rsidR="00DA01CE" w:rsidRPr="00DA01CE" w14:paraId="5C1E963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9C26B9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2A6777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740FFF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3A99A3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8E839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25A9CC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93E7516" w14:textId="77777777" w:rsidR="00DA01CE" w:rsidRPr="00DA01CE" w:rsidRDefault="00DA01CE" w:rsidP="00DA01CE">
            <w:pPr>
              <w:rPr>
                <w:sz w:val="20"/>
                <w:szCs w:val="20"/>
              </w:rPr>
            </w:pPr>
          </w:p>
        </w:tc>
      </w:tr>
      <w:tr w:rsidR="00D05336" w:rsidRPr="00DA01CE" w14:paraId="6493214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1C74E7C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EBF762"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Գունավոր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տեսախցիկ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արտաքին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մոնտաժման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կոմպլեկտով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արևային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մարտկոցով</w:t>
            </w:r>
            <w:r w:rsidRPr="00DA01CE">
              <w:rPr>
                <w:rFonts w:ascii="Arial Armenian" w:hAnsi="Arial Armenian" w:cs="Arial"/>
                <w:color w:val="000000"/>
                <w:sz w:val="16"/>
                <w:szCs w:val="16"/>
              </w:rPr>
              <w:t xml:space="preserve"> Full HD,24/7, </w:t>
            </w:r>
            <w:r w:rsidRPr="00DA01CE">
              <w:rPr>
                <w:rFonts w:ascii="Sylfaen" w:hAnsi="Sylfaen" w:cs="Sylfaen"/>
                <w:color w:val="000000"/>
                <w:sz w:val="16"/>
                <w:szCs w:val="16"/>
              </w:rPr>
              <w:t>անլար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ինտերնետ</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կապով</w:t>
            </w:r>
            <w:r w:rsidRPr="00DA01CE">
              <w:rPr>
                <w:rFonts w:ascii="Arial Armenian" w:hAnsi="Arial Armenian" w:cs="Arial"/>
                <w:color w:val="000000"/>
                <w:sz w:val="16"/>
                <w:szCs w:val="16"/>
              </w:rPr>
              <w:t>/-</w:t>
            </w:r>
            <w:r w:rsidRPr="00DA01CE">
              <w:rPr>
                <w:rFonts w:ascii="Sylfaen" w:hAnsi="Sylfaen" w:cs="Sylfaen"/>
                <w:color w:val="000000"/>
                <w:sz w:val="16"/>
                <w:szCs w:val="16"/>
              </w:rPr>
              <w:t>տեղադիրքը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ճշտել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br/>
            </w:r>
            <w:r w:rsidRPr="00DA01CE">
              <w:rPr>
                <w:rFonts w:ascii="Calibri" w:hAnsi="Calibri" w:cs="Calibri"/>
                <w:color w:val="000000"/>
                <w:sz w:val="16"/>
                <w:szCs w:val="16"/>
              </w:rPr>
              <w:t>Цветная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камера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монтажным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комплектом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для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наружной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солнечная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батарея</w:t>
            </w:r>
            <w:r w:rsidRPr="00DA01CE">
              <w:rPr>
                <w:rFonts w:ascii="Arial Armenian" w:hAnsi="Arial Armenian" w:cs="Arial"/>
                <w:color w:val="000000"/>
                <w:sz w:val="16"/>
                <w:szCs w:val="16"/>
              </w:rPr>
              <w:t xml:space="preserve"> Full HD, 24/7, </w:t>
            </w:r>
            <w:r w:rsidRPr="00DA01CE">
              <w:rPr>
                <w:rFonts w:ascii="Calibri" w:hAnsi="Calibri" w:cs="Calibri"/>
                <w:color w:val="000000"/>
                <w:sz w:val="16"/>
                <w:szCs w:val="16"/>
              </w:rPr>
              <w:t>беспроводное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подключение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интернету</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оговаривается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7E58B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81F71A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58CEF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8.08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08C0C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32.34</w:t>
            </w:r>
          </w:p>
        </w:tc>
        <w:tc>
          <w:tcPr>
            <w:tcW w:w="222" w:type="dxa"/>
            <w:vAlign w:val="center"/>
            <w:hideMark/>
          </w:tcPr>
          <w:p w14:paraId="4DD7A2F3" w14:textId="77777777" w:rsidR="00DA01CE" w:rsidRPr="00DA01CE" w:rsidRDefault="00DA01CE" w:rsidP="00DA01CE">
            <w:pPr>
              <w:rPr>
                <w:sz w:val="20"/>
                <w:szCs w:val="20"/>
              </w:rPr>
            </w:pPr>
          </w:p>
        </w:tc>
      </w:tr>
      <w:tr w:rsidR="00DA01CE" w:rsidRPr="00DA01CE" w14:paraId="707CF82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B6FF12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082B7D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1D36AC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6B42C8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1E42BD"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8F346D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7F2964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88FC82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54853B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2BFAC9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E4D811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E5E0D7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37A4B0"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6B5C39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61D2E8E" w14:textId="77777777" w:rsidR="00DA01CE" w:rsidRPr="00DA01CE" w:rsidRDefault="00DA01CE" w:rsidP="00DA01CE">
            <w:pPr>
              <w:rPr>
                <w:sz w:val="20"/>
                <w:szCs w:val="20"/>
              </w:rPr>
            </w:pPr>
          </w:p>
        </w:tc>
      </w:tr>
      <w:tr w:rsidR="00DA01CE" w:rsidRPr="00DA01CE" w14:paraId="6C231937" w14:textId="77777777" w:rsidTr="00DA01CE">
        <w:trPr>
          <w:trHeight w:val="1725"/>
        </w:trPr>
        <w:tc>
          <w:tcPr>
            <w:tcW w:w="448" w:type="dxa"/>
            <w:vMerge/>
            <w:tcBorders>
              <w:top w:val="nil"/>
              <w:left w:val="single" w:sz="4" w:space="0" w:color="auto"/>
              <w:bottom w:val="single" w:sz="4" w:space="0" w:color="auto"/>
              <w:right w:val="single" w:sz="4" w:space="0" w:color="auto"/>
            </w:tcBorders>
            <w:vAlign w:val="center"/>
            <w:hideMark/>
          </w:tcPr>
          <w:p w14:paraId="5EFDDCA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C06C8C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B50AF5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1646A6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532001"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3FF826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C39B009" w14:textId="77777777" w:rsidR="00DA01CE" w:rsidRPr="00DA01CE" w:rsidRDefault="00DA01CE" w:rsidP="00DA01CE">
            <w:pPr>
              <w:rPr>
                <w:sz w:val="20"/>
                <w:szCs w:val="20"/>
              </w:rPr>
            </w:pPr>
          </w:p>
        </w:tc>
      </w:tr>
      <w:tr w:rsidR="00D05336" w:rsidRPr="00DA01CE" w14:paraId="180ECC4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198B4BE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EC307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î»ë³ÑÑëÏáÕ ë³ñù ï»ë³·ñÇãáí  (24Å³Ù ï»ë³·ñáõÙ)-</w:t>
            </w:r>
            <w:r w:rsidRPr="00DA01CE">
              <w:rPr>
                <w:rFonts w:ascii="Sylfaen" w:hAnsi="Sylfaen" w:cs="Sylfaen"/>
                <w:color w:val="000000"/>
                <w:sz w:val="16"/>
                <w:szCs w:val="16"/>
              </w:rPr>
              <w:t>տեղադիրքը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ճշտել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br/>
            </w:r>
            <w:r w:rsidRPr="00DA01CE">
              <w:rPr>
                <w:rFonts w:ascii="Calibri" w:hAnsi="Calibri" w:cs="Calibri"/>
                <w:color w:val="000000"/>
                <w:sz w:val="16"/>
                <w:szCs w:val="16"/>
              </w:rPr>
              <w:t>Видеонаблюдение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видеорегистратором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круглосуточная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запись</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местонахождение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уточните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клиента</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0B301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F4203A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9226C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58.83</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E5B03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58.83</w:t>
            </w:r>
          </w:p>
        </w:tc>
        <w:tc>
          <w:tcPr>
            <w:tcW w:w="222" w:type="dxa"/>
            <w:vAlign w:val="center"/>
            <w:hideMark/>
          </w:tcPr>
          <w:p w14:paraId="65A5788E" w14:textId="77777777" w:rsidR="00DA01CE" w:rsidRPr="00DA01CE" w:rsidRDefault="00DA01CE" w:rsidP="00DA01CE">
            <w:pPr>
              <w:rPr>
                <w:sz w:val="20"/>
                <w:szCs w:val="20"/>
              </w:rPr>
            </w:pPr>
          </w:p>
        </w:tc>
      </w:tr>
      <w:tr w:rsidR="00DA01CE" w:rsidRPr="00DA01CE" w14:paraId="246A9EF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AC0BBA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EECD8E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F49F5D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3688CA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E98769"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5FCBAA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B92A90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BCD00A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96189D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DF2506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40361F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0D17BA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815729"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FF9A12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6A8262B" w14:textId="77777777" w:rsidR="00DA01CE" w:rsidRPr="00DA01CE" w:rsidRDefault="00DA01CE" w:rsidP="00DA01CE">
            <w:pPr>
              <w:rPr>
                <w:sz w:val="20"/>
                <w:szCs w:val="20"/>
              </w:rPr>
            </w:pPr>
          </w:p>
        </w:tc>
      </w:tr>
      <w:tr w:rsidR="00DA01CE" w:rsidRPr="00DA01CE" w14:paraId="69633EFD" w14:textId="77777777" w:rsidTr="00DA01CE">
        <w:trPr>
          <w:trHeight w:val="780"/>
        </w:trPr>
        <w:tc>
          <w:tcPr>
            <w:tcW w:w="448" w:type="dxa"/>
            <w:vMerge/>
            <w:tcBorders>
              <w:top w:val="nil"/>
              <w:left w:val="single" w:sz="4" w:space="0" w:color="auto"/>
              <w:bottom w:val="single" w:sz="4" w:space="0" w:color="auto"/>
              <w:right w:val="single" w:sz="4" w:space="0" w:color="auto"/>
            </w:tcBorders>
            <w:vAlign w:val="center"/>
            <w:hideMark/>
          </w:tcPr>
          <w:p w14:paraId="029F205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DA8BEC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DAC17A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E149BC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A975B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B15C57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D4489B2" w14:textId="77777777" w:rsidR="00DA01CE" w:rsidRPr="00DA01CE" w:rsidRDefault="00DA01CE" w:rsidP="00DA01CE">
            <w:pPr>
              <w:rPr>
                <w:sz w:val="20"/>
                <w:szCs w:val="20"/>
              </w:rPr>
            </w:pPr>
          </w:p>
        </w:tc>
      </w:tr>
      <w:tr w:rsidR="00D05336" w:rsidRPr="00DA01CE" w14:paraId="77713050"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1F745B2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lastRenderedPageBreak/>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DD8FE6B"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8A52B4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3795B65"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1B3F20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F59DE0C"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4803.97</w:t>
            </w:r>
          </w:p>
        </w:tc>
        <w:tc>
          <w:tcPr>
            <w:tcW w:w="222" w:type="dxa"/>
            <w:vAlign w:val="center"/>
            <w:hideMark/>
          </w:tcPr>
          <w:p w14:paraId="15A85FD5" w14:textId="77777777" w:rsidR="00DA01CE" w:rsidRPr="00DA01CE" w:rsidRDefault="00DA01CE" w:rsidP="00DA01CE">
            <w:pPr>
              <w:rPr>
                <w:sz w:val="20"/>
                <w:szCs w:val="20"/>
              </w:rPr>
            </w:pPr>
          </w:p>
        </w:tc>
      </w:tr>
      <w:tr w:rsidR="00DA01CE" w:rsidRPr="00DA01CE" w14:paraId="2402D64B"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C57674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021A5CC"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5E253E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6B8D79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C33E1E6"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2D6DFBD0"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F622A6F"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D532512"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BE3B95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A4AEE85"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7AD0D9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4EFAA0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959D948"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46F16EBB"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731D207" w14:textId="77777777" w:rsidR="00DA01CE" w:rsidRPr="00DA01CE" w:rsidRDefault="00DA01CE" w:rsidP="00DA01CE">
            <w:pPr>
              <w:rPr>
                <w:sz w:val="20"/>
                <w:szCs w:val="20"/>
              </w:rPr>
            </w:pPr>
          </w:p>
        </w:tc>
      </w:tr>
      <w:tr w:rsidR="00DA01CE" w:rsidRPr="00DA01CE" w14:paraId="3FBBC07A"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9C1E4C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E736E55"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D5C6EE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E1733F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B3240D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31EF0A9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A7543ED" w14:textId="77777777" w:rsidR="00DA01CE" w:rsidRPr="00DA01CE" w:rsidRDefault="00DA01CE" w:rsidP="00DA01CE">
            <w:pPr>
              <w:rPr>
                <w:sz w:val="20"/>
                <w:szCs w:val="20"/>
              </w:rPr>
            </w:pPr>
          </w:p>
        </w:tc>
      </w:tr>
      <w:tr w:rsidR="00D05336" w:rsidRPr="00DA01CE" w14:paraId="1055FAF8"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20D3D8F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A368078"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7EB838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121259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FACB68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0FE31F41"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16.39%</w:t>
            </w:r>
          </w:p>
        </w:tc>
        <w:tc>
          <w:tcPr>
            <w:tcW w:w="222" w:type="dxa"/>
            <w:vAlign w:val="center"/>
            <w:hideMark/>
          </w:tcPr>
          <w:p w14:paraId="1732BBA9" w14:textId="77777777" w:rsidR="00DA01CE" w:rsidRPr="00DA01CE" w:rsidRDefault="00DA01CE" w:rsidP="00DA01CE">
            <w:pPr>
              <w:rPr>
                <w:sz w:val="20"/>
                <w:szCs w:val="20"/>
              </w:rPr>
            </w:pPr>
          </w:p>
        </w:tc>
      </w:tr>
      <w:tr w:rsidR="00DA01CE" w:rsidRPr="00DA01CE" w14:paraId="2FC297ED"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D89B4E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6ED5C88"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B038EB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287F7D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153C1E18"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3E5B4587"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E871878"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E200AEF"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74B1AE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75374B7"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7B1932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26736F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CB4FFA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6C11DB6"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99D99BF" w14:textId="77777777" w:rsidR="00DA01CE" w:rsidRPr="00DA01CE" w:rsidRDefault="00DA01CE" w:rsidP="00DA01CE">
            <w:pPr>
              <w:rPr>
                <w:sz w:val="20"/>
                <w:szCs w:val="20"/>
              </w:rPr>
            </w:pPr>
          </w:p>
        </w:tc>
      </w:tr>
      <w:tr w:rsidR="00DA01CE" w:rsidRPr="00DA01CE" w14:paraId="6CCD6AB3"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E501E6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2AC573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89B09E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ED71DA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D9AA2B5"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060D55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DE45CEA" w14:textId="77777777" w:rsidR="00DA01CE" w:rsidRPr="00DA01CE" w:rsidRDefault="00DA01CE" w:rsidP="00DA01CE">
            <w:pPr>
              <w:rPr>
                <w:sz w:val="20"/>
                <w:szCs w:val="20"/>
              </w:rPr>
            </w:pPr>
          </w:p>
        </w:tc>
      </w:tr>
      <w:tr w:rsidR="00D05336" w:rsidRPr="00DA01CE" w14:paraId="4827FB59"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83523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F68F5B" w14:textId="77777777" w:rsidR="00DA01CE" w:rsidRPr="00DA01CE" w:rsidRDefault="00DA01CE" w:rsidP="00DA01CE">
            <w:pPr>
              <w:jc w:val="center"/>
              <w:rPr>
                <w:rFonts w:ascii="Arial Armenian" w:hAnsi="Arial Armenian" w:cs="Arial"/>
                <w:b/>
                <w:bCs/>
                <w:color w:val="000000"/>
                <w:sz w:val="16"/>
                <w:szCs w:val="16"/>
              </w:rPr>
            </w:pPr>
            <w:r w:rsidRPr="00DA01CE">
              <w:rPr>
                <w:rFonts w:ascii="Sylfaen" w:hAnsi="Sylfaen" w:cs="Sylfaen"/>
                <w:b/>
                <w:bCs/>
                <w:color w:val="000000"/>
                <w:sz w:val="16"/>
                <w:szCs w:val="16"/>
              </w:rPr>
              <w:t>Գոյություն</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ունեցող</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բետոնյա</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հենապատի</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բարձրացման</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և</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առկա</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հենապատի</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նորոգման</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աշխատանքներ</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Подъем</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существующей</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бетонной</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подпорной</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стены</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E65B7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4EDF8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E24A4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4993B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222" w:type="dxa"/>
            <w:vAlign w:val="center"/>
            <w:hideMark/>
          </w:tcPr>
          <w:p w14:paraId="4DB587CF" w14:textId="77777777" w:rsidR="00DA01CE" w:rsidRPr="00DA01CE" w:rsidRDefault="00DA01CE" w:rsidP="00DA01CE">
            <w:pPr>
              <w:rPr>
                <w:sz w:val="20"/>
                <w:szCs w:val="20"/>
              </w:rPr>
            </w:pPr>
          </w:p>
        </w:tc>
      </w:tr>
      <w:tr w:rsidR="00DA01CE" w:rsidRPr="00DA01CE" w14:paraId="0BEAC00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E2556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5F43D78"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5E6FCA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976BD1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B4157A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4CC66E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0947F7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AE5165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7D50D8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374D71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46CB8D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9FCEDE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3E59F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E0DCC9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26EACBA" w14:textId="77777777" w:rsidR="00DA01CE" w:rsidRPr="00DA01CE" w:rsidRDefault="00DA01CE" w:rsidP="00DA01CE">
            <w:pPr>
              <w:rPr>
                <w:sz w:val="20"/>
                <w:szCs w:val="20"/>
              </w:rPr>
            </w:pPr>
          </w:p>
        </w:tc>
      </w:tr>
      <w:tr w:rsidR="00DA01CE" w:rsidRPr="00DA01CE" w14:paraId="39731FB0" w14:textId="77777777" w:rsidTr="00DA01CE">
        <w:trPr>
          <w:trHeight w:val="555"/>
        </w:trPr>
        <w:tc>
          <w:tcPr>
            <w:tcW w:w="448" w:type="dxa"/>
            <w:vMerge/>
            <w:tcBorders>
              <w:top w:val="nil"/>
              <w:left w:val="single" w:sz="4" w:space="0" w:color="auto"/>
              <w:bottom w:val="single" w:sz="4" w:space="0" w:color="auto"/>
              <w:right w:val="single" w:sz="4" w:space="0" w:color="auto"/>
            </w:tcBorders>
            <w:vAlign w:val="center"/>
            <w:hideMark/>
          </w:tcPr>
          <w:p w14:paraId="7195E47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E6B6FB2"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AA8C2E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748E29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29A52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2B2A5E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A92B695" w14:textId="77777777" w:rsidR="00DA01CE" w:rsidRPr="00DA01CE" w:rsidRDefault="00DA01CE" w:rsidP="00DA01CE">
            <w:pPr>
              <w:rPr>
                <w:sz w:val="20"/>
                <w:szCs w:val="20"/>
              </w:rPr>
            </w:pPr>
          </w:p>
        </w:tc>
      </w:tr>
      <w:tr w:rsidR="00D05336" w:rsidRPr="00DA01CE" w14:paraId="7EEC771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93673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EAD53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²Ýóù»ñÇ ß³Õ³÷áõÙ </w:t>
            </w:r>
            <w:r w:rsidRPr="00DA01CE">
              <w:rPr>
                <w:rFonts w:ascii="Sylfaen" w:hAnsi="Sylfaen" w:cs="Sylfaen"/>
                <w:color w:val="000000"/>
                <w:sz w:val="16"/>
                <w:szCs w:val="16"/>
              </w:rPr>
              <w:t>ամրանաձողերի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համար</w:t>
            </w:r>
            <w:r w:rsidRPr="00DA01CE">
              <w:rPr>
                <w:rFonts w:ascii="Arial Armenian" w:hAnsi="Arial Armenian" w:cs="Arial"/>
                <w:color w:val="000000"/>
                <w:sz w:val="16"/>
                <w:szCs w:val="16"/>
              </w:rPr>
              <w:br w:type="page"/>
            </w:r>
            <w:r w:rsidRPr="00DA01CE">
              <w:rPr>
                <w:rFonts w:ascii="Calibri" w:hAnsi="Calibri" w:cs="Calibri"/>
                <w:color w:val="000000"/>
                <w:sz w:val="16"/>
                <w:szCs w:val="16"/>
              </w:rPr>
              <w:t>Сверление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отверстий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для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арматурных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стержней</w:t>
            </w:r>
          </w:p>
        </w:tc>
        <w:tc>
          <w:tcPr>
            <w:tcW w:w="747" w:type="dxa"/>
            <w:vMerge w:val="restart"/>
            <w:tcBorders>
              <w:top w:val="nil"/>
              <w:left w:val="single" w:sz="4" w:space="0" w:color="auto"/>
              <w:bottom w:val="single" w:sz="4" w:space="0" w:color="000000"/>
              <w:right w:val="single" w:sz="4" w:space="0" w:color="auto"/>
            </w:tcBorders>
            <w:vAlign w:val="center"/>
            <w:hideMark/>
          </w:tcPr>
          <w:p w14:paraId="29024F9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type="page"/>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B4E91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5F0AE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0.40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31D07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47.64</w:t>
            </w:r>
          </w:p>
        </w:tc>
        <w:tc>
          <w:tcPr>
            <w:tcW w:w="222" w:type="dxa"/>
            <w:vAlign w:val="center"/>
            <w:hideMark/>
          </w:tcPr>
          <w:p w14:paraId="4E17B7A1" w14:textId="77777777" w:rsidR="00DA01CE" w:rsidRPr="00DA01CE" w:rsidRDefault="00DA01CE" w:rsidP="00DA01CE">
            <w:pPr>
              <w:rPr>
                <w:sz w:val="20"/>
                <w:szCs w:val="20"/>
              </w:rPr>
            </w:pPr>
          </w:p>
        </w:tc>
      </w:tr>
      <w:tr w:rsidR="00DA01CE" w:rsidRPr="00DA01CE" w14:paraId="7C1EC9E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0A2E61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619D5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FDE6AD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2B5E8E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B52A0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C194FC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215DF2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A197C6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434DB5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ACE8D0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1049D1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90B052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D23AF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A2C97E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BCC5D05" w14:textId="77777777" w:rsidR="00DA01CE" w:rsidRPr="00DA01CE" w:rsidRDefault="00DA01CE" w:rsidP="00DA01CE">
            <w:pPr>
              <w:rPr>
                <w:sz w:val="20"/>
                <w:szCs w:val="20"/>
              </w:rPr>
            </w:pPr>
          </w:p>
        </w:tc>
      </w:tr>
      <w:tr w:rsidR="00DA01CE" w:rsidRPr="00DA01CE" w14:paraId="5DD2715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EC76C4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392350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B09988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A2D28F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18A69B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606A2C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79F1AC2" w14:textId="77777777" w:rsidR="00DA01CE" w:rsidRPr="00DA01CE" w:rsidRDefault="00DA01CE" w:rsidP="00DA01CE">
            <w:pPr>
              <w:rPr>
                <w:sz w:val="20"/>
                <w:szCs w:val="20"/>
              </w:rPr>
            </w:pPr>
          </w:p>
        </w:tc>
      </w:tr>
      <w:tr w:rsidR="00D05336" w:rsidRPr="00DA01CE" w14:paraId="6AEE1AC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533A3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EE77B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 xml:space="preserve">²Ùñ³Ý </w:t>
            </w:r>
            <w:r w:rsidRPr="00DA01CE">
              <w:rPr>
                <w:rFonts w:ascii="Symbol" w:hAnsi="Symbol" w:cs="Arial"/>
                <w:color w:val="000000"/>
                <w:sz w:val="16"/>
                <w:szCs w:val="16"/>
              </w:rPr>
              <w:t>Æ</w:t>
            </w:r>
            <w:r w:rsidRPr="00DA01CE">
              <w:rPr>
                <w:rFonts w:ascii="Arial Armenian" w:hAnsi="Arial Armenian" w:cs="Arial"/>
                <w:color w:val="000000"/>
                <w:sz w:val="16"/>
                <w:szCs w:val="16"/>
                <w:lang w:val="ru-RU"/>
              </w:rPr>
              <w:t>20</w:t>
            </w:r>
            <w:r w:rsidRPr="00DA01CE">
              <w:rPr>
                <w:rFonts w:ascii="Arial Armenian" w:hAnsi="Arial Armenian" w:cs="Arial"/>
                <w:color w:val="000000"/>
                <w:sz w:val="16"/>
                <w:szCs w:val="16"/>
              </w:rPr>
              <w:t>A</w:t>
            </w:r>
            <w:r w:rsidRPr="00DA01CE">
              <w:rPr>
                <w:rFonts w:ascii="Arial Armenian" w:hAnsi="Arial Armenian" w:cs="Arial"/>
                <w:color w:val="000000"/>
                <w:sz w:val="16"/>
                <w:szCs w:val="16"/>
                <w:lang w:val="ru-RU"/>
              </w:rPr>
              <w:t>500</w:t>
            </w:r>
            <w:r w:rsidRPr="00DA01CE">
              <w:rPr>
                <w:rFonts w:ascii="Arial Armenian" w:hAnsi="Arial Armenian" w:cs="Arial"/>
                <w:color w:val="000000"/>
                <w:sz w:val="16"/>
                <w:szCs w:val="16"/>
              </w:rPr>
              <w:t>C</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Армирование</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Փ</w:t>
            </w:r>
            <w:r w:rsidRPr="00DA01CE">
              <w:rPr>
                <w:rFonts w:ascii="Arial Armenian" w:hAnsi="Arial Armenian" w:cs="Arial"/>
                <w:color w:val="000000"/>
                <w:sz w:val="16"/>
                <w:szCs w:val="16"/>
                <w:lang w:val="ru-RU"/>
              </w:rPr>
              <w:t>20</w:t>
            </w:r>
            <w:r w:rsidRPr="00DA01CE">
              <w:rPr>
                <w:rFonts w:ascii="Arial Armenian" w:hAnsi="Arial Armenian" w:cs="Arial"/>
                <w:color w:val="000000"/>
                <w:sz w:val="16"/>
                <w:szCs w:val="16"/>
              </w:rPr>
              <w:t>A</w:t>
            </w:r>
            <w:r w:rsidRPr="00DA01CE">
              <w:rPr>
                <w:rFonts w:ascii="Arial Armenian" w:hAnsi="Arial Armenian" w:cs="Arial"/>
                <w:color w:val="000000"/>
                <w:sz w:val="16"/>
                <w:szCs w:val="16"/>
                <w:lang w:val="ru-RU"/>
              </w:rPr>
              <w:t>500</w:t>
            </w:r>
            <w:r w:rsidRPr="00DA01CE">
              <w:rPr>
                <w:rFonts w:ascii="Arial Armenian" w:hAnsi="Arial Armenian" w:cs="Arial"/>
                <w:color w:val="000000"/>
                <w:sz w:val="16"/>
                <w:szCs w:val="16"/>
              </w:rPr>
              <w:t>C</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72EEC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r w:rsidRPr="00DA01CE">
              <w:rPr>
                <w:rFonts w:ascii="Arial Armenian" w:hAnsi="Arial Armenian" w:cs="Arial"/>
                <w:color w:val="000000"/>
                <w:sz w:val="16"/>
                <w:szCs w:val="16"/>
              </w:rPr>
              <w:t>:</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3E756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0.494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2B8E1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357.45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F805A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176.47</w:t>
            </w:r>
          </w:p>
        </w:tc>
        <w:tc>
          <w:tcPr>
            <w:tcW w:w="222" w:type="dxa"/>
            <w:vAlign w:val="center"/>
            <w:hideMark/>
          </w:tcPr>
          <w:p w14:paraId="18FE32C3" w14:textId="77777777" w:rsidR="00DA01CE" w:rsidRPr="00DA01CE" w:rsidRDefault="00DA01CE" w:rsidP="00DA01CE">
            <w:pPr>
              <w:rPr>
                <w:sz w:val="20"/>
                <w:szCs w:val="20"/>
              </w:rPr>
            </w:pPr>
          </w:p>
        </w:tc>
      </w:tr>
      <w:tr w:rsidR="00DA01CE" w:rsidRPr="00DA01CE" w14:paraId="4DB6616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B876B5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52DB11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4EE7F1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C8E6BC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C868C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968BE2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2540E5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EEE815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8C4027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2A04D3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ABF7F6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F87DB1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EC526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210AF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0AF44C8" w14:textId="77777777" w:rsidR="00DA01CE" w:rsidRPr="00DA01CE" w:rsidRDefault="00DA01CE" w:rsidP="00DA01CE">
            <w:pPr>
              <w:rPr>
                <w:sz w:val="20"/>
                <w:szCs w:val="20"/>
              </w:rPr>
            </w:pPr>
          </w:p>
        </w:tc>
      </w:tr>
      <w:tr w:rsidR="00DA01CE" w:rsidRPr="00DA01CE" w14:paraId="35A5923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EE430B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32E5F2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504761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73328E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B5B40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5C88FF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A48CB21" w14:textId="77777777" w:rsidR="00DA01CE" w:rsidRPr="00DA01CE" w:rsidRDefault="00DA01CE" w:rsidP="00DA01CE">
            <w:pPr>
              <w:rPr>
                <w:sz w:val="20"/>
                <w:szCs w:val="20"/>
              </w:rPr>
            </w:pPr>
          </w:p>
        </w:tc>
      </w:tr>
      <w:tr w:rsidR="00D05336" w:rsidRPr="00DA01CE" w14:paraId="33EAD1BD"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E84BE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B4048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²Ýóù»ñÇ Ý»ñ³ñÏáõÙ åáÉÇÙ»ñó»Ù»Ýï³ÛÇÝ ß³Õ³Ëáí</w:t>
            </w:r>
            <w:r w:rsidRPr="00DA01CE">
              <w:rPr>
                <w:rFonts w:ascii="Arial Armenian" w:hAnsi="Arial Armenian" w:cs="Arial"/>
                <w:color w:val="000000"/>
                <w:sz w:val="16"/>
                <w:szCs w:val="16"/>
              </w:rPr>
              <w:br/>
            </w:r>
            <w:r w:rsidRPr="00DA01CE">
              <w:rPr>
                <w:rFonts w:ascii="Calibri" w:hAnsi="Calibri" w:cs="Calibri"/>
                <w:color w:val="000000"/>
                <w:sz w:val="16"/>
                <w:szCs w:val="16"/>
              </w:rPr>
              <w:t>Инъектирование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отверстий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полимерцементным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p>
        </w:tc>
        <w:tc>
          <w:tcPr>
            <w:tcW w:w="747" w:type="dxa"/>
            <w:vMerge w:val="restart"/>
            <w:tcBorders>
              <w:top w:val="nil"/>
              <w:left w:val="single" w:sz="4" w:space="0" w:color="auto"/>
              <w:bottom w:val="single" w:sz="4" w:space="0" w:color="auto"/>
              <w:right w:val="single" w:sz="4" w:space="0" w:color="auto"/>
            </w:tcBorders>
            <w:vAlign w:val="center"/>
            <w:hideMark/>
          </w:tcPr>
          <w:p w14:paraId="5A1D95D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093B4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0.120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350B0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884.05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F4263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106.09</w:t>
            </w:r>
          </w:p>
        </w:tc>
        <w:tc>
          <w:tcPr>
            <w:tcW w:w="222" w:type="dxa"/>
            <w:vAlign w:val="center"/>
            <w:hideMark/>
          </w:tcPr>
          <w:p w14:paraId="3B6BDC2F" w14:textId="77777777" w:rsidR="00DA01CE" w:rsidRPr="00DA01CE" w:rsidRDefault="00DA01CE" w:rsidP="00DA01CE">
            <w:pPr>
              <w:rPr>
                <w:sz w:val="20"/>
                <w:szCs w:val="20"/>
              </w:rPr>
            </w:pPr>
          </w:p>
        </w:tc>
      </w:tr>
      <w:tr w:rsidR="00DA01CE" w:rsidRPr="00DA01CE" w14:paraId="3855775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27D114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30BE36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A1F926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4044C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9C159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2F5D0C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B57F4C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7F0F4B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1D1102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C65EBE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D1701A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6A791F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97042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D86FCB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E9A13A8" w14:textId="77777777" w:rsidR="00DA01CE" w:rsidRPr="00DA01CE" w:rsidRDefault="00DA01CE" w:rsidP="00DA01CE">
            <w:pPr>
              <w:rPr>
                <w:sz w:val="20"/>
                <w:szCs w:val="20"/>
              </w:rPr>
            </w:pPr>
          </w:p>
        </w:tc>
      </w:tr>
      <w:tr w:rsidR="00DA01CE" w:rsidRPr="00DA01CE" w14:paraId="6869D5A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1E7E9E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905980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6A59B6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A47C95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03B91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CE080D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BBACD7C" w14:textId="77777777" w:rsidR="00DA01CE" w:rsidRPr="00DA01CE" w:rsidRDefault="00DA01CE" w:rsidP="00DA01CE">
            <w:pPr>
              <w:rPr>
                <w:sz w:val="20"/>
                <w:szCs w:val="20"/>
              </w:rPr>
            </w:pPr>
          </w:p>
        </w:tc>
      </w:tr>
      <w:tr w:rsidR="00D05336" w:rsidRPr="00DA01CE" w14:paraId="6F0A016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37409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B4B1AC"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Բետոնե</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հենապատի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կառուցում</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rPr>
              <w:t>B</w:t>
            </w:r>
            <w:r w:rsidRPr="00DA01CE">
              <w:rPr>
                <w:rFonts w:ascii="Arial Armenian" w:hAnsi="Arial Armenian" w:cs="Arial"/>
                <w:color w:val="000000"/>
                <w:sz w:val="16"/>
                <w:szCs w:val="16"/>
                <w:lang w:val="ru-RU"/>
              </w:rPr>
              <w:t xml:space="preserve">15 </w:t>
            </w:r>
            <w:r w:rsidRPr="00DA01CE">
              <w:rPr>
                <w:rFonts w:ascii="Sylfaen" w:hAnsi="Sylfaen" w:cs="Sylfaen"/>
                <w:color w:val="000000"/>
                <w:sz w:val="16"/>
                <w:szCs w:val="16"/>
              </w:rPr>
              <w:t>դասի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բետոնով</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Строительство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бетонной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подпорной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стены</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из</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бетона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класса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w:t>
            </w:r>
            <w:r w:rsidRPr="00DA01CE">
              <w:rPr>
                <w:rFonts w:ascii="Arial Armenian" w:hAnsi="Arial Armenian" w:cs="Arial"/>
                <w:color w:val="000000"/>
                <w:sz w:val="16"/>
                <w:szCs w:val="16"/>
                <w:lang w:val="ru-RU"/>
              </w:rPr>
              <w:t>15</w:t>
            </w:r>
          </w:p>
        </w:tc>
        <w:tc>
          <w:tcPr>
            <w:tcW w:w="747" w:type="dxa"/>
            <w:vMerge w:val="restart"/>
            <w:tcBorders>
              <w:top w:val="nil"/>
              <w:left w:val="single" w:sz="4" w:space="0" w:color="auto"/>
              <w:bottom w:val="single" w:sz="4" w:space="0" w:color="auto"/>
              <w:right w:val="single" w:sz="4" w:space="0" w:color="auto"/>
            </w:tcBorders>
            <w:vAlign w:val="center"/>
            <w:hideMark/>
          </w:tcPr>
          <w:p w14:paraId="4010F9C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4A855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8.46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EAD3E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57.70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CFB7E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488.15</w:t>
            </w:r>
          </w:p>
        </w:tc>
        <w:tc>
          <w:tcPr>
            <w:tcW w:w="222" w:type="dxa"/>
            <w:vAlign w:val="center"/>
            <w:hideMark/>
          </w:tcPr>
          <w:p w14:paraId="25CE1BB7" w14:textId="77777777" w:rsidR="00DA01CE" w:rsidRPr="00DA01CE" w:rsidRDefault="00DA01CE" w:rsidP="00DA01CE">
            <w:pPr>
              <w:rPr>
                <w:sz w:val="20"/>
                <w:szCs w:val="20"/>
              </w:rPr>
            </w:pPr>
          </w:p>
        </w:tc>
      </w:tr>
      <w:tr w:rsidR="00DA01CE" w:rsidRPr="00DA01CE" w14:paraId="0307439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DE41ED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380CD5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F52605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646CC5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1ACEB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078647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5B244D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F4CC5A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8B8079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708E82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BBE1F8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7CBE98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CA294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9E1E5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F000856" w14:textId="77777777" w:rsidR="00DA01CE" w:rsidRPr="00DA01CE" w:rsidRDefault="00DA01CE" w:rsidP="00DA01CE">
            <w:pPr>
              <w:rPr>
                <w:sz w:val="20"/>
                <w:szCs w:val="20"/>
              </w:rPr>
            </w:pPr>
          </w:p>
        </w:tc>
      </w:tr>
      <w:tr w:rsidR="00DA01CE" w:rsidRPr="00DA01CE" w14:paraId="6B3448C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F48503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39598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72CF92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5EDD8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64686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C06A07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5460B83" w14:textId="77777777" w:rsidR="00DA01CE" w:rsidRPr="00DA01CE" w:rsidRDefault="00DA01CE" w:rsidP="00DA01CE">
            <w:pPr>
              <w:rPr>
                <w:sz w:val="20"/>
                <w:szCs w:val="20"/>
              </w:rPr>
            </w:pPr>
          </w:p>
        </w:tc>
      </w:tr>
      <w:tr w:rsidR="00D05336" w:rsidRPr="00DA01CE" w14:paraId="6960800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D7D56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21A5C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ä³ï»ñÇ ëí³ÕÇ Çñ³Ï³Ý³óáõÙ ó»Ù»Ýï³í³½³ÛÇÝ ß³Õ³Ëáí 1:3 Ñ³ñ³µ»ñáõÃÛ³Ùµ/</w:t>
            </w:r>
            <w:r w:rsidRPr="00DA01CE">
              <w:rPr>
                <w:rFonts w:ascii="Sylfaen" w:hAnsi="Sylfaen" w:cs="Sylfaen"/>
                <w:color w:val="000000"/>
                <w:sz w:val="16"/>
                <w:szCs w:val="16"/>
              </w:rPr>
              <w:t>ցանցով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Оштукатуривание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E2B92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E728B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81.1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131E2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786DD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202.35</w:t>
            </w:r>
          </w:p>
        </w:tc>
        <w:tc>
          <w:tcPr>
            <w:tcW w:w="222" w:type="dxa"/>
            <w:vAlign w:val="center"/>
            <w:hideMark/>
          </w:tcPr>
          <w:p w14:paraId="7D19FF35" w14:textId="77777777" w:rsidR="00DA01CE" w:rsidRPr="00DA01CE" w:rsidRDefault="00DA01CE" w:rsidP="00DA01CE">
            <w:pPr>
              <w:rPr>
                <w:sz w:val="20"/>
                <w:szCs w:val="20"/>
              </w:rPr>
            </w:pPr>
          </w:p>
        </w:tc>
      </w:tr>
      <w:tr w:rsidR="00DA01CE" w:rsidRPr="00DA01CE" w14:paraId="13C6250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61B61A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37D515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9A5D65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A1B89E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85A69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B55335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E9E8E4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94CBB7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388079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498EC1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9A661A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EFD5D6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F5C79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7F686C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79C7BF7" w14:textId="77777777" w:rsidR="00DA01CE" w:rsidRPr="00DA01CE" w:rsidRDefault="00DA01CE" w:rsidP="00DA01CE">
            <w:pPr>
              <w:rPr>
                <w:sz w:val="20"/>
                <w:szCs w:val="20"/>
              </w:rPr>
            </w:pPr>
          </w:p>
        </w:tc>
      </w:tr>
      <w:tr w:rsidR="00DA01CE" w:rsidRPr="00DA01CE" w14:paraId="08C5F69D" w14:textId="77777777" w:rsidTr="00DA01CE">
        <w:trPr>
          <w:trHeight w:val="405"/>
        </w:trPr>
        <w:tc>
          <w:tcPr>
            <w:tcW w:w="448" w:type="dxa"/>
            <w:vMerge/>
            <w:tcBorders>
              <w:top w:val="nil"/>
              <w:left w:val="single" w:sz="4" w:space="0" w:color="auto"/>
              <w:bottom w:val="single" w:sz="4" w:space="0" w:color="auto"/>
              <w:right w:val="single" w:sz="4" w:space="0" w:color="auto"/>
            </w:tcBorders>
            <w:vAlign w:val="center"/>
            <w:hideMark/>
          </w:tcPr>
          <w:p w14:paraId="1FC0FDD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9D684E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5B6934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83CC51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61C2F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781861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F025D67" w14:textId="77777777" w:rsidR="00DA01CE" w:rsidRPr="00DA01CE" w:rsidRDefault="00DA01CE" w:rsidP="00DA01CE">
            <w:pPr>
              <w:rPr>
                <w:sz w:val="20"/>
                <w:szCs w:val="20"/>
              </w:rPr>
            </w:pPr>
          </w:p>
        </w:tc>
      </w:tr>
      <w:tr w:rsidR="00D05336" w:rsidRPr="00DA01CE" w14:paraId="4B0EB488"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928F5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A92FB0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ä³ï»ñÇ </w:t>
            </w:r>
            <w:r w:rsidRPr="00DA01CE">
              <w:rPr>
                <w:rFonts w:ascii="Sylfaen" w:hAnsi="Sylfaen" w:cs="Sylfaen"/>
                <w:color w:val="000000"/>
                <w:sz w:val="16"/>
                <w:szCs w:val="16"/>
              </w:rPr>
              <w:t>ներկում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ֆասադային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ներկով</w:t>
            </w:r>
            <w:r w:rsidRPr="00DA01CE">
              <w:rPr>
                <w:rFonts w:ascii="Arial Armenian" w:hAnsi="Arial Armenian" w:cs="Arial"/>
                <w:color w:val="000000"/>
                <w:sz w:val="16"/>
                <w:szCs w:val="16"/>
              </w:rPr>
              <w:t>/</w:t>
            </w:r>
            <w:r w:rsidRPr="00DA01CE">
              <w:rPr>
                <w:rFonts w:ascii="Sylfaen" w:hAnsi="Sylfaen" w:cs="Sylfaen"/>
                <w:color w:val="000000"/>
                <w:sz w:val="16"/>
                <w:szCs w:val="16"/>
              </w:rPr>
              <w:t>երանգը</w:t>
            </w:r>
            <w:r w:rsidRPr="00DA01CE">
              <w:rPr>
                <w:rFonts w:ascii="Arial Armenian" w:hAnsi="Arial Armenian" w:cs="Arial"/>
                <w:color w:val="000000"/>
                <w:sz w:val="16"/>
                <w:szCs w:val="16"/>
              </w:rPr>
              <w:t xml:space="preserve"> Ñ³Ù³Ó³ÛÝ»óÝ»É å³ïíÇñ³ïáõÇ Ñ»ï/</w:t>
            </w:r>
            <w:r w:rsidRPr="00DA01CE">
              <w:rPr>
                <w:rFonts w:ascii="Arial Armenian" w:hAnsi="Arial Armenian" w:cs="Arial"/>
                <w:color w:val="000000"/>
                <w:sz w:val="16"/>
                <w:szCs w:val="16"/>
              </w:rPr>
              <w:br/>
            </w:r>
            <w:r w:rsidRPr="00DA01CE">
              <w:rPr>
                <w:rFonts w:ascii="Calibri" w:hAnsi="Calibri" w:cs="Calibri"/>
                <w:color w:val="000000"/>
                <w:sz w:val="16"/>
                <w:szCs w:val="16"/>
              </w:rPr>
              <w:t>Покраска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фасадной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краской</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3B58C1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CB556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28.2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98E3A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1.93</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6177B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54.46</w:t>
            </w:r>
          </w:p>
        </w:tc>
        <w:tc>
          <w:tcPr>
            <w:tcW w:w="222" w:type="dxa"/>
            <w:vAlign w:val="center"/>
            <w:hideMark/>
          </w:tcPr>
          <w:p w14:paraId="3339CA32" w14:textId="77777777" w:rsidR="00DA01CE" w:rsidRPr="00DA01CE" w:rsidRDefault="00DA01CE" w:rsidP="00DA01CE">
            <w:pPr>
              <w:rPr>
                <w:sz w:val="20"/>
                <w:szCs w:val="20"/>
              </w:rPr>
            </w:pPr>
          </w:p>
        </w:tc>
      </w:tr>
      <w:tr w:rsidR="00DA01CE" w:rsidRPr="00DA01CE" w14:paraId="6CBAE72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E30B37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D6222A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8D7C6D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F326A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1EAFA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B44A0F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2DFBF4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87E963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943B35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544E71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F62B50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8C691B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D04B8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5EF640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BDD010F" w14:textId="77777777" w:rsidR="00DA01CE" w:rsidRPr="00DA01CE" w:rsidRDefault="00DA01CE" w:rsidP="00DA01CE">
            <w:pPr>
              <w:rPr>
                <w:sz w:val="20"/>
                <w:szCs w:val="20"/>
              </w:rPr>
            </w:pPr>
          </w:p>
        </w:tc>
      </w:tr>
      <w:tr w:rsidR="00DA01CE" w:rsidRPr="00DA01CE" w14:paraId="78EA7D0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B554F7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2D6446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10AD16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7110A4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C525A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D4282C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B9FB4DE" w14:textId="77777777" w:rsidR="00DA01CE" w:rsidRPr="00DA01CE" w:rsidRDefault="00DA01CE" w:rsidP="00DA01CE">
            <w:pPr>
              <w:rPr>
                <w:sz w:val="20"/>
                <w:szCs w:val="20"/>
              </w:rPr>
            </w:pPr>
          </w:p>
        </w:tc>
      </w:tr>
      <w:tr w:rsidR="00D05336" w:rsidRPr="00DA01CE" w14:paraId="641EFE3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CAF08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7A181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նկարազարդում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տեսքը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համաձայնեցնել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Покраска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w:t>
            </w:r>
            <w:r w:rsidRPr="00DA01CE">
              <w:rPr>
                <w:rFonts w:ascii="Calibri" w:hAnsi="Calibri" w:cs="Calibri"/>
                <w:color w:val="000000"/>
                <w:sz w:val="16"/>
                <w:szCs w:val="16"/>
              </w:rPr>
              <w:t>внешний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вид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согласовываем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FA711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D221B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65.3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63CAC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1.93</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66628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126.11</w:t>
            </w:r>
          </w:p>
        </w:tc>
        <w:tc>
          <w:tcPr>
            <w:tcW w:w="222" w:type="dxa"/>
            <w:vAlign w:val="center"/>
            <w:hideMark/>
          </w:tcPr>
          <w:p w14:paraId="47DF7F2F" w14:textId="77777777" w:rsidR="00DA01CE" w:rsidRPr="00DA01CE" w:rsidRDefault="00DA01CE" w:rsidP="00DA01CE">
            <w:pPr>
              <w:rPr>
                <w:sz w:val="20"/>
                <w:szCs w:val="20"/>
              </w:rPr>
            </w:pPr>
          </w:p>
        </w:tc>
      </w:tr>
      <w:tr w:rsidR="00DA01CE" w:rsidRPr="00DA01CE" w14:paraId="63C662A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40C9E5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32429B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D60C90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50C642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6A69B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8661A2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006E68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6FA9BE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CC4189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9F0CE0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61C7C3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DD73BF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24BD6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D834BF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10564D9" w14:textId="77777777" w:rsidR="00DA01CE" w:rsidRPr="00DA01CE" w:rsidRDefault="00DA01CE" w:rsidP="00DA01CE">
            <w:pPr>
              <w:rPr>
                <w:sz w:val="20"/>
                <w:szCs w:val="20"/>
              </w:rPr>
            </w:pPr>
          </w:p>
        </w:tc>
      </w:tr>
      <w:tr w:rsidR="00DA01CE" w:rsidRPr="00DA01CE" w14:paraId="0BF1772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73B697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D4A132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DCDDB5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D63A0F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223AA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6320C1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90690E4" w14:textId="77777777" w:rsidR="00DA01CE" w:rsidRPr="00DA01CE" w:rsidRDefault="00DA01CE" w:rsidP="00DA01CE">
            <w:pPr>
              <w:rPr>
                <w:sz w:val="20"/>
                <w:szCs w:val="20"/>
              </w:rPr>
            </w:pPr>
          </w:p>
        </w:tc>
      </w:tr>
      <w:tr w:rsidR="00D05336" w:rsidRPr="00DA01CE" w14:paraId="46B0E3E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743A6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F06BB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Գոյություն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ունեցող</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հենապատի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ասֆալտի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հատման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մասում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ցոկոլի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пересечении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существующей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подпорной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асфальта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цоколя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w:t>
            </w:r>
            <w:r w:rsidRPr="00DA01CE">
              <w:rPr>
                <w:rFonts w:ascii="Calibri" w:hAnsi="Calibri" w:cs="Calibri"/>
                <w:color w:val="000000"/>
                <w:sz w:val="16"/>
                <w:szCs w:val="16"/>
              </w:rPr>
              <w:t>непористая</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61021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9A893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8FFBA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31.89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B5C6E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449.65</w:t>
            </w:r>
          </w:p>
        </w:tc>
        <w:tc>
          <w:tcPr>
            <w:tcW w:w="222" w:type="dxa"/>
            <w:vAlign w:val="center"/>
            <w:hideMark/>
          </w:tcPr>
          <w:p w14:paraId="619C5D37" w14:textId="77777777" w:rsidR="00DA01CE" w:rsidRPr="00DA01CE" w:rsidRDefault="00DA01CE" w:rsidP="00DA01CE">
            <w:pPr>
              <w:rPr>
                <w:sz w:val="20"/>
                <w:szCs w:val="20"/>
              </w:rPr>
            </w:pPr>
          </w:p>
        </w:tc>
      </w:tr>
      <w:tr w:rsidR="00DA01CE" w:rsidRPr="00DA01CE" w14:paraId="257FDD7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B2384A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CA5114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394880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432D65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55E67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376CCF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FA26EC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E97C46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55F378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0E1289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8DE920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93FAD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0AF93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D07E7D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56A8D5" w14:textId="77777777" w:rsidR="00DA01CE" w:rsidRPr="00DA01CE" w:rsidRDefault="00DA01CE" w:rsidP="00DA01CE">
            <w:pPr>
              <w:rPr>
                <w:sz w:val="20"/>
                <w:szCs w:val="20"/>
              </w:rPr>
            </w:pPr>
          </w:p>
        </w:tc>
      </w:tr>
      <w:tr w:rsidR="00DA01CE" w:rsidRPr="00DA01CE" w14:paraId="70431523" w14:textId="77777777" w:rsidTr="00DA01CE">
        <w:trPr>
          <w:trHeight w:val="1005"/>
        </w:trPr>
        <w:tc>
          <w:tcPr>
            <w:tcW w:w="448" w:type="dxa"/>
            <w:vMerge/>
            <w:tcBorders>
              <w:top w:val="nil"/>
              <w:left w:val="single" w:sz="4" w:space="0" w:color="auto"/>
              <w:bottom w:val="single" w:sz="4" w:space="0" w:color="auto"/>
              <w:right w:val="single" w:sz="4" w:space="0" w:color="auto"/>
            </w:tcBorders>
            <w:vAlign w:val="center"/>
            <w:hideMark/>
          </w:tcPr>
          <w:p w14:paraId="5F56EE2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4FBFBC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1F5F8E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45B5F7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69F0B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B451EF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5C27659" w14:textId="77777777" w:rsidR="00DA01CE" w:rsidRPr="00DA01CE" w:rsidRDefault="00DA01CE" w:rsidP="00DA01CE">
            <w:pPr>
              <w:rPr>
                <w:sz w:val="20"/>
                <w:szCs w:val="20"/>
              </w:rPr>
            </w:pPr>
          </w:p>
        </w:tc>
      </w:tr>
      <w:tr w:rsidR="00D05336" w:rsidRPr="00DA01CE" w14:paraId="3F8DB83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8ED3A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59A15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վրադիր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քարերի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b=350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облицовочного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камня</w:t>
            </w:r>
            <w:r w:rsidRPr="00DA01CE">
              <w:rPr>
                <w:rFonts w:ascii="Arial Armenian" w:hAnsi="Arial Armenian" w:cs="Arial"/>
                <w:color w:val="000000"/>
                <w:sz w:val="16"/>
                <w:szCs w:val="16"/>
              </w:rPr>
              <w:t xml:space="preserve"> 30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w:t>
            </w:r>
            <w:r w:rsidRPr="00DA01CE">
              <w:rPr>
                <w:rFonts w:ascii="Arial Armenian" w:hAnsi="Arial Armenian" w:cs="Arial"/>
                <w:color w:val="000000"/>
                <w:sz w:val="16"/>
                <w:szCs w:val="16"/>
              </w:rPr>
              <w:t>=350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перфорации</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8EE53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FB3BF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38C1F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42.64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76A40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737.33</w:t>
            </w:r>
          </w:p>
        </w:tc>
        <w:tc>
          <w:tcPr>
            <w:tcW w:w="222" w:type="dxa"/>
            <w:vAlign w:val="center"/>
            <w:hideMark/>
          </w:tcPr>
          <w:p w14:paraId="7680A02C" w14:textId="77777777" w:rsidR="00DA01CE" w:rsidRPr="00DA01CE" w:rsidRDefault="00DA01CE" w:rsidP="00DA01CE">
            <w:pPr>
              <w:rPr>
                <w:sz w:val="20"/>
                <w:szCs w:val="20"/>
              </w:rPr>
            </w:pPr>
          </w:p>
        </w:tc>
      </w:tr>
      <w:tr w:rsidR="00DA01CE" w:rsidRPr="00DA01CE" w14:paraId="1D53C78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ADFDB2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8E87A6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9ADBE6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96F4E1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1390D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FA747D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F7BD98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D3028F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21AA9E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3F5330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0B25B4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565335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6FB4C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676E8C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ACD9DEB" w14:textId="77777777" w:rsidR="00DA01CE" w:rsidRPr="00DA01CE" w:rsidRDefault="00DA01CE" w:rsidP="00DA01CE">
            <w:pPr>
              <w:rPr>
                <w:sz w:val="20"/>
                <w:szCs w:val="20"/>
              </w:rPr>
            </w:pPr>
          </w:p>
        </w:tc>
      </w:tr>
      <w:tr w:rsidR="00DA01CE" w:rsidRPr="00DA01CE" w14:paraId="5926A99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BA0A1C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C6C7BD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8D6868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8F4743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1C17A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1C47D8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A1029F6" w14:textId="77777777" w:rsidR="00DA01CE" w:rsidRPr="00DA01CE" w:rsidRDefault="00DA01CE" w:rsidP="00DA01CE">
            <w:pPr>
              <w:rPr>
                <w:sz w:val="20"/>
                <w:szCs w:val="20"/>
              </w:rPr>
            </w:pPr>
          </w:p>
        </w:tc>
      </w:tr>
      <w:tr w:rsidR="00D05336" w:rsidRPr="00DA01CE" w14:paraId="6BA0C169"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3B45F7E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6451DA9"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48F98B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3E2606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E99F51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35B3AE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2388.26</w:t>
            </w:r>
          </w:p>
        </w:tc>
        <w:tc>
          <w:tcPr>
            <w:tcW w:w="222" w:type="dxa"/>
            <w:vAlign w:val="center"/>
            <w:hideMark/>
          </w:tcPr>
          <w:p w14:paraId="1DEEC24D" w14:textId="77777777" w:rsidR="00DA01CE" w:rsidRPr="00DA01CE" w:rsidRDefault="00DA01CE" w:rsidP="00DA01CE">
            <w:pPr>
              <w:rPr>
                <w:sz w:val="20"/>
                <w:szCs w:val="20"/>
              </w:rPr>
            </w:pPr>
          </w:p>
        </w:tc>
      </w:tr>
      <w:tr w:rsidR="00DA01CE" w:rsidRPr="00DA01CE" w14:paraId="103A4F04"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128D74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6D680B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E1433A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80FA68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0B75513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2EBA0E64"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2C6D085"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EC0723F"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7F617F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702D59F"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2C9FBA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9C7BC5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E910F7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2E0A914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6755811" w14:textId="77777777" w:rsidR="00DA01CE" w:rsidRPr="00DA01CE" w:rsidRDefault="00DA01CE" w:rsidP="00DA01CE">
            <w:pPr>
              <w:rPr>
                <w:sz w:val="20"/>
                <w:szCs w:val="20"/>
              </w:rPr>
            </w:pPr>
          </w:p>
        </w:tc>
      </w:tr>
      <w:tr w:rsidR="00DA01CE" w:rsidRPr="00DA01CE" w14:paraId="42360E7A"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7EBAE3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787007F"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12AC88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15AB17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F56E956"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74427C01"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59C24A1" w14:textId="77777777" w:rsidR="00DA01CE" w:rsidRPr="00DA01CE" w:rsidRDefault="00DA01CE" w:rsidP="00DA01CE">
            <w:pPr>
              <w:rPr>
                <w:sz w:val="20"/>
                <w:szCs w:val="20"/>
              </w:rPr>
            </w:pPr>
          </w:p>
        </w:tc>
      </w:tr>
      <w:tr w:rsidR="00D05336" w:rsidRPr="00DA01CE" w14:paraId="13530176"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2ED63DE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C12A49B"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241C3A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FFB7C2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DD72E5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4319028A"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8.15%</w:t>
            </w:r>
          </w:p>
        </w:tc>
        <w:tc>
          <w:tcPr>
            <w:tcW w:w="222" w:type="dxa"/>
            <w:vAlign w:val="center"/>
            <w:hideMark/>
          </w:tcPr>
          <w:p w14:paraId="318340A0" w14:textId="77777777" w:rsidR="00DA01CE" w:rsidRPr="00DA01CE" w:rsidRDefault="00DA01CE" w:rsidP="00DA01CE">
            <w:pPr>
              <w:rPr>
                <w:sz w:val="20"/>
                <w:szCs w:val="20"/>
              </w:rPr>
            </w:pPr>
          </w:p>
        </w:tc>
      </w:tr>
      <w:tr w:rsidR="00DA01CE" w:rsidRPr="00DA01CE" w14:paraId="1DC528E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26BBC5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A2569D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859357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165EFF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0EB31AB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814A55E"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B18B42F"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2909C3F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FBFA1E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5B2EF4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C92B19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2B3C12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0506B49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D4AC524"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879F06F" w14:textId="77777777" w:rsidR="00DA01CE" w:rsidRPr="00DA01CE" w:rsidRDefault="00DA01CE" w:rsidP="00DA01CE">
            <w:pPr>
              <w:rPr>
                <w:sz w:val="20"/>
                <w:szCs w:val="20"/>
              </w:rPr>
            </w:pPr>
          </w:p>
        </w:tc>
      </w:tr>
      <w:tr w:rsidR="00DA01CE" w:rsidRPr="00DA01CE" w14:paraId="696A1449"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6B0AFC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3554514"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94808F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B8D2A4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019B95E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8D2638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A4237F8" w14:textId="77777777" w:rsidR="00DA01CE" w:rsidRPr="00DA01CE" w:rsidRDefault="00DA01CE" w:rsidP="00DA01CE">
            <w:pPr>
              <w:rPr>
                <w:sz w:val="20"/>
                <w:szCs w:val="20"/>
              </w:rPr>
            </w:pPr>
          </w:p>
        </w:tc>
      </w:tr>
      <w:tr w:rsidR="00D05336" w:rsidRPr="00DA01CE" w14:paraId="60F16CA2"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9923A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F90C5D" w14:textId="77777777" w:rsidR="00DA01CE" w:rsidRPr="00DA01CE" w:rsidRDefault="00DA01CE" w:rsidP="00DA01CE">
            <w:pPr>
              <w:jc w:val="center"/>
              <w:rPr>
                <w:rFonts w:ascii="Arial Armenian" w:hAnsi="Arial Armenian" w:cs="Arial"/>
                <w:b/>
                <w:bCs/>
                <w:color w:val="000000"/>
                <w:sz w:val="16"/>
                <w:szCs w:val="16"/>
                <w:u w:val="single"/>
              </w:rPr>
            </w:pPr>
            <w:r w:rsidRPr="00DA01CE">
              <w:rPr>
                <w:rFonts w:ascii="Sylfaen" w:hAnsi="Sylfaen" w:cs="Sylfaen"/>
                <w:b/>
                <w:bCs/>
                <w:color w:val="000000"/>
                <w:sz w:val="16"/>
                <w:szCs w:val="16"/>
                <w:u w:val="single"/>
              </w:rPr>
              <w:t>Նոր</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ե</w:t>
            </w:r>
            <w:r w:rsidRPr="00DA01CE">
              <w:rPr>
                <w:rFonts w:ascii="Arial Armenian" w:hAnsi="Arial Armenian" w:cs="Arial"/>
                <w:b/>
                <w:bCs/>
                <w:color w:val="000000"/>
                <w:sz w:val="16"/>
                <w:szCs w:val="16"/>
                <w:u w:val="single"/>
              </w:rPr>
              <w:t>/</w:t>
            </w:r>
            <w:r w:rsidRPr="00DA01CE">
              <w:rPr>
                <w:rFonts w:ascii="Sylfaen" w:hAnsi="Sylfaen" w:cs="Sylfaen"/>
                <w:b/>
                <w:bCs/>
                <w:color w:val="000000"/>
                <w:sz w:val="16"/>
                <w:szCs w:val="16"/>
                <w:u w:val="single"/>
              </w:rPr>
              <w:t>բետոնյա</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հենապատեր</w:t>
            </w:r>
            <w:r w:rsidRPr="00DA01CE">
              <w:rPr>
                <w:rFonts w:ascii="Arial Armenian" w:hAnsi="Arial Armenian" w:cs="Arial"/>
                <w:b/>
                <w:bCs/>
                <w:color w:val="000000"/>
                <w:sz w:val="16"/>
                <w:szCs w:val="16"/>
                <w:u w:val="single"/>
              </w:rPr>
              <w:t xml:space="preserve"> h=1</w:t>
            </w:r>
            <w:r w:rsidRPr="00DA01CE">
              <w:rPr>
                <w:rFonts w:ascii="Sylfaen" w:hAnsi="Sylfaen" w:cs="Sylfaen"/>
                <w:b/>
                <w:bCs/>
                <w:color w:val="000000"/>
                <w:sz w:val="16"/>
                <w:szCs w:val="16"/>
                <w:u w:val="single"/>
              </w:rPr>
              <w:t>մ</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բարձրությամբ</w:t>
            </w:r>
            <w:r w:rsidRPr="00DA01CE">
              <w:rPr>
                <w:rFonts w:ascii="Arial Armenian" w:hAnsi="Arial Armenian" w:cs="Arial"/>
                <w:b/>
                <w:bCs/>
                <w:color w:val="000000"/>
                <w:sz w:val="16"/>
                <w:szCs w:val="16"/>
                <w:u w:val="single"/>
              </w:rPr>
              <w:br/>
            </w:r>
            <w:r w:rsidRPr="00DA01CE">
              <w:rPr>
                <w:rFonts w:ascii="Calibri" w:hAnsi="Calibri" w:cs="Calibri"/>
                <w:b/>
                <w:bCs/>
                <w:color w:val="000000"/>
                <w:sz w:val="16"/>
                <w:szCs w:val="16"/>
                <w:u w:val="single"/>
              </w:rPr>
              <w:t>Новая</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подпорная</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стена</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из</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е</w:t>
            </w:r>
            <w:r w:rsidRPr="00DA01CE">
              <w:rPr>
                <w:rFonts w:ascii="Arial Armenian" w:hAnsi="Arial Armenian" w:cs="Arial"/>
                <w:b/>
                <w:bCs/>
                <w:color w:val="000000"/>
                <w:sz w:val="16"/>
                <w:szCs w:val="16"/>
                <w:u w:val="single"/>
              </w:rPr>
              <w:t>/</w:t>
            </w:r>
            <w:r w:rsidRPr="00DA01CE">
              <w:rPr>
                <w:rFonts w:ascii="Calibri" w:hAnsi="Calibri" w:cs="Calibri"/>
                <w:b/>
                <w:bCs/>
                <w:color w:val="000000"/>
                <w:sz w:val="16"/>
                <w:szCs w:val="16"/>
                <w:u w:val="single"/>
              </w:rPr>
              <w:t>бетона</w:t>
            </w:r>
          </w:p>
        </w:tc>
        <w:tc>
          <w:tcPr>
            <w:tcW w:w="74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35C380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DF5D0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01D87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DA737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222" w:type="dxa"/>
            <w:vAlign w:val="center"/>
            <w:hideMark/>
          </w:tcPr>
          <w:p w14:paraId="078DAB4D" w14:textId="77777777" w:rsidR="00DA01CE" w:rsidRPr="00DA01CE" w:rsidRDefault="00DA01CE" w:rsidP="00DA01CE">
            <w:pPr>
              <w:rPr>
                <w:sz w:val="20"/>
                <w:szCs w:val="20"/>
              </w:rPr>
            </w:pPr>
          </w:p>
        </w:tc>
      </w:tr>
      <w:tr w:rsidR="00DA01CE" w:rsidRPr="00DA01CE" w14:paraId="2B36B4F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8E15D8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8CD628C"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2A4A8DA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928C54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25734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3C3A0D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2FE274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BAB822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CC8B16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A4AC888"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51FBFD0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B268D1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FEC6B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91AA99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EE89511" w14:textId="77777777" w:rsidR="00DA01CE" w:rsidRPr="00DA01CE" w:rsidRDefault="00DA01CE" w:rsidP="00DA01CE">
            <w:pPr>
              <w:rPr>
                <w:sz w:val="20"/>
                <w:szCs w:val="20"/>
              </w:rPr>
            </w:pPr>
          </w:p>
        </w:tc>
      </w:tr>
      <w:tr w:rsidR="00DA01CE" w:rsidRPr="00DA01CE" w14:paraId="6F1EB82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DAC9E8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24AA032"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63F0817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CA2BFB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AA2A0E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C02D52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B8AF02" w14:textId="77777777" w:rsidR="00DA01CE" w:rsidRPr="00DA01CE" w:rsidRDefault="00DA01CE" w:rsidP="00DA01CE">
            <w:pPr>
              <w:rPr>
                <w:sz w:val="20"/>
                <w:szCs w:val="20"/>
              </w:rPr>
            </w:pPr>
          </w:p>
        </w:tc>
      </w:tr>
      <w:tr w:rsidR="00D05336" w:rsidRPr="00DA01CE" w14:paraId="39F97F0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8B23C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E970D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p>
        </w:tc>
        <w:tc>
          <w:tcPr>
            <w:tcW w:w="747" w:type="dxa"/>
            <w:vMerge w:val="restart"/>
            <w:tcBorders>
              <w:top w:val="nil"/>
              <w:left w:val="single" w:sz="4" w:space="0" w:color="auto"/>
              <w:bottom w:val="single" w:sz="4" w:space="0" w:color="auto"/>
              <w:right w:val="single" w:sz="4" w:space="0" w:color="auto"/>
            </w:tcBorders>
            <w:vAlign w:val="center"/>
            <w:hideMark/>
          </w:tcPr>
          <w:p w14:paraId="029C0F7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0992F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20.2500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57953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04A2D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69.59</w:t>
            </w:r>
          </w:p>
        </w:tc>
        <w:tc>
          <w:tcPr>
            <w:tcW w:w="222" w:type="dxa"/>
            <w:vAlign w:val="center"/>
            <w:hideMark/>
          </w:tcPr>
          <w:p w14:paraId="2DE80AF7" w14:textId="77777777" w:rsidR="00DA01CE" w:rsidRPr="00DA01CE" w:rsidRDefault="00DA01CE" w:rsidP="00DA01CE">
            <w:pPr>
              <w:rPr>
                <w:sz w:val="20"/>
                <w:szCs w:val="20"/>
              </w:rPr>
            </w:pPr>
          </w:p>
        </w:tc>
      </w:tr>
      <w:tr w:rsidR="00DA01CE" w:rsidRPr="00DA01CE" w14:paraId="44CEE6A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38BB69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1E99B4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9F6980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4334F5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7672D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E1FDC6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757F7E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5C9CF4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073B7A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258C4A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27E003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6DBBA0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7D03F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50E485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FFA0620" w14:textId="77777777" w:rsidR="00DA01CE" w:rsidRPr="00DA01CE" w:rsidRDefault="00DA01CE" w:rsidP="00DA01CE">
            <w:pPr>
              <w:rPr>
                <w:sz w:val="20"/>
                <w:szCs w:val="20"/>
              </w:rPr>
            </w:pPr>
          </w:p>
        </w:tc>
      </w:tr>
      <w:tr w:rsidR="00DA01CE" w:rsidRPr="00DA01CE" w14:paraId="3571E59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A21552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BCC466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6B6C99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D5FB73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037B6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CA2563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AD26B79" w14:textId="77777777" w:rsidR="00DA01CE" w:rsidRPr="00DA01CE" w:rsidRDefault="00DA01CE" w:rsidP="00DA01CE">
            <w:pPr>
              <w:rPr>
                <w:sz w:val="20"/>
                <w:szCs w:val="20"/>
              </w:rPr>
            </w:pPr>
          </w:p>
        </w:tc>
      </w:tr>
      <w:tr w:rsidR="00D05336" w:rsidRPr="00DA01CE" w14:paraId="5CD5048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81832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91834E"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Խճի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նախապատրաստական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10</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глины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vAlign w:val="center"/>
            <w:hideMark/>
          </w:tcPr>
          <w:p w14:paraId="1566FED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B4C084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E5604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9.62</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AB8C9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25.98</w:t>
            </w:r>
          </w:p>
        </w:tc>
        <w:tc>
          <w:tcPr>
            <w:tcW w:w="222" w:type="dxa"/>
            <w:vAlign w:val="center"/>
            <w:hideMark/>
          </w:tcPr>
          <w:p w14:paraId="303E3070" w14:textId="77777777" w:rsidR="00DA01CE" w:rsidRPr="00DA01CE" w:rsidRDefault="00DA01CE" w:rsidP="00DA01CE">
            <w:pPr>
              <w:rPr>
                <w:sz w:val="20"/>
                <w:szCs w:val="20"/>
              </w:rPr>
            </w:pPr>
          </w:p>
        </w:tc>
      </w:tr>
      <w:tr w:rsidR="00DA01CE" w:rsidRPr="00DA01CE" w14:paraId="2D2DD45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31B0EE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0176A5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D567A7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9A52DB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D8142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C8934D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6BD09C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E63999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236EEE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0781F1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B4C680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D40A03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5095D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590090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1B741C8" w14:textId="77777777" w:rsidR="00DA01CE" w:rsidRPr="00DA01CE" w:rsidRDefault="00DA01CE" w:rsidP="00DA01CE">
            <w:pPr>
              <w:rPr>
                <w:sz w:val="20"/>
                <w:szCs w:val="20"/>
              </w:rPr>
            </w:pPr>
          </w:p>
        </w:tc>
      </w:tr>
      <w:tr w:rsidR="00DA01CE" w:rsidRPr="00DA01CE" w14:paraId="5BCE329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E08A43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C90310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2B51CE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9238BF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BD2A5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B0F355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17EE2C3" w14:textId="77777777" w:rsidR="00DA01CE" w:rsidRPr="00DA01CE" w:rsidRDefault="00DA01CE" w:rsidP="00DA01CE">
            <w:pPr>
              <w:rPr>
                <w:sz w:val="20"/>
                <w:szCs w:val="20"/>
              </w:rPr>
            </w:pPr>
          </w:p>
        </w:tc>
      </w:tr>
      <w:tr w:rsidR="00D05336" w:rsidRPr="00DA01CE" w14:paraId="3F9097E2"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77F6A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3EC4DA"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Երկաթբետոնե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հիմնային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հեծանների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B-20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բետոնով</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type="page"/>
              <w:t>20-40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չափաբաժնի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խիճով</w:t>
            </w:r>
            <w:r w:rsidRPr="00DA01CE">
              <w:rPr>
                <w:rFonts w:ascii="Arial Armenian" w:hAnsi="Arial Armenian" w:cs="Arial"/>
                <w:color w:val="000000"/>
                <w:sz w:val="16"/>
                <w:szCs w:val="16"/>
              </w:rPr>
              <w:br w:type="page"/>
            </w:r>
            <w:r w:rsidRPr="00DA01CE">
              <w:rPr>
                <w:rFonts w:ascii="Calibri" w:hAnsi="Calibri" w:cs="Calibri"/>
                <w:color w:val="000000"/>
                <w:sz w:val="16"/>
                <w:szCs w:val="16"/>
              </w:rPr>
              <w:t>Реализация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железобетонных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основных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колес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-20,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20-40 </w:t>
            </w:r>
            <w:r w:rsidRPr="00DA01CE">
              <w:rPr>
                <w:rFonts w:ascii="Calibri" w:hAnsi="Calibri" w:cs="Calibri"/>
                <w:color w:val="000000"/>
                <w:sz w:val="16"/>
                <w:szCs w:val="16"/>
              </w:rPr>
              <w:t>мм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vAlign w:val="center"/>
            <w:hideMark/>
          </w:tcPr>
          <w:p w14:paraId="3412CB0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type="page"/>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0340E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DDBFB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86.38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10117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906.99</w:t>
            </w:r>
          </w:p>
        </w:tc>
        <w:tc>
          <w:tcPr>
            <w:tcW w:w="222" w:type="dxa"/>
            <w:vAlign w:val="center"/>
            <w:hideMark/>
          </w:tcPr>
          <w:p w14:paraId="6079E69A" w14:textId="77777777" w:rsidR="00DA01CE" w:rsidRPr="00DA01CE" w:rsidRDefault="00DA01CE" w:rsidP="00DA01CE">
            <w:pPr>
              <w:rPr>
                <w:sz w:val="20"/>
                <w:szCs w:val="20"/>
              </w:rPr>
            </w:pPr>
          </w:p>
        </w:tc>
      </w:tr>
      <w:tr w:rsidR="00DA01CE" w:rsidRPr="00DA01CE" w14:paraId="3CAE38B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91F9AA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C7D0BE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43E73D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AEEA73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90E37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172E57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FDA81B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F6E7F8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2C2C76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567BA9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76E115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49C294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5E9B03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119F2C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B83194E" w14:textId="77777777" w:rsidR="00DA01CE" w:rsidRPr="00DA01CE" w:rsidRDefault="00DA01CE" w:rsidP="00DA01CE">
            <w:pPr>
              <w:rPr>
                <w:sz w:val="20"/>
                <w:szCs w:val="20"/>
              </w:rPr>
            </w:pPr>
          </w:p>
        </w:tc>
      </w:tr>
      <w:tr w:rsidR="00DA01CE" w:rsidRPr="00DA01CE" w14:paraId="496D090B" w14:textId="77777777" w:rsidTr="00DA01CE">
        <w:trPr>
          <w:trHeight w:val="630"/>
        </w:trPr>
        <w:tc>
          <w:tcPr>
            <w:tcW w:w="448" w:type="dxa"/>
            <w:vMerge/>
            <w:tcBorders>
              <w:top w:val="nil"/>
              <w:left w:val="single" w:sz="4" w:space="0" w:color="auto"/>
              <w:bottom w:val="single" w:sz="4" w:space="0" w:color="auto"/>
              <w:right w:val="single" w:sz="4" w:space="0" w:color="auto"/>
            </w:tcBorders>
            <w:vAlign w:val="center"/>
            <w:hideMark/>
          </w:tcPr>
          <w:p w14:paraId="0D20499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AB4325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DFC49E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2AC57B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AE132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921627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0CB118C" w14:textId="77777777" w:rsidR="00DA01CE" w:rsidRPr="00DA01CE" w:rsidRDefault="00DA01CE" w:rsidP="00DA01CE">
            <w:pPr>
              <w:rPr>
                <w:sz w:val="20"/>
                <w:szCs w:val="20"/>
              </w:rPr>
            </w:pPr>
          </w:p>
        </w:tc>
      </w:tr>
      <w:tr w:rsidR="00D05336" w:rsidRPr="00DA01CE" w14:paraId="7F2640B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00B50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2D92B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747" w:type="dxa"/>
            <w:vMerge w:val="restart"/>
            <w:tcBorders>
              <w:top w:val="nil"/>
              <w:left w:val="single" w:sz="4" w:space="0" w:color="auto"/>
              <w:bottom w:val="single" w:sz="4" w:space="0" w:color="000000"/>
              <w:right w:val="single" w:sz="4" w:space="0" w:color="auto"/>
            </w:tcBorders>
            <w:vAlign w:val="center"/>
            <w:hideMark/>
          </w:tcPr>
          <w:p w14:paraId="7C61D00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7708F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0.47952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9EE26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357.45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5FCBD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171.41</w:t>
            </w:r>
          </w:p>
        </w:tc>
        <w:tc>
          <w:tcPr>
            <w:tcW w:w="222" w:type="dxa"/>
            <w:vAlign w:val="center"/>
            <w:hideMark/>
          </w:tcPr>
          <w:p w14:paraId="3C1B5204" w14:textId="77777777" w:rsidR="00DA01CE" w:rsidRPr="00DA01CE" w:rsidRDefault="00DA01CE" w:rsidP="00DA01CE">
            <w:pPr>
              <w:rPr>
                <w:sz w:val="20"/>
                <w:szCs w:val="20"/>
              </w:rPr>
            </w:pPr>
          </w:p>
        </w:tc>
      </w:tr>
      <w:tr w:rsidR="00DA01CE" w:rsidRPr="00DA01CE" w14:paraId="35F9263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98E71F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8B712B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2566F7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8FF18C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66370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559CBE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0EF436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D0FF94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23B485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7524AC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B0C929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C603E7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4A0B8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AA8931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01F5515" w14:textId="77777777" w:rsidR="00DA01CE" w:rsidRPr="00DA01CE" w:rsidRDefault="00DA01CE" w:rsidP="00DA01CE">
            <w:pPr>
              <w:rPr>
                <w:sz w:val="20"/>
                <w:szCs w:val="20"/>
              </w:rPr>
            </w:pPr>
          </w:p>
        </w:tc>
      </w:tr>
      <w:tr w:rsidR="00DA01CE" w:rsidRPr="00DA01CE" w14:paraId="3C414EF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8DAA27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6974CE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56E111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A914FC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AF662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EDE71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3C734CB" w14:textId="77777777" w:rsidR="00DA01CE" w:rsidRPr="00DA01CE" w:rsidRDefault="00DA01CE" w:rsidP="00DA01CE">
            <w:pPr>
              <w:rPr>
                <w:sz w:val="20"/>
                <w:szCs w:val="20"/>
              </w:rPr>
            </w:pPr>
          </w:p>
        </w:tc>
      </w:tr>
      <w:tr w:rsidR="00D05336" w:rsidRPr="00DA01CE" w14:paraId="0075C2B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7F90C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E218D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747" w:type="dxa"/>
            <w:vMerge w:val="restart"/>
            <w:tcBorders>
              <w:top w:val="nil"/>
              <w:left w:val="single" w:sz="4" w:space="0" w:color="auto"/>
              <w:bottom w:val="single" w:sz="4" w:space="0" w:color="000000"/>
              <w:right w:val="single" w:sz="4" w:space="0" w:color="auto"/>
            </w:tcBorders>
            <w:vAlign w:val="center"/>
            <w:hideMark/>
          </w:tcPr>
          <w:p w14:paraId="04DF647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1F09B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0.1991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C3B5E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395.14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270AC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78.67</w:t>
            </w:r>
          </w:p>
        </w:tc>
        <w:tc>
          <w:tcPr>
            <w:tcW w:w="222" w:type="dxa"/>
            <w:vAlign w:val="center"/>
            <w:hideMark/>
          </w:tcPr>
          <w:p w14:paraId="7DD571A5" w14:textId="77777777" w:rsidR="00DA01CE" w:rsidRPr="00DA01CE" w:rsidRDefault="00DA01CE" w:rsidP="00DA01CE">
            <w:pPr>
              <w:rPr>
                <w:sz w:val="20"/>
                <w:szCs w:val="20"/>
              </w:rPr>
            </w:pPr>
          </w:p>
        </w:tc>
      </w:tr>
      <w:tr w:rsidR="00DA01CE" w:rsidRPr="00DA01CE" w14:paraId="7A02919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BC0FB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9B4D26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8F796D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D61F05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4E5C2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63110A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58355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950FCA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F97F89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279AD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E6BB42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4EAD65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2CCA5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15AB76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039ED4A" w14:textId="77777777" w:rsidR="00DA01CE" w:rsidRPr="00DA01CE" w:rsidRDefault="00DA01CE" w:rsidP="00DA01CE">
            <w:pPr>
              <w:rPr>
                <w:sz w:val="20"/>
                <w:szCs w:val="20"/>
              </w:rPr>
            </w:pPr>
          </w:p>
        </w:tc>
      </w:tr>
      <w:tr w:rsidR="00DA01CE" w:rsidRPr="00DA01CE" w14:paraId="4A0F75B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2FAA66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CDCB2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5F7710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0B72B6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08C17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0F200B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F123F34" w14:textId="77777777" w:rsidR="00DA01CE" w:rsidRPr="00DA01CE" w:rsidRDefault="00DA01CE" w:rsidP="00DA01CE">
            <w:pPr>
              <w:rPr>
                <w:sz w:val="20"/>
                <w:szCs w:val="20"/>
              </w:rPr>
            </w:pPr>
          </w:p>
        </w:tc>
      </w:tr>
      <w:tr w:rsidR="00D05336" w:rsidRPr="00DA01CE" w14:paraId="0BD333A6"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2501A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BCE7EF"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Ե</w:t>
            </w:r>
            <w:r w:rsidRPr="00DA01CE">
              <w:rPr>
                <w:rFonts w:ascii="Arial Armenian" w:hAnsi="Arial Armenian" w:cs="Arial"/>
                <w:color w:val="000000"/>
                <w:sz w:val="16"/>
                <w:szCs w:val="16"/>
                <w:lang w:val="ru-RU"/>
              </w:rPr>
              <w:t>/</w:t>
            </w:r>
            <w:r w:rsidRPr="00DA01CE">
              <w:rPr>
                <w:rFonts w:ascii="Sylfaen" w:hAnsi="Sylfaen" w:cs="Sylfaen"/>
                <w:color w:val="000000"/>
                <w:sz w:val="16"/>
                <w:szCs w:val="16"/>
              </w:rPr>
              <w:t>բ</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հենապատի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կառուցում</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rPr>
              <w:t>B</w:t>
            </w:r>
            <w:r w:rsidRPr="00DA01CE">
              <w:rPr>
                <w:rFonts w:ascii="Arial Armenian" w:hAnsi="Arial Armenian" w:cs="Arial"/>
                <w:color w:val="000000"/>
                <w:sz w:val="16"/>
                <w:szCs w:val="16"/>
                <w:lang w:val="ru-RU"/>
              </w:rPr>
              <w:t xml:space="preserve">15 </w:t>
            </w:r>
            <w:r w:rsidRPr="00DA01CE">
              <w:rPr>
                <w:rFonts w:ascii="Sylfaen" w:hAnsi="Sylfaen" w:cs="Sylfaen"/>
                <w:color w:val="000000"/>
                <w:sz w:val="16"/>
                <w:szCs w:val="16"/>
              </w:rPr>
              <w:t>դասի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բետոնից</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Строительство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подпорной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стенки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Е</w:t>
            </w:r>
            <w:r w:rsidRPr="00DA01CE">
              <w:rPr>
                <w:rFonts w:ascii="Arial Armenian" w:hAnsi="Arial Armenian" w:cs="Arial"/>
                <w:color w:val="000000"/>
                <w:sz w:val="16"/>
                <w:szCs w:val="16"/>
                <w:lang w:val="ru-RU"/>
              </w:rPr>
              <w:t>/</w:t>
            </w:r>
            <w:r w:rsidRPr="00DA01CE">
              <w:rPr>
                <w:rFonts w:ascii="Calibri" w:hAnsi="Calibri" w:cs="Calibri"/>
                <w:color w:val="000000"/>
                <w:sz w:val="16"/>
                <w:szCs w:val="16"/>
                <w:lang w:val="ru-RU"/>
              </w:rPr>
              <w:t>Б</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из</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бетона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класса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w:t>
            </w:r>
            <w:r w:rsidRPr="00DA01CE">
              <w:rPr>
                <w:rFonts w:ascii="Arial Armenian" w:hAnsi="Arial Armenian" w:cs="Arial"/>
                <w:color w:val="000000"/>
                <w:sz w:val="16"/>
                <w:szCs w:val="16"/>
                <w:lang w:val="ru-RU"/>
              </w:rPr>
              <w:t>15</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1AC99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B472C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10.35</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A537A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71.23</w:t>
            </w:r>
          </w:p>
        </w:tc>
        <w:tc>
          <w:tcPr>
            <w:tcW w:w="1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54F46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737.18</w:t>
            </w:r>
          </w:p>
        </w:tc>
        <w:tc>
          <w:tcPr>
            <w:tcW w:w="222" w:type="dxa"/>
            <w:vAlign w:val="center"/>
            <w:hideMark/>
          </w:tcPr>
          <w:p w14:paraId="183030F7" w14:textId="77777777" w:rsidR="00DA01CE" w:rsidRPr="00DA01CE" w:rsidRDefault="00DA01CE" w:rsidP="00DA01CE">
            <w:pPr>
              <w:rPr>
                <w:sz w:val="20"/>
                <w:szCs w:val="20"/>
              </w:rPr>
            </w:pPr>
          </w:p>
        </w:tc>
      </w:tr>
      <w:tr w:rsidR="00DA01CE" w:rsidRPr="00DA01CE" w14:paraId="6656CF9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71187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DC4205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819694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1E94B3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F78F9D"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D4D65EF"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2D4C61F5"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7761F5F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B65C62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A7026F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B93357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9779D9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E608B2"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3FE84FC8"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4E49918F" w14:textId="77777777" w:rsidR="00DA01CE" w:rsidRPr="00DA01CE" w:rsidRDefault="00DA01CE" w:rsidP="00DA01CE">
            <w:pPr>
              <w:rPr>
                <w:sz w:val="20"/>
                <w:szCs w:val="20"/>
              </w:rPr>
            </w:pPr>
          </w:p>
        </w:tc>
      </w:tr>
      <w:tr w:rsidR="00DA01CE" w:rsidRPr="00DA01CE" w14:paraId="3562048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426B8F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C937FE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19D968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5A4B74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18BAED"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EC7C12E"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604AEC8F" w14:textId="77777777" w:rsidR="00DA01CE" w:rsidRPr="00DA01CE" w:rsidRDefault="00DA01CE" w:rsidP="00DA01CE">
            <w:pPr>
              <w:rPr>
                <w:sz w:val="20"/>
                <w:szCs w:val="20"/>
              </w:rPr>
            </w:pPr>
          </w:p>
        </w:tc>
      </w:tr>
      <w:tr w:rsidR="00DA01CE" w:rsidRPr="00DA01CE" w14:paraId="6EBF704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C54ECC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10BCB6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C86409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568164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2C6C1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43B0884"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27C29449" w14:textId="77777777" w:rsidR="00DA01CE" w:rsidRPr="00DA01CE" w:rsidRDefault="00DA01CE" w:rsidP="00DA01CE">
            <w:pPr>
              <w:rPr>
                <w:sz w:val="20"/>
                <w:szCs w:val="20"/>
              </w:rPr>
            </w:pPr>
          </w:p>
        </w:tc>
      </w:tr>
      <w:tr w:rsidR="00D05336" w:rsidRPr="00DA01CE" w14:paraId="282DB78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4484F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AD610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747" w:type="dxa"/>
            <w:vMerge w:val="restart"/>
            <w:tcBorders>
              <w:top w:val="nil"/>
              <w:left w:val="single" w:sz="4" w:space="0" w:color="auto"/>
              <w:bottom w:val="single" w:sz="4" w:space="0" w:color="000000"/>
              <w:right w:val="single" w:sz="4" w:space="0" w:color="auto"/>
            </w:tcBorders>
            <w:vAlign w:val="center"/>
            <w:hideMark/>
          </w:tcPr>
          <w:p w14:paraId="227021F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D39AB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0.61084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E3D2E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357.45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1E88A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218.35</w:t>
            </w:r>
          </w:p>
        </w:tc>
        <w:tc>
          <w:tcPr>
            <w:tcW w:w="222" w:type="dxa"/>
            <w:vAlign w:val="center"/>
            <w:hideMark/>
          </w:tcPr>
          <w:p w14:paraId="2B6DA3B2" w14:textId="77777777" w:rsidR="00DA01CE" w:rsidRPr="00DA01CE" w:rsidRDefault="00DA01CE" w:rsidP="00DA01CE">
            <w:pPr>
              <w:rPr>
                <w:sz w:val="20"/>
                <w:szCs w:val="20"/>
              </w:rPr>
            </w:pPr>
          </w:p>
        </w:tc>
      </w:tr>
      <w:tr w:rsidR="00DA01CE" w:rsidRPr="00DA01CE" w14:paraId="76EB3DA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CE5D9E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8E47CE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098A6F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B4A7E5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DEA2C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F189DB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E66558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03A86D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9A84EC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8E3544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424164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777ABB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04347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D5EC6E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80057F0" w14:textId="77777777" w:rsidR="00DA01CE" w:rsidRPr="00DA01CE" w:rsidRDefault="00DA01CE" w:rsidP="00DA01CE">
            <w:pPr>
              <w:rPr>
                <w:sz w:val="20"/>
                <w:szCs w:val="20"/>
              </w:rPr>
            </w:pPr>
          </w:p>
        </w:tc>
      </w:tr>
      <w:tr w:rsidR="00DA01CE" w:rsidRPr="00DA01CE" w14:paraId="6FE87F4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0542BE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8259E3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633F85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2CA8DE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B2932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0C4673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9B92C63" w14:textId="77777777" w:rsidR="00DA01CE" w:rsidRPr="00DA01CE" w:rsidRDefault="00DA01CE" w:rsidP="00DA01CE">
            <w:pPr>
              <w:rPr>
                <w:sz w:val="20"/>
                <w:szCs w:val="20"/>
              </w:rPr>
            </w:pPr>
          </w:p>
        </w:tc>
      </w:tr>
      <w:tr w:rsidR="00D05336" w:rsidRPr="00DA01CE" w14:paraId="45684D0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685C5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AAD49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747" w:type="dxa"/>
            <w:vMerge w:val="restart"/>
            <w:tcBorders>
              <w:top w:val="nil"/>
              <w:left w:val="single" w:sz="4" w:space="0" w:color="auto"/>
              <w:bottom w:val="single" w:sz="4" w:space="0" w:color="000000"/>
              <w:right w:val="single" w:sz="4" w:space="0" w:color="auto"/>
            </w:tcBorders>
            <w:vAlign w:val="center"/>
            <w:hideMark/>
          </w:tcPr>
          <w:p w14:paraId="67A96E2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F4BAB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0.00711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AB0C4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395.14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03539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2.81</w:t>
            </w:r>
          </w:p>
        </w:tc>
        <w:tc>
          <w:tcPr>
            <w:tcW w:w="222" w:type="dxa"/>
            <w:vAlign w:val="center"/>
            <w:hideMark/>
          </w:tcPr>
          <w:p w14:paraId="0FAB9B0F" w14:textId="77777777" w:rsidR="00DA01CE" w:rsidRPr="00DA01CE" w:rsidRDefault="00DA01CE" w:rsidP="00DA01CE">
            <w:pPr>
              <w:rPr>
                <w:sz w:val="20"/>
                <w:szCs w:val="20"/>
              </w:rPr>
            </w:pPr>
          </w:p>
        </w:tc>
      </w:tr>
      <w:tr w:rsidR="00DA01CE" w:rsidRPr="00DA01CE" w14:paraId="31E8C6C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D5F5FA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EE480C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F2D0B3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E14FEC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7FB7A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CB4FF3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6AEFB3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431D26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A1F5B2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FF88EE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D8E31E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31DD89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B0AF8F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EFEDD7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2835A73" w14:textId="77777777" w:rsidR="00DA01CE" w:rsidRPr="00DA01CE" w:rsidRDefault="00DA01CE" w:rsidP="00DA01CE">
            <w:pPr>
              <w:rPr>
                <w:sz w:val="20"/>
                <w:szCs w:val="20"/>
              </w:rPr>
            </w:pPr>
          </w:p>
        </w:tc>
      </w:tr>
      <w:tr w:rsidR="00DA01CE" w:rsidRPr="00DA01CE" w14:paraId="606AB4D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661B78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DCA5E0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78718E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4D40DC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21181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EA69FF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953D6F8" w14:textId="77777777" w:rsidR="00DA01CE" w:rsidRPr="00DA01CE" w:rsidRDefault="00DA01CE" w:rsidP="00DA01CE">
            <w:pPr>
              <w:rPr>
                <w:sz w:val="20"/>
                <w:szCs w:val="20"/>
              </w:rPr>
            </w:pPr>
          </w:p>
        </w:tc>
      </w:tr>
      <w:tr w:rsidR="00D05336" w:rsidRPr="00DA01CE" w14:paraId="6B32D30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A7B62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02E1A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Ջրամեկուսացում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բիտումի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տաք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կրկնակի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քսուկով</w:t>
            </w:r>
            <w:r w:rsidRPr="00DA01CE">
              <w:rPr>
                <w:rFonts w:ascii="Arial Armenian" w:hAnsi="Arial Armenian" w:cs="Arial"/>
                <w:color w:val="000000"/>
                <w:sz w:val="16"/>
                <w:szCs w:val="16"/>
              </w:rPr>
              <w:br/>
            </w:r>
            <w:r w:rsidRPr="00DA01CE">
              <w:rPr>
                <w:rFonts w:ascii="Calibri" w:hAnsi="Calibri" w:cs="Calibri"/>
                <w:color w:val="000000"/>
                <w:sz w:val="16"/>
                <w:szCs w:val="16"/>
              </w:rPr>
              <w:t>Гидроизоляция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двойным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горячего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битума</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A97E9E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F651F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B41A6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666DF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27.62</w:t>
            </w:r>
          </w:p>
        </w:tc>
        <w:tc>
          <w:tcPr>
            <w:tcW w:w="222" w:type="dxa"/>
            <w:vAlign w:val="center"/>
            <w:hideMark/>
          </w:tcPr>
          <w:p w14:paraId="30955035" w14:textId="77777777" w:rsidR="00DA01CE" w:rsidRPr="00DA01CE" w:rsidRDefault="00DA01CE" w:rsidP="00DA01CE">
            <w:pPr>
              <w:rPr>
                <w:sz w:val="20"/>
                <w:szCs w:val="20"/>
              </w:rPr>
            </w:pPr>
          </w:p>
        </w:tc>
      </w:tr>
      <w:tr w:rsidR="00DA01CE" w:rsidRPr="00DA01CE" w14:paraId="14C71B5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7D5875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5B69EA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9F22CE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AB1CD5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20908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6563F4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5C72AF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E02476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570D6D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4EF923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5C9D93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BA00A6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BAB91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75BE51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B6FE072" w14:textId="77777777" w:rsidR="00DA01CE" w:rsidRPr="00DA01CE" w:rsidRDefault="00DA01CE" w:rsidP="00DA01CE">
            <w:pPr>
              <w:rPr>
                <w:sz w:val="20"/>
                <w:szCs w:val="20"/>
              </w:rPr>
            </w:pPr>
          </w:p>
        </w:tc>
      </w:tr>
      <w:tr w:rsidR="00DA01CE" w:rsidRPr="00DA01CE" w14:paraId="09F0F3B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8796FD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5C5557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E6C8A7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5083DE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3BEF3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E549CB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F0E12B7" w14:textId="77777777" w:rsidR="00DA01CE" w:rsidRPr="00DA01CE" w:rsidRDefault="00DA01CE" w:rsidP="00DA01CE">
            <w:pPr>
              <w:rPr>
                <w:sz w:val="20"/>
                <w:szCs w:val="20"/>
              </w:rPr>
            </w:pPr>
          </w:p>
        </w:tc>
      </w:tr>
      <w:tr w:rsidR="00D05336" w:rsidRPr="00DA01CE" w14:paraId="7FE8DB4D"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C16E7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B8C38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Բնահողի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ետլիցք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տոփանումով</w:t>
            </w:r>
            <w:r w:rsidRPr="00DA01CE">
              <w:rPr>
                <w:rFonts w:ascii="Arial Armenian" w:hAnsi="Arial Armenian" w:cs="Arial"/>
                <w:color w:val="000000"/>
                <w:sz w:val="16"/>
                <w:szCs w:val="16"/>
              </w:rPr>
              <w:br/>
            </w:r>
            <w:r w:rsidRPr="00DA01CE">
              <w:rPr>
                <w:rFonts w:ascii="Calibri" w:hAnsi="Calibri" w:cs="Calibri"/>
                <w:color w:val="000000"/>
                <w:sz w:val="16"/>
                <w:szCs w:val="16"/>
              </w:rPr>
              <w:t>Обратная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засыпка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грунта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притаптывание</w:t>
            </w:r>
          </w:p>
        </w:tc>
        <w:tc>
          <w:tcPr>
            <w:tcW w:w="747" w:type="dxa"/>
            <w:vMerge w:val="restart"/>
            <w:tcBorders>
              <w:top w:val="nil"/>
              <w:left w:val="single" w:sz="4" w:space="0" w:color="auto"/>
              <w:bottom w:val="single" w:sz="4" w:space="0" w:color="auto"/>
              <w:right w:val="single" w:sz="4" w:space="0" w:color="auto"/>
            </w:tcBorders>
            <w:vAlign w:val="center"/>
            <w:hideMark/>
          </w:tcPr>
          <w:p w14:paraId="3931A6F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DE85C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BE0FE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752C7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10.01</w:t>
            </w:r>
          </w:p>
        </w:tc>
        <w:tc>
          <w:tcPr>
            <w:tcW w:w="222" w:type="dxa"/>
            <w:vAlign w:val="center"/>
            <w:hideMark/>
          </w:tcPr>
          <w:p w14:paraId="3337D4BB" w14:textId="77777777" w:rsidR="00DA01CE" w:rsidRPr="00DA01CE" w:rsidRDefault="00DA01CE" w:rsidP="00DA01CE">
            <w:pPr>
              <w:rPr>
                <w:sz w:val="20"/>
                <w:szCs w:val="20"/>
              </w:rPr>
            </w:pPr>
          </w:p>
        </w:tc>
      </w:tr>
      <w:tr w:rsidR="00DA01CE" w:rsidRPr="00DA01CE" w14:paraId="439D44D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332233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57DD3C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731D76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E22468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F9031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2F82C7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5CFE55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06D45B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365F17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8EC955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72A8FF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6E1AA5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5144A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C4254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1D6970B" w14:textId="77777777" w:rsidR="00DA01CE" w:rsidRPr="00DA01CE" w:rsidRDefault="00DA01CE" w:rsidP="00DA01CE">
            <w:pPr>
              <w:rPr>
                <w:sz w:val="20"/>
                <w:szCs w:val="20"/>
              </w:rPr>
            </w:pPr>
          </w:p>
        </w:tc>
      </w:tr>
      <w:tr w:rsidR="00DA01CE" w:rsidRPr="00DA01CE" w14:paraId="3CC800C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B17F9E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1DA37B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B98D89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1BA538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22413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12DEF5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A44CF0C" w14:textId="77777777" w:rsidR="00DA01CE" w:rsidRPr="00DA01CE" w:rsidRDefault="00DA01CE" w:rsidP="00DA01CE">
            <w:pPr>
              <w:rPr>
                <w:sz w:val="20"/>
                <w:szCs w:val="20"/>
              </w:rPr>
            </w:pPr>
          </w:p>
        </w:tc>
      </w:tr>
      <w:tr w:rsidR="00D05336" w:rsidRPr="00DA01CE" w14:paraId="016207A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D206F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63030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Շին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աղբի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հավաքում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բարձում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ինքնաթափերի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եւ</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տեղափոխում</w:t>
            </w:r>
            <w:r w:rsidRPr="00DA01CE">
              <w:rPr>
                <w:rFonts w:ascii="Arial Armenian" w:hAnsi="Arial Armenian" w:cs="Arial"/>
                <w:color w:val="000000"/>
                <w:sz w:val="16"/>
                <w:szCs w:val="16"/>
              </w:rPr>
              <w:t xml:space="preserve"> 13</w:t>
            </w:r>
            <w:r w:rsidRPr="00DA01CE">
              <w:rPr>
                <w:rFonts w:ascii="Sylfaen" w:hAnsi="Sylfaen" w:cs="Sylfaen"/>
                <w:color w:val="000000"/>
                <w:sz w:val="16"/>
                <w:szCs w:val="16"/>
              </w:rPr>
              <w:t>կմ</w:t>
            </w:r>
            <w:r w:rsidRPr="00DA01CE">
              <w:rPr>
                <w:rFonts w:ascii="Arial Armenian" w:hAnsi="Arial Armenian" w:cs="Arial"/>
                <w:color w:val="000000"/>
                <w:sz w:val="16"/>
                <w:szCs w:val="16"/>
              </w:rPr>
              <w:br/>
            </w:r>
            <w:r w:rsidRPr="00DA01CE">
              <w:rPr>
                <w:rFonts w:ascii="Calibri" w:hAnsi="Calibri" w:cs="Calibri"/>
                <w:color w:val="000000"/>
                <w:sz w:val="16"/>
                <w:szCs w:val="16"/>
              </w:rPr>
              <w:t>Шин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вывоз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погрузка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самосвалы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транспорт</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км</w:t>
            </w:r>
          </w:p>
        </w:tc>
        <w:tc>
          <w:tcPr>
            <w:tcW w:w="747" w:type="dxa"/>
            <w:vMerge w:val="restart"/>
            <w:tcBorders>
              <w:top w:val="nil"/>
              <w:left w:val="single" w:sz="4" w:space="0" w:color="auto"/>
              <w:bottom w:val="single" w:sz="4" w:space="0" w:color="000000"/>
              <w:right w:val="single" w:sz="4" w:space="0" w:color="auto"/>
            </w:tcBorders>
            <w:vAlign w:val="center"/>
            <w:hideMark/>
          </w:tcPr>
          <w:p w14:paraId="4C79268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C8A95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22.10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16533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4.91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8242B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108.52</w:t>
            </w:r>
          </w:p>
        </w:tc>
        <w:tc>
          <w:tcPr>
            <w:tcW w:w="222" w:type="dxa"/>
            <w:vAlign w:val="center"/>
            <w:hideMark/>
          </w:tcPr>
          <w:p w14:paraId="12452325" w14:textId="77777777" w:rsidR="00DA01CE" w:rsidRPr="00DA01CE" w:rsidRDefault="00DA01CE" w:rsidP="00DA01CE">
            <w:pPr>
              <w:rPr>
                <w:sz w:val="20"/>
                <w:szCs w:val="20"/>
              </w:rPr>
            </w:pPr>
          </w:p>
        </w:tc>
      </w:tr>
      <w:tr w:rsidR="00DA01CE" w:rsidRPr="00DA01CE" w14:paraId="6279FD2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8CD4B6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6D2297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78DECC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AC03F3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45128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0E52CD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2F740B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0C9888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CF0964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4C1467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5B8C04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BB66D5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8C955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C4B01E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495C595" w14:textId="77777777" w:rsidR="00DA01CE" w:rsidRPr="00DA01CE" w:rsidRDefault="00DA01CE" w:rsidP="00DA01CE">
            <w:pPr>
              <w:rPr>
                <w:sz w:val="20"/>
                <w:szCs w:val="20"/>
              </w:rPr>
            </w:pPr>
          </w:p>
        </w:tc>
      </w:tr>
      <w:tr w:rsidR="00DA01CE" w:rsidRPr="00DA01CE" w14:paraId="27928435" w14:textId="77777777" w:rsidTr="00DA01CE">
        <w:trPr>
          <w:trHeight w:val="405"/>
        </w:trPr>
        <w:tc>
          <w:tcPr>
            <w:tcW w:w="448" w:type="dxa"/>
            <w:vMerge/>
            <w:tcBorders>
              <w:top w:val="nil"/>
              <w:left w:val="single" w:sz="4" w:space="0" w:color="auto"/>
              <w:bottom w:val="single" w:sz="4" w:space="0" w:color="auto"/>
              <w:right w:val="single" w:sz="4" w:space="0" w:color="auto"/>
            </w:tcBorders>
            <w:vAlign w:val="center"/>
            <w:hideMark/>
          </w:tcPr>
          <w:p w14:paraId="4E863FC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F49DF1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FFFFE8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AD32E1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9D28E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2366D3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D08041C" w14:textId="77777777" w:rsidR="00DA01CE" w:rsidRPr="00DA01CE" w:rsidRDefault="00DA01CE" w:rsidP="00DA01CE">
            <w:pPr>
              <w:rPr>
                <w:sz w:val="20"/>
                <w:szCs w:val="20"/>
              </w:rPr>
            </w:pPr>
          </w:p>
        </w:tc>
      </w:tr>
      <w:tr w:rsidR="00D05336" w:rsidRPr="00DA01CE" w14:paraId="22D96332"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E6BD8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01701B"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սվաղի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ցեմենտավազային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շաղախով</w:t>
            </w:r>
            <w:r w:rsidRPr="00DA01CE">
              <w:rPr>
                <w:rFonts w:ascii="Arial Armenian" w:hAnsi="Arial Armenian" w:cs="Arial"/>
                <w:color w:val="000000"/>
                <w:sz w:val="16"/>
                <w:szCs w:val="16"/>
              </w:rPr>
              <w:t xml:space="preserve"> 1:3 </w:t>
            </w:r>
            <w:r w:rsidRPr="00DA01CE">
              <w:rPr>
                <w:rFonts w:ascii="Sylfaen" w:hAnsi="Sylfaen" w:cs="Sylfaen"/>
                <w:color w:val="000000"/>
                <w:sz w:val="16"/>
                <w:szCs w:val="16"/>
              </w:rPr>
              <w:t>հարաբերությամբ</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ցանցով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Оштукатуривание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соотношении</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сеткой</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369F0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7F22D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60.2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674E9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2.90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3FE10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174.84</w:t>
            </w:r>
          </w:p>
        </w:tc>
        <w:tc>
          <w:tcPr>
            <w:tcW w:w="222" w:type="dxa"/>
            <w:vAlign w:val="center"/>
            <w:hideMark/>
          </w:tcPr>
          <w:p w14:paraId="24A9D83D" w14:textId="77777777" w:rsidR="00DA01CE" w:rsidRPr="00DA01CE" w:rsidRDefault="00DA01CE" w:rsidP="00DA01CE">
            <w:pPr>
              <w:rPr>
                <w:sz w:val="20"/>
                <w:szCs w:val="20"/>
              </w:rPr>
            </w:pPr>
          </w:p>
        </w:tc>
      </w:tr>
      <w:tr w:rsidR="00DA01CE" w:rsidRPr="00DA01CE" w14:paraId="7748AB2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8BF302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9A6605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EC9E6B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2A47B1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12997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397277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8D24FB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967420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9DB775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37E6C5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410469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F70CCA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68B6B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D35F78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A65AB3D" w14:textId="77777777" w:rsidR="00DA01CE" w:rsidRPr="00DA01CE" w:rsidRDefault="00DA01CE" w:rsidP="00DA01CE">
            <w:pPr>
              <w:rPr>
                <w:sz w:val="20"/>
                <w:szCs w:val="20"/>
              </w:rPr>
            </w:pPr>
          </w:p>
        </w:tc>
      </w:tr>
      <w:tr w:rsidR="00DA01CE" w:rsidRPr="00DA01CE" w14:paraId="409F718D" w14:textId="77777777" w:rsidTr="00DA01CE">
        <w:trPr>
          <w:trHeight w:val="540"/>
        </w:trPr>
        <w:tc>
          <w:tcPr>
            <w:tcW w:w="448" w:type="dxa"/>
            <w:vMerge/>
            <w:tcBorders>
              <w:top w:val="nil"/>
              <w:left w:val="single" w:sz="4" w:space="0" w:color="auto"/>
              <w:bottom w:val="single" w:sz="4" w:space="0" w:color="auto"/>
              <w:right w:val="single" w:sz="4" w:space="0" w:color="auto"/>
            </w:tcBorders>
            <w:vAlign w:val="center"/>
            <w:hideMark/>
          </w:tcPr>
          <w:p w14:paraId="695C5AC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713A7D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81B90C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48D93F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72E9C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17FA98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9983E6B" w14:textId="77777777" w:rsidR="00DA01CE" w:rsidRPr="00DA01CE" w:rsidRDefault="00DA01CE" w:rsidP="00DA01CE">
            <w:pPr>
              <w:rPr>
                <w:sz w:val="20"/>
                <w:szCs w:val="20"/>
              </w:rPr>
            </w:pPr>
          </w:p>
        </w:tc>
      </w:tr>
      <w:tr w:rsidR="00D05336" w:rsidRPr="00DA01CE" w14:paraId="4209823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D4108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8AF0D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Ý»ñÏáõÙ ý³ë³¹³ÛÇÝ Ý»ñÏáí </w:t>
            </w:r>
            <w:r w:rsidRPr="00DA01CE">
              <w:rPr>
                <w:rFonts w:ascii="Arial Armenian" w:hAnsi="Arial Armenian" w:cs="Arial"/>
                <w:b/>
                <w:bCs/>
                <w:color w:val="000000"/>
                <w:sz w:val="16"/>
                <w:szCs w:val="16"/>
              </w:rPr>
              <w:t>/»ñ³Ý·Á Ñ³Ù³Ó³ÛÝ»óÝ»É å³ïíÇñ³ïáõÇ Ñ»ï/</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Покраска</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стен</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фасадной</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краской</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цвет</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согласовываем</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заказчиком</w:t>
            </w:r>
            <w:r w:rsidRPr="00DA01CE">
              <w:rPr>
                <w:rFonts w:ascii="Arial Armenian" w:hAnsi="Arial Armenian" w:cs="Arial"/>
                <w:b/>
                <w:bCs/>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E476F1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7D4AD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60.2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AC648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99941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153.09</w:t>
            </w:r>
          </w:p>
        </w:tc>
        <w:tc>
          <w:tcPr>
            <w:tcW w:w="222" w:type="dxa"/>
            <w:vAlign w:val="center"/>
            <w:hideMark/>
          </w:tcPr>
          <w:p w14:paraId="60D40D27" w14:textId="77777777" w:rsidR="00DA01CE" w:rsidRPr="00DA01CE" w:rsidRDefault="00DA01CE" w:rsidP="00DA01CE">
            <w:pPr>
              <w:rPr>
                <w:sz w:val="20"/>
                <w:szCs w:val="20"/>
              </w:rPr>
            </w:pPr>
          </w:p>
        </w:tc>
      </w:tr>
      <w:tr w:rsidR="00DA01CE" w:rsidRPr="00DA01CE" w14:paraId="6988FD2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1D6155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CFC458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505018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C175CB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4C9F2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181E6A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F7A151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64D96F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765D36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86B323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3732D9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4A9EFF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67FAA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E0882C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78F0F5F" w14:textId="77777777" w:rsidR="00DA01CE" w:rsidRPr="00DA01CE" w:rsidRDefault="00DA01CE" w:rsidP="00DA01CE">
            <w:pPr>
              <w:rPr>
                <w:sz w:val="20"/>
                <w:szCs w:val="20"/>
              </w:rPr>
            </w:pPr>
          </w:p>
        </w:tc>
      </w:tr>
      <w:tr w:rsidR="00DA01CE" w:rsidRPr="00DA01CE" w14:paraId="3C53DC70" w14:textId="77777777" w:rsidTr="00DA01CE">
        <w:trPr>
          <w:trHeight w:val="465"/>
        </w:trPr>
        <w:tc>
          <w:tcPr>
            <w:tcW w:w="448" w:type="dxa"/>
            <w:vMerge/>
            <w:tcBorders>
              <w:top w:val="nil"/>
              <w:left w:val="single" w:sz="4" w:space="0" w:color="auto"/>
              <w:bottom w:val="single" w:sz="4" w:space="0" w:color="auto"/>
              <w:right w:val="single" w:sz="4" w:space="0" w:color="auto"/>
            </w:tcBorders>
            <w:vAlign w:val="center"/>
            <w:hideMark/>
          </w:tcPr>
          <w:p w14:paraId="19A63BD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9521EA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E6E3F4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67DC45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E1C66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D840E0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E1A91AF" w14:textId="77777777" w:rsidR="00DA01CE" w:rsidRPr="00DA01CE" w:rsidRDefault="00DA01CE" w:rsidP="00DA01CE">
            <w:pPr>
              <w:rPr>
                <w:sz w:val="20"/>
                <w:szCs w:val="20"/>
              </w:rPr>
            </w:pPr>
          </w:p>
        </w:tc>
      </w:tr>
      <w:tr w:rsidR="00D05336" w:rsidRPr="00DA01CE" w14:paraId="124E9C4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3C83C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99953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´³½³Éï» </w:t>
            </w:r>
            <w:r w:rsidRPr="00DA01CE">
              <w:rPr>
                <w:rFonts w:ascii="Sylfaen" w:hAnsi="Sylfaen" w:cs="Sylfaen"/>
                <w:color w:val="000000"/>
                <w:sz w:val="16"/>
                <w:szCs w:val="16"/>
              </w:rPr>
              <w:t>վրադիր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քարերի</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ï»Õ³¹ñáõÙ</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b=350ÙÙ /</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облицовочного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камня</w:t>
            </w:r>
            <w:r w:rsidRPr="00DA01CE">
              <w:rPr>
                <w:rFonts w:ascii="Arial Armenian" w:hAnsi="Arial Armenian" w:cs="Arial"/>
                <w:color w:val="000000"/>
                <w:sz w:val="16"/>
                <w:szCs w:val="16"/>
              </w:rPr>
              <w:t xml:space="preserve"> 30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w:t>
            </w:r>
            <w:r w:rsidRPr="00DA01CE">
              <w:rPr>
                <w:rFonts w:ascii="Arial Armenian" w:hAnsi="Arial Armenian" w:cs="Arial"/>
                <w:color w:val="000000"/>
                <w:sz w:val="16"/>
                <w:szCs w:val="16"/>
              </w:rPr>
              <w:t>=350</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2FDF99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5C8F1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EB180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42.64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05FCA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447.77</w:t>
            </w:r>
          </w:p>
        </w:tc>
        <w:tc>
          <w:tcPr>
            <w:tcW w:w="222" w:type="dxa"/>
            <w:vAlign w:val="center"/>
            <w:hideMark/>
          </w:tcPr>
          <w:p w14:paraId="03BA0496" w14:textId="77777777" w:rsidR="00DA01CE" w:rsidRPr="00DA01CE" w:rsidRDefault="00DA01CE" w:rsidP="00DA01CE">
            <w:pPr>
              <w:rPr>
                <w:sz w:val="20"/>
                <w:szCs w:val="20"/>
              </w:rPr>
            </w:pPr>
          </w:p>
        </w:tc>
      </w:tr>
      <w:tr w:rsidR="00DA01CE" w:rsidRPr="00DA01CE" w14:paraId="2E31EBA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CCE029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64660E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500561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8F441F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94949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8159DE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0587FF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F7BDEA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C2AB6C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DB3620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5C3E5E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756CBF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DAC94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F684B6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F21D1D6" w14:textId="77777777" w:rsidR="00DA01CE" w:rsidRPr="00DA01CE" w:rsidRDefault="00DA01CE" w:rsidP="00DA01CE">
            <w:pPr>
              <w:rPr>
                <w:sz w:val="20"/>
                <w:szCs w:val="20"/>
              </w:rPr>
            </w:pPr>
          </w:p>
        </w:tc>
      </w:tr>
      <w:tr w:rsidR="00DA01CE" w:rsidRPr="00DA01CE" w14:paraId="20F2281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E19735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16A1C1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EC41EC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4DEA21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FE5E9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87EE2A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6CAE64F" w14:textId="77777777" w:rsidR="00DA01CE" w:rsidRPr="00DA01CE" w:rsidRDefault="00DA01CE" w:rsidP="00DA01CE">
            <w:pPr>
              <w:rPr>
                <w:sz w:val="20"/>
                <w:szCs w:val="20"/>
              </w:rPr>
            </w:pPr>
          </w:p>
        </w:tc>
      </w:tr>
      <w:tr w:rsidR="00D05336" w:rsidRPr="00DA01CE" w14:paraId="72481DCF"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04F7AC9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CA57207"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214477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F0680A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782CAD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FAC156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3132.82</w:t>
            </w:r>
          </w:p>
        </w:tc>
        <w:tc>
          <w:tcPr>
            <w:tcW w:w="222" w:type="dxa"/>
            <w:vAlign w:val="center"/>
            <w:hideMark/>
          </w:tcPr>
          <w:p w14:paraId="37BD3FDF" w14:textId="77777777" w:rsidR="00DA01CE" w:rsidRPr="00DA01CE" w:rsidRDefault="00DA01CE" w:rsidP="00DA01CE">
            <w:pPr>
              <w:rPr>
                <w:sz w:val="20"/>
                <w:szCs w:val="20"/>
              </w:rPr>
            </w:pPr>
          </w:p>
        </w:tc>
      </w:tr>
      <w:tr w:rsidR="00DA01CE" w:rsidRPr="00DA01CE" w14:paraId="2F357BC5"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3AC793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AB25BB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77457B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554D23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211EC5D"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74A577D6"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AF33499"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D2FCBE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1D9F22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12BCE36"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892B3C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F06A73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0D48BF7F"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3AE7238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04BF62C" w14:textId="77777777" w:rsidR="00DA01CE" w:rsidRPr="00DA01CE" w:rsidRDefault="00DA01CE" w:rsidP="00DA01CE">
            <w:pPr>
              <w:rPr>
                <w:sz w:val="20"/>
                <w:szCs w:val="20"/>
              </w:rPr>
            </w:pPr>
          </w:p>
        </w:tc>
      </w:tr>
      <w:tr w:rsidR="00DA01CE" w:rsidRPr="00DA01CE" w14:paraId="219F7F9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DAF2A0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3ECFE3A"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5E1D84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431FFA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D29221A"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6E0E0C18"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BF2EDF4" w14:textId="77777777" w:rsidR="00DA01CE" w:rsidRPr="00DA01CE" w:rsidRDefault="00DA01CE" w:rsidP="00DA01CE">
            <w:pPr>
              <w:rPr>
                <w:sz w:val="20"/>
                <w:szCs w:val="20"/>
              </w:rPr>
            </w:pPr>
          </w:p>
        </w:tc>
      </w:tr>
      <w:tr w:rsidR="00D05336" w:rsidRPr="00DA01CE" w14:paraId="1A9C91F1"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7EEE5E1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99C1523"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3E39A8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DAC43C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4B1D4A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6537176D"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10.69%</w:t>
            </w:r>
          </w:p>
        </w:tc>
        <w:tc>
          <w:tcPr>
            <w:tcW w:w="222" w:type="dxa"/>
            <w:vAlign w:val="center"/>
            <w:hideMark/>
          </w:tcPr>
          <w:p w14:paraId="0D8AA304" w14:textId="77777777" w:rsidR="00DA01CE" w:rsidRPr="00DA01CE" w:rsidRDefault="00DA01CE" w:rsidP="00DA01CE">
            <w:pPr>
              <w:rPr>
                <w:sz w:val="20"/>
                <w:szCs w:val="20"/>
              </w:rPr>
            </w:pPr>
          </w:p>
        </w:tc>
      </w:tr>
      <w:tr w:rsidR="00DA01CE" w:rsidRPr="00DA01CE" w14:paraId="2A465377"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3979AF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A20324B"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036552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F6E180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D9BBFFE"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B216731"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B807647"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7B5F3D57"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6FCD59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C9C02FE"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82B6FA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56798B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25B452E"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279CA3B"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5500F13" w14:textId="77777777" w:rsidR="00DA01CE" w:rsidRPr="00DA01CE" w:rsidRDefault="00DA01CE" w:rsidP="00DA01CE">
            <w:pPr>
              <w:rPr>
                <w:sz w:val="20"/>
                <w:szCs w:val="20"/>
              </w:rPr>
            </w:pPr>
          </w:p>
        </w:tc>
      </w:tr>
      <w:tr w:rsidR="00DA01CE" w:rsidRPr="00DA01CE" w14:paraId="57AF81A3"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FC132F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1CCC0B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708F80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E20FBF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26E28A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719D820"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584EE1D" w14:textId="77777777" w:rsidR="00DA01CE" w:rsidRPr="00DA01CE" w:rsidRDefault="00DA01CE" w:rsidP="00DA01CE">
            <w:pPr>
              <w:rPr>
                <w:sz w:val="20"/>
                <w:szCs w:val="20"/>
              </w:rPr>
            </w:pPr>
          </w:p>
        </w:tc>
      </w:tr>
      <w:tr w:rsidR="00D05336" w:rsidRPr="00DA01CE" w14:paraId="323AD99B"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0D1F6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7AC6C7" w14:textId="77777777" w:rsidR="00DA01CE" w:rsidRPr="00DA01CE" w:rsidRDefault="00DA01CE" w:rsidP="00DA01CE">
            <w:pPr>
              <w:jc w:val="center"/>
              <w:rPr>
                <w:rFonts w:ascii="Arial Armenian" w:hAnsi="Arial Armenian" w:cs="Arial"/>
                <w:b/>
                <w:bCs/>
                <w:color w:val="000000"/>
                <w:sz w:val="16"/>
                <w:szCs w:val="16"/>
                <w:u w:val="single"/>
              </w:rPr>
            </w:pPr>
            <w:r w:rsidRPr="00DA01CE">
              <w:rPr>
                <w:rFonts w:ascii="Sylfaen" w:hAnsi="Sylfaen" w:cs="Sylfaen"/>
                <w:b/>
                <w:bCs/>
                <w:color w:val="000000"/>
                <w:sz w:val="16"/>
                <w:szCs w:val="16"/>
                <w:u w:val="single"/>
              </w:rPr>
              <w:t>Նոր</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ե</w:t>
            </w:r>
            <w:r w:rsidRPr="00DA01CE">
              <w:rPr>
                <w:rFonts w:ascii="Arial Armenian" w:hAnsi="Arial Armenian" w:cs="Arial"/>
                <w:b/>
                <w:bCs/>
                <w:color w:val="000000"/>
                <w:sz w:val="16"/>
                <w:szCs w:val="16"/>
                <w:u w:val="single"/>
              </w:rPr>
              <w:t>/</w:t>
            </w:r>
            <w:r w:rsidRPr="00DA01CE">
              <w:rPr>
                <w:rFonts w:ascii="Sylfaen" w:hAnsi="Sylfaen" w:cs="Sylfaen"/>
                <w:b/>
                <w:bCs/>
                <w:color w:val="000000"/>
                <w:sz w:val="16"/>
                <w:szCs w:val="16"/>
                <w:u w:val="single"/>
              </w:rPr>
              <w:t>բետոնյա</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հենապատեր</w:t>
            </w:r>
            <w:r w:rsidRPr="00DA01CE">
              <w:rPr>
                <w:rFonts w:ascii="Arial Armenian" w:hAnsi="Arial Armenian" w:cs="Arial"/>
                <w:b/>
                <w:bCs/>
                <w:color w:val="000000"/>
                <w:sz w:val="16"/>
                <w:szCs w:val="16"/>
                <w:u w:val="single"/>
              </w:rPr>
              <w:t xml:space="preserve"> h=0.6</w:t>
            </w:r>
            <w:r w:rsidRPr="00DA01CE">
              <w:rPr>
                <w:rFonts w:ascii="Sylfaen" w:hAnsi="Sylfaen" w:cs="Sylfaen"/>
                <w:b/>
                <w:bCs/>
                <w:color w:val="000000"/>
                <w:sz w:val="16"/>
                <w:szCs w:val="16"/>
                <w:u w:val="single"/>
              </w:rPr>
              <w:t>մ</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բարձրությամբ</w:t>
            </w:r>
            <w:r w:rsidRPr="00DA01CE">
              <w:rPr>
                <w:rFonts w:ascii="Arial Armenian" w:hAnsi="Arial Armenian" w:cs="Arial"/>
                <w:b/>
                <w:bCs/>
                <w:color w:val="000000"/>
                <w:sz w:val="16"/>
                <w:szCs w:val="16"/>
                <w:u w:val="single"/>
              </w:rPr>
              <w:br w:type="page"/>
              <w:t>/</w:t>
            </w:r>
            <w:r w:rsidRPr="00DA01CE">
              <w:rPr>
                <w:rFonts w:ascii="Sylfaen" w:hAnsi="Sylfaen" w:cs="Sylfaen"/>
                <w:b/>
                <w:bCs/>
                <w:color w:val="000000"/>
                <w:sz w:val="16"/>
                <w:szCs w:val="16"/>
                <w:u w:val="single"/>
              </w:rPr>
              <w:t>բետոնյա</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ձևավոր</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սալիկների</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իրականացման</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համար</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հարթակի</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ուղիղ</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սանալու</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համար</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տվյալ</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հատվաշում</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նունպես</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իրականացնել</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ե</w:t>
            </w:r>
            <w:r w:rsidRPr="00DA01CE">
              <w:rPr>
                <w:rFonts w:ascii="Arial Armenian" w:hAnsi="Arial Armenian" w:cs="Arial"/>
                <w:b/>
                <w:bCs/>
                <w:color w:val="000000"/>
                <w:sz w:val="16"/>
                <w:szCs w:val="16"/>
                <w:u w:val="single"/>
              </w:rPr>
              <w:t>/</w:t>
            </w:r>
            <w:r w:rsidRPr="00DA01CE">
              <w:rPr>
                <w:rFonts w:ascii="Sylfaen" w:hAnsi="Sylfaen" w:cs="Sylfaen"/>
                <w:b/>
                <w:bCs/>
                <w:color w:val="000000"/>
                <w:sz w:val="16"/>
                <w:szCs w:val="16"/>
                <w:u w:val="single"/>
              </w:rPr>
              <w:t>բ</w:t>
            </w:r>
            <w:r w:rsidRPr="00DA01CE">
              <w:rPr>
                <w:rFonts w:ascii="Arial Armenian" w:hAnsi="Arial Armenian" w:cs="Arial"/>
                <w:b/>
                <w:bCs/>
                <w:color w:val="000000"/>
                <w:sz w:val="16"/>
                <w:szCs w:val="16"/>
                <w:u w:val="single"/>
              </w:rPr>
              <w:t>-</w:t>
            </w:r>
            <w:r w:rsidRPr="00DA01CE">
              <w:rPr>
                <w:rFonts w:ascii="Sylfaen" w:hAnsi="Sylfaen" w:cs="Sylfaen"/>
                <w:b/>
                <w:bCs/>
                <w:color w:val="000000"/>
                <w:sz w:val="16"/>
                <w:szCs w:val="16"/>
                <w:u w:val="single"/>
              </w:rPr>
              <w:t>յա</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հենապատ</w:t>
            </w:r>
            <w:r w:rsidRPr="00DA01CE">
              <w:rPr>
                <w:rFonts w:ascii="Arial Armenian" w:hAnsi="Arial Armenian" w:cs="Arial"/>
                <w:b/>
                <w:bCs/>
                <w:color w:val="000000"/>
                <w:sz w:val="16"/>
                <w:szCs w:val="16"/>
                <w:u w:val="single"/>
              </w:rPr>
              <w:t>/</w:t>
            </w:r>
            <w:r w:rsidRPr="00DA01CE">
              <w:rPr>
                <w:rFonts w:ascii="Arial Armenian" w:hAnsi="Arial Armenian" w:cs="Arial"/>
                <w:b/>
                <w:bCs/>
                <w:color w:val="000000"/>
                <w:sz w:val="16"/>
                <w:szCs w:val="16"/>
                <w:u w:val="single"/>
              </w:rPr>
              <w:br w:type="page"/>
            </w:r>
            <w:r w:rsidRPr="00DA01CE">
              <w:rPr>
                <w:rFonts w:ascii="Calibri" w:hAnsi="Calibri" w:cs="Calibri"/>
                <w:b/>
                <w:bCs/>
                <w:color w:val="000000"/>
                <w:sz w:val="16"/>
                <w:szCs w:val="16"/>
                <w:u w:val="single"/>
              </w:rPr>
              <w:t>Новые</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е</w:t>
            </w:r>
            <w:r w:rsidRPr="00DA01CE">
              <w:rPr>
                <w:rFonts w:ascii="Arial Armenian" w:hAnsi="Arial Armenian" w:cs="Arial"/>
                <w:b/>
                <w:bCs/>
                <w:color w:val="000000"/>
                <w:sz w:val="16"/>
                <w:szCs w:val="16"/>
                <w:u w:val="single"/>
              </w:rPr>
              <w:t>/</w:t>
            </w:r>
            <w:r w:rsidRPr="00DA01CE">
              <w:rPr>
                <w:rFonts w:ascii="Calibri" w:hAnsi="Calibri" w:cs="Calibri"/>
                <w:b/>
                <w:bCs/>
                <w:color w:val="000000"/>
                <w:sz w:val="16"/>
                <w:szCs w:val="16"/>
                <w:u w:val="single"/>
              </w:rPr>
              <w:t>бетонные</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подпорные</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стены</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высотой</w:t>
            </w:r>
            <w:r w:rsidRPr="00DA01CE">
              <w:rPr>
                <w:rFonts w:ascii="Arial Armenian" w:hAnsi="Arial Armenian" w:cs="Arial"/>
                <w:b/>
                <w:bCs/>
                <w:color w:val="000000"/>
                <w:sz w:val="16"/>
                <w:szCs w:val="16"/>
                <w:u w:val="single"/>
              </w:rPr>
              <w:t xml:space="preserve"> h=0,6</w:t>
            </w:r>
            <w:r w:rsidRPr="00DA01CE">
              <w:rPr>
                <w:rFonts w:ascii="Calibri" w:hAnsi="Calibri" w:cs="Calibri"/>
                <w:b/>
                <w:bCs/>
                <w:color w:val="000000"/>
                <w:sz w:val="16"/>
                <w:szCs w:val="16"/>
                <w:u w:val="single"/>
              </w:rPr>
              <w:t>м</w:t>
            </w:r>
            <w:r w:rsidRPr="00DA01CE">
              <w:rPr>
                <w:rFonts w:ascii="Arial Armenian" w:hAnsi="Arial Armenian" w:cs="Arial"/>
                <w:b/>
                <w:bCs/>
                <w:color w:val="000000"/>
                <w:sz w:val="16"/>
                <w:szCs w:val="16"/>
                <w:u w:val="single"/>
              </w:rPr>
              <w:t>.</w:t>
            </w:r>
            <w:r w:rsidRPr="00DA01CE">
              <w:rPr>
                <w:rFonts w:ascii="Arial Armenian" w:hAnsi="Arial Armenian" w:cs="Arial"/>
                <w:b/>
                <w:bCs/>
                <w:color w:val="000000"/>
                <w:sz w:val="16"/>
                <w:szCs w:val="16"/>
                <w:u w:val="single"/>
              </w:rPr>
              <w:br w:type="page"/>
              <w:t>/</w:t>
            </w:r>
            <w:r w:rsidRPr="00DA01CE">
              <w:rPr>
                <w:rFonts w:ascii="Calibri" w:hAnsi="Calibri" w:cs="Calibri"/>
                <w:b/>
                <w:bCs/>
                <w:color w:val="000000"/>
                <w:sz w:val="16"/>
                <w:szCs w:val="16"/>
                <w:u w:val="single"/>
              </w:rPr>
              <w:t>при</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выполнении</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бетонных</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фасонных</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плит</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при</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прямом</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уклоне</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площадки</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выполнить</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подпорную</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стенку</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так</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же</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как</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и</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в</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данном</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распределении</w:t>
            </w:r>
            <w:r w:rsidRPr="00DA01CE">
              <w:rPr>
                <w:rFonts w:ascii="Arial Armenian" w:hAnsi="Arial Armenian" w:cs="Arial"/>
                <w:b/>
                <w:bCs/>
                <w:color w:val="000000"/>
                <w:sz w:val="16"/>
                <w:szCs w:val="16"/>
                <w:u w:val="single"/>
              </w:rPr>
              <w:t>/</w:t>
            </w:r>
          </w:p>
        </w:tc>
        <w:tc>
          <w:tcPr>
            <w:tcW w:w="74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6288CA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A88A4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CEAF8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31663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222" w:type="dxa"/>
            <w:vAlign w:val="center"/>
            <w:hideMark/>
          </w:tcPr>
          <w:p w14:paraId="2E2A924A" w14:textId="77777777" w:rsidR="00DA01CE" w:rsidRPr="00DA01CE" w:rsidRDefault="00DA01CE" w:rsidP="00DA01CE">
            <w:pPr>
              <w:rPr>
                <w:sz w:val="20"/>
                <w:szCs w:val="20"/>
              </w:rPr>
            </w:pPr>
          </w:p>
        </w:tc>
      </w:tr>
      <w:tr w:rsidR="00DA01CE" w:rsidRPr="00DA01CE" w14:paraId="499AC82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6BAD60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8B22975"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05ED2F9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74795A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4469A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B95100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095459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27EF30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1FC8EE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1020F00"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270654D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8F237F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58DEF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F6F397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8FD8FB4" w14:textId="77777777" w:rsidR="00DA01CE" w:rsidRPr="00DA01CE" w:rsidRDefault="00DA01CE" w:rsidP="00DA01CE">
            <w:pPr>
              <w:rPr>
                <w:sz w:val="20"/>
                <w:szCs w:val="20"/>
              </w:rPr>
            </w:pPr>
          </w:p>
        </w:tc>
      </w:tr>
      <w:tr w:rsidR="00DA01CE" w:rsidRPr="00DA01CE" w14:paraId="6A9AAF8D" w14:textId="77777777" w:rsidTr="00DA01CE">
        <w:trPr>
          <w:trHeight w:val="2160"/>
        </w:trPr>
        <w:tc>
          <w:tcPr>
            <w:tcW w:w="448" w:type="dxa"/>
            <w:vMerge/>
            <w:tcBorders>
              <w:top w:val="nil"/>
              <w:left w:val="single" w:sz="4" w:space="0" w:color="auto"/>
              <w:bottom w:val="single" w:sz="4" w:space="0" w:color="auto"/>
              <w:right w:val="single" w:sz="4" w:space="0" w:color="auto"/>
            </w:tcBorders>
            <w:vAlign w:val="center"/>
            <w:hideMark/>
          </w:tcPr>
          <w:p w14:paraId="4B3E89D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93AFAB0" w14:textId="77777777" w:rsidR="00DA01CE" w:rsidRPr="00DA01CE" w:rsidRDefault="00DA01CE" w:rsidP="00DA01CE">
            <w:pPr>
              <w:rPr>
                <w:rFonts w:ascii="Arial Armenian" w:hAnsi="Arial Armenian" w:cs="Arial"/>
                <w:b/>
                <w:bCs/>
                <w:color w:val="000000"/>
                <w:sz w:val="16"/>
                <w:szCs w:val="16"/>
                <w:u w:val="single"/>
              </w:rPr>
            </w:pPr>
          </w:p>
        </w:tc>
        <w:tc>
          <w:tcPr>
            <w:tcW w:w="747" w:type="dxa"/>
            <w:vMerge/>
            <w:tcBorders>
              <w:top w:val="nil"/>
              <w:left w:val="single" w:sz="4" w:space="0" w:color="auto"/>
              <w:bottom w:val="single" w:sz="4" w:space="0" w:color="000000"/>
              <w:right w:val="single" w:sz="4" w:space="0" w:color="auto"/>
            </w:tcBorders>
            <w:vAlign w:val="center"/>
            <w:hideMark/>
          </w:tcPr>
          <w:p w14:paraId="26AFF5E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77948B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E7EF0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6CA734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FB5556A" w14:textId="77777777" w:rsidR="00DA01CE" w:rsidRPr="00DA01CE" w:rsidRDefault="00DA01CE" w:rsidP="00DA01CE">
            <w:pPr>
              <w:rPr>
                <w:sz w:val="20"/>
                <w:szCs w:val="20"/>
              </w:rPr>
            </w:pPr>
          </w:p>
        </w:tc>
      </w:tr>
      <w:tr w:rsidR="00D05336" w:rsidRPr="00DA01CE" w14:paraId="25ED035B"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4DB1B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A80FE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p>
        </w:tc>
        <w:tc>
          <w:tcPr>
            <w:tcW w:w="747" w:type="dxa"/>
            <w:vMerge w:val="restart"/>
            <w:tcBorders>
              <w:top w:val="nil"/>
              <w:left w:val="single" w:sz="4" w:space="0" w:color="auto"/>
              <w:bottom w:val="single" w:sz="4" w:space="0" w:color="auto"/>
              <w:right w:val="single" w:sz="4" w:space="0" w:color="auto"/>
            </w:tcBorders>
            <w:vAlign w:val="center"/>
            <w:hideMark/>
          </w:tcPr>
          <w:p w14:paraId="1077CB6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C2A28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46.4000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E10D4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C70B2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159.46</w:t>
            </w:r>
          </w:p>
        </w:tc>
        <w:tc>
          <w:tcPr>
            <w:tcW w:w="222" w:type="dxa"/>
            <w:vAlign w:val="center"/>
            <w:hideMark/>
          </w:tcPr>
          <w:p w14:paraId="7604819B" w14:textId="77777777" w:rsidR="00DA01CE" w:rsidRPr="00DA01CE" w:rsidRDefault="00DA01CE" w:rsidP="00DA01CE">
            <w:pPr>
              <w:rPr>
                <w:sz w:val="20"/>
                <w:szCs w:val="20"/>
              </w:rPr>
            </w:pPr>
          </w:p>
        </w:tc>
      </w:tr>
      <w:tr w:rsidR="00DA01CE" w:rsidRPr="00DA01CE" w14:paraId="5A09F80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0A6913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11D34E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882966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4D087C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F64E3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22604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3D5542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CA010E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B7D875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9BE5AD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6B0C1F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0D762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7B493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DB52EB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ACD9A2A" w14:textId="77777777" w:rsidR="00DA01CE" w:rsidRPr="00DA01CE" w:rsidRDefault="00DA01CE" w:rsidP="00DA01CE">
            <w:pPr>
              <w:rPr>
                <w:sz w:val="20"/>
                <w:szCs w:val="20"/>
              </w:rPr>
            </w:pPr>
          </w:p>
        </w:tc>
      </w:tr>
      <w:tr w:rsidR="00DA01CE" w:rsidRPr="00DA01CE" w14:paraId="0929F25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3B4567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866CFA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B39162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812CF5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AA523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520041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84A65A2" w14:textId="77777777" w:rsidR="00DA01CE" w:rsidRPr="00DA01CE" w:rsidRDefault="00DA01CE" w:rsidP="00DA01CE">
            <w:pPr>
              <w:rPr>
                <w:sz w:val="20"/>
                <w:szCs w:val="20"/>
              </w:rPr>
            </w:pPr>
          </w:p>
        </w:tc>
      </w:tr>
      <w:tr w:rsidR="00D05336" w:rsidRPr="00DA01CE" w14:paraId="5151ACC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438C9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75362E"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Խճի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նախապատրաստական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10</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глины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vAlign w:val="center"/>
            <w:hideMark/>
          </w:tcPr>
          <w:p w14:paraId="6EAC347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F65841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5.64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89052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9.62</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9775B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54.27</w:t>
            </w:r>
          </w:p>
        </w:tc>
        <w:tc>
          <w:tcPr>
            <w:tcW w:w="222" w:type="dxa"/>
            <w:vAlign w:val="center"/>
            <w:hideMark/>
          </w:tcPr>
          <w:p w14:paraId="788CEC49" w14:textId="77777777" w:rsidR="00DA01CE" w:rsidRPr="00DA01CE" w:rsidRDefault="00DA01CE" w:rsidP="00DA01CE">
            <w:pPr>
              <w:rPr>
                <w:sz w:val="20"/>
                <w:szCs w:val="20"/>
              </w:rPr>
            </w:pPr>
          </w:p>
        </w:tc>
      </w:tr>
      <w:tr w:rsidR="00DA01CE" w:rsidRPr="00DA01CE" w14:paraId="07D2629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55EE6C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4C7290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77D736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2C1981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F4FB2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C54F67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2801C8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A72680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D1C4F7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2222DB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440A2B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EAFA89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E3003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68D397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2E370FD" w14:textId="77777777" w:rsidR="00DA01CE" w:rsidRPr="00DA01CE" w:rsidRDefault="00DA01CE" w:rsidP="00DA01CE">
            <w:pPr>
              <w:rPr>
                <w:sz w:val="20"/>
                <w:szCs w:val="20"/>
              </w:rPr>
            </w:pPr>
          </w:p>
        </w:tc>
      </w:tr>
      <w:tr w:rsidR="00DA01CE" w:rsidRPr="00DA01CE" w14:paraId="4F39CA9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20EF29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27DA7A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9969EC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256B0C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C7C23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4738E1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01F6386" w14:textId="77777777" w:rsidR="00DA01CE" w:rsidRPr="00DA01CE" w:rsidRDefault="00DA01CE" w:rsidP="00DA01CE">
            <w:pPr>
              <w:rPr>
                <w:sz w:val="20"/>
                <w:szCs w:val="20"/>
              </w:rPr>
            </w:pPr>
          </w:p>
        </w:tc>
      </w:tr>
      <w:tr w:rsidR="00D05336" w:rsidRPr="00DA01CE" w14:paraId="1A9D624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1EFF6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3982E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Նախապատրաստական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B7.5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բետոնից</w:t>
            </w:r>
            <w:r w:rsidRPr="00DA01CE">
              <w:rPr>
                <w:rFonts w:ascii="Arial Armenian" w:hAnsi="Arial Armenian" w:cs="Arial"/>
                <w:color w:val="000000"/>
                <w:sz w:val="16"/>
                <w:szCs w:val="16"/>
              </w:rPr>
              <w:t xml:space="preserve"> 10</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7,5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vAlign w:val="center"/>
            <w:hideMark/>
          </w:tcPr>
          <w:p w14:paraId="68610D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5858A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5.64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4D244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40.90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769C1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230.69</w:t>
            </w:r>
          </w:p>
        </w:tc>
        <w:tc>
          <w:tcPr>
            <w:tcW w:w="222" w:type="dxa"/>
            <w:vAlign w:val="center"/>
            <w:hideMark/>
          </w:tcPr>
          <w:p w14:paraId="614E79A4" w14:textId="77777777" w:rsidR="00DA01CE" w:rsidRPr="00DA01CE" w:rsidRDefault="00DA01CE" w:rsidP="00DA01CE">
            <w:pPr>
              <w:rPr>
                <w:sz w:val="20"/>
                <w:szCs w:val="20"/>
              </w:rPr>
            </w:pPr>
          </w:p>
        </w:tc>
      </w:tr>
      <w:tr w:rsidR="00DA01CE" w:rsidRPr="00DA01CE" w14:paraId="4DE77F5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2CFC04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70FCA5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3D1688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3A4F55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64D7B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9B4111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BFFC2F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B4471C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50DA93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8207C3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14930E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FE5E43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171B53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2424D6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4A078BA" w14:textId="77777777" w:rsidR="00DA01CE" w:rsidRPr="00DA01CE" w:rsidRDefault="00DA01CE" w:rsidP="00DA01CE">
            <w:pPr>
              <w:rPr>
                <w:sz w:val="20"/>
                <w:szCs w:val="20"/>
              </w:rPr>
            </w:pPr>
          </w:p>
        </w:tc>
      </w:tr>
      <w:tr w:rsidR="00DA01CE" w:rsidRPr="00DA01CE" w14:paraId="434D6F16" w14:textId="77777777" w:rsidTr="00DA01CE">
        <w:trPr>
          <w:trHeight w:val="510"/>
        </w:trPr>
        <w:tc>
          <w:tcPr>
            <w:tcW w:w="448" w:type="dxa"/>
            <w:vMerge/>
            <w:tcBorders>
              <w:top w:val="nil"/>
              <w:left w:val="single" w:sz="4" w:space="0" w:color="auto"/>
              <w:bottom w:val="single" w:sz="4" w:space="0" w:color="auto"/>
              <w:right w:val="single" w:sz="4" w:space="0" w:color="auto"/>
            </w:tcBorders>
            <w:vAlign w:val="center"/>
            <w:hideMark/>
          </w:tcPr>
          <w:p w14:paraId="1BCDC30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FBF8DF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2B59C2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C33C40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F42E2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A9BD13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6B5B0D3" w14:textId="77777777" w:rsidR="00DA01CE" w:rsidRPr="00DA01CE" w:rsidRDefault="00DA01CE" w:rsidP="00DA01CE">
            <w:pPr>
              <w:rPr>
                <w:sz w:val="20"/>
                <w:szCs w:val="20"/>
              </w:rPr>
            </w:pPr>
          </w:p>
        </w:tc>
      </w:tr>
      <w:tr w:rsidR="00D05336" w:rsidRPr="00DA01CE" w14:paraId="07A3A9C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AB701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F7042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Երկաթբետոնե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հիմնային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հեծանների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B-20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բետոնով</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t>20-40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չափաբաժնի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խիճով</w:t>
            </w:r>
            <w:r w:rsidRPr="00DA01CE">
              <w:rPr>
                <w:rFonts w:ascii="Arial Armenian" w:hAnsi="Arial Armenian" w:cs="Arial"/>
                <w:color w:val="000000"/>
                <w:sz w:val="16"/>
                <w:szCs w:val="16"/>
              </w:rPr>
              <w:br/>
            </w:r>
            <w:r w:rsidRPr="00DA01CE">
              <w:rPr>
                <w:rFonts w:ascii="Calibri" w:hAnsi="Calibri" w:cs="Calibri"/>
                <w:color w:val="000000"/>
                <w:sz w:val="16"/>
                <w:szCs w:val="16"/>
              </w:rPr>
              <w:t>Реализация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железобетонных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основных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колес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-20,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20-40 </w:t>
            </w:r>
            <w:r w:rsidRPr="00DA01CE">
              <w:rPr>
                <w:rFonts w:ascii="Calibri" w:hAnsi="Calibri" w:cs="Calibri"/>
                <w:color w:val="000000"/>
                <w:sz w:val="16"/>
                <w:szCs w:val="16"/>
              </w:rPr>
              <w:t>мм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vAlign w:val="center"/>
            <w:hideMark/>
          </w:tcPr>
          <w:p w14:paraId="4A6847E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9B580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19.5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8D396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86.38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E0AA2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1684.42</w:t>
            </w:r>
          </w:p>
        </w:tc>
        <w:tc>
          <w:tcPr>
            <w:tcW w:w="222" w:type="dxa"/>
            <w:vAlign w:val="center"/>
            <w:hideMark/>
          </w:tcPr>
          <w:p w14:paraId="7CEC130C" w14:textId="77777777" w:rsidR="00DA01CE" w:rsidRPr="00DA01CE" w:rsidRDefault="00DA01CE" w:rsidP="00DA01CE">
            <w:pPr>
              <w:rPr>
                <w:sz w:val="20"/>
                <w:szCs w:val="20"/>
              </w:rPr>
            </w:pPr>
          </w:p>
        </w:tc>
      </w:tr>
      <w:tr w:rsidR="00DA01CE" w:rsidRPr="00DA01CE" w14:paraId="41069A8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CB3DDE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B55A94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04B32D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FEAA1E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52B49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AE63D1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DC1DB4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A2F386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563BFA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EBC5ED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B8FD4B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7DF820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8C772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BC3CB8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1635136" w14:textId="77777777" w:rsidR="00DA01CE" w:rsidRPr="00DA01CE" w:rsidRDefault="00DA01CE" w:rsidP="00DA01CE">
            <w:pPr>
              <w:rPr>
                <w:sz w:val="20"/>
                <w:szCs w:val="20"/>
              </w:rPr>
            </w:pPr>
          </w:p>
        </w:tc>
      </w:tr>
      <w:tr w:rsidR="00DA01CE" w:rsidRPr="00DA01CE" w14:paraId="5677861F" w14:textId="77777777" w:rsidTr="00DA01CE">
        <w:trPr>
          <w:trHeight w:val="540"/>
        </w:trPr>
        <w:tc>
          <w:tcPr>
            <w:tcW w:w="448" w:type="dxa"/>
            <w:vMerge/>
            <w:tcBorders>
              <w:top w:val="nil"/>
              <w:left w:val="single" w:sz="4" w:space="0" w:color="auto"/>
              <w:bottom w:val="single" w:sz="4" w:space="0" w:color="auto"/>
              <w:right w:val="single" w:sz="4" w:space="0" w:color="auto"/>
            </w:tcBorders>
            <w:vAlign w:val="center"/>
            <w:hideMark/>
          </w:tcPr>
          <w:p w14:paraId="009341E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C52F76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5EB14A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682FF0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7F6B6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548302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D6C8001" w14:textId="77777777" w:rsidR="00DA01CE" w:rsidRPr="00DA01CE" w:rsidRDefault="00DA01CE" w:rsidP="00DA01CE">
            <w:pPr>
              <w:rPr>
                <w:sz w:val="20"/>
                <w:szCs w:val="20"/>
              </w:rPr>
            </w:pPr>
          </w:p>
        </w:tc>
      </w:tr>
      <w:tr w:rsidR="00D05336" w:rsidRPr="00DA01CE" w14:paraId="448E2B9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61325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D5471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747" w:type="dxa"/>
            <w:vMerge w:val="restart"/>
            <w:tcBorders>
              <w:top w:val="nil"/>
              <w:left w:val="single" w:sz="4" w:space="0" w:color="auto"/>
              <w:bottom w:val="single" w:sz="4" w:space="0" w:color="000000"/>
              <w:right w:val="single" w:sz="4" w:space="0" w:color="auto"/>
            </w:tcBorders>
            <w:vAlign w:val="center"/>
            <w:hideMark/>
          </w:tcPr>
          <w:p w14:paraId="02141CA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9B5B4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0.27706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0A7AC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357.45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14308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99.04</w:t>
            </w:r>
          </w:p>
        </w:tc>
        <w:tc>
          <w:tcPr>
            <w:tcW w:w="222" w:type="dxa"/>
            <w:vAlign w:val="center"/>
            <w:hideMark/>
          </w:tcPr>
          <w:p w14:paraId="6D9692E4" w14:textId="77777777" w:rsidR="00DA01CE" w:rsidRPr="00DA01CE" w:rsidRDefault="00DA01CE" w:rsidP="00DA01CE">
            <w:pPr>
              <w:rPr>
                <w:sz w:val="20"/>
                <w:szCs w:val="20"/>
              </w:rPr>
            </w:pPr>
          </w:p>
        </w:tc>
      </w:tr>
      <w:tr w:rsidR="00DA01CE" w:rsidRPr="00DA01CE" w14:paraId="2B9DDAB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D2B15F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8F5D9C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AB1751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4E621E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B0D69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A24658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15882C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F2EBE8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1DD8BA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B44783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CC3AB7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994FE5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EF40B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C920A1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999DFE3" w14:textId="77777777" w:rsidR="00DA01CE" w:rsidRPr="00DA01CE" w:rsidRDefault="00DA01CE" w:rsidP="00DA01CE">
            <w:pPr>
              <w:rPr>
                <w:sz w:val="20"/>
                <w:szCs w:val="20"/>
              </w:rPr>
            </w:pPr>
          </w:p>
        </w:tc>
      </w:tr>
      <w:tr w:rsidR="00DA01CE" w:rsidRPr="00DA01CE" w14:paraId="1EC9C6F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F507B0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D8C1BD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315341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F7D260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28F78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1AC716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F872601" w14:textId="77777777" w:rsidR="00DA01CE" w:rsidRPr="00DA01CE" w:rsidRDefault="00DA01CE" w:rsidP="00DA01CE">
            <w:pPr>
              <w:rPr>
                <w:sz w:val="20"/>
                <w:szCs w:val="20"/>
              </w:rPr>
            </w:pPr>
          </w:p>
        </w:tc>
      </w:tr>
      <w:tr w:rsidR="00D05336" w:rsidRPr="00DA01CE" w14:paraId="51D240BD"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E19F1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A1B85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747" w:type="dxa"/>
            <w:vMerge w:val="restart"/>
            <w:tcBorders>
              <w:top w:val="nil"/>
              <w:left w:val="single" w:sz="4" w:space="0" w:color="auto"/>
              <w:bottom w:val="single" w:sz="4" w:space="0" w:color="000000"/>
              <w:right w:val="single" w:sz="4" w:space="0" w:color="auto"/>
            </w:tcBorders>
            <w:vAlign w:val="center"/>
            <w:hideMark/>
          </w:tcPr>
          <w:p w14:paraId="3E287EF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9AF85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0.24154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36B13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395.14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399C5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95.44</w:t>
            </w:r>
          </w:p>
        </w:tc>
        <w:tc>
          <w:tcPr>
            <w:tcW w:w="222" w:type="dxa"/>
            <w:vAlign w:val="center"/>
            <w:hideMark/>
          </w:tcPr>
          <w:p w14:paraId="242F9E22" w14:textId="77777777" w:rsidR="00DA01CE" w:rsidRPr="00DA01CE" w:rsidRDefault="00DA01CE" w:rsidP="00DA01CE">
            <w:pPr>
              <w:rPr>
                <w:sz w:val="20"/>
                <w:szCs w:val="20"/>
              </w:rPr>
            </w:pPr>
          </w:p>
        </w:tc>
      </w:tr>
      <w:tr w:rsidR="00DA01CE" w:rsidRPr="00DA01CE" w14:paraId="2C319C9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A0A69F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C8F809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8442D1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A82B33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21C8A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21B84A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4BE1B7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0D3D8A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6515BA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A3690E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A61C95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4758C6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994DE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04E46A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5F91CD5" w14:textId="77777777" w:rsidR="00DA01CE" w:rsidRPr="00DA01CE" w:rsidRDefault="00DA01CE" w:rsidP="00DA01CE">
            <w:pPr>
              <w:rPr>
                <w:sz w:val="20"/>
                <w:szCs w:val="20"/>
              </w:rPr>
            </w:pPr>
          </w:p>
        </w:tc>
      </w:tr>
      <w:tr w:rsidR="00DA01CE" w:rsidRPr="00DA01CE" w14:paraId="47A05AE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A2AED7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BE39DB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625EF2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855D46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C1AC9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407C3E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8F41A42" w14:textId="77777777" w:rsidR="00DA01CE" w:rsidRPr="00DA01CE" w:rsidRDefault="00DA01CE" w:rsidP="00DA01CE">
            <w:pPr>
              <w:rPr>
                <w:sz w:val="20"/>
                <w:szCs w:val="20"/>
              </w:rPr>
            </w:pPr>
          </w:p>
        </w:tc>
      </w:tr>
      <w:tr w:rsidR="00D05336" w:rsidRPr="00DA01CE" w14:paraId="5EA49E2A"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DCC0C6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03FBD8"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Ե</w:t>
            </w:r>
            <w:r w:rsidRPr="00DA01CE">
              <w:rPr>
                <w:rFonts w:ascii="Arial Armenian" w:hAnsi="Arial Armenian" w:cs="Arial"/>
                <w:color w:val="000000"/>
                <w:sz w:val="16"/>
                <w:szCs w:val="16"/>
                <w:lang w:val="ru-RU"/>
              </w:rPr>
              <w:t>/</w:t>
            </w:r>
            <w:r w:rsidRPr="00DA01CE">
              <w:rPr>
                <w:rFonts w:ascii="Sylfaen" w:hAnsi="Sylfaen" w:cs="Sylfaen"/>
                <w:color w:val="000000"/>
                <w:sz w:val="16"/>
                <w:szCs w:val="16"/>
              </w:rPr>
              <w:t>բ</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հենապատի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կառուցում</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rPr>
              <w:t>B</w:t>
            </w:r>
            <w:r w:rsidRPr="00DA01CE">
              <w:rPr>
                <w:rFonts w:ascii="Arial Armenian" w:hAnsi="Arial Armenian" w:cs="Arial"/>
                <w:color w:val="000000"/>
                <w:sz w:val="16"/>
                <w:szCs w:val="16"/>
                <w:lang w:val="ru-RU"/>
              </w:rPr>
              <w:t xml:space="preserve">15 </w:t>
            </w:r>
            <w:r w:rsidRPr="00DA01CE">
              <w:rPr>
                <w:rFonts w:ascii="Sylfaen" w:hAnsi="Sylfaen" w:cs="Sylfaen"/>
                <w:color w:val="000000"/>
                <w:sz w:val="16"/>
                <w:szCs w:val="16"/>
              </w:rPr>
              <w:t>դասի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բետոնից</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Строительство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подпорной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стенки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Е</w:t>
            </w:r>
            <w:r w:rsidRPr="00DA01CE">
              <w:rPr>
                <w:rFonts w:ascii="Arial Armenian" w:hAnsi="Arial Armenian" w:cs="Arial"/>
                <w:color w:val="000000"/>
                <w:sz w:val="16"/>
                <w:szCs w:val="16"/>
                <w:lang w:val="ru-RU"/>
              </w:rPr>
              <w:t>/</w:t>
            </w:r>
            <w:r w:rsidRPr="00DA01CE">
              <w:rPr>
                <w:rFonts w:ascii="Calibri" w:hAnsi="Calibri" w:cs="Calibri"/>
                <w:color w:val="000000"/>
                <w:sz w:val="16"/>
                <w:szCs w:val="16"/>
                <w:lang w:val="ru-RU"/>
              </w:rPr>
              <w:t>Б</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из</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бетона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класса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w:t>
            </w:r>
            <w:r w:rsidRPr="00DA01CE">
              <w:rPr>
                <w:rFonts w:ascii="Arial Armenian" w:hAnsi="Arial Armenian" w:cs="Arial"/>
                <w:color w:val="000000"/>
                <w:sz w:val="16"/>
                <w:szCs w:val="16"/>
                <w:lang w:val="ru-RU"/>
              </w:rPr>
              <w:t>15</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E16B3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DA8CA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17.56</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527F3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71.23</w:t>
            </w:r>
          </w:p>
        </w:tc>
        <w:tc>
          <w:tcPr>
            <w:tcW w:w="1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E742C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1250.71</w:t>
            </w:r>
          </w:p>
        </w:tc>
        <w:tc>
          <w:tcPr>
            <w:tcW w:w="222" w:type="dxa"/>
            <w:vAlign w:val="center"/>
            <w:hideMark/>
          </w:tcPr>
          <w:p w14:paraId="25F90E41" w14:textId="77777777" w:rsidR="00DA01CE" w:rsidRPr="00DA01CE" w:rsidRDefault="00DA01CE" w:rsidP="00DA01CE">
            <w:pPr>
              <w:rPr>
                <w:sz w:val="20"/>
                <w:szCs w:val="20"/>
              </w:rPr>
            </w:pPr>
          </w:p>
        </w:tc>
      </w:tr>
      <w:tr w:rsidR="00DA01CE" w:rsidRPr="00DA01CE" w14:paraId="1DA8EA08"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C54A73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69EFF4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CB3559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6E6D70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D2D260"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32DD6945"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731C3EFA"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38D4642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426F1A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512393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72AA66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A3EEE6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4C9A65"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4CBD846"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7B34EF7C" w14:textId="77777777" w:rsidR="00DA01CE" w:rsidRPr="00DA01CE" w:rsidRDefault="00DA01CE" w:rsidP="00DA01CE">
            <w:pPr>
              <w:rPr>
                <w:sz w:val="20"/>
                <w:szCs w:val="20"/>
              </w:rPr>
            </w:pPr>
          </w:p>
        </w:tc>
      </w:tr>
      <w:tr w:rsidR="00DA01CE" w:rsidRPr="00DA01CE" w14:paraId="25E0F5C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712180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C30E72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B2009B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720E5A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171868"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50FEE01"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4F2A53E2" w14:textId="77777777" w:rsidR="00DA01CE" w:rsidRPr="00DA01CE" w:rsidRDefault="00DA01CE" w:rsidP="00DA01CE">
            <w:pPr>
              <w:rPr>
                <w:sz w:val="20"/>
                <w:szCs w:val="20"/>
              </w:rPr>
            </w:pPr>
          </w:p>
        </w:tc>
      </w:tr>
      <w:tr w:rsidR="00DA01CE" w:rsidRPr="00DA01CE" w14:paraId="34091A54"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2424DC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4AEADC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C4C6C2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ADDDFF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E70C96"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6DA8CE5"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595BDBB8" w14:textId="77777777" w:rsidR="00DA01CE" w:rsidRPr="00DA01CE" w:rsidRDefault="00DA01CE" w:rsidP="00DA01CE">
            <w:pPr>
              <w:rPr>
                <w:sz w:val="20"/>
                <w:szCs w:val="20"/>
              </w:rPr>
            </w:pPr>
          </w:p>
        </w:tc>
      </w:tr>
      <w:tr w:rsidR="00D05336" w:rsidRPr="00DA01CE" w14:paraId="594ED8CB"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C43E55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C2898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747" w:type="dxa"/>
            <w:vMerge w:val="restart"/>
            <w:tcBorders>
              <w:top w:val="nil"/>
              <w:left w:val="single" w:sz="4" w:space="0" w:color="auto"/>
              <w:bottom w:val="single" w:sz="4" w:space="0" w:color="000000"/>
              <w:right w:val="single" w:sz="4" w:space="0" w:color="auto"/>
            </w:tcBorders>
            <w:vAlign w:val="center"/>
            <w:hideMark/>
          </w:tcPr>
          <w:p w14:paraId="492400F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45477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0.96252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D45EC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357.45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43CB8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344.06</w:t>
            </w:r>
          </w:p>
        </w:tc>
        <w:tc>
          <w:tcPr>
            <w:tcW w:w="222" w:type="dxa"/>
            <w:vAlign w:val="center"/>
            <w:hideMark/>
          </w:tcPr>
          <w:p w14:paraId="2EE31950" w14:textId="77777777" w:rsidR="00DA01CE" w:rsidRPr="00DA01CE" w:rsidRDefault="00DA01CE" w:rsidP="00DA01CE">
            <w:pPr>
              <w:rPr>
                <w:sz w:val="20"/>
                <w:szCs w:val="20"/>
              </w:rPr>
            </w:pPr>
          </w:p>
        </w:tc>
      </w:tr>
      <w:tr w:rsidR="00DA01CE" w:rsidRPr="00DA01CE" w14:paraId="677E224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0DFCF9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52AD62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7656B6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D6503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CF58B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D8B5A6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61890F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29B979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CF4FF3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DF0A90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490E0F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513F7E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1ABA1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E61649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95CA7BC" w14:textId="77777777" w:rsidR="00DA01CE" w:rsidRPr="00DA01CE" w:rsidRDefault="00DA01CE" w:rsidP="00DA01CE">
            <w:pPr>
              <w:rPr>
                <w:sz w:val="20"/>
                <w:szCs w:val="20"/>
              </w:rPr>
            </w:pPr>
          </w:p>
        </w:tc>
      </w:tr>
      <w:tr w:rsidR="00DA01CE" w:rsidRPr="00DA01CE" w14:paraId="047871C0"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613297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82B6BA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4CD342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F56208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2A672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3C539E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04A7BB4" w14:textId="77777777" w:rsidR="00DA01CE" w:rsidRPr="00DA01CE" w:rsidRDefault="00DA01CE" w:rsidP="00DA01CE">
            <w:pPr>
              <w:rPr>
                <w:sz w:val="20"/>
                <w:szCs w:val="20"/>
              </w:rPr>
            </w:pPr>
          </w:p>
        </w:tc>
      </w:tr>
      <w:tr w:rsidR="00D05336" w:rsidRPr="00DA01CE" w14:paraId="43F0CBF0"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BB07F8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1A5C4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747" w:type="dxa"/>
            <w:vMerge w:val="restart"/>
            <w:tcBorders>
              <w:top w:val="nil"/>
              <w:left w:val="single" w:sz="4" w:space="0" w:color="auto"/>
              <w:bottom w:val="single" w:sz="4" w:space="0" w:color="000000"/>
              <w:right w:val="single" w:sz="4" w:space="0" w:color="auto"/>
            </w:tcBorders>
            <w:vAlign w:val="center"/>
            <w:hideMark/>
          </w:tcPr>
          <w:p w14:paraId="5751F22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C348A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0.01102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C85A3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395.14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398E2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4.35</w:t>
            </w:r>
          </w:p>
        </w:tc>
        <w:tc>
          <w:tcPr>
            <w:tcW w:w="222" w:type="dxa"/>
            <w:vAlign w:val="center"/>
            <w:hideMark/>
          </w:tcPr>
          <w:p w14:paraId="771035E7" w14:textId="77777777" w:rsidR="00DA01CE" w:rsidRPr="00DA01CE" w:rsidRDefault="00DA01CE" w:rsidP="00DA01CE">
            <w:pPr>
              <w:rPr>
                <w:sz w:val="20"/>
                <w:szCs w:val="20"/>
              </w:rPr>
            </w:pPr>
          </w:p>
        </w:tc>
      </w:tr>
      <w:tr w:rsidR="00DA01CE" w:rsidRPr="00DA01CE" w14:paraId="25BA1F9A"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7CC9B1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F679B1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4B5053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F94E1B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A5380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6631DA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374DFC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7D1A4CF"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05B1AE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224067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B1877C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4B77C2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220DC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B77549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BF4579A" w14:textId="77777777" w:rsidR="00DA01CE" w:rsidRPr="00DA01CE" w:rsidRDefault="00DA01CE" w:rsidP="00DA01CE">
            <w:pPr>
              <w:rPr>
                <w:sz w:val="20"/>
                <w:szCs w:val="20"/>
              </w:rPr>
            </w:pPr>
          </w:p>
        </w:tc>
      </w:tr>
      <w:tr w:rsidR="00DA01CE" w:rsidRPr="00DA01CE" w14:paraId="6008C1A7"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0AC685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12B0AC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B4A1B5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5087DC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CEFDB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CE7F99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A5F2B30" w14:textId="77777777" w:rsidR="00DA01CE" w:rsidRPr="00DA01CE" w:rsidRDefault="00DA01CE" w:rsidP="00DA01CE">
            <w:pPr>
              <w:rPr>
                <w:sz w:val="20"/>
                <w:szCs w:val="20"/>
              </w:rPr>
            </w:pPr>
          </w:p>
        </w:tc>
      </w:tr>
      <w:tr w:rsidR="00D05336" w:rsidRPr="00DA01CE" w14:paraId="2010D400"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AFA0F1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22B78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Ջրամեկուսացում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բիտումի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տաք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կրկնակի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քսուկով</w:t>
            </w:r>
            <w:r w:rsidRPr="00DA01CE">
              <w:rPr>
                <w:rFonts w:ascii="Arial Armenian" w:hAnsi="Arial Armenian" w:cs="Arial"/>
                <w:color w:val="000000"/>
                <w:sz w:val="16"/>
                <w:szCs w:val="16"/>
              </w:rPr>
              <w:br/>
            </w:r>
            <w:r w:rsidRPr="00DA01CE">
              <w:rPr>
                <w:rFonts w:ascii="Calibri" w:hAnsi="Calibri" w:cs="Calibri"/>
                <w:color w:val="000000"/>
                <w:sz w:val="16"/>
                <w:szCs w:val="16"/>
              </w:rPr>
              <w:t>Гидроизоляция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двойным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горячего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битума</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E6C64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505EC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74.2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51478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32895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92.73</w:t>
            </w:r>
          </w:p>
        </w:tc>
        <w:tc>
          <w:tcPr>
            <w:tcW w:w="222" w:type="dxa"/>
            <w:vAlign w:val="center"/>
            <w:hideMark/>
          </w:tcPr>
          <w:p w14:paraId="64CCCE3D" w14:textId="77777777" w:rsidR="00DA01CE" w:rsidRPr="00DA01CE" w:rsidRDefault="00DA01CE" w:rsidP="00DA01CE">
            <w:pPr>
              <w:rPr>
                <w:sz w:val="20"/>
                <w:szCs w:val="20"/>
              </w:rPr>
            </w:pPr>
          </w:p>
        </w:tc>
      </w:tr>
      <w:tr w:rsidR="00DA01CE" w:rsidRPr="00DA01CE" w14:paraId="7F8023E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0A1D5A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B8F00E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8215F9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5D62B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A0390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DB7BC3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CBD916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1493C44"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1EF14D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BFEBD1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6A8FE7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C37C0E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EF258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E7F387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1A6A65F" w14:textId="77777777" w:rsidR="00DA01CE" w:rsidRPr="00DA01CE" w:rsidRDefault="00DA01CE" w:rsidP="00DA01CE">
            <w:pPr>
              <w:rPr>
                <w:sz w:val="20"/>
                <w:szCs w:val="20"/>
              </w:rPr>
            </w:pPr>
          </w:p>
        </w:tc>
      </w:tr>
      <w:tr w:rsidR="00DA01CE" w:rsidRPr="00DA01CE" w14:paraId="52F1BAC2"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199C78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3897E0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CB4E4E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2BD5BD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79015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E34AC2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5BD8707" w14:textId="77777777" w:rsidR="00DA01CE" w:rsidRPr="00DA01CE" w:rsidRDefault="00DA01CE" w:rsidP="00DA01CE">
            <w:pPr>
              <w:rPr>
                <w:sz w:val="20"/>
                <w:szCs w:val="20"/>
              </w:rPr>
            </w:pPr>
          </w:p>
        </w:tc>
      </w:tr>
      <w:tr w:rsidR="00D05336" w:rsidRPr="00DA01CE" w14:paraId="2465E071"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E968C8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9AE28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Բնահողի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ետլիցք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տոփանումով</w:t>
            </w:r>
            <w:r w:rsidRPr="00DA01CE">
              <w:rPr>
                <w:rFonts w:ascii="Arial Armenian" w:hAnsi="Arial Armenian" w:cs="Arial"/>
                <w:color w:val="000000"/>
                <w:sz w:val="16"/>
                <w:szCs w:val="16"/>
              </w:rPr>
              <w:br/>
            </w:r>
            <w:r w:rsidRPr="00DA01CE">
              <w:rPr>
                <w:rFonts w:ascii="Calibri" w:hAnsi="Calibri" w:cs="Calibri"/>
                <w:color w:val="000000"/>
                <w:sz w:val="16"/>
                <w:szCs w:val="16"/>
              </w:rPr>
              <w:t>Обратная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засыпка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грунта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притаптывание</w:t>
            </w:r>
          </w:p>
        </w:tc>
        <w:tc>
          <w:tcPr>
            <w:tcW w:w="747" w:type="dxa"/>
            <w:vMerge w:val="restart"/>
            <w:tcBorders>
              <w:top w:val="nil"/>
              <w:left w:val="single" w:sz="4" w:space="0" w:color="auto"/>
              <w:bottom w:val="single" w:sz="4" w:space="0" w:color="auto"/>
              <w:right w:val="single" w:sz="4" w:space="0" w:color="auto"/>
            </w:tcBorders>
            <w:vAlign w:val="center"/>
            <w:hideMark/>
          </w:tcPr>
          <w:p w14:paraId="20F11EB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3381B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12.46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03DDF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660A3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21.88</w:t>
            </w:r>
          </w:p>
        </w:tc>
        <w:tc>
          <w:tcPr>
            <w:tcW w:w="222" w:type="dxa"/>
            <w:vAlign w:val="center"/>
            <w:hideMark/>
          </w:tcPr>
          <w:p w14:paraId="74A2CB80" w14:textId="77777777" w:rsidR="00DA01CE" w:rsidRPr="00DA01CE" w:rsidRDefault="00DA01CE" w:rsidP="00DA01CE">
            <w:pPr>
              <w:rPr>
                <w:sz w:val="20"/>
                <w:szCs w:val="20"/>
              </w:rPr>
            </w:pPr>
          </w:p>
        </w:tc>
      </w:tr>
      <w:tr w:rsidR="00DA01CE" w:rsidRPr="00DA01CE" w14:paraId="10FA202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3601B1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8FC9C4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E04E02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C18427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BB74B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779C9B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63BD8D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2C11AF4"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6B0113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B90784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0629F0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27B664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0E5A2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8A546C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79964E9" w14:textId="77777777" w:rsidR="00DA01CE" w:rsidRPr="00DA01CE" w:rsidRDefault="00DA01CE" w:rsidP="00DA01CE">
            <w:pPr>
              <w:rPr>
                <w:sz w:val="20"/>
                <w:szCs w:val="20"/>
              </w:rPr>
            </w:pPr>
          </w:p>
        </w:tc>
      </w:tr>
      <w:tr w:rsidR="00DA01CE" w:rsidRPr="00DA01CE" w14:paraId="213969BD"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533FA7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61BF8A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A1DECB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90EF31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914FB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AABF17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15ABE0A" w14:textId="77777777" w:rsidR="00DA01CE" w:rsidRPr="00DA01CE" w:rsidRDefault="00DA01CE" w:rsidP="00DA01CE">
            <w:pPr>
              <w:rPr>
                <w:sz w:val="20"/>
                <w:szCs w:val="20"/>
              </w:rPr>
            </w:pPr>
          </w:p>
        </w:tc>
      </w:tr>
      <w:tr w:rsidR="00D05336" w:rsidRPr="00DA01CE" w14:paraId="1D75E1E7"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29A44E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5282E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Շին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աղբի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հավաքում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բարձում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ինքնաթափերի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եւ</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տեղափոխում</w:t>
            </w:r>
            <w:r w:rsidRPr="00DA01CE">
              <w:rPr>
                <w:rFonts w:ascii="Arial Armenian" w:hAnsi="Arial Armenian" w:cs="Arial"/>
                <w:color w:val="000000"/>
                <w:sz w:val="16"/>
                <w:szCs w:val="16"/>
              </w:rPr>
              <w:t xml:space="preserve"> 13</w:t>
            </w:r>
            <w:r w:rsidRPr="00DA01CE">
              <w:rPr>
                <w:rFonts w:ascii="Sylfaen" w:hAnsi="Sylfaen" w:cs="Sylfaen"/>
                <w:color w:val="000000"/>
                <w:sz w:val="16"/>
                <w:szCs w:val="16"/>
              </w:rPr>
              <w:t>կմ</w:t>
            </w:r>
            <w:r w:rsidRPr="00DA01CE">
              <w:rPr>
                <w:rFonts w:ascii="Arial Armenian" w:hAnsi="Arial Armenian" w:cs="Arial"/>
                <w:color w:val="000000"/>
                <w:sz w:val="16"/>
                <w:szCs w:val="16"/>
              </w:rPr>
              <w:br w:type="page"/>
            </w:r>
            <w:r w:rsidRPr="00DA01CE">
              <w:rPr>
                <w:rFonts w:ascii="Calibri" w:hAnsi="Calibri" w:cs="Calibri"/>
                <w:color w:val="000000"/>
                <w:sz w:val="16"/>
                <w:szCs w:val="16"/>
              </w:rPr>
              <w:t>Шин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вывоз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погрузка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самосвалы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транспорт</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км</w:t>
            </w:r>
          </w:p>
        </w:tc>
        <w:tc>
          <w:tcPr>
            <w:tcW w:w="747" w:type="dxa"/>
            <w:vMerge w:val="restart"/>
            <w:tcBorders>
              <w:top w:val="nil"/>
              <w:left w:val="single" w:sz="4" w:space="0" w:color="auto"/>
              <w:bottom w:val="single" w:sz="4" w:space="0" w:color="000000"/>
              <w:right w:val="single" w:sz="4" w:space="0" w:color="auto"/>
            </w:tcBorders>
            <w:vAlign w:val="center"/>
            <w:hideMark/>
          </w:tcPr>
          <w:p w14:paraId="6F748CB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type="page"/>
            </w:r>
            <w:r w:rsidRPr="00DA01CE">
              <w:rPr>
                <w:rFonts w:ascii="Calibri" w:hAnsi="Calibri" w:cs="Calibri"/>
                <w:color w:val="000000"/>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48310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51.58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8E023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4.91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F7803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253.27</w:t>
            </w:r>
          </w:p>
        </w:tc>
        <w:tc>
          <w:tcPr>
            <w:tcW w:w="222" w:type="dxa"/>
            <w:vAlign w:val="center"/>
            <w:hideMark/>
          </w:tcPr>
          <w:p w14:paraId="10FEE3CD" w14:textId="77777777" w:rsidR="00DA01CE" w:rsidRPr="00DA01CE" w:rsidRDefault="00DA01CE" w:rsidP="00DA01CE">
            <w:pPr>
              <w:rPr>
                <w:sz w:val="20"/>
                <w:szCs w:val="20"/>
              </w:rPr>
            </w:pPr>
          </w:p>
        </w:tc>
      </w:tr>
      <w:tr w:rsidR="00DA01CE" w:rsidRPr="00DA01CE" w14:paraId="6B11F614"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E6817C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A645A3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6E51F8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EF694E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BBDB4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5D81FD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F49536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DEE8DC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B1A3EC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8E60B5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C4ED0C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ACC5B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29489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3D24CD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5DA2C9F" w14:textId="77777777" w:rsidR="00DA01CE" w:rsidRPr="00DA01CE" w:rsidRDefault="00DA01CE" w:rsidP="00DA01CE">
            <w:pPr>
              <w:rPr>
                <w:sz w:val="20"/>
                <w:szCs w:val="20"/>
              </w:rPr>
            </w:pPr>
          </w:p>
        </w:tc>
      </w:tr>
      <w:tr w:rsidR="00DA01CE" w:rsidRPr="00DA01CE" w14:paraId="0E2C1707" w14:textId="77777777" w:rsidTr="00DA01CE">
        <w:trPr>
          <w:trHeight w:val="435"/>
        </w:trPr>
        <w:tc>
          <w:tcPr>
            <w:tcW w:w="448" w:type="dxa"/>
            <w:vMerge/>
            <w:tcBorders>
              <w:top w:val="nil"/>
              <w:left w:val="single" w:sz="4" w:space="0" w:color="auto"/>
              <w:bottom w:val="single" w:sz="4" w:space="0" w:color="000000"/>
              <w:right w:val="single" w:sz="4" w:space="0" w:color="auto"/>
            </w:tcBorders>
            <w:vAlign w:val="center"/>
            <w:hideMark/>
          </w:tcPr>
          <w:p w14:paraId="03C2DA9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548F35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AACA06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B919D8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551A4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7DE3EF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42302B8" w14:textId="77777777" w:rsidR="00DA01CE" w:rsidRPr="00DA01CE" w:rsidRDefault="00DA01CE" w:rsidP="00DA01CE">
            <w:pPr>
              <w:rPr>
                <w:sz w:val="20"/>
                <w:szCs w:val="20"/>
              </w:rPr>
            </w:pPr>
          </w:p>
        </w:tc>
      </w:tr>
      <w:tr w:rsidR="00D05336" w:rsidRPr="00DA01CE" w14:paraId="0D418FD3"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C7C144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22AC2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սվաղի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ցեմենտավազային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շաղախով</w:t>
            </w:r>
            <w:r w:rsidRPr="00DA01CE">
              <w:rPr>
                <w:rFonts w:ascii="Arial Armenian" w:hAnsi="Arial Armenian" w:cs="Arial"/>
                <w:color w:val="000000"/>
                <w:sz w:val="16"/>
                <w:szCs w:val="16"/>
              </w:rPr>
              <w:t xml:space="preserve"> 1:3 </w:t>
            </w:r>
            <w:r w:rsidRPr="00DA01CE">
              <w:rPr>
                <w:rFonts w:ascii="Sylfaen" w:hAnsi="Sylfaen" w:cs="Sylfaen"/>
                <w:color w:val="000000"/>
                <w:sz w:val="16"/>
                <w:szCs w:val="16"/>
              </w:rPr>
              <w:t>հարաբերությամբ</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ցանցով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Оштукатуривание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соотношении</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сеткой</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23AA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00787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46.8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19A99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2.90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8B2D7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135.92</w:t>
            </w:r>
          </w:p>
        </w:tc>
        <w:tc>
          <w:tcPr>
            <w:tcW w:w="222" w:type="dxa"/>
            <w:vAlign w:val="center"/>
            <w:hideMark/>
          </w:tcPr>
          <w:p w14:paraId="3C5B1501" w14:textId="77777777" w:rsidR="00DA01CE" w:rsidRPr="00DA01CE" w:rsidRDefault="00DA01CE" w:rsidP="00DA01CE">
            <w:pPr>
              <w:rPr>
                <w:sz w:val="20"/>
                <w:szCs w:val="20"/>
              </w:rPr>
            </w:pPr>
          </w:p>
        </w:tc>
      </w:tr>
      <w:tr w:rsidR="00DA01CE" w:rsidRPr="00DA01CE" w14:paraId="43C878C2"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737379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C5B8C1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F19529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81A88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2BBFD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F6BE2A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8E27C5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99915D7"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CCD86E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3BE849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EF0B7B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3C4F03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40A79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C69AFA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D859B06" w14:textId="77777777" w:rsidR="00DA01CE" w:rsidRPr="00DA01CE" w:rsidRDefault="00DA01CE" w:rsidP="00DA01CE">
            <w:pPr>
              <w:rPr>
                <w:sz w:val="20"/>
                <w:szCs w:val="20"/>
              </w:rPr>
            </w:pPr>
          </w:p>
        </w:tc>
      </w:tr>
      <w:tr w:rsidR="00DA01CE" w:rsidRPr="00DA01CE" w14:paraId="4D21E1E8" w14:textId="77777777" w:rsidTr="00DA01CE">
        <w:trPr>
          <w:trHeight w:val="570"/>
        </w:trPr>
        <w:tc>
          <w:tcPr>
            <w:tcW w:w="448" w:type="dxa"/>
            <w:vMerge/>
            <w:tcBorders>
              <w:top w:val="nil"/>
              <w:left w:val="single" w:sz="4" w:space="0" w:color="auto"/>
              <w:bottom w:val="single" w:sz="4" w:space="0" w:color="000000"/>
              <w:right w:val="single" w:sz="4" w:space="0" w:color="auto"/>
            </w:tcBorders>
            <w:vAlign w:val="center"/>
            <w:hideMark/>
          </w:tcPr>
          <w:p w14:paraId="40E798D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FE06C9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FB2C4E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839C3C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B17FFD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2BF63A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35FCC00" w14:textId="77777777" w:rsidR="00DA01CE" w:rsidRPr="00DA01CE" w:rsidRDefault="00DA01CE" w:rsidP="00DA01CE">
            <w:pPr>
              <w:rPr>
                <w:sz w:val="20"/>
                <w:szCs w:val="20"/>
              </w:rPr>
            </w:pPr>
          </w:p>
        </w:tc>
      </w:tr>
      <w:tr w:rsidR="00D05336" w:rsidRPr="00DA01CE" w14:paraId="024E1995"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7E46D2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3D46C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Ý»ñÏáõÙ ý³ë³¹³ÛÇÝ Ý»ñÏáí </w:t>
            </w:r>
            <w:r w:rsidRPr="00DA01CE">
              <w:rPr>
                <w:rFonts w:ascii="Arial Armenian" w:hAnsi="Arial Armenian" w:cs="Arial"/>
                <w:b/>
                <w:bCs/>
                <w:color w:val="000000"/>
                <w:sz w:val="16"/>
                <w:szCs w:val="16"/>
              </w:rPr>
              <w:t>/»ñ³Ý·Á Ñ³Ù³Ó³ÛÝ»óÝ»É å³ïíÇñ³ïáõÇ Ñ»ï/</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Покраска</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стен</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фасадной</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краской</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цвет</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согласовываем</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заказчиком</w:t>
            </w:r>
            <w:r w:rsidRPr="00DA01CE">
              <w:rPr>
                <w:rFonts w:ascii="Arial Armenian" w:hAnsi="Arial Armenian" w:cs="Arial"/>
                <w:b/>
                <w:bCs/>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D0AAD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37BC1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46.8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36F77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BF4D4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119.02</w:t>
            </w:r>
          </w:p>
        </w:tc>
        <w:tc>
          <w:tcPr>
            <w:tcW w:w="222" w:type="dxa"/>
            <w:vAlign w:val="center"/>
            <w:hideMark/>
          </w:tcPr>
          <w:p w14:paraId="240581B7" w14:textId="77777777" w:rsidR="00DA01CE" w:rsidRPr="00DA01CE" w:rsidRDefault="00DA01CE" w:rsidP="00DA01CE">
            <w:pPr>
              <w:rPr>
                <w:sz w:val="20"/>
                <w:szCs w:val="20"/>
              </w:rPr>
            </w:pPr>
          </w:p>
        </w:tc>
      </w:tr>
      <w:tr w:rsidR="00DA01CE" w:rsidRPr="00DA01CE" w14:paraId="2C6A9C6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938234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9AE0C7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52158D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B59E0F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18015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DF7C3B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51B1E6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95C0C72"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0FFEC3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5160C6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9E62F5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EB2323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3CF7C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EFAE6B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A7298C8" w14:textId="77777777" w:rsidR="00DA01CE" w:rsidRPr="00DA01CE" w:rsidRDefault="00DA01CE" w:rsidP="00DA01CE">
            <w:pPr>
              <w:rPr>
                <w:sz w:val="20"/>
                <w:szCs w:val="20"/>
              </w:rPr>
            </w:pPr>
          </w:p>
        </w:tc>
      </w:tr>
      <w:tr w:rsidR="00DA01CE" w:rsidRPr="00DA01CE" w14:paraId="7A5EDD09" w14:textId="77777777" w:rsidTr="00DA01CE">
        <w:trPr>
          <w:trHeight w:val="420"/>
        </w:trPr>
        <w:tc>
          <w:tcPr>
            <w:tcW w:w="448" w:type="dxa"/>
            <w:vMerge/>
            <w:tcBorders>
              <w:top w:val="nil"/>
              <w:left w:val="single" w:sz="4" w:space="0" w:color="auto"/>
              <w:bottom w:val="single" w:sz="4" w:space="0" w:color="000000"/>
              <w:right w:val="single" w:sz="4" w:space="0" w:color="auto"/>
            </w:tcBorders>
            <w:vAlign w:val="center"/>
            <w:hideMark/>
          </w:tcPr>
          <w:p w14:paraId="2B56387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5C04EB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D99CD5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067D8F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FBBC2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66DC2A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BD1CAD3" w14:textId="77777777" w:rsidR="00DA01CE" w:rsidRPr="00DA01CE" w:rsidRDefault="00DA01CE" w:rsidP="00DA01CE">
            <w:pPr>
              <w:rPr>
                <w:sz w:val="20"/>
                <w:szCs w:val="20"/>
              </w:rPr>
            </w:pPr>
          </w:p>
        </w:tc>
      </w:tr>
      <w:tr w:rsidR="00D05336" w:rsidRPr="00DA01CE" w14:paraId="6033E2BD"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452A10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F9301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դրսի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կողմից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снаружи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w:t>
            </w:r>
            <w:r w:rsidRPr="00DA01CE">
              <w:rPr>
                <w:rFonts w:ascii="Calibri" w:hAnsi="Calibri" w:cs="Calibri"/>
                <w:color w:val="000000"/>
                <w:sz w:val="16"/>
                <w:szCs w:val="16"/>
              </w:rPr>
              <w:t>непористая</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B696F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C9FC1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23.40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D9A67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31.95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D443C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747.70</w:t>
            </w:r>
          </w:p>
        </w:tc>
        <w:tc>
          <w:tcPr>
            <w:tcW w:w="222" w:type="dxa"/>
            <w:vAlign w:val="center"/>
            <w:hideMark/>
          </w:tcPr>
          <w:p w14:paraId="0E39F335" w14:textId="77777777" w:rsidR="00DA01CE" w:rsidRPr="00DA01CE" w:rsidRDefault="00DA01CE" w:rsidP="00DA01CE">
            <w:pPr>
              <w:rPr>
                <w:sz w:val="20"/>
                <w:szCs w:val="20"/>
              </w:rPr>
            </w:pPr>
          </w:p>
        </w:tc>
      </w:tr>
      <w:tr w:rsidR="00DA01CE" w:rsidRPr="00DA01CE" w14:paraId="6B0F154A"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18E462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A250ED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AB655E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00B0B1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B5285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AD9EAF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51829F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008D35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CB09DF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EA7C2F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4EEB80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517810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1BE774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2F301C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F97724E" w14:textId="77777777" w:rsidR="00DA01CE" w:rsidRPr="00DA01CE" w:rsidRDefault="00DA01CE" w:rsidP="00DA01CE">
            <w:pPr>
              <w:rPr>
                <w:sz w:val="20"/>
                <w:szCs w:val="20"/>
              </w:rPr>
            </w:pPr>
          </w:p>
        </w:tc>
      </w:tr>
      <w:tr w:rsidR="00DA01CE" w:rsidRPr="00DA01CE" w14:paraId="46A7D004" w14:textId="77777777" w:rsidTr="00DA01CE">
        <w:trPr>
          <w:trHeight w:val="435"/>
        </w:trPr>
        <w:tc>
          <w:tcPr>
            <w:tcW w:w="448" w:type="dxa"/>
            <w:vMerge/>
            <w:tcBorders>
              <w:top w:val="nil"/>
              <w:left w:val="single" w:sz="4" w:space="0" w:color="auto"/>
              <w:bottom w:val="single" w:sz="4" w:space="0" w:color="000000"/>
              <w:right w:val="single" w:sz="4" w:space="0" w:color="auto"/>
            </w:tcBorders>
            <w:vAlign w:val="center"/>
            <w:hideMark/>
          </w:tcPr>
          <w:p w14:paraId="3DA12CA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B3B511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DA2EFA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ED146F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9C556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18480C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4CDC2F" w14:textId="77777777" w:rsidR="00DA01CE" w:rsidRPr="00DA01CE" w:rsidRDefault="00DA01CE" w:rsidP="00DA01CE">
            <w:pPr>
              <w:rPr>
                <w:sz w:val="20"/>
                <w:szCs w:val="20"/>
              </w:rPr>
            </w:pPr>
          </w:p>
        </w:tc>
      </w:tr>
      <w:tr w:rsidR="00D05336" w:rsidRPr="00DA01CE" w14:paraId="2BDBE27E"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EE3FFB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16</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D52C1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´³½³Éï» </w:t>
            </w:r>
            <w:r w:rsidRPr="00DA01CE">
              <w:rPr>
                <w:rFonts w:ascii="Sylfaen" w:hAnsi="Sylfaen" w:cs="Sylfaen"/>
                <w:color w:val="000000"/>
                <w:sz w:val="16"/>
                <w:szCs w:val="16"/>
              </w:rPr>
              <w:t>վրադիր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քարերի</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ï»Õ³¹ñáõÙ</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b=350ÙÙ /</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облицовочного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камня</w:t>
            </w:r>
            <w:r w:rsidRPr="00DA01CE">
              <w:rPr>
                <w:rFonts w:ascii="Arial Armenian" w:hAnsi="Arial Armenian" w:cs="Arial"/>
                <w:color w:val="000000"/>
                <w:sz w:val="16"/>
                <w:szCs w:val="16"/>
              </w:rPr>
              <w:t xml:space="preserve"> 30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w:t>
            </w:r>
            <w:r w:rsidRPr="00DA01CE">
              <w:rPr>
                <w:rFonts w:ascii="Arial Armenian" w:hAnsi="Arial Armenian" w:cs="Arial"/>
                <w:color w:val="000000"/>
                <w:sz w:val="16"/>
                <w:szCs w:val="16"/>
              </w:rPr>
              <w:t>=350</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0AA70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B5DA6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31.20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88AA1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42.64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F1F3D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1330.52</w:t>
            </w:r>
          </w:p>
        </w:tc>
        <w:tc>
          <w:tcPr>
            <w:tcW w:w="222" w:type="dxa"/>
            <w:vAlign w:val="center"/>
            <w:hideMark/>
          </w:tcPr>
          <w:p w14:paraId="6C23936E" w14:textId="77777777" w:rsidR="00DA01CE" w:rsidRPr="00DA01CE" w:rsidRDefault="00DA01CE" w:rsidP="00DA01CE">
            <w:pPr>
              <w:rPr>
                <w:sz w:val="20"/>
                <w:szCs w:val="20"/>
              </w:rPr>
            </w:pPr>
          </w:p>
        </w:tc>
      </w:tr>
      <w:tr w:rsidR="00DA01CE" w:rsidRPr="00DA01CE" w14:paraId="5575578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D8CB53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A11F19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D6D7D6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C6FB81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F56F7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6C21BC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FB031D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8A97B54"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1AACB8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04DCCF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3BCBC9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A9B50F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7E978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A87266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DD8FE87" w14:textId="77777777" w:rsidR="00DA01CE" w:rsidRPr="00DA01CE" w:rsidRDefault="00DA01CE" w:rsidP="00DA01CE">
            <w:pPr>
              <w:rPr>
                <w:sz w:val="20"/>
                <w:szCs w:val="20"/>
              </w:rPr>
            </w:pPr>
          </w:p>
        </w:tc>
      </w:tr>
      <w:tr w:rsidR="00DA01CE" w:rsidRPr="00DA01CE" w14:paraId="20EE4B05"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8ED09C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89CDCF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4D639D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974B5F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763AB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BB78B3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B63DBA6" w14:textId="77777777" w:rsidR="00DA01CE" w:rsidRPr="00DA01CE" w:rsidRDefault="00DA01CE" w:rsidP="00DA01CE">
            <w:pPr>
              <w:rPr>
                <w:sz w:val="20"/>
                <w:szCs w:val="20"/>
              </w:rPr>
            </w:pPr>
          </w:p>
        </w:tc>
      </w:tr>
      <w:tr w:rsidR="00D05336" w:rsidRPr="00DA01CE" w14:paraId="12F293DC"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0C0BEE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67A331"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Մետաղական</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ճաղաշարի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Реализация</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металлического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забора</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BEC668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726B0D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5C34D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13.17</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6460D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513.53</w:t>
            </w:r>
          </w:p>
        </w:tc>
        <w:tc>
          <w:tcPr>
            <w:tcW w:w="222" w:type="dxa"/>
            <w:vAlign w:val="center"/>
            <w:hideMark/>
          </w:tcPr>
          <w:p w14:paraId="53E4FE09" w14:textId="77777777" w:rsidR="00DA01CE" w:rsidRPr="00DA01CE" w:rsidRDefault="00DA01CE" w:rsidP="00DA01CE">
            <w:pPr>
              <w:rPr>
                <w:sz w:val="20"/>
                <w:szCs w:val="20"/>
              </w:rPr>
            </w:pPr>
          </w:p>
        </w:tc>
      </w:tr>
      <w:tr w:rsidR="00DA01CE" w:rsidRPr="00DA01CE" w14:paraId="77CD8AB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F1F2AA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9B4FAD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F0751A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6D5890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F6C54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DFC338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F5194F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73F795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3509D5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6B04E3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4B4B43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372C34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BB3D9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E366A7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89E9824" w14:textId="77777777" w:rsidR="00DA01CE" w:rsidRPr="00DA01CE" w:rsidRDefault="00DA01CE" w:rsidP="00DA01CE">
            <w:pPr>
              <w:rPr>
                <w:sz w:val="20"/>
                <w:szCs w:val="20"/>
              </w:rPr>
            </w:pPr>
          </w:p>
        </w:tc>
      </w:tr>
      <w:tr w:rsidR="00DA01CE" w:rsidRPr="00DA01CE" w14:paraId="032D49D8"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91DE2E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A96A6E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08D2CA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2F7DD5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F3FDA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0567A1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0965AFB" w14:textId="77777777" w:rsidR="00DA01CE" w:rsidRPr="00DA01CE" w:rsidRDefault="00DA01CE" w:rsidP="00DA01CE">
            <w:pPr>
              <w:rPr>
                <w:sz w:val="20"/>
                <w:szCs w:val="20"/>
              </w:rPr>
            </w:pPr>
          </w:p>
        </w:tc>
      </w:tr>
      <w:tr w:rsidR="00D05336" w:rsidRPr="00DA01CE" w14:paraId="750152AF"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7B76A43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1865CB3"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A9F0888"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2172A8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DC6CD0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EB3DBCF"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7136.99</w:t>
            </w:r>
          </w:p>
        </w:tc>
        <w:tc>
          <w:tcPr>
            <w:tcW w:w="222" w:type="dxa"/>
            <w:vAlign w:val="center"/>
            <w:hideMark/>
          </w:tcPr>
          <w:p w14:paraId="65046771" w14:textId="77777777" w:rsidR="00DA01CE" w:rsidRPr="00DA01CE" w:rsidRDefault="00DA01CE" w:rsidP="00DA01CE">
            <w:pPr>
              <w:rPr>
                <w:sz w:val="20"/>
                <w:szCs w:val="20"/>
              </w:rPr>
            </w:pPr>
          </w:p>
        </w:tc>
      </w:tr>
      <w:tr w:rsidR="00DA01CE" w:rsidRPr="00DA01CE" w14:paraId="4984EE2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ECDEE5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D3DA007"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031024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330966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A0629D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597FB05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29DC46B"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5722662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BB1FBC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613F8EC"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7415F7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1F7F0A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FD83F1D"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35FA0C89"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4BFA4CE" w14:textId="77777777" w:rsidR="00DA01CE" w:rsidRPr="00DA01CE" w:rsidRDefault="00DA01CE" w:rsidP="00DA01CE">
            <w:pPr>
              <w:rPr>
                <w:sz w:val="20"/>
                <w:szCs w:val="20"/>
              </w:rPr>
            </w:pPr>
          </w:p>
        </w:tc>
      </w:tr>
      <w:tr w:rsidR="00DA01CE" w:rsidRPr="00DA01CE" w14:paraId="2547A0C9"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DB5AE8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DF61C8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5B167E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1EC8C6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AD2D95A"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35E949A9"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1BB9B74" w14:textId="77777777" w:rsidR="00DA01CE" w:rsidRPr="00DA01CE" w:rsidRDefault="00DA01CE" w:rsidP="00DA01CE">
            <w:pPr>
              <w:rPr>
                <w:sz w:val="20"/>
                <w:szCs w:val="20"/>
              </w:rPr>
            </w:pPr>
          </w:p>
        </w:tc>
      </w:tr>
      <w:tr w:rsidR="00D05336" w:rsidRPr="00DA01CE" w14:paraId="25292B73"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47F00B3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EEB5921"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5C7358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65C92F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880012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11B8F7B5"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24.35%</w:t>
            </w:r>
          </w:p>
        </w:tc>
        <w:tc>
          <w:tcPr>
            <w:tcW w:w="222" w:type="dxa"/>
            <w:vAlign w:val="center"/>
            <w:hideMark/>
          </w:tcPr>
          <w:p w14:paraId="0003999F" w14:textId="77777777" w:rsidR="00DA01CE" w:rsidRPr="00DA01CE" w:rsidRDefault="00DA01CE" w:rsidP="00DA01CE">
            <w:pPr>
              <w:rPr>
                <w:sz w:val="20"/>
                <w:szCs w:val="20"/>
              </w:rPr>
            </w:pPr>
          </w:p>
        </w:tc>
      </w:tr>
      <w:tr w:rsidR="00DA01CE" w:rsidRPr="00DA01CE" w14:paraId="5E8C25E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774A79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14DC767"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FE7622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AAC702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457F5EA"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D81F91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E3E7E9E"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C248BE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196D2B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21F122B"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D08EB5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A393BC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0B70C98"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396B121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BA2B5C7" w14:textId="77777777" w:rsidR="00DA01CE" w:rsidRPr="00DA01CE" w:rsidRDefault="00DA01CE" w:rsidP="00DA01CE">
            <w:pPr>
              <w:rPr>
                <w:sz w:val="20"/>
                <w:szCs w:val="20"/>
              </w:rPr>
            </w:pPr>
          </w:p>
        </w:tc>
      </w:tr>
      <w:tr w:rsidR="00DA01CE" w:rsidRPr="00DA01CE" w14:paraId="78FF05B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118EDD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46A57A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EB0B09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B73DA1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683600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907D00C"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BC53E98" w14:textId="77777777" w:rsidR="00DA01CE" w:rsidRPr="00DA01CE" w:rsidRDefault="00DA01CE" w:rsidP="00DA01CE">
            <w:pPr>
              <w:rPr>
                <w:sz w:val="20"/>
                <w:szCs w:val="20"/>
              </w:rPr>
            </w:pPr>
          </w:p>
        </w:tc>
      </w:tr>
      <w:tr w:rsidR="00D05336" w:rsidRPr="005C0845" w14:paraId="564748F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8B15A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CB3961"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ò³Ûï³ÕµÛáõñÇ å³ïñ³ëïÙ³Ý, ï»Õ³¹ñÙ³Ý ³ßË³ï³ÝùÝ»ñ</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Работы</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по</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подготовке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и</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установке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фонтана</w:t>
            </w:r>
          </w:p>
        </w:tc>
        <w:tc>
          <w:tcPr>
            <w:tcW w:w="74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652C8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6A45A2"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FE24BA"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D3DB59"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222" w:type="dxa"/>
            <w:vAlign w:val="center"/>
            <w:hideMark/>
          </w:tcPr>
          <w:p w14:paraId="4092AEC3" w14:textId="77777777" w:rsidR="00DA01CE" w:rsidRPr="00DA01CE" w:rsidRDefault="00DA01CE" w:rsidP="00DA01CE">
            <w:pPr>
              <w:rPr>
                <w:sz w:val="20"/>
                <w:szCs w:val="20"/>
                <w:lang w:val="ru-RU"/>
              </w:rPr>
            </w:pPr>
          </w:p>
        </w:tc>
      </w:tr>
      <w:tr w:rsidR="00DA01CE" w:rsidRPr="005C0845" w14:paraId="0E23E10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7C78C5F"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0D60BB0F"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52F4D7CF"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1608043B"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C9711B7"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5A8F81DB"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4E75895F"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7789E0A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17D538B"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0FFAA83B"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1E14A3C5"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18DB8939"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92BFC37"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67779FC5"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733947F1" w14:textId="77777777" w:rsidR="00DA01CE" w:rsidRPr="00DA01CE" w:rsidRDefault="00DA01CE" w:rsidP="00DA01CE">
            <w:pPr>
              <w:rPr>
                <w:sz w:val="20"/>
                <w:szCs w:val="20"/>
                <w:lang w:val="ru-RU"/>
              </w:rPr>
            </w:pPr>
          </w:p>
        </w:tc>
      </w:tr>
      <w:tr w:rsidR="00DA01CE" w:rsidRPr="005C0845" w14:paraId="77E5056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F7C93D3"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693FFD29"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56E0034E"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6AEBB960"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033833F"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033EECF8"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20159AEC" w14:textId="77777777" w:rsidR="00DA01CE" w:rsidRPr="00DA01CE" w:rsidRDefault="00DA01CE" w:rsidP="00DA01CE">
            <w:pPr>
              <w:rPr>
                <w:sz w:val="20"/>
                <w:szCs w:val="20"/>
                <w:lang w:val="ru-RU"/>
              </w:rPr>
            </w:pPr>
          </w:p>
        </w:tc>
      </w:tr>
      <w:tr w:rsidR="00D05336" w:rsidRPr="00DA01CE" w14:paraId="6CA53052"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0C738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B9678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ò³Ûï³ÕµÛáõñÇ ï»ÕÇ µ»ïáÝ³óáõÙ B15 ¹³ëÇ µ»ïáÝáí</w:t>
            </w:r>
            <w:r w:rsidRPr="00DA01CE">
              <w:rPr>
                <w:rFonts w:ascii="Arial Armenian" w:hAnsi="Arial Armenian" w:cs="Arial"/>
                <w:color w:val="000000"/>
                <w:sz w:val="16"/>
                <w:szCs w:val="16"/>
              </w:rPr>
              <w:br/>
            </w:r>
            <w:r w:rsidRPr="00DA01CE">
              <w:rPr>
                <w:rFonts w:ascii="Calibri" w:hAnsi="Calibri" w:cs="Calibri"/>
                <w:color w:val="000000"/>
                <w:sz w:val="16"/>
                <w:szCs w:val="16"/>
              </w:rPr>
              <w:t>Бетонирование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участка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фантана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15</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C64DB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A00F8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801C7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55.76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CFB43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44.61</w:t>
            </w:r>
          </w:p>
        </w:tc>
        <w:tc>
          <w:tcPr>
            <w:tcW w:w="222" w:type="dxa"/>
            <w:vAlign w:val="center"/>
            <w:hideMark/>
          </w:tcPr>
          <w:p w14:paraId="3041F01C" w14:textId="77777777" w:rsidR="00DA01CE" w:rsidRPr="00DA01CE" w:rsidRDefault="00DA01CE" w:rsidP="00DA01CE">
            <w:pPr>
              <w:rPr>
                <w:sz w:val="20"/>
                <w:szCs w:val="20"/>
              </w:rPr>
            </w:pPr>
          </w:p>
        </w:tc>
      </w:tr>
      <w:tr w:rsidR="00DA01CE" w:rsidRPr="00DA01CE" w14:paraId="0430822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83BA4F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3335B7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4479FC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AC9185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B892C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6E3EB2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0C22C7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21D6D2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3FE29D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8974FB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FD9943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918DEE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2CD9C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5AA88A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A49F3DF" w14:textId="77777777" w:rsidR="00DA01CE" w:rsidRPr="00DA01CE" w:rsidRDefault="00DA01CE" w:rsidP="00DA01CE">
            <w:pPr>
              <w:rPr>
                <w:sz w:val="20"/>
                <w:szCs w:val="20"/>
              </w:rPr>
            </w:pPr>
          </w:p>
        </w:tc>
      </w:tr>
      <w:tr w:rsidR="00DA01CE" w:rsidRPr="00DA01CE" w14:paraId="00A19F9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DF070E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C27B5D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A78D3B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5F446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CF5E3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35D113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469F9D1" w14:textId="77777777" w:rsidR="00DA01CE" w:rsidRPr="00DA01CE" w:rsidRDefault="00DA01CE" w:rsidP="00DA01CE">
            <w:pPr>
              <w:rPr>
                <w:sz w:val="20"/>
                <w:szCs w:val="20"/>
              </w:rPr>
            </w:pPr>
          </w:p>
        </w:tc>
      </w:tr>
      <w:tr w:rsidR="00D05336" w:rsidRPr="00DA01CE" w14:paraId="12C9DF9D"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7352F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41DC8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Հարթակի</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»ñ»ëå³ïáõÙ</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µ³½³Éï»</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ë³É»ñáí</w:t>
            </w:r>
            <w:r w:rsidRPr="00DA01CE">
              <w:rPr>
                <w:rFonts w:ascii="Arial Armenian" w:hAnsi="Arial Armenian" w:cs="Arial"/>
                <w:color w:val="000000"/>
                <w:sz w:val="16"/>
                <w:szCs w:val="16"/>
              </w:rPr>
              <w:t>, 30</w:t>
            </w:r>
            <w:r w:rsidRPr="00DA01CE">
              <w:rPr>
                <w:rFonts w:ascii="Arial Armenian" w:hAnsi="Arial Armenian" w:cs="Arial Armenian"/>
                <w:color w:val="000000"/>
                <w:sz w:val="16"/>
                <w:szCs w:val="16"/>
              </w:rPr>
              <w:t>ÙÙ</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Ñ³ëï</w:t>
            </w:r>
            <w:r w:rsidRPr="00DA01CE">
              <w:rPr>
                <w:rFonts w:ascii="Arial Armenian" w:hAnsi="Arial Armenian" w:cs="Arial"/>
                <w:color w:val="000000"/>
                <w:sz w:val="16"/>
                <w:szCs w:val="16"/>
              </w:rPr>
              <w:t>., /</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ծակոտկոն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платформы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непористыми</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BB587A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E21C10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F6D53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15.52</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5EE7F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62.10</w:t>
            </w:r>
          </w:p>
        </w:tc>
        <w:tc>
          <w:tcPr>
            <w:tcW w:w="222" w:type="dxa"/>
            <w:vAlign w:val="center"/>
            <w:hideMark/>
          </w:tcPr>
          <w:p w14:paraId="52F4C22B" w14:textId="77777777" w:rsidR="00DA01CE" w:rsidRPr="00DA01CE" w:rsidRDefault="00DA01CE" w:rsidP="00DA01CE">
            <w:pPr>
              <w:rPr>
                <w:sz w:val="20"/>
                <w:szCs w:val="20"/>
              </w:rPr>
            </w:pPr>
          </w:p>
        </w:tc>
      </w:tr>
      <w:tr w:rsidR="00DA01CE" w:rsidRPr="00DA01CE" w14:paraId="2436CB1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594446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411105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DAD9DA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88699D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C7A19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B8F26A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DCB884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1D7D7C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519913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0E4A16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E0FDB2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156797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D7EF3C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A5B8E9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57AC4AD" w14:textId="77777777" w:rsidR="00DA01CE" w:rsidRPr="00DA01CE" w:rsidRDefault="00DA01CE" w:rsidP="00DA01CE">
            <w:pPr>
              <w:rPr>
                <w:sz w:val="20"/>
                <w:szCs w:val="20"/>
              </w:rPr>
            </w:pPr>
          </w:p>
        </w:tc>
      </w:tr>
      <w:tr w:rsidR="00DA01CE" w:rsidRPr="00DA01CE" w14:paraId="569A56C7" w14:textId="77777777" w:rsidTr="00DA01CE">
        <w:trPr>
          <w:trHeight w:val="480"/>
        </w:trPr>
        <w:tc>
          <w:tcPr>
            <w:tcW w:w="448" w:type="dxa"/>
            <w:vMerge/>
            <w:tcBorders>
              <w:top w:val="nil"/>
              <w:left w:val="single" w:sz="4" w:space="0" w:color="auto"/>
              <w:bottom w:val="single" w:sz="4" w:space="0" w:color="auto"/>
              <w:right w:val="single" w:sz="4" w:space="0" w:color="auto"/>
            </w:tcBorders>
            <w:vAlign w:val="center"/>
            <w:hideMark/>
          </w:tcPr>
          <w:p w14:paraId="007D7FE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99F900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964A28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4BCC9E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9A4BC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F5904B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51736B4" w14:textId="77777777" w:rsidR="00DA01CE" w:rsidRPr="00DA01CE" w:rsidRDefault="00DA01CE" w:rsidP="00DA01CE">
            <w:pPr>
              <w:rPr>
                <w:sz w:val="20"/>
                <w:szCs w:val="20"/>
              </w:rPr>
            </w:pPr>
          </w:p>
        </w:tc>
      </w:tr>
      <w:tr w:rsidR="00D05336" w:rsidRPr="00DA01CE" w14:paraId="25C0BB4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0003C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9CFFC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ò³Ûï³ÕµÛáõñÇ å³ïñ³ëïáõÙ ¨ ï»Õ³¹ñáõÙ Ùß³Ïí³Í µ³½³Éï» ù³ñÇó</w:t>
            </w:r>
            <w:r w:rsidRPr="00DA01CE">
              <w:rPr>
                <w:rFonts w:ascii="Arial Armenian" w:hAnsi="Arial Armenian" w:cs="Arial"/>
                <w:color w:val="000000"/>
                <w:sz w:val="16"/>
                <w:szCs w:val="16"/>
              </w:rPr>
              <w:br/>
            </w:r>
            <w:r w:rsidRPr="00DA01CE">
              <w:rPr>
                <w:rFonts w:ascii="Calibri" w:hAnsi="Calibri" w:cs="Calibri"/>
                <w:color w:val="000000"/>
                <w:sz w:val="16"/>
                <w:szCs w:val="16"/>
              </w:rPr>
              <w:t>Изготовление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фонтана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обработанного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камня</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0DF22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1083B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98BA8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223.25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387A6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223.25</w:t>
            </w:r>
          </w:p>
        </w:tc>
        <w:tc>
          <w:tcPr>
            <w:tcW w:w="222" w:type="dxa"/>
            <w:vAlign w:val="center"/>
            <w:hideMark/>
          </w:tcPr>
          <w:p w14:paraId="30BB8A98" w14:textId="77777777" w:rsidR="00DA01CE" w:rsidRPr="00DA01CE" w:rsidRDefault="00DA01CE" w:rsidP="00DA01CE">
            <w:pPr>
              <w:rPr>
                <w:sz w:val="20"/>
                <w:szCs w:val="20"/>
              </w:rPr>
            </w:pPr>
          </w:p>
        </w:tc>
      </w:tr>
      <w:tr w:rsidR="00DA01CE" w:rsidRPr="00DA01CE" w14:paraId="54BA00C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DDCF59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0C5C20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DB12DE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139F87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FCC98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7CB84D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5B4660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6F56B2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EBD29B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9F60D4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F680E7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5FFFBD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6D56A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5A2F01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6E1292D" w14:textId="77777777" w:rsidR="00DA01CE" w:rsidRPr="00DA01CE" w:rsidRDefault="00DA01CE" w:rsidP="00DA01CE">
            <w:pPr>
              <w:rPr>
                <w:sz w:val="20"/>
                <w:szCs w:val="20"/>
              </w:rPr>
            </w:pPr>
          </w:p>
        </w:tc>
      </w:tr>
      <w:tr w:rsidR="00DA01CE" w:rsidRPr="00DA01CE" w14:paraId="2841C36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1BAB4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08697F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6818C8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2F97CD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3779A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343005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C71E3ED" w14:textId="77777777" w:rsidR="00DA01CE" w:rsidRPr="00DA01CE" w:rsidRDefault="00DA01CE" w:rsidP="00DA01CE">
            <w:pPr>
              <w:rPr>
                <w:sz w:val="20"/>
                <w:szCs w:val="20"/>
              </w:rPr>
            </w:pPr>
          </w:p>
        </w:tc>
      </w:tr>
      <w:tr w:rsidR="00D05336" w:rsidRPr="00DA01CE" w14:paraId="697ADE0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F22B1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6D22E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²Ùñ³Ý ö14A500c</w:t>
            </w:r>
            <w:r w:rsidRPr="00DA01CE">
              <w:rPr>
                <w:rFonts w:ascii="Arial Armenian" w:hAnsi="Arial Armenian" w:cs="Arial"/>
                <w:color w:val="000000"/>
                <w:sz w:val="16"/>
                <w:szCs w:val="16"/>
              </w:rPr>
              <w:br/>
            </w:r>
            <w:r w:rsidRPr="00DA01CE">
              <w:rPr>
                <w:rFonts w:ascii="Calibri" w:hAnsi="Calibri" w:cs="Calibri"/>
                <w:color w:val="000000"/>
                <w:sz w:val="16"/>
                <w:szCs w:val="16"/>
              </w:rPr>
              <w:t>Арматура</w:t>
            </w:r>
            <w:r w:rsidRPr="00DA01CE">
              <w:rPr>
                <w:rFonts w:ascii="Arial Armenian" w:hAnsi="Arial Armenian" w:cs="Arial"/>
                <w:color w:val="000000"/>
                <w:sz w:val="16"/>
                <w:szCs w:val="16"/>
              </w:rPr>
              <w:t xml:space="preserve">  ö14A500c</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E094E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BDBA2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0.00136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9B98F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357.45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487FB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0.49</w:t>
            </w:r>
          </w:p>
        </w:tc>
        <w:tc>
          <w:tcPr>
            <w:tcW w:w="222" w:type="dxa"/>
            <w:vAlign w:val="center"/>
            <w:hideMark/>
          </w:tcPr>
          <w:p w14:paraId="4A599375" w14:textId="77777777" w:rsidR="00DA01CE" w:rsidRPr="00DA01CE" w:rsidRDefault="00DA01CE" w:rsidP="00DA01CE">
            <w:pPr>
              <w:rPr>
                <w:sz w:val="20"/>
                <w:szCs w:val="20"/>
              </w:rPr>
            </w:pPr>
          </w:p>
        </w:tc>
      </w:tr>
      <w:tr w:rsidR="00DA01CE" w:rsidRPr="00DA01CE" w14:paraId="4D3774E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9A462F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274C4C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4AE624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0FD496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F51DB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9823C5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451B27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5EAA25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38D030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3B940F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4FD0F8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B498DC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D1D08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F3AC4A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C983309" w14:textId="77777777" w:rsidR="00DA01CE" w:rsidRPr="00DA01CE" w:rsidRDefault="00DA01CE" w:rsidP="00DA01CE">
            <w:pPr>
              <w:rPr>
                <w:sz w:val="20"/>
                <w:szCs w:val="20"/>
              </w:rPr>
            </w:pPr>
          </w:p>
        </w:tc>
      </w:tr>
      <w:tr w:rsidR="00DA01CE" w:rsidRPr="00DA01CE" w14:paraId="7D13257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5635ED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03A398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4BD6DD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22CD39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BE05F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0F7EB3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2067714" w14:textId="77777777" w:rsidR="00DA01CE" w:rsidRPr="00DA01CE" w:rsidRDefault="00DA01CE" w:rsidP="00DA01CE">
            <w:pPr>
              <w:rPr>
                <w:sz w:val="20"/>
                <w:szCs w:val="20"/>
              </w:rPr>
            </w:pPr>
          </w:p>
        </w:tc>
      </w:tr>
      <w:tr w:rsidR="00D05336" w:rsidRPr="00DA01CE" w14:paraId="3E4B99A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92038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9F1BA8"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äáÕ. ÃÇÃ»Õ 200</w:t>
            </w:r>
            <w:r w:rsidRPr="00DA01CE">
              <w:rPr>
                <w:rFonts w:ascii="Arial Armenian" w:hAnsi="Arial Armenian" w:cs="Arial"/>
                <w:color w:val="000000"/>
                <w:sz w:val="16"/>
                <w:szCs w:val="16"/>
              </w:rPr>
              <w:t>x</w:t>
            </w:r>
            <w:r w:rsidRPr="00DA01CE">
              <w:rPr>
                <w:rFonts w:ascii="Arial Armenian" w:hAnsi="Arial Armenian" w:cs="Arial"/>
                <w:color w:val="000000"/>
                <w:sz w:val="16"/>
                <w:szCs w:val="16"/>
                <w:lang w:val="ru-RU"/>
              </w:rPr>
              <w:t>200</w:t>
            </w:r>
            <w:r w:rsidRPr="00DA01CE">
              <w:rPr>
                <w:rFonts w:ascii="Arial Armenian" w:hAnsi="Arial Armenian" w:cs="Arial"/>
                <w:color w:val="000000"/>
                <w:sz w:val="16"/>
                <w:szCs w:val="16"/>
              </w:rPr>
              <w:t>x</w:t>
            </w:r>
            <w:r w:rsidRPr="00DA01CE">
              <w:rPr>
                <w:rFonts w:ascii="Arial Armenian" w:hAnsi="Arial Armenian" w:cs="Arial"/>
                <w:color w:val="000000"/>
                <w:sz w:val="16"/>
                <w:szCs w:val="16"/>
                <w:lang w:val="ru-RU"/>
              </w:rPr>
              <w:t>2ÙÙ</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Лист</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стальной</w:t>
            </w:r>
            <w:r w:rsidRPr="00DA01CE">
              <w:rPr>
                <w:rFonts w:ascii="Arial Armenian" w:hAnsi="Arial Armenian" w:cs="Arial"/>
                <w:color w:val="000000"/>
                <w:sz w:val="16"/>
                <w:szCs w:val="16"/>
                <w:lang w:val="ru-RU"/>
              </w:rPr>
              <w:t xml:space="preserve"> 200</w:t>
            </w:r>
            <w:r w:rsidRPr="00DA01CE">
              <w:rPr>
                <w:rFonts w:ascii="Arial Armenian" w:hAnsi="Arial Armenian" w:cs="Arial"/>
                <w:color w:val="000000"/>
                <w:sz w:val="16"/>
                <w:szCs w:val="16"/>
              </w:rPr>
              <w:t>x</w:t>
            </w:r>
            <w:r w:rsidRPr="00DA01CE">
              <w:rPr>
                <w:rFonts w:ascii="Arial Armenian" w:hAnsi="Arial Armenian" w:cs="Arial"/>
                <w:color w:val="000000"/>
                <w:sz w:val="16"/>
                <w:szCs w:val="16"/>
                <w:lang w:val="ru-RU"/>
              </w:rPr>
              <w:t>200</w:t>
            </w:r>
            <w:r w:rsidRPr="00DA01CE">
              <w:rPr>
                <w:rFonts w:ascii="Arial Armenian" w:hAnsi="Arial Armenian" w:cs="Arial"/>
                <w:color w:val="000000"/>
                <w:sz w:val="16"/>
                <w:szCs w:val="16"/>
              </w:rPr>
              <w:t>x</w:t>
            </w:r>
            <w:r w:rsidRPr="00DA01CE">
              <w:rPr>
                <w:rFonts w:ascii="Arial Armenian" w:hAnsi="Arial Armenian" w:cs="Arial"/>
                <w:color w:val="000000"/>
                <w:sz w:val="16"/>
                <w:szCs w:val="16"/>
                <w:lang w:val="ru-RU"/>
              </w:rPr>
              <w:t>2</w:t>
            </w:r>
            <w:r w:rsidRPr="00DA01CE">
              <w:rPr>
                <w:rFonts w:ascii="Calibri" w:hAnsi="Calibri" w:cs="Calibri"/>
                <w:color w:val="000000"/>
                <w:sz w:val="16"/>
                <w:szCs w:val="16"/>
                <w:lang w:val="ru-RU"/>
              </w:rPr>
              <w:t>мм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0F4B0E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347D7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BD2FF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9.61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E50CF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0.38</w:t>
            </w:r>
          </w:p>
        </w:tc>
        <w:tc>
          <w:tcPr>
            <w:tcW w:w="222" w:type="dxa"/>
            <w:vAlign w:val="center"/>
            <w:hideMark/>
          </w:tcPr>
          <w:p w14:paraId="182E2B9B" w14:textId="77777777" w:rsidR="00DA01CE" w:rsidRPr="00DA01CE" w:rsidRDefault="00DA01CE" w:rsidP="00DA01CE">
            <w:pPr>
              <w:rPr>
                <w:sz w:val="20"/>
                <w:szCs w:val="20"/>
              </w:rPr>
            </w:pPr>
          </w:p>
        </w:tc>
      </w:tr>
      <w:tr w:rsidR="00DA01CE" w:rsidRPr="00DA01CE" w14:paraId="4A098EF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553367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5CA0E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094E67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B5AB12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4A44E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94182A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13DC70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699325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BBE8CB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82A4E4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A090FE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8B4915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37E6A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5989C2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AAAD423" w14:textId="77777777" w:rsidR="00DA01CE" w:rsidRPr="00DA01CE" w:rsidRDefault="00DA01CE" w:rsidP="00DA01CE">
            <w:pPr>
              <w:rPr>
                <w:sz w:val="20"/>
                <w:szCs w:val="20"/>
              </w:rPr>
            </w:pPr>
          </w:p>
        </w:tc>
      </w:tr>
      <w:tr w:rsidR="00DA01CE" w:rsidRPr="00DA01CE" w14:paraId="3A43CB3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E2DBFA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C1D2C8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642E56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F66910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D5BA6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E5C5EE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8B09B54" w14:textId="77777777" w:rsidR="00DA01CE" w:rsidRPr="00DA01CE" w:rsidRDefault="00DA01CE" w:rsidP="00DA01CE">
            <w:pPr>
              <w:rPr>
                <w:sz w:val="20"/>
                <w:szCs w:val="20"/>
              </w:rPr>
            </w:pPr>
          </w:p>
        </w:tc>
      </w:tr>
      <w:tr w:rsidR="00D05336" w:rsidRPr="00DA01CE" w14:paraId="546008E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D7034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A6550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òÇÝÏ³å³ï Ã³ë³Ï ö200ÙÙ, h=100ÙÙ</w:t>
            </w:r>
            <w:r w:rsidRPr="00DA01CE">
              <w:rPr>
                <w:rFonts w:ascii="Arial Armenian" w:hAnsi="Arial Armenian" w:cs="Arial"/>
                <w:color w:val="000000"/>
                <w:sz w:val="16"/>
                <w:szCs w:val="16"/>
              </w:rPr>
              <w:br w:type="page"/>
            </w:r>
            <w:r w:rsidRPr="00DA01CE">
              <w:rPr>
                <w:rFonts w:ascii="Calibri" w:hAnsi="Calibri" w:cs="Calibri"/>
                <w:color w:val="000000"/>
                <w:sz w:val="16"/>
                <w:szCs w:val="16"/>
              </w:rPr>
              <w:t>Ведро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оцинкованное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Φ</w:t>
            </w:r>
            <w:r w:rsidRPr="00DA01CE">
              <w:rPr>
                <w:rFonts w:ascii="Arial Armenian" w:hAnsi="Arial Armenian" w:cs="Arial"/>
                <w:color w:val="000000"/>
                <w:sz w:val="16"/>
                <w:szCs w:val="16"/>
              </w:rPr>
              <w:t>200</w:t>
            </w:r>
            <w:r w:rsidRPr="00DA01CE">
              <w:rPr>
                <w:rFonts w:ascii="Calibri" w:hAnsi="Calibri" w:cs="Calibri"/>
                <w:color w:val="000000"/>
                <w:sz w:val="16"/>
                <w:szCs w:val="16"/>
              </w:rPr>
              <w:t>мм</w:t>
            </w:r>
            <w:r w:rsidRPr="00DA01CE">
              <w:rPr>
                <w:rFonts w:ascii="Arial Armenian" w:hAnsi="Arial Armenian" w:cs="Arial"/>
                <w:color w:val="000000"/>
                <w:sz w:val="16"/>
                <w:szCs w:val="16"/>
              </w:rPr>
              <w:t>, h=100</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19906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type="page"/>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C6114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923B8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23.34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03206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23.34</w:t>
            </w:r>
          </w:p>
        </w:tc>
        <w:tc>
          <w:tcPr>
            <w:tcW w:w="222" w:type="dxa"/>
            <w:vAlign w:val="center"/>
            <w:hideMark/>
          </w:tcPr>
          <w:p w14:paraId="0BFF189D" w14:textId="77777777" w:rsidR="00DA01CE" w:rsidRPr="00DA01CE" w:rsidRDefault="00DA01CE" w:rsidP="00DA01CE">
            <w:pPr>
              <w:rPr>
                <w:sz w:val="20"/>
                <w:szCs w:val="20"/>
              </w:rPr>
            </w:pPr>
          </w:p>
        </w:tc>
      </w:tr>
      <w:tr w:rsidR="00DA01CE" w:rsidRPr="00DA01CE" w14:paraId="06EE7CA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342D69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62F5A0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19DFCC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4F7A2F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34499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FF891A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DF8A56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B7A68C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630951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0D37FD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CDB828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C2BCD8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77EB3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E87618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AB5CCB0" w14:textId="77777777" w:rsidR="00DA01CE" w:rsidRPr="00DA01CE" w:rsidRDefault="00DA01CE" w:rsidP="00DA01CE">
            <w:pPr>
              <w:rPr>
                <w:sz w:val="20"/>
                <w:szCs w:val="20"/>
              </w:rPr>
            </w:pPr>
          </w:p>
        </w:tc>
      </w:tr>
      <w:tr w:rsidR="00DA01CE" w:rsidRPr="00DA01CE" w14:paraId="3897E58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213A41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68BE15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F50F3F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FAD2DE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C65CC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1E1BC5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C036072" w14:textId="77777777" w:rsidR="00DA01CE" w:rsidRPr="00DA01CE" w:rsidRDefault="00DA01CE" w:rsidP="00DA01CE">
            <w:pPr>
              <w:rPr>
                <w:sz w:val="20"/>
                <w:szCs w:val="20"/>
              </w:rPr>
            </w:pPr>
          </w:p>
        </w:tc>
      </w:tr>
      <w:tr w:rsidR="00D05336" w:rsidRPr="00DA01CE" w14:paraId="53DB3DD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4C92E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AB95B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ò³ÛïÇãÇ ï»Õ³¹ñáõÙ ö15ÙÙ</w:t>
            </w:r>
            <w:r w:rsidRPr="00DA01CE">
              <w:rPr>
                <w:rFonts w:ascii="Arial Armenian" w:hAnsi="Arial Armenian" w:cs="Arial"/>
                <w:color w:val="000000"/>
                <w:sz w:val="16"/>
                <w:szCs w:val="16"/>
              </w:rPr>
              <w:br/>
            </w:r>
            <w:r w:rsidRPr="00DA01CE">
              <w:rPr>
                <w:rFonts w:ascii="Calibri" w:hAnsi="Calibri" w:cs="Calibri"/>
                <w:color w:val="000000"/>
                <w:sz w:val="16"/>
                <w:szCs w:val="16"/>
              </w:rPr>
              <w:t>Установка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насадки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Φ</w:t>
            </w:r>
            <w:r w:rsidRPr="00DA01CE">
              <w:rPr>
                <w:rFonts w:ascii="Arial Armenian" w:hAnsi="Arial Armenian" w:cs="Arial"/>
                <w:color w:val="000000"/>
                <w:sz w:val="16"/>
                <w:szCs w:val="16"/>
              </w:rPr>
              <w:t>15</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9C188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65B49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CE75C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12.40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881F9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24.80</w:t>
            </w:r>
          </w:p>
        </w:tc>
        <w:tc>
          <w:tcPr>
            <w:tcW w:w="222" w:type="dxa"/>
            <w:vAlign w:val="center"/>
            <w:hideMark/>
          </w:tcPr>
          <w:p w14:paraId="7E31B434" w14:textId="77777777" w:rsidR="00DA01CE" w:rsidRPr="00DA01CE" w:rsidRDefault="00DA01CE" w:rsidP="00DA01CE">
            <w:pPr>
              <w:rPr>
                <w:sz w:val="20"/>
                <w:szCs w:val="20"/>
              </w:rPr>
            </w:pPr>
          </w:p>
        </w:tc>
      </w:tr>
      <w:tr w:rsidR="00DA01CE" w:rsidRPr="00DA01CE" w14:paraId="2815501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CE0C3E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5C8BB2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0C19F0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EFE251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E08AA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F3469E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8CFD46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358649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4AD2FF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315A20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FF66A3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B56BC1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7AA9F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1D6C92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7F0FE4B" w14:textId="77777777" w:rsidR="00DA01CE" w:rsidRPr="00DA01CE" w:rsidRDefault="00DA01CE" w:rsidP="00DA01CE">
            <w:pPr>
              <w:rPr>
                <w:sz w:val="20"/>
                <w:szCs w:val="20"/>
              </w:rPr>
            </w:pPr>
          </w:p>
        </w:tc>
      </w:tr>
      <w:tr w:rsidR="00DA01CE" w:rsidRPr="00DA01CE" w14:paraId="6ED931D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11759B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7DA3E3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A91915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80541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27191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9FAC20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F165BF" w14:textId="77777777" w:rsidR="00DA01CE" w:rsidRPr="00DA01CE" w:rsidRDefault="00DA01CE" w:rsidP="00DA01CE">
            <w:pPr>
              <w:rPr>
                <w:sz w:val="20"/>
                <w:szCs w:val="20"/>
              </w:rPr>
            </w:pPr>
          </w:p>
        </w:tc>
      </w:tr>
      <w:tr w:rsidR="00D05336" w:rsidRPr="00DA01CE" w14:paraId="3AFF8C6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5AF78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D7B74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²í³½Ç Ý³Ë³å³ïñ³ëï³Ï³Ý ¨ å³ßïå³ÝÇã ß»ñï»ñÇ Çñ³Ï³Ý³óáõÙ</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Выполнение</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подготовительного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защитного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слоев</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песка</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9E536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F2EDA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8.93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954D3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5.99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C0B79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53.49</w:t>
            </w:r>
          </w:p>
        </w:tc>
        <w:tc>
          <w:tcPr>
            <w:tcW w:w="222" w:type="dxa"/>
            <w:vAlign w:val="center"/>
            <w:hideMark/>
          </w:tcPr>
          <w:p w14:paraId="3350BA15" w14:textId="77777777" w:rsidR="00DA01CE" w:rsidRPr="00DA01CE" w:rsidRDefault="00DA01CE" w:rsidP="00DA01CE">
            <w:pPr>
              <w:rPr>
                <w:sz w:val="20"/>
                <w:szCs w:val="20"/>
              </w:rPr>
            </w:pPr>
          </w:p>
        </w:tc>
      </w:tr>
      <w:tr w:rsidR="00DA01CE" w:rsidRPr="00DA01CE" w14:paraId="1C9490E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8B9030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CB73B8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C73853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6CB048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79453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8616C8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C8E5D0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E3EAC8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A884F0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A4BA5B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3213AD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CDB306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DBF71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4A419B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67C00FD" w14:textId="77777777" w:rsidR="00DA01CE" w:rsidRPr="00DA01CE" w:rsidRDefault="00DA01CE" w:rsidP="00DA01CE">
            <w:pPr>
              <w:rPr>
                <w:sz w:val="20"/>
                <w:szCs w:val="20"/>
              </w:rPr>
            </w:pPr>
          </w:p>
        </w:tc>
      </w:tr>
      <w:tr w:rsidR="00DA01CE" w:rsidRPr="00DA01CE" w14:paraId="65EF9AF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56D568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E9CC48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F2BEF7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8F921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5E328C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69F761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E8315FE" w14:textId="77777777" w:rsidR="00DA01CE" w:rsidRPr="00DA01CE" w:rsidRDefault="00DA01CE" w:rsidP="00DA01CE">
            <w:pPr>
              <w:rPr>
                <w:sz w:val="20"/>
                <w:szCs w:val="20"/>
              </w:rPr>
            </w:pPr>
          </w:p>
        </w:tc>
      </w:tr>
      <w:tr w:rsidR="00D05336" w:rsidRPr="00DA01CE" w14:paraId="341506C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1A0DC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8FE07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Ð³í³ùáíÇ »/µ ¹Çï³ÑáñÇ Ï³éáõóáõÙ</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Строительство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сборного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стального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люка</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A3062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2FE69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AE730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77.28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7F4ED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10.82</w:t>
            </w:r>
          </w:p>
        </w:tc>
        <w:tc>
          <w:tcPr>
            <w:tcW w:w="222" w:type="dxa"/>
            <w:vAlign w:val="center"/>
            <w:hideMark/>
          </w:tcPr>
          <w:p w14:paraId="7EFFBD7B" w14:textId="77777777" w:rsidR="00DA01CE" w:rsidRPr="00DA01CE" w:rsidRDefault="00DA01CE" w:rsidP="00DA01CE">
            <w:pPr>
              <w:rPr>
                <w:sz w:val="20"/>
                <w:szCs w:val="20"/>
              </w:rPr>
            </w:pPr>
          </w:p>
        </w:tc>
      </w:tr>
      <w:tr w:rsidR="00DA01CE" w:rsidRPr="00DA01CE" w14:paraId="4CFD9EF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5B2CEB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7B075E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7A806B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415A41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4506D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C24ED2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FABCDA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81CB52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8C84A0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6CC3E9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489F71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BD98EF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4E708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03E9F0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D671EFD" w14:textId="77777777" w:rsidR="00DA01CE" w:rsidRPr="00DA01CE" w:rsidRDefault="00DA01CE" w:rsidP="00DA01CE">
            <w:pPr>
              <w:rPr>
                <w:sz w:val="20"/>
                <w:szCs w:val="20"/>
              </w:rPr>
            </w:pPr>
          </w:p>
        </w:tc>
      </w:tr>
      <w:tr w:rsidR="00DA01CE" w:rsidRPr="00DA01CE" w14:paraId="7EC3AB1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5DE8C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DB7740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1EA2B2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F87048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C5D58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59DB3A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E00C648" w14:textId="77777777" w:rsidR="00DA01CE" w:rsidRPr="00DA01CE" w:rsidRDefault="00DA01CE" w:rsidP="00DA01CE">
            <w:pPr>
              <w:rPr>
                <w:sz w:val="20"/>
                <w:szCs w:val="20"/>
              </w:rPr>
            </w:pPr>
          </w:p>
        </w:tc>
      </w:tr>
      <w:tr w:rsidR="00D05336" w:rsidRPr="00DA01CE" w14:paraId="4CE63CC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87AA2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96C24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´»ïáÝ» Ý³Ë³å³ïñ³ëï³Ï³Ý ß»ñï</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Подготовительный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слой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бетона</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A7F52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74F7F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0.12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58AE6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42.45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281ED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5.09</w:t>
            </w:r>
          </w:p>
        </w:tc>
        <w:tc>
          <w:tcPr>
            <w:tcW w:w="222" w:type="dxa"/>
            <w:vAlign w:val="center"/>
            <w:hideMark/>
          </w:tcPr>
          <w:p w14:paraId="6F34852F" w14:textId="77777777" w:rsidR="00DA01CE" w:rsidRPr="00DA01CE" w:rsidRDefault="00DA01CE" w:rsidP="00DA01CE">
            <w:pPr>
              <w:rPr>
                <w:sz w:val="20"/>
                <w:szCs w:val="20"/>
              </w:rPr>
            </w:pPr>
          </w:p>
        </w:tc>
      </w:tr>
      <w:tr w:rsidR="00DA01CE" w:rsidRPr="00DA01CE" w14:paraId="291C5EE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7B797D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949916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65C55B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F512EE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80996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889BD3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72CB4A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F877D7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71F97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F7C4ED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EE9EE5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F6A58A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D7C39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977C8F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661D86" w14:textId="77777777" w:rsidR="00DA01CE" w:rsidRPr="00DA01CE" w:rsidRDefault="00DA01CE" w:rsidP="00DA01CE">
            <w:pPr>
              <w:rPr>
                <w:sz w:val="20"/>
                <w:szCs w:val="20"/>
              </w:rPr>
            </w:pPr>
          </w:p>
        </w:tc>
      </w:tr>
      <w:tr w:rsidR="00DA01CE" w:rsidRPr="00DA01CE" w14:paraId="2BFD111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BE410C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76442A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C5E393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5C5DB6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7FECB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0AA106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745633E" w14:textId="77777777" w:rsidR="00DA01CE" w:rsidRPr="00DA01CE" w:rsidRDefault="00DA01CE" w:rsidP="00DA01CE">
            <w:pPr>
              <w:rPr>
                <w:sz w:val="20"/>
                <w:szCs w:val="20"/>
              </w:rPr>
            </w:pPr>
          </w:p>
        </w:tc>
      </w:tr>
      <w:tr w:rsidR="00D05336" w:rsidRPr="00DA01CE" w14:paraId="6A912ED9"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85C22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7706DF"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Â»Ã¨ ËÇ×</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Легкий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гравий</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4F80A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06CF2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45A7C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11.14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42D91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14.48</w:t>
            </w:r>
          </w:p>
        </w:tc>
        <w:tc>
          <w:tcPr>
            <w:tcW w:w="222" w:type="dxa"/>
            <w:vAlign w:val="center"/>
            <w:hideMark/>
          </w:tcPr>
          <w:p w14:paraId="7C8DE4D8" w14:textId="77777777" w:rsidR="00DA01CE" w:rsidRPr="00DA01CE" w:rsidRDefault="00DA01CE" w:rsidP="00DA01CE">
            <w:pPr>
              <w:rPr>
                <w:sz w:val="20"/>
                <w:szCs w:val="20"/>
              </w:rPr>
            </w:pPr>
          </w:p>
        </w:tc>
      </w:tr>
      <w:tr w:rsidR="00DA01CE" w:rsidRPr="00DA01CE" w14:paraId="368CCD4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EBF344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845E59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C8551C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19F388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4868D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8EAB2C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ED899B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FFDC39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2ABFC8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B048C4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887796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04A5CC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D64D1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B58E69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C930A45" w14:textId="77777777" w:rsidR="00DA01CE" w:rsidRPr="00DA01CE" w:rsidRDefault="00DA01CE" w:rsidP="00DA01CE">
            <w:pPr>
              <w:rPr>
                <w:sz w:val="20"/>
                <w:szCs w:val="20"/>
              </w:rPr>
            </w:pPr>
          </w:p>
        </w:tc>
      </w:tr>
      <w:tr w:rsidR="00DA01CE" w:rsidRPr="00DA01CE" w14:paraId="3743E97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5467A5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BD00B5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74FB0C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73D36D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6D44D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4F8016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95A4634" w14:textId="77777777" w:rsidR="00DA01CE" w:rsidRPr="00DA01CE" w:rsidRDefault="00DA01CE" w:rsidP="00DA01CE">
            <w:pPr>
              <w:rPr>
                <w:sz w:val="20"/>
                <w:szCs w:val="20"/>
              </w:rPr>
            </w:pPr>
          </w:p>
        </w:tc>
      </w:tr>
      <w:tr w:rsidR="00D05336" w:rsidRPr="00DA01CE" w14:paraId="57B8B96D"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5F88D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1266F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Ø»ï³Õ³Ï³Ý ¹éÝ³Ï</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Металлическая</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дверь</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04118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214A0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229EA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472.35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2E376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7.09</w:t>
            </w:r>
          </w:p>
        </w:tc>
        <w:tc>
          <w:tcPr>
            <w:tcW w:w="222" w:type="dxa"/>
            <w:vAlign w:val="center"/>
            <w:hideMark/>
          </w:tcPr>
          <w:p w14:paraId="26103B1E" w14:textId="77777777" w:rsidR="00DA01CE" w:rsidRPr="00DA01CE" w:rsidRDefault="00DA01CE" w:rsidP="00DA01CE">
            <w:pPr>
              <w:rPr>
                <w:sz w:val="20"/>
                <w:szCs w:val="20"/>
              </w:rPr>
            </w:pPr>
          </w:p>
        </w:tc>
      </w:tr>
      <w:tr w:rsidR="00DA01CE" w:rsidRPr="00DA01CE" w14:paraId="282D728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4AE680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1D9E82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FABF39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2ABBB8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45BFD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BDDBC3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489DE9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D2FD9D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28F111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590533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CD60C9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AAD2CE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A0A16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D5C3C6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685919C" w14:textId="77777777" w:rsidR="00DA01CE" w:rsidRPr="00DA01CE" w:rsidRDefault="00DA01CE" w:rsidP="00DA01CE">
            <w:pPr>
              <w:rPr>
                <w:sz w:val="20"/>
                <w:szCs w:val="20"/>
              </w:rPr>
            </w:pPr>
          </w:p>
        </w:tc>
      </w:tr>
      <w:tr w:rsidR="00DA01CE" w:rsidRPr="00DA01CE" w14:paraId="4A72831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FC635C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20AC1A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1B3144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E1CE87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0FEC5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BE98EE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A1D2071" w14:textId="77777777" w:rsidR="00DA01CE" w:rsidRPr="00DA01CE" w:rsidRDefault="00DA01CE" w:rsidP="00DA01CE">
            <w:pPr>
              <w:rPr>
                <w:sz w:val="20"/>
                <w:szCs w:val="20"/>
              </w:rPr>
            </w:pPr>
          </w:p>
        </w:tc>
      </w:tr>
      <w:tr w:rsidR="00D05336" w:rsidRPr="00DA01CE" w14:paraId="641E3FBD"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1CD75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7CE17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è»ïÇÝ</w:t>
            </w:r>
            <w:r w:rsidRPr="00DA01CE">
              <w:rPr>
                <w:rFonts w:ascii="Arial Armenian" w:hAnsi="Arial Armenian" w:cs="Arial"/>
                <w:color w:val="000000"/>
                <w:sz w:val="16"/>
                <w:szCs w:val="16"/>
              </w:rPr>
              <w:br/>
            </w:r>
            <w:r w:rsidRPr="00DA01CE">
              <w:rPr>
                <w:rFonts w:ascii="Calibri" w:hAnsi="Calibri" w:cs="Calibri"/>
                <w:color w:val="000000"/>
                <w:sz w:val="16"/>
                <w:szCs w:val="16"/>
              </w:rPr>
              <w:t>Резина</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E378E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A2703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B6D0B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717F8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3.72</w:t>
            </w:r>
          </w:p>
        </w:tc>
        <w:tc>
          <w:tcPr>
            <w:tcW w:w="222" w:type="dxa"/>
            <w:vAlign w:val="center"/>
            <w:hideMark/>
          </w:tcPr>
          <w:p w14:paraId="54372F4B" w14:textId="77777777" w:rsidR="00DA01CE" w:rsidRPr="00DA01CE" w:rsidRDefault="00DA01CE" w:rsidP="00DA01CE">
            <w:pPr>
              <w:rPr>
                <w:sz w:val="20"/>
                <w:szCs w:val="20"/>
              </w:rPr>
            </w:pPr>
          </w:p>
        </w:tc>
      </w:tr>
      <w:tr w:rsidR="00DA01CE" w:rsidRPr="00DA01CE" w14:paraId="35D7BDA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7801A4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87D608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CEDC8C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93C660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236F1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36A917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A5A50B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839193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093471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D1C447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07C02D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084E77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B17EE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55E2B4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8AE0D17" w14:textId="77777777" w:rsidR="00DA01CE" w:rsidRPr="00DA01CE" w:rsidRDefault="00DA01CE" w:rsidP="00DA01CE">
            <w:pPr>
              <w:rPr>
                <w:sz w:val="20"/>
                <w:szCs w:val="20"/>
              </w:rPr>
            </w:pPr>
          </w:p>
        </w:tc>
      </w:tr>
      <w:tr w:rsidR="00DA01CE" w:rsidRPr="00DA01CE" w14:paraId="1B8EE4E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1889E4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12DFBF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C270BB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0F94A0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9A445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73B935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39162FA" w14:textId="77777777" w:rsidR="00DA01CE" w:rsidRPr="00DA01CE" w:rsidRDefault="00DA01CE" w:rsidP="00DA01CE">
            <w:pPr>
              <w:rPr>
                <w:sz w:val="20"/>
                <w:szCs w:val="20"/>
              </w:rPr>
            </w:pPr>
          </w:p>
        </w:tc>
      </w:tr>
      <w:tr w:rsidR="00D05336" w:rsidRPr="00DA01CE" w14:paraId="10BAD248"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EFD10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32B6F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ÌËÝÇ</w:t>
            </w:r>
            <w:r w:rsidRPr="00DA01CE">
              <w:rPr>
                <w:rFonts w:ascii="Arial Armenian" w:hAnsi="Arial Armenian" w:cs="Arial"/>
                <w:color w:val="000000"/>
                <w:sz w:val="16"/>
                <w:szCs w:val="16"/>
              </w:rPr>
              <w:br/>
            </w:r>
            <w:r w:rsidRPr="00DA01CE">
              <w:rPr>
                <w:rFonts w:ascii="Calibri" w:hAnsi="Calibri" w:cs="Calibri"/>
                <w:color w:val="000000"/>
                <w:sz w:val="16"/>
                <w:szCs w:val="16"/>
              </w:rPr>
              <w:t>петля</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A2B94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AB1A4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1B2FA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0.80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0076D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1.60</w:t>
            </w:r>
          </w:p>
        </w:tc>
        <w:tc>
          <w:tcPr>
            <w:tcW w:w="222" w:type="dxa"/>
            <w:vAlign w:val="center"/>
            <w:hideMark/>
          </w:tcPr>
          <w:p w14:paraId="08DC9132" w14:textId="77777777" w:rsidR="00DA01CE" w:rsidRPr="00DA01CE" w:rsidRDefault="00DA01CE" w:rsidP="00DA01CE">
            <w:pPr>
              <w:rPr>
                <w:sz w:val="20"/>
                <w:szCs w:val="20"/>
              </w:rPr>
            </w:pPr>
          </w:p>
        </w:tc>
      </w:tr>
      <w:tr w:rsidR="00DA01CE" w:rsidRPr="00DA01CE" w14:paraId="2E8F0CE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A21C09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BE62FA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8C0035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94D3EB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6B634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9CC2CC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8DE988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753C42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EFA05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3E5EA1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65243B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CFC37F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FAF37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059F64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6495BCE" w14:textId="77777777" w:rsidR="00DA01CE" w:rsidRPr="00DA01CE" w:rsidRDefault="00DA01CE" w:rsidP="00DA01CE">
            <w:pPr>
              <w:rPr>
                <w:sz w:val="20"/>
                <w:szCs w:val="20"/>
              </w:rPr>
            </w:pPr>
          </w:p>
        </w:tc>
      </w:tr>
      <w:tr w:rsidR="00DA01CE" w:rsidRPr="00DA01CE" w14:paraId="4F51DF7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398EF9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D2C9BD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363907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DA9639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5E938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54FD0E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20D325E" w14:textId="77777777" w:rsidR="00DA01CE" w:rsidRPr="00DA01CE" w:rsidRDefault="00DA01CE" w:rsidP="00DA01CE">
            <w:pPr>
              <w:rPr>
                <w:sz w:val="20"/>
                <w:szCs w:val="20"/>
              </w:rPr>
            </w:pPr>
          </w:p>
        </w:tc>
      </w:tr>
      <w:tr w:rsidR="00D05336" w:rsidRPr="00DA01CE" w14:paraId="0908F3DB"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F6D59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6CC7E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ö³Ï³Ý</w:t>
            </w:r>
            <w:r w:rsidRPr="00DA01CE">
              <w:rPr>
                <w:rFonts w:ascii="Arial Armenian" w:hAnsi="Arial Armenian" w:cs="Arial"/>
                <w:color w:val="000000"/>
                <w:sz w:val="16"/>
                <w:szCs w:val="16"/>
              </w:rPr>
              <w:br/>
            </w:r>
            <w:r w:rsidRPr="00DA01CE">
              <w:rPr>
                <w:rFonts w:ascii="Calibri" w:hAnsi="Calibri" w:cs="Calibri"/>
                <w:color w:val="000000"/>
                <w:sz w:val="16"/>
                <w:szCs w:val="16"/>
              </w:rPr>
              <w:t>Замок</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3E2F7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B0427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F3E08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3.79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FA2F9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3.79</w:t>
            </w:r>
          </w:p>
        </w:tc>
        <w:tc>
          <w:tcPr>
            <w:tcW w:w="222" w:type="dxa"/>
            <w:vAlign w:val="center"/>
            <w:hideMark/>
          </w:tcPr>
          <w:p w14:paraId="0901117F" w14:textId="77777777" w:rsidR="00DA01CE" w:rsidRPr="00DA01CE" w:rsidRDefault="00DA01CE" w:rsidP="00DA01CE">
            <w:pPr>
              <w:rPr>
                <w:sz w:val="20"/>
                <w:szCs w:val="20"/>
              </w:rPr>
            </w:pPr>
          </w:p>
        </w:tc>
      </w:tr>
      <w:tr w:rsidR="00DA01CE" w:rsidRPr="00DA01CE" w14:paraId="4C397D0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77FCD4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CF424B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D326D1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28F933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0FCE6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E6DC69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46971A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4A7DE8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47EC80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ECC241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8902EC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E5FBEF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2E03C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254322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315C15C" w14:textId="77777777" w:rsidR="00DA01CE" w:rsidRPr="00DA01CE" w:rsidRDefault="00DA01CE" w:rsidP="00DA01CE">
            <w:pPr>
              <w:rPr>
                <w:sz w:val="20"/>
                <w:szCs w:val="20"/>
              </w:rPr>
            </w:pPr>
          </w:p>
        </w:tc>
      </w:tr>
      <w:tr w:rsidR="00DA01CE" w:rsidRPr="00DA01CE" w14:paraId="70753C4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710FEC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20A8C9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9C0E34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7DB49B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A8038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29BB97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B26F442" w14:textId="77777777" w:rsidR="00DA01CE" w:rsidRPr="00DA01CE" w:rsidRDefault="00DA01CE" w:rsidP="00DA01CE">
            <w:pPr>
              <w:rPr>
                <w:sz w:val="20"/>
                <w:szCs w:val="20"/>
              </w:rPr>
            </w:pPr>
          </w:p>
        </w:tc>
      </w:tr>
      <w:tr w:rsidR="00D05336" w:rsidRPr="00DA01CE" w14:paraId="5055A84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96416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16</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576BD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æ»ñÙ³Ù»ÏáõëÇã ë³É (»ñÏï³íñ 30x3 L=400ÙÙ-2Ñ³ï, 30x3 L=590ÙÙ -4 Ñ³ï åÉ³ëïÙ³ë, 30x 3 L=490ÙÙ 8Ñ³ï åÉ³ëïÙ³ë, Ë³ñÇëË-4Ñ³ï, ÷ñ÷ñ³åÉ³ëï h=100ÙÙ -1Ñ³ï, Ñ»ÕÛáõë L=140ÙÙ, ö 8-6Ñëï)</w:t>
            </w:r>
            <w:r w:rsidRPr="00DA01CE">
              <w:rPr>
                <w:rFonts w:ascii="Arial Armenian" w:hAnsi="Arial Armenian" w:cs="Arial"/>
                <w:color w:val="000000"/>
                <w:sz w:val="16"/>
                <w:szCs w:val="16"/>
              </w:rPr>
              <w:br/>
            </w:r>
            <w:r w:rsidRPr="00DA01CE">
              <w:rPr>
                <w:rFonts w:ascii="Calibri" w:hAnsi="Calibri" w:cs="Calibri"/>
                <w:color w:val="000000"/>
                <w:sz w:val="16"/>
                <w:szCs w:val="16"/>
              </w:rPr>
              <w:t>Теплоизоляционная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двухслойная</w:t>
            </w:r>
            <w:r w:rsidRPr="00DA01CE">
              <w:rPr>
                <w:rFonts w:ascii="Arial Armenian" w:hAnsi="Arial Armenian" w:cs="Arial"/>
                <w:color w:val="000000"/>
                <w:sz w:val="16"/>
                <w:szCs w:val="16"/>
              </w:rPr>
              <w:t xml:space="preserve"> 30x3 L=400</w:t>
            </w:r>
            <w:r w:rsidRPr="00DA01CE">
              <w:rPr>
                <w:rFonts w:ascii="Calibri" w:hAnsi="Calibri" w:cs="Calibri"/>
                <w:color w:val="000000"/>
                <w:sz w:val="16"/>
                <w:szCs w:val="16"/>
              </w:rPr>
              <w:t>мм</w:t>
            </w:r>
            <w:r w:rsidRPr="00DA01CE">
              <w:rPr>
                <w:rFonts w:ascii="Arial Armenian" w:hAnsi="Arial Armenian" w:cs="Arial"/>
                <w:color w:val="000000"/>
                <w:sz w:val="16"/>
                <w:szCs w:val="16"/>
              </w:rPr>
              <w:t>-2</w:t>
            </w:r>
            <w:r w:rsidRPr="00DA01CE">
              <w:rPr>
                <w:rFonts w:ascii="Calibri" w:hAnsi="Calibri" w:cs="Calibri"/>
                <w:color w:val="000000"/>
                <w:sz w:val="16"/>
                <w:szCs w:val="16"/>
              </w:rPr>
              <w:t>шт</w:t>
            </w:r>
            <w:r w:rsidRPr="00DA01CE">
              <w:rPr>
                <w:rFonts w:ascii="Arial Armenian" w:hAnsi="Arial Armenian" w:cs="Arial"/>
                <w:color w:val="000000"/>
                <w:sz w:val="16"/>
                <w:szCs w:val="16"/>
              </w:rPr>
              <w:t>, 30x3 L=590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-4</w:t>
            </w:r>
            <w:r w:rsidRPr="00DA01CE">
              <w:rPr>
                <w:rFonts w:ascii="Calibri" w:hAnsi="Calibri" w:cs="Calibri"/>
                <w:color w:val="000000"/>
                <w:sz w:val="16"/>
                <w:szCs w:val="16"/>
              </w:rPr>
              <w:t>шт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пластик</w:t>
            </w:r>
            <w:r w:rsidRPr="00DA01CE">
              <w:rPr>
                <w:rFonts w:ascii="Arial Armenian" w:hAnsi="Arial Armenian" w:cs="Arial"/>
                <w:color w:val="000000"/>
                <w:sz w:val="16"/>
                <w:szCs w:val="16"/>
              </w:rPr>
              <w:t>, 30x3 L=490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8</w:t>
            </w:r>
            <w:r w:rsidRPr="00DA01CE">
              <w:rPr>
                <w:rFonts w:ascii="Calibri" w:hAnsi="Calibri" w:cs="Calibri"/>
                <w:color w:val="000000"/>
                <w:sz w:val="16"/>
                <w:szCs w:val="16"/>
              </w:rPr>
              <w:t>шт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пластик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анкер</w:t>
            </w:r>
            <w:r w:rsidRPr="00DA01CE">
              <w:rPr>
                <w:rFonts w:ascii="Arial Armenian" w:hAnsi="Arial Armenian" w:cs="Arial"/>
                <w:color w:val="000000"/>
                <w:sz w:val="16"/>
                <w:szCs w:val="16"/>
              </w:rPr>
              <w:t>-4</w:t>
            </w:r>
            <w:r w:rsidRPr="00DA01CE">
              <w:rPr>
                <w:rFonts w:ascii="Calibri" w:hAnsi="Calibri" w:cs="Calibri"/>
                <w:color w:val="000000"/>
                <w:sz w:val="16"/>
                <w:szCs w:val="16"/>
              </w:rPr>
              <w:t>шт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пенопласт</w:t>
            </w:r>
            <w:r w:rsidRPr="00DA01CE">
              <w:rPr>
                <w:rFonts w:ascii="Arial Armenian" w:hAnsi="Arial Armenian" w:cs="Arial"/>
                <w:color w:val="000000"/>
                <w:sz w:val="16"/>
                <w:szCs w:val="16"/>
              </w:rPr>
              <w:t xml:space="preserve"> h=100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-1</w:t>
            </w:r>
            <w:r w:rsidRPr="00DA01CE">
              <w:rPr>
                <w:rFonts w:ascii="Calibri" w:hAnsi="Calibri" w:cs="Calibri"/>
                <w:color w:val="000000"/>
                <w:sz w:val="16"/>
                <w:szCs w:val="16"/>
              </w:rPr>
              <w:t>шт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пенопласт</w:t>
            </w:r>
            <w:r w:rsidRPr="00DA01CE">
              <w:rPr>
                <w:rFonts w:ascii="Arial Armenian" w:hAnsi="Arial Armenian" w:cs="Arial"/>
                <w:color w:val="000000"/>
                <w:sz w:val="16"/>
                <w:szCs w:val="16"/>
              </w:rPr>
              <w:t xml:space="preserve"> L=140</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w:t>
            </w:r>
            <w:r w:rsidRPr="00DA01CE">
              <w:rPr>
                <w:rFonts w:ascii="Arial Armenian" w:hAnsi="Arial Armenian" w:cs="Arial"/>
                <w:color w:val="000000"/>
                <w:sz w:val="16"/>
                <w:szCs w:val="16"/>
              </w:rPr>
              <w:t xml:space="preserve"> 8-6</w:t>
            </w:r>
            <w:r w:rsidRPr="00DA01CE">
              <w:rPr>
                <w:rFonts w:ascii="Calibri" w:hAnsi="Calibri" w:cs="Calibri"/>
                <w:color w:val="000000"/>
                <w:sz w:val="16"/>
                <w:szCs w:val="16"/>
              </w:rPr>
              <w:t>шт</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D056F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ÏáÙå</w:t>
            </w:r>
            <w:r w:rsidRPr="00DA01CE">
              <w:rPr>
                <w:rFonts w:ascii="Arial Armenian" w:hAnsi="Arial Armenian" w:cs="Arial"/>
                <w:color w:val="000000"/>
                <w:sz w:val="16"/>
                <w:szCs w:val="16"/>
              </w:rPr>
              <w:br/>
            </w:r>
            <w:r w:rsidRPr="00DA01CE">
              <w:rPr>
                <w:rFonts w:ascii="Calibri" w:hAnsi="Calibri" w:cs="Calibri"/>
                <w:color w:val="000000"/>
                <w:sz w:val="16"/>
                <w:szCs w:val="16"/>
              </w:rPr>
              <w:t>комп</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A52F5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165F9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46.69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5D2FA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46.69</w:t>
            </w:r>
          </w:p>
        </w:tc>
        <w:tc>
          <w:tcPr>
            <w:tcW w:w="222" w:type="dxa"/>
            <w:vAlign w:val="center"/>
            <w:hideMark/>
          </w:tcPr>
          <w:p w14:paraId="10F98AFC" w14:textId="77777777" w:rsidR="00DA01CE" w:rsidRPr="00DA01CE" w:rsidRDefault="00DA01CE" w:rsidP="00DA01CE">
            <w:pPr>
              <w:rPr>
                <w:sz w:val="20"/>
                <w:szCs w:val="20"/>
              </w:rPr>
            </w:pPr>
          </w:p>
        </w:tc>
      </w:tr>
      <w:tr w:rsidR="00DA01CE" w:rsidRPr="00DA01CE" w14:paraId="7A3AE76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126B27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499824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027D21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2B3515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4424A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540429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D48503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BB536F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CC8A4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1E1854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3C2090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5E1E39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E3B96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C4C265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068B35A" w14:textId="77777777" w:rsidR="00DA01CE" w:rsidRPr="00DA01CE" w:rsidRDefault="00DA01CE" w:rsidP="00DA01CE">
            <w:pPr>
              <w:rPr>
                <w:sz w:val="20"/>
                <w:szCs w:val="20"/>
              </w:rPr>
            </w:pPr>
          </w:p>
        </w:tc>
      </w:tr>
      <w:tr w:rsidR="00DA01CE" w:rsidRPr="00DA01CE" w14:paraId="7FD59AC9" w14:textId="77777777" w:rsidTr="00DA01CE">
        <w:trPr>
          <w:trHeight w:val="1815"/>
        </w:trPr>
        <w:tc>
          <w:tcPr>
            <w:tcW w:w="448" w:type="dxa"/>
            <w:vMerge/>
            <w:tcBorders>
              <w:top w:val="nil"/>
              <w:left w:val="single" w:sz="4" w:space="0" w:color="auto"/>
              <w:bottom w:val="single" w:sz="4" w:space="0" w:color="auto"/>
              <w:right w:val="single" w:sz="4" w:space="0" w:color="auto"/>
            </w:tcBorders>
            <w:vAlign w:val="center"/>
            <w:hideMark/>
          </w:tcPr>
          <w:p w14:paraId="2209C50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BD91CD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3339EB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E5CF18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AB9FF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924AD4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F197CCD" w14:textId="77777777" w:rsidR="00DA01CE" w:rsidRPr="00DA01CE" w:rsidRDefault="00DA01CE" w:rsidP="00DA01CE">
            <w:pPr>
              <w:rPr>
                <w:sz w:val="20"/>
                <w:szCs w:val="20"/>
              </w:rPr>
            </w:pPr>
          </w:p>
        </w:tc>
      </w:tr>
      <w:tr w:rsidR="00D05336" w:rsidRPr="00DA01CE" w14:paraId="4CCD646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A01AD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3178E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æ»ñÙ³Ù»ÏáõëÇã ÝÛáõÃ</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Теплоизоляционный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материал</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F7F98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2B9D9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484CA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0.91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B20E2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1.36</w:t>
            </w:r>
          </w:p>
        </w:tc>
        <w:tc>
          <w:tcPr>
            <w:tcW w:w="222" w:type="dxa"/>
            <w:vAlign w:val="center"/>
            <w:hideMark/>
          </w:tcPr>
          <w:p w14:paraId="3AD65D7D" w14:textId="77777777" w:rsidR="00DA01CE" w:rsidRPr="00DA01CE" w:rsidRDefault="00DA01CE" w:rsidP="00DA01CE">
            <w:pPr>
              <w:rPr>
                <w:sz w:val="20"/>
                <w:szCs w:val="20"/>
              </w:rPr>
            </w:pPr>
          </w:p>
        </w:tc>
      </w:tr>
      <w:tr w:rsidR="00DA01CE" w:rsidRPr="00DA01CE" w14:paraId="0B6752E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E91445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5F6B82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503C38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C71DD1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3B0E7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FA7197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887C39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CB35F2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5E3E95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37B99C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7C6513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E26652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0254A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E76E80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2AF5DEF" w14:textId="77777777" w:rsidR="00DA01CE" w:rsidRPr="00DA01CE" w:rsidRDefault="00DA01CE" w:rsidP="00DA01CE">
            <w:pPr>
              <w:rPr>
                <w:sz w:val="20"/>
                <w:szCs w:val="20"/>
              </w:rPr>
            </w:pPr>
          </w:p>
        </w:tc>
      </w:tr>
      <w:tr w:rsidR="00DA01CE" w:rsidRPr="00DA01CE" w14:paraId="0D29FDB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85575D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197894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D7B765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4789F6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87450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A6FC98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D930B6B" w14:textId="77777777" w:rsidR="00DA01CE" w:rsidRPr="00DA01CE" w:rsidRDefault="00DA01CE" w:rsidP="00DA01CE">
            <w:pPr>
              <w:rPr>
                <w:sz w:val="20"/>
                <w:szCs w:val="20"/>
              </w:rPr>
            </w:pPr>
          </w:p>
        </w:tc>
      </w:tr>
      <w:tr w:rsidR="00D05336" w:rsidRPr="00DA01CE" w14:paraId="70E0AD32"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F7E48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05B5C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ÞÇÝ. ëÇÉÇÏáÝ</w:t>
            </w:r>
            <w:r w:rsidRPr="00DA01CE">
              <w:rPr>
                <w:rFonts w:ascii="Arial Armenian" w:hAnsi="Arial Armenian" w:cs="Arial"/>
                <w:color w:val="000000"/>
                <w:sz w:val="16"/>
                <w:szCs w:val="16"/>
              </w:rPr>
              <w:br/>
            </w:r>
            <w:r w:rsidRPr="00DA01CE">
              <w:rPr>
                <w:rFonts w:ascii="Calibri" w:hAnsi="Calibri" w:cs="Calibri"/>
                <w:color w:val="000000"/>
                <w:sz w:val="16"/>
                <w:szCs w:val="16"/>
              </w:rPr>
              <w:t>Строительный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силикон</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1A69E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5CC27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9E28E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92EFB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1.75</w:t>
            </w:r>
          </w:p>
        </w:tc>
        <w:tc>
          <w:tcPr>
            <w:tcW w:w="222" w:type="dxa"/>
            <w:vAlign w:val="center"/>
            <w:hideMark/>
          </w:tcPr>
          <w:p w14:paraId="00023CBC" w14:textId="77777777" w:rsidR="00DA01CE" w:rsidRPr="00DA01CE" w:rsidRDefault="00DA01CE" w:rsidP="00DA01CE">
            <w:pPr>
              <w:rPr>
                <w:sz w:val="20"/>
                <w:szCs w:val="20"/>
              </w:rPr>
            </w:pPr>
          </w:p>
        </w:tc>
      </w:tr>
      <w:tr w:rsidR="00DA01CE" w:rsidRPr="00DA01CE" w14:paraId="3766099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6613A2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B00831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DB3027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772970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17B9F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344E4F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511653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4A57EE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08AA85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26809B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C486BB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15A4AD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F4F1E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2F09A0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353104F" w14:textId="77777777" w:rsidR="00DA01CE" w:rsidRPr="00DA01CE" w:rsidRDefault="00DA01CE" w:rsidP="00DA01CE">
            <w:pPr>
              <w:rPr>
                <w:sz w:val="20"/>
                <w:szCs w:val="20"/>
              </w:rPr>
            </w:pPr>
          </w:p>
        </w:tc>
      </w:tr>
      <w:tr w:rsidR="00DA01CE" w:rsidRPr="00DA01CE" w14:paraId="2C934BA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C01C2A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A9541A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B03A9D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97433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FB8CD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456325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9D5726C" w14:textId="77777777" w:rsidR="00DA01CE" w:rsidRPr="00DA01CE" w:rsidRDefault="00DA01CE" w:rsidP="00DA01CE">
            <w:pPr>
              <w:rPr>
                <w:sz w:val="20"/>
                <w:szCs w:val="20"/>
              </w:rPr>
            </w:pPr>
          </w:p>
        </w:tc>
      </w:tr>
      <w:tr w:rsidR="00D05336" w:rsidRPr="00DA01CE" w14:paraId="1F9901B8"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CA759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19</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0E5B4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Ø»ï³Õ³Ï³Ý ¹éÝ³ÏÇ ÛáõÕ³Ý»ñÏáõÙ</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Картина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маслом</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металлической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двери</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D1885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67621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2BF8C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0.87</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F4E3D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2.62</w:t>
            </w:r>
          </w:p>
        </w:tc>
        <w:tc>
          <w:tcPr>
            <w:tcW w:w="222" w:type="dxa"/>
            <w:vAlign w:val="center"/>
            <w:hideMark/>
          </w:tcPr>
          <w:p w14:paraId="5CD62D69" w14:textId="77777777" w:rsidR="00DA01CE" w:rsidRPr="00DA01CE" w:rsidRDefault="00DA01CE" w:rsidP="00DA01CE">
            <w:pPr>
              <w:rPr>
                <w:sz w:val="20"/>
                <w:szCs w:val="20"/>
              </w:rPr>
            </w:pPr>
          </w:p>
        </w:tc>
      </w:tr>
      <w:tr w:rsidR="00DA01CE" w:rsidRPr="00DA01CE" w14:paraId="3A06833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BE3AAE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81FA56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119193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AE920D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9D5AB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BAE793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F6C550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AF4B72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6E401F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2C0A5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89497F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797F1E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28ADF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2A5F43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396602F" w14:textId="77777777" w:rsidR="00DA01CE" w:rsidRPr="00DA01CE" w:rsidRDefault="00DA01CE" w:rsidP="00DA01CE">
            <w:pPr>
              <w:rPr>
                <w:sz w:val="20"/>
                <w:szCs w:val="20"/>
              </w:rPr>
            </w:pPr>
          </w:p>
        </w:tc>
      </w:tr>
      <w:tr w:rsidR="00DA01CE" w:rsidRPr="00DA01CE" w14:paraId="3F417CB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922457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2D0470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B413B4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08C9A1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00602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2749F3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F0DCB6A" w14:textId="77777777" w:rsidR="00DA01CE" w:rsidRPr="00DA01CE" w:rsidRDefault="00DA01CE" w:rsidP="00DA01CE">
            <w:pPr>
              <w:rPr>
                <w:sz w:val="20"/>
                <w:szCs w:val="20"/>
              </w:rPr>
            </w:pPr>
          </w:p>
        </w:tc>
      </w:tr>
      <w:tr w:rsidR="00D05336" w:rsidRPr="00DA01CE" w14:paraId="55C597C2"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5994A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20</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A98CC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äáÉÇåñáåÇÉ»Ý³ÛÇÝ É³ÛÝáõÏ³íáñ ËáÕáí³ÏÝ»ñÇ ÙáÝï³ÅáõÙ de63 (ÏáÛáõÕáõ)</w:t>
            </w:r>
            <w:r w:rsidRPr="00DA01CE">
              <w:rPr>
                <w:rFonts w:ascii="Arial Armenian" w:hAnsi="Arial Armenian" w:cs="Arial"/>
                <w:color w:val="000000"/>
                <w:sz w:val="16"/>
                <w:szCs w:val="16"/>
              </w:rPr>
              <w:br w:type="page"/>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полипропиленовых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широких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w:t>
            </w:r>
            <w:r w:rsidRPr="00DA01CE">
              <w:rPr>
                <w:rFonts w:ascii="Arial Armenian" w:hAnsi="Arial Armenian" w:cs="Arial"/>
                <w:color w:val="000000"/>
                <w:sz w:val="16"/>
                <w:szCs w:val="16"/>
              </w:rPr>
              <w:t xml:space="preserve"> de63 (</w:t>
            </w:r>
            <w:r w:rsidRPr="00DA01CE">
              <w:rPr>
                <w:rFonts w:ascii="Calibri" w:hAnsi="Calibri" w:cs="Calibri"/>
                <w:color w:val="000000"/>
                <w:sz w:val="16"/>
                <w:szCs w:val="16"/>
              </w:rPr>
              <w:t>канализация</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8ACFF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type="page"/>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59F60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3F36B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22E6B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23.70</w:t>
            </w:r>
          </w:p>
        </w:tc>
        <w:tc>
          <w:tcPr>
            <w:tcW w:w="222" w:type="dxa"/>
            <w:vAlign w:val="center"/>
            <w:hideMark/>
          </w:tcPr>
          <w:p w14:paraId="73F9EB52" w14:textId="77777777" w:rsidR="00DA01CE" w:rsidRPr="00DA01CE" w:rsidRDefault="00DA01CE" w:rsidP="00DA01CE">
            <w:pPr>
              <w:rPr>
                <w:sz w:val="20"/>
                <w:szCs w:val="20"/>
              </w:rPr>
            </w:pPr>
          </w:p>
        </w:tc>
      </w:tr>
      <w:tr w:rsidR="00DA01CE" w:rsidRPr="00DA01CE" w14:paraId="0FD7939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85BC7C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0B7F5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82053D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B3C496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2D8AB0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D26886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A4CD01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0F7752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C45D92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EA88A1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2C6041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197FD0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D326D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5853D5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38F7139" w14:textId="77777777" w:rsidR="00DA01CE" w:rsidRPr="00DA01CE" w:rsidRDefault="00DA01CE" w:rsidP="00DA01CE">
            <w:pPr>
              <w:rPr>
                <w:sz w:val="20"/>
                <w:szCs w:val="20"/>
              </w:rPr>
            </w:pPr>
          </w:p>
        </w:tc>
      </w:tr>
      <w:tr w:rsidR="00DA01CE" w:rsidRPr="00DA01CE" w14:paraId="36BAC406" w14:textId="77777777" w:rsidTr="00DA01CE">
        <w:trPr>
          <w:trHeight w:val="420"/>
        </w:trPr>
        <w:tc>
          <w:tcPr>
            <w:tcW w:w="448" w:type="dxa"/>
            <w:vMerge/>
            <w:tcBorders>
              <w:top w:val="nil"/>
              <w:left w:val="single" w:sz="4" w:space="0" w:color="auto"/>
              <w:bottom w:val="single" w:sz="4" w:space="0" w:color="auto"/>
              <w:right w:val="single" w:sz="4" w:space="0" w:color="auto"/>
            </w:tcBorders>
            <w:vAlign w:val="center"/>
            <w:hideMark/>
          </w:tcPr>
          <w:p w14:paraId="6055D35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798EAB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0709CD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B3C8B7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C00F8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F20951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003A416" w14:textId="77777777" w:rsidR="00DA01CE" w:rsidRPr="00DA01CE" w:rsidRDefault="00DA01CE" w:rsidP="00DA01CE">
            <w:pPr>
              <w:rPr>
                <w:sz w:val="20"/>
                <w:szCs w:val="20"/>
              </w:rPr>
            </w:pPr>
          </w:p>
        </w:tc>
      </w:tr>
      <w:tr w:rsidR="00D05336" w:rsidRPr="00DA01CE" w14:paraId="3DAC86E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FEE07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F5F73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äáÉÇåñáåÇÉ»Ý³ÛÇÝ »é³ÏóíáÕ ËáÕáí³ÏÝ»ñÇ ÙáÝï³ÅáõÙ de15, PN=1.0Øä³ (ËÙ»Éáõ çñÇ)</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полипропиленовых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сварных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w:t>
            </w:r>
            <w:r w:rsidRPr="00DA01CE">
              <w:rPr>
                <w:rFonts w:ascii="Arial Armenian" w:hAnsi="Arial Armenian" w:cs="Arial"/>
                <w:color w:val="000000"/>
                <w:sz w:val="16"/>
                <w:szCs w:val="16"/>
              </w:rPr>
              <w:t xml:space="preserve"> de15, PN=1,0</w:t>
            </w:r>
            <w:r w:rsidRPr="00DA01CE">
              <w:rPr>
                <w:rFonts w:ascii="Calibri" w:hAnsi="Calibri" w:cs="Calibri"/>
                <w:color w:val="000000"/>
                <w:sz w:val="16"/>
                <w:szCs w:val="16"/>
              </w:rPr>
              <w:t>МПа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питьевая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вода</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1AE05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1D22C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CBF67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0.89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BB530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53.69</w:t>
            </w:r>
          </w:p>
        </w:tc>
        <w:tc>
          <w:tcPr>
            <w:tcW w:w="222" w:type="dxa"/>
            <w:vAlign w:val="center"/>
            <w:hideMark/>
          </w:tcPr>
          <w:p w14:paraId="5E6E046C" w14:textId="77777777" w:rsidR="00DA01CE" w:rsidRPr="00DA01CE" w:rsidRDefault="00DA01CE" w:rsidP="00DA01CE">
            <w:pPr>
              <w:rPr>
                <w:sz w:val="20"/>
                <w:szCs w:val="20"/>
              </w:rPr>
            </w:pPr>
          </w:p>
        </w:tc>
      </w:tr>
      <w:tr w:rsidR="00DA01CE" w:rsidRPr="00DA01CE" w14:paraId="07CAAD6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EBFA2A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8CEF77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6F88F8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8A7458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23F07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1CDC31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DC19DA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CE06FB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569DFE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9BFFC0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533B70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C02AE9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F09F2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316CC9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CB3E837" w14:textId="77777777" w:rsidR="00DA01CE" w:rsidRPr="00DA01CE" w:rsidRDefault="00DA01CE" w:rsidP="00DA01CE">
            <w:pPr>
              <w:rPr>
                <w:sz w:val="20"/>
                <w:szCs w:val="20"/>
              </w:rPr>
            </w:pPr>
          </w:p>
        </w:tc>
      </w:tr>
      <w:tr w:rsidR="00DA01CE" w:rsidRPr="00DA01CE" w14:paraId="62F084A2" w14:textId="77777777" w:rsidTr="00DA01CE">
        <w:trPr>
          <w:trHeight w:val="450"/>
        </w:trPr>
        <w:tc>
          <w:tcPr>
            <w:tcW w:w="448" w:type="dxa"/>
            <w:vMerge/>
            <w:tcBorders>
              <w:top w:val="nil"/>
              <w:left w:val="single" w:sz="4" w:space="0" w:color="auto"/>
              <w:bottom w:val="single" w:sz="4" w:space="0" w:color="auto"/>
              <w:right w:val="single" w:sz="4" w:space="0" w:color="auto"/>
            </w:tcBorders>
            <w:vAlign w:val="center"/>
            <w:hideMark/>
          </w:tcPr>
          <w:p w14:paraId="392A318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2BB839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EB395B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A82615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DE4A9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8E0247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9E50B54" w14:textId="77777777" w:rsidR="00DA01CE" w:rsidRPr="00DA01CE" w:rsidRDefault="00DA01CE" w:rsidP="00DA01CE">
            <w:pPr>
              <w:rPr>
                <w:sz w:val="20"/>
                <w:szCs w:val="20"/>
              </w:rPr>
            </w:pPr>
          </w:p>
        </w:tc>
      </w:tr>
      <w:tr w:rsidR="00D05336" w:rsidRPr="00DA01CE" w14:paraId="12F7302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1D231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D7832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äÉ³ëïÙ³ë» å³ïÛ³Ý ËáÕáí³Ï DN32</w:t>
            </w:r>
            <w:r w:rsidRPr="00DA01CE">
              <w:rPr>
                <w:rFonts w:ascii="Arial Armenian" w:hAnsi="Arial Armenian" w:cs="Arial"/>
                <w:color w:val="000000"/>
                <w:sz w:val="16"/>
                <w:szCs w:val="16"/>
              </w:rPr>
              <w:br/>
            </w:r>
            <w:r w:rsidRPr="00DA01CE">
              <w:rPr>
                <w:rFonts w:ascii="Calibri" w:hAnsi="Calibri" w:cs="Calibri"/>
                <w:color w:val="000000"/>
                <w:sz w:val="16"/>
                <w:szCs w:val="16"/>
              </w:rPr>
              <w:t>Пластиковая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обсадная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труба</w:t>
            </w:r>
            <w:r w:rsidRPr="00DA01CE">
              <w:rPr>
                <w:rFonts w:ascii="Arial Armenian" w:hAnsi="Arial Armenian" w:cs="Arial"/>
                <w:color w:val="000000"/>
                <w:sz w:val="16"/>
                <w:szCs w:val="16"/>
              </w:rPr>
              <w:t xml:space="preserve"> DN32</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CEE3D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0811F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A6F10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7A46E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39.90</w:t>
            </w:r>
          </w:p>
        </w:tc>
        <w:tc>
          <w:tcPr>
            <w:tcW w:w="222" w:type="dxa"/>
            <w:vAlign w:val="center"/>
            <w:hideMark/>
          </w:tcPr>
          <w:p w14:paraId="2AFEFB30" w14:textId="77777777" w:rsidR="00DA01CE" w:rsidRPr="00DA01CE" w:rsidRDefault="00DA01CE" w:rsidP="00DA01CE">
            <w:pPr>
              <w:rPr>
                <w:sz w:val="20"/>
                <w:szCs w:val="20"/>
              </w:rPr>
            </w:pPr>
          </w:p>
        </w:tc>
      </w:tr>
      <w:tr w:rsidR="00DA01CE" w:rsidRPr="00DA01CE" w14:paraId="01514BF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FFF78E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6CEE26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9CF8B9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A2BE0E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060A44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68C5E1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20267B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D317E5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6DB377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2EAAA3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F8FEB5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F450A9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B3A7A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533B45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B9A656A" w14:textId="77777777" w:rsidR="00DA01CE" w:rsidRPr="00DA01CE" w:rsidRDefault="00DA01CE" w:rsidP="00DA01CE">
            <w:pPr>
              <w:rPr>
                <w:sz w:val="20"/>
                <w:szCs w:val="20"/>
              </w:rPr>
            </w:pPr>
          </w:p>
        </w:tc>
      </w:tr>
      <w:tr w:rsidR="00DA01CE" w:rsidRPr="00DA01CE" w14:paraId="44EB5F7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EC943C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A3AC1C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B27B80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DCB666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24DF1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48FC62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AB2B58B" w14:textId="77777777" w:rsidR="00DA01CE" w:rsidRPr="00DA01CE" w:rsidRDefault="00DA01CE" w:rsidP="00DA01CE">
            <w:pPr>
              <w:rPr>
                <w:sz w:val="20"/>
                <w:szCs w:val="20"/>
              </w:rPr>
            </w:pPr>
          </w:p>
        </w:tc>
      </w:tr>
      <w:tr w:rsidR="00D05336" w:rsidRPr="00DA01CE" w14:paraId="5E040C5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B9A35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BBC49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 xml:space="preserve">Ø»ï³Õ» ·Ý¹³ÛÇÝ ÷³Ï³Ý </w:t>
            </w:r>
            <w:r w:rsidRPr="00DA01CE">
              <w:rPr>
                <w:rFonts w:ascii="Arial Armenian" w:hAnsi="Arial Armenian" w:cs="Arial"/>
                <w:color w:val="000000"/>
                <w:sz w:val="16"/>
                <w:szCs w:val="16"/>
              </w:rPr>
              <w:t>DN</w:t>
            </w:r>
            <w:r w:rsidRPr="00DA01CE">
              <w:rPr>
                <w:rFonts w:ascii="Arial Armenian" w:hAnsi="Arial Armenian" w:cs="Arial"/>
                <w:color w:val="000000"/>
                <w:sz w:val="16"/>
                <w:szCs w:val="16"/>
                <w:lang w:val="ru-RU"/>
              </w:rPr>
              <w:t>15</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Кран</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шаровой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металлический</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rPr>
              <w:t>DN</w:t>
            </w:r>
            <w:r w:rsidRPr="00DA01CE">
              <w:rPr>
                <w:rFonts w:ascii="Arial Armenian" w:hAnsi="Arial Armenian" w:cs="Arial"/>
                <w:color w:val="000000"/>
                <w:sz w:val="16"/>
                <w:szCs w:val="16"/>
                <w:lang w:val="ru-RU"/>
              </w:rPr>
              <w:t>15</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712D4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E373A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D9C77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5.91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C5A6E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5.91</w:t>
            </w:r>
          </w:p>
        </w:tc>
        <w:tc>
          <w:tcPr>
            <w:tcW w:w="222" w:type="dxa"/>
            <w:vAlign w:val="center"/>
            <w:hideMark/>
          </w:tcPr>
          <w:p w14:paraId="70A0A5C3" w14:textId="77777777" w:rsidR="00DA01CE" w:rsidRPr="00DA01CE" w:rsidRDefault="00DA01CE" w:rsidP="00DA01CE">
            <w:pPr>
              <w:rPr>
                <w:sz w:val="20"/>
                <w:szCs w:val="20"/>
              </w:rPr>
            </w:pPr>
          </w:p>
        </w:tc>
      </w:tr>
      <w:tr w:rsidR="00DA01CE" w:rsidRPr="00DA01CE" w14:paraId="2051B25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C5B6CF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A6FC1A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C65FF6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00438C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024D9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C68191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09647E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A64629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932FD9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43723E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268D37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A8677A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A9AE5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F931E6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A02D9A6" w14:textId="77777777" w:rsidR="00DA01CE" w:rsidRPr="00DA01CE" w:rsidRDefault="00DA01CE" w:rsidP="00DA01CE">
            <w:pPr>
              <w:rPr>
                <w:sz w:val="20"/>
                <w:szCs w:val="20"/>
              </w:rPr>
            </w:pPr>
          </w:p>
        </w:tc>
      </w:tr>
      <w:tr w:rsidR="00DA01CE" w:rsidRPr="00DA01CE" w14:paraId="0F02E8F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825FD0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6A24F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71986A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9507E5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0C24E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CF176F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66D6D31" w14:textId="77777777" w:rsidR="00DA01CE" w:rsidRPr="00DA01CE" w:rsidRDefault="00DA01CE" w:rsidP="00DA01CE">
            <w:pPr>
              <w:rPr>
                <w:sz w:val="20"/>
                <w:szCs w:val="20"/>
              </w:rPr>
            </w:pPr>
          </w:p>
        </w:tc>
      </w:tr>
      <w:tr w:rsidR="00D05336" w:rsidRPr="00DA01CE" w14:paraId="248EA78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B0F2D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24</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62415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äáÉÇ¿ÃÇÉ»Ý» (PE) de15 ËáÕáí³ÏÝ»ñÇ Éí³óáõÙ, ³Ëï³Ñ³ÝáõÙ</w:t>
            </w:r>
            <w:r w:rsidRPr="00DA01CE">
              <w:rPr>
                <w:rFonts w:ascii="Arial Armenian" w:hAnsi="Arial Armenian" w:cs="Arial"/>
                <w:color w:val="000000"/>
                <w:sz w:val="16"/>
                <w:szCs w:val="16"/>
              </w:rPr>
              <w:br/>
            </w:r>
            <w:r w:rsidRPr="00DA01CE">
              <w:rPr>
                <w:rFonts w:ascii="Calibri" w:hAnsi="Calibri" w:cs="Calibri"/>
                <w:color w:val="000000"/>
                <w:sz w:val="16"/>
                <w:szCs w:val="16"/>
              </w:rPr>
              <w:t>Промывка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дезинфекция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полиэтиленовых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ПЭ</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w:t>
            </w:r>
            <w:r w:rsidRPr="00DA01CE">
              <w:rPr>
                <w:rFonts w:ascii="Arial Armenian" w:hAnsi="Arial Armenian" w:cs="Arial"/>
                <w:color w:val="000000"/>
                <w:sz w:val="16"/>
                <w:szCs w:val="16"/>
              </w:rPr>
              <w:t xml:space="preserve"> de15</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72331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ÏÙ</w:t>
            </w:r>
            <w:r w:rsidRPr="00DA01CE">
              <w:rPr>
                <w:rFonts w:ascii="Arial Armenian" w:hAnsi="Arial Armenian" w:cs="Arial"/>
                <w:color w:val="000000"/>
                <w:sz w:val="16"/>
                <w:szCs w:val="16"/>
              </w:rPr>
              <w:br/>
            </w:r>
            <w:r w:rsidRPr="00DA01CE">
              <w:rPr>
                <w:rFonts w:ascii="Calibri" w:hAnsi="Calibri" w:cs="Calibri"/>
                <w:color w:val="000000"/>
                <w:sz w:val="16"/>
                <w:szCs w:val="16"/>
              </w:rPr>
              <w:t>км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1E32C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0.1015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8EABB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100.68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5EB13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10.22</w:t>
            </w:r>
          </w:p>
        </w:tc>
        <w:tc>
          <w:tcPr>
            <w:tcW w:w="222" w:type="dxa"/>
            <w:vAlign w:val="center"/>
            <w:hideMark/>
          </w:tcPr>
          <w:p w14:paraId="54C1A974" w14:textId="77777777" w:rsidR="00DA01CE" w:rsidRPr="00DA01CE" w:rsidRDefault="00DA01CE" w:rsidP="00DA01CE">
            <w:pPr>
              <w:rPr>
                <w:sz w:val="20"/>
                <w:szCs w:val="20"/>
              </w:rPr>
            </w:pPr>
          </w:p>
        </w:tc>
      </w:tr>
      <w:tr w:rsidR="00DA01CE" w:rsidRPr="00DA01CE" w14:paraId="6766E2B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FBCA39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2DD3D6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C8ABA2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113E9B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FA0E3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B00FE3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0249B4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D4AF27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113749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26CD25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3CD6B3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A978F4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6140F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504E10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7387E1C" w14:textId="77777777" w:rsidR="00DA01CE" w:rsidRPr="00DA01CE" w:rsidRDefault="00DA01CE" w:rsidP="00DA01CE">
            <w:pPr>
              <w:rPr>
                <w:sz w:val="20"/>
                <w:szCs w:val="20"/>
              </w:rPr>
            </w:pPr>
          </w:p>
        </w:tc>
      </w:tr>
      <w:tr w:rsidR="00DA01CE" w:rsidRPr="00DA01CE" w14:paraId="40770EC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F4436C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6F5C2E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D42557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4D53EE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DBC04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06BFD6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9E5D05B" w14:textId="77777777" w:rsidR="00DA01CE" w:rsidRPr="00DA01CE" w:rsidRDefault="00DA01CE" w:rsidP="00DA01CE">
            <w:pPr>
              <w:rPr>
                <w:sz w:val="20"/>
                <w:szCs w:val="20"/>
              </w:rPr>
            </w:pPr>
          </w:p>
        </w:tc>
      </w:tr>
      <w:tr w:rsidR="00D05336" w:rsidRPr="00DA01CE" w14:paraId="111ACBEA"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327E81F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A4DD2BA"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69A012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D2B68B2"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55C569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272EEA5"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664.90</w:t>
            </w:r>
          </w:p>
        </w:tc>
        <w:tc>
          <w:tcPr>
            <w:tcW w:w="222" w:type="dxa"/>
            <w:vAlign w:val="center"/>
            <w:hideMark/>
          </w:tcPr>
          <w:p w14:paraId="7E39F938" w14:textId="77777777" w:rsidR="00DA01CE" w:rsidRPr="00DA01CE" w:rsidRDefault="00DA01CE" w:rsidP="00DA01CE">
            <w:pPr>
              <w:rPr>
                <w:sz w:val="20"/>
                <w:szCs w:val="20"/>
              </w:rPr>
            </w:pPr>
          </w:p>
        </w:tc>
      </w:tr>
      <w:tr w:rsidR="00DA01CE" w:rsidRPr="00DA01CE" w14:paraId="662C0330"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C0D792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BED4F9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A12405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93A710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20F7202"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595ADB7"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A360A0A"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3EC192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183354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1A0EE9D"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5EEF1D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AC0F27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07238B8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79ACF6B6"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7B818C30" w14:textId="77777777" w:rsidR="00DA01CE" w:rsidRPr="00DA01CE" w:rsidRDefault="00DA01CE" w:rsidP="00DA01CE">
            <w:pPr>
              <w:rPr>
                <w:sz w:val="20"/>
                <w:szCs w:val="20"/>
              </w:rPr>
            </w:pPr>
          </w:p>
        </w:tc>
      </w:tr>
      <w:tr w:rsidR="00DA01CE" w:rsidRPr="00DA01CE" w14:paraId="4DF7A25A"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38ECA6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7F7E9AD"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CCC48E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4164C9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6861CC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220B77F5"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D05AE2C" w14:textId="77777777" w:rsidR="00DA01CE" w:rsidRPr="00DA01CE" w:rsidRDefault="00DA01CE" w:rsidP="00DA01CE">
            <w:pPr>
              <w:rPr>
                <w:sz w:val="20"/>
                <w:szCs w:val="20"/>
              </w:rPr>
            </w:pPr>
          </w:p>
        </w:tc>
      </w:tr>
      <w:tr w:rsidR="00D05336" w:rsidRPr="00DA01CE" w14:paraId="5F42D0E1"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301C44C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786E686"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D467BE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40CCD0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A22332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3D121093"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2.27%</w:t>
            </w:r>
          </w:p>
        </w:tc>
        <w:tc>
          <w:tcPr>
            <w:tcW w:w="222" w:type="dxa"/>
            <w:vAlign w:val="center"/>
            <w:hideMark/>
          </w:tcPr>
          <w:p w14:paraId="7912BF53" w14:textId="77777777" w:rsidR="00DA01CE" w:rsidRPr="00DA01CE" w:rsidRDefault="00DA01CE" w:rsidP="00DA01CE">
            <w:pPr>
              <w:rPr>
                <w:sz w:val="20"/>
                <w:szCs w:val="20"/>
              </w:rPr>
            </w:pPr>
          </w:p>
        </w:tc>
      </w:tr>
      <w:tr w:rsidR="00DA01CE" w:rsidRPr="00DA01CE" w14:paraId="2B2F332D"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154402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82DC7AC"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F51F17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5A9563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1C5D831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A7A5CD9"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348CEB7"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23C08C5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CCB000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2CC7BE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9BA670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F10033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4571B62"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CC25B5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737D3AE" w14:textId="77777777" w:rsidR="00DA01CE" w:rsidRPr="00DA01CE" w:rsidRDefault="00DA01CE" w:rsidP="00DA01CE">
            <w:pPr>
              <w:rPr>
                <w:sz w:val="20"/>
                <w:szCs w:val="20"/>
              </w:rPr>
            </w:pPr>
          </w:p>
        </w:tc>
      </w:tr>
      <w:tr w:rsidR="00DA01CE" w:rsidRPr="00DA01CE" w14:paraId="2BD83ACB"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CD475B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DB4C957"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B9D02F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187C16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012858C"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19A277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1EA1299" w14:textId="77777777" w:rsidR="00DA01CE" w:rsidRPr="00DA01CE" w:rsidRDefault="00DA01CE" w:rsidP="00DA01CE">
            <w:pPr>
              <w:rPr>
                <w:sz w:val="20"/>
                <w:szCs w:val="20"/>
              </w:rPr>
            </w:pPr>
          </w:p>
        </w:tc>
      </w:tr>
      <w:tr w:rsidR="00D05336" w:rsidRPr="00DA01CE" w14:paraId="2E0A529B"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5454F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lastRenderedPageBreak/>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4C4BB1"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Èáõë³íáñáõÃÛ³Ý ¹»Ïáñ³ïÇí Ñ»Ý³ëÛáõÝ»ñ 4</w:t>
            </w:r>
            <w:r w:rsidRPr="00DA01CE">
              <w:rPr>
                <w:rFonts w:ascii="Sylfaen" w:hAnsi="Sylfaen" w:cs="Sylfaen"/>
                <w:b/>
                <w:bCs/>
                <w:color w:val="000000"/>
                <w:sz w:val="16"/>
                <w:szCs w:val="16"/>
              </w:rPr>
              <w:t>մ</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Декоративные</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осветительные</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столбы</w:t>
            </w:r>
            <w:r w:rsidRPr="00DA01CE">
              <w:rPr>
                <w:rFonts w:ascii="Arial Armenian" w:hAnsi="Arial Armenian" w:cs="Arial"/>
                <w:b/>
                <w:bCs/>
                <w:color w:val="000000"/>
                <w:sz w:val="16"/>
                <w:szCs w:val="16"/>
              </w:rPr>
              <w:t xml:space="preserve"> 4</w:t>
            </w:r>
            <w:r w:rsidRPr="00DA01CE">
              <w:rPr>
                <w:rFonts w:ascii="Calibri" w:hAnsi="Calibri" w:cs="Calibri"/>
                <w:b/>
                <w:bCs/>
                <w:color w:val="000000"/>
                <w:sz w:val="16"/>
                <w:szCs w:val="16"/>
              </w:rPr>
              <w:t>м</w:t>
            </w:r>
          </w:p>
        </w:tc>
        <w:tc>
          <w:tcPr>
            <w:tcW w:w="74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00957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732A6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2FB85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BEED0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222" w:type="dxa"/>
            <w:vAlign w:val="center"/>
            <w:hideMark/>
          </w:tcPr>
          <w:p w14:paraId="17979A62" w14:textId="77777777" w:rsidR="00DA01CE" w:rsidRPr="00DA01CE" w:rsidRDefault="00DA01CE" w:rsidP="00DA01CE">
            <w:pPr>
              <w:rPr>
                <w:sz w:val="20"/>
                <w:szCs w:val="20"/>
              </w:rPr>
            </w:pPr>
          </w:p>
        </w:tc>
      </w:tr>
      <w:tr w:rsidR="00DA01CE" w:rsidRPr="00DA01CE" w14:paraId="7CE6271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D0FD63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399772F"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17E2E4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0C30CD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D0C8C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5B291D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E91DD5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A3C29E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476127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0B038B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37CFFF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D73F8F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225CC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24E9B6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CACBF85" w14:textId="77777777" w:rsidR="00DA01CE" w:rsidRPr="00DA01CE" w:rsidRDefault="00DA01CE" w:rsidP="00DA01CE">
            <w:pPr>
              <w:rPr>
                <w:sz w:val="20"/>
                <w:szCs w:val="20"/>
              </w:rPr>
            </w:pPr>
          </w:p>
        </w:tc>
      </w:tr>
      <w:tr w:rsidR="00DA01CE" w:rsidRPr="00DA01CE" w14:paraId="3D08660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11F916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319EF2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4F7FFF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922551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26D7A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E2AFC8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22693FF" w14:textId="77777777" w:rsidR="00DA01CE" w:rsidRPr="00DA01CE" w:rsidRDefault="00DA01CE" w:rsidP="00DA01CE">
            <w:pPr>
              <w:rPr>
                <w:sz w:val="20"/>
                <w:szCs w:val="20"/>
              </w:rPr>
            </w:pPr>
          </w:p>
        </w:tc>
      </w:tr>
      <w:tr w:rsidR="00D05336" w:rsidRPr="00DA01CE" w14:paraId="06501B27"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063E932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vAlign w:val="center"/>
            <w:hideMark/>
          </w:tcPr>
          <w:p w14:paraId="299F0D2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մեխանիզմով</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ÏáÕ³ÉÇóùáí</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механизмом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боковая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засыпка</w:t>
            </w:r>
          </w:p>
        </w:tc>
        <w:tc>
          <w:tcPr>
            <w:tcW w:w="747" w:type="dxa"/>
            <w:vMerge w:val="restart"/>
            <w:tcBorders>
              <w:top w:val="nil"/>
              <w:left w:val="single" w:sz="4" w:space="0" w:color="auto"/>
              <w:bottom w:val="single" w:sz="4" w:space="0" w:color="auto"/>
              <w:right w:val="single" w:sz="4" w:space="0" w:color="auto"/>
            </w:tcBorders>
            <w:vAlign w:val="center"/>
            <w:hideMark/>
          </w:tcPr>
          <w:p w14:paraId="55C7E1B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noWrap/>
            <w:vAlign w:val="center"/>
            <w:hideMark/>
          </w:tcPr>
          <w:p w14:paraId="702BEA5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22.03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C943B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0.50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38EF3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11.01</w:t>
            </w:r>
          </w:p>
        </w:tc>
        <w:tc>
          <w:tcPr>
            <w:tcW w:w="222" w:type="dxa"/>
            <w:vAlign w:val="center"/>
            <w:hideMark/>
          </w:tcPr>
          <w:p w14:paraId="6E3F1D33" w14:textId="77777777" w:rsidR="00DA01CE" w:rsidRPr="00DA01CE" w:rsidRDefault="00DA01CE" w:rsidP="00DA01CE">
            <w:pPr>
              <w:rPr>
                <w:sz w:val="20"/>
                <w:szCs w:val="20"/>
              </w:rPr>
            </w:pPr>
          </w:p>
        </w:tc>
      </w:tr>
      <w:tr w:rsidR="00DA01CE" w:rsidRPr="00DA01CE" w14:paraId="4FC2357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A2E50C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DDCCEA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AF1EFD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E8B8E2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D8859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F88F60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4522E2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026375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889C3C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828E0A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33EDFA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E15D41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77585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B83F7F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0CC7EB8" w14:textId="77777777" w:rsidR="00DA01CE" w:rsidRPr="00DA01CE" w:rsidRDefault="00DA01CE" w:rsidP="00DA01CE">
            <w:pPr>
              <w:rPr>
                <w:sz w:val="20"/>
                <w:szCs w:val="20"/>
              </w:rPr>
            </w:pPr>
          </w:p>
        </w:tc>
      </w:tr>
      <w:tr w:rsidR="00DA01CE" w:rsidRPr="00DA01CE" w14:paraId="4DD7A0B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5256D3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7DC308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53D5DA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E3F215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EE031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3FA053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9A5EF3B" w14:textId="77777777" w:rsidR="00DA01CE" w:rsidRPr="00DA01CE" w:rsidRDefault="00DA01CE" w:rsidP="00DA01CE">
            <w:pPr>
              <w:rPr>
                <w:sz w:val="20"/>
                <w:szCs w:val="20"/>
              </w:rPr>
            </w:pPr>
          </w:p>
        </w:tc>
      </w:tr>
      <w:tr w:rsidR="00D05336" w:rsidRPr="00DA01CE" w14:paraId="4BFDD9B7"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643E91F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auto"/>
              <w:right w:val="single" w:sz="4" w:space="0" w:color="auto"/>
            </w:tcBorders>
            <w:vAlign w:val="center"/>
            <w:hideMark/>
          </w:tcPr>
          <w:p w14:paraId="4F72444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´Ý³ÑáÕÇ Ùß³ÏáõÙ /Ëñ³ÙáõÕáõÙ/, Ó»éùáí</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рытье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траншей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p>
        </w:tc>
        <w:tc>
          <w:tcPr>
            <w:tcW w:w="747" w:type="dxa"/>
            <w:vMerge w:val="restart"/>
            <w:tcBorders>
              <w:top w:val="nil"/>
              <w:left w:val="single" w:sz="4" w:space="0" w:color="auto"/>
              <w:bottom w:val="single" w:sz="4" w:space="0" w:color="auto"/>
              <w:right w:val="single" w:sz="4" w:space="0" w:color="auto"/>
            </w:tcBorders>
            <w:vAlign w:val="center"/>
            <w:hideMark/>
          </w:tcPr>
          <w:p w14:paraId="6DB28E0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noWrap/>
            <w:vAlign w:val="center"/>
            <w:hideMark/>
          </w:tcPr>
          <w:p w14:paraId="75FF261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64225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6.06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85EDB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2.69</w:t>
            </w:r>
          </w:p>
        </w:tc>
        <w:tc>
          <w:tcPr>
            <w:tcW w:w="222" w:type="dxa"/>
            <w:vAlign w:val="center"/>
            <w:hideMark/>
          </w:tcPr>
          <w:p w14:paraId="70FD99B0" w14:textId="77777777" w:rsidR="00DA01CE" w:rsidRPr="00DA01CE" w:rsidRDefault="00DA01CE" w:rsidP="00DA01CE">
            <w:pPr>
              <w:rPr>
                <w:sz w:val="20"/>
                <w:szCs w:val="20"/>
              </w:rPr>
            </w:pPr>
          </w:p>
        </w:tc>
      </w:tr>
      <w:tr w:rsidR="00DA01CE" w:rsidRPr="00DA01CE" w14:paraId="6E8BFE0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496272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F69160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D7EE4F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823545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6666D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9832D2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868FBA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70885A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B9C446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4F90DB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191023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0E1FA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E0AA8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8F9B4C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E986285" w14:textId="77777777" w:rsidR="00DA01CE" w:rsidRPr="00DA01CE" w:rsidRDefault="00DA01CE" w:rsidP="00DA01CE">
            <w:pPr>
              <w:rPr>
                <w:sz w:val="20"/>
                <w:szCs w:val="20"/>
              </w:rPr>
            </w:pPr>
          </w:p>
        </w:tc>
      </w:tr>
      <w:tr w:rsidR="00DA01CE" w:rsidRPr="00DA01CE" w14:paraId="1A61D29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CFCECF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E1C165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691506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FC59E7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B5CED0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6FF2A5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6086043" w14:textId="77777777" w:rsidR="00DA01CE" w:rsidRPr="00DA01CE" w:rsidRDefault="00DA01CE" w:rsidP="00DA01CE">
            <w:pPr>
              <w:rPr>
                <w:sz w:val="20"/>
                <w:szCs w:val="20"/>
              </w:rPr>
            </w:pPr>
          </w:p>
        </w:tc>
      </w:tr>
      <w:tr w:rsidR="00D05336" w:rsidRPr="00DA01CE" w14:paraId="0EB84E8A"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35D7D18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vAlign w:val="center"/>
            <w:hideMark/>
          </w:tcPr>
          <w:p w14:paraId="338EF600"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²ÝÏáÕÝ³ÏÇ å³ïñ³ëïáõÙ</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Подготовка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постели</w:t>
            </w:r>
          </w:p>
        </w:tc>
        <w:tc>
          <w:tcPr>
            <w:tcW w:w="747" w:type="dxa"/>
            <w:vMerge w:val="restart"/>
            <w:tcBorders>
              <w:top w:val="nil"/>
              <w:left w:val="single" w:sz="4" w:space="0" w:color="auto"/>
              <w:bottom w:val="single" w:sz="4" w:space="0" w:color="auto"/>
              <w:right w:val="single" w:sz="4" w:space="0" w:color="auto"/>
            </w:tcBorders>
            <w:vAlign w:val="center"/>
            <w:hideMark/>
          </w:tcPr>
          <w:p w14:paraId="0E80276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noWrap/>
            <w:vAlign w:val="center"/>
            <w:hideMark/>
          </w:tcPr>
          <w:p w14:paraId="6575811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E689A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0.36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3AAE6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27.96</w:t>
            </w:r>
          </w:p>
        </w:tc>
        <w:tc>
          <w:tcPr>
            <w:tcW w:w="222" w:type="dxa"/>
            <w:vAlign w:val="center"/>
            <w:hideMark/>
          </w:tcPr>
          <w:p w14:paraId="7041286A" w14:textId="77777777" w:rsidR="00DA01CE" w:rsidRPr="00DA01CE" w:rsidRDefault="00DA01CE" w:rsidP="00DA01CE">
            <w:pPr>
              <w:rPr>
                <w:sz w:val="20"/>
                <w:szCs w:val="20"/>
              </w:rPr>
            </w:pPr>
          </w:p>
        </w:tc>
      </w:tr>
      <w:tr w:rsidR="00DA01CE" w:rsidRPr="00DA01CE" w14:paraId="6FF399E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FA9CA7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FCA0CC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5581EC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0A2A4B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96FA0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D035CD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50DDD6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DFD423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F63F27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8594D8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5009BA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35FF41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23E67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34CD0A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4ED4858" w14:textId="77777777" w:rsidR="00DA01CE" w:rsidRPr="00DA01CE" w:rsidRDefault="00DA01CE" w:rsidP="00DA01CE">
            <w:pPr>
              <w:rPr>
                <w:sz w:val="20"/>
                <w:szCs w:val="20"/>
              </w:rPr>
            </w:pPr>
          </w:p>
        </w:tc>
      </w:tr>
      <w:tr w:rsidR="00DA01CE" w:rsidRPr="00DA01CE" w14:paraId="35BD555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7E2278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A14117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EEE890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00C7F8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84522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150774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6FD128D" w14:textId="77777777" w:rsidR="00DA01CE" w:rsidRPr="00DA01CE" w:rsidRDefault="00DA01CE" w:rsidP="00DA01CE">
            <w:pPr>
              <w:rPr>
                <w:sz w:val="20"/>
                <w:szCs w:val="20"/>
              </w:rPr>
            </w:pPr>
          </w:p>
        </w:tc>
      </w:tr>
      <w:tr w:rsidR="00D05336" w:rsidRPr="00DA01CE" w14:paraId="3559B61F"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3B7F865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auto"/>
              <w:right w:val="single" w:sz="4" w:space="0" w:color="auto"/>
            </w:tcBorders>
            <w:vAlign w:val="center"/>
            <w:hideMark/>
          </w:tcPr>
          <w:p w14:paraId="2652964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²í³½ /ëïáñÇÝ ¨ í»ñÇÝ å³ßïå³ÝÇã ß»ñï 20ëÙ Ñ³ëï./</w:t>
            </w:r>
            <w:r w:rsidRPr="00DA01CE">
              <w:rPr>
                <w:rFonts w:ascii="Arial Armenian" w:hAnsi="Arial Armenian" w:cs="Arial"/>
                <w:color w:val="000000"/>
                <w:sz w:val="16"/>
                <w:szCs w:val="16"/>
              </w:rPr>
              <w:br/>
            </w:r>
            <w:r w:rsidRPr="00DA01CE">
              <w:rPr>
                <w:rFonts w:ascii="Calibri" w:hAnsi="Calibri" w:cs="Calibri"/>
                <w:color w:val="000000"/>
                <w:sz w:val="16"/>
                <w:szCs w:val="16"/>
                <w:lang w:val="ru-RU"/>
              </w:rPr>
              <w:t>Песок</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нижний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верхний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защитный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слой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толщиной</w:t>
            </w:r>
            <w:r w:rsidRPr="00DA01CE">
              <w:rPr>
                <w:rFonts w:ascii="Arial Armenian" w:hAnsi="Arial Armenian" w:cs="Arial"/>
                <w:color w:val="000000"/>
                <w:sz w:val="16"/>
                <w:szCs w:val="16"/>
                <w:lang w:val="ru-RU"/>
              </w:rPr>
              <w:t xml:space="preserve"> 20 </w:t>
            </w:r>
            <w:r w:rsidRPr="00DA01CE">
              <w:rPr>
                <w:rFonts w:ascii="Calibri" w:hAnsi="Calibri" w:cs="Calibri"/>
                <w:color w:val="000000"/>
                <w:sz w:val="16"/>
                <w:szCs w:val="16"/>
                <w:lang w:val="ru-RU"/>
              </w:rPr>
              <w:t>см</w:t>
            </w:r>
            <w:r w:rsidRPr="00DA01CE">
              <w:rPr>
                <w:rFonts w:ascii="Arial Armenian" w:hAnsi="Arial Armenian" w:cs="Arial"/>
                <w:color w:val="000000"/>
                <w:sz w:val="16"/>
                <w:szCs w:val="16"/>
                <w:lang w:val="ru-RU"/>
              </w:rPr>
              <w:t>/</w:t>
            </w:r>
          </w:p>
        </w:tc>
        <w:tc>
          <w:tcPr>
            <w:tcW w:w="747" w:type="dxa"/>
            <w:vMerge w:val="restart"/>
            <w:tcBorders>
              <w:top w:val="nil"/>
              <w:left w:val="single" w:sz="4" w:space="0" w:color="auto"/>
              <w:bottom w:val="single" w:sz="4" w:space="0" w:color="auto"/>
              <w:right w:val="single" w:sz="4" w:space="0" w:color="auto"/>
            </w:tcBorders>
            <w:vAlign w:val="center"/>
            <w:hideMark/>
          </w:tcPr>
          <w:p w14:paraId="495BB1E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noWrap/>
            <w:vAlign w:val="center"/>
            <w:hideMark/>
          </w:tcPr>
          <w:p w14:paraId="5DC4C6C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0AB4A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5.99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C16E3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50.89</w:t>
            </w:r>
          </w:p>
        </w:tc>
        <w:tc>
          <w:tcPr>
            <w:tcW w:w="222" w:type="dxa"/>
            <w:vAlign w:val="center"/>
            <w:hideMark/>
          </w:tcPr>
          <w:p w14:paraId="01AF18DE" w14:textId="77777777" w:rsidR="00DA01CE" w:rsidRPr="00DA01CE" w:rsidRDefault="00DA01CE" w:rsidP="00DA01CE">
            <w:pPr>
              <w:rPr>
                <w:sz w:val="20"/>
                <w:szCs w:val="20"/>
              </w:rPr>
            </w:pPr>
          </w:p>
        </w:tc>
      </w:tr>
      <w:tr w:rsidR="00DA01CE" w:rsidRPr="00DA01CE" w14:paraId="00B89F2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DAC82F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E28A44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83234B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91E42D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F7794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8F3F7E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27A165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27891F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5BEDCA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6230C8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9A4FFB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9F2294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266BE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F07227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FC2E282" w14:textId="77777777" w:rsidR="00DA01CE" w:rsidRPr="00DA01CE" w:rsidRDefault="00DA01CE" w:rsidP="00DA01CE">
            <w:pPr>
              <w:rPr>
                <w:sz w:val="20"/>
                <w:szCs w:val="20"/>
              </w:rPr>
            </w:pPr>
          </w:p>
        </w:tc>
      </w:tr>
      <w:tr w:rsidR="00DA01CE" w:rsidRPr="00DA01CE" w14:paraId="57F8C0E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68534A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F41EF3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F82F72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E5196A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B0C35C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E78730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DE1BC11" w14:textId="77777777" w:rsidR="00DA01CE" w:rsidRPr="00DA01CE" w:rsidRDefault="00DA01CE" w:rsidP="00DA01CE">
            <w:pPr>
              <w:rPr>
                <w:sz w:val="20"/>
                <w:szCs w:val="20"/>
              </w:rPr>
            </w:pPr>
          </w:p>
        </w:tc>
      </w:tr>
      <w:tr w:rsidR="00D05336" w:rsidRPr="00DA01CE" w14:paraId="0E2C9A5F"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7D0E1B8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6515" w:type="dxa"/>
            <w:vMerge w:val="restart"/>
            <w:tcBorders>
              <w:top w:val="nil"/>
              <w:left w:val="single" w:sz="4" w:space="0" w:color="auto"/>
              <w:bottom w:val="single" w:sz="4" w:space="0" w:color="auto"/>
              <w:right w:val="single" w:sz="4" w:space="0" w:color="auto"/>
            </w:tcBorders>
            <w:vAlign w:val="center"/>
            <w:hideMark/>
          </w:tcPr>
          <w:p w14:paraId="2143560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ÊáÕáí³Ï íÇÝÇåÉ³ëï» </w:t>
            </w:r>
            <w:r w:rsidRPr="00DA01CE">
              <w:rPr>
                <w:rFonts w:ascii="Symbol" w:hAnsi="Symbol" w:cs="Arial"/>
                <w:color w:val="000000"/>
                <w:sz w:val="16"/>
                <w:szCs w:val="16"/>
              </w:rPr>
              <w:t>Æ</w:t>
            </w:r>
            <w:r w:rsidRPr="00DA01CE">
              <w:rPr>
                <w:rFonts w:ascii="Arial Armenian" w:hAnsi="Arial Armenian" w:cs="Arial"/>
                <w:color w:val="000000"/>
                <w:sz w:val="16"/>
                <w:szCs w:val="16"/>
              </w:rPr>
              <w:t>50ÙÙ</w:t>
            </w:r>
            <w:r w:rsidRPr="00DA01CE">
              <w:rPr>
                <w:rFonts w:ascii="Arial Armenian" w:hAnsi="Arial Armenian" w:cs="Arial"/>
                <w:color w:val="000000"/>
                <w:sz w:val="16"/>
                <w:szCs w:val="16"/>
              </w:rPr>
              <w:br/>
            </w:r>
            <w:r w:rsidRPr="00DA01CE">
              <w:rPr>
                <w:rFonts w:ascii="Calibri" w:hAnsi="Calibri" w:cs="Calibri"/>
                <w:color w:val="000000"/>
                <w:sz w:val="16"/>
                <w:szCs w:val="16"/>
              </w:rPr>
              <w:t>Виниловая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труба</w:t>
            </w:r>
            <w:r w:rsidRPr="00DA01CE">
              <w:rPr>
                <w:rFonts w:ascii="Arial Armenian" w:hAnsi="Arial Armenian" w:cs="Arial"/>
                <w:color w:val="000000"/>
                <w:sz w:val="16"/>
                <w:szCs w:val="16"/>
              </w:rPr>
              <w:t xml:space="preserve"> 50</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auto"/>
              <w:right w:val="single" w:sz="4" w:space="0" w:color="auto"/>
            </w:tcBorders>
            <w:vAlign w:val="center"/>
            <w:hideMark/>
          </w:tcPr>
          <w:p w14:paraId="2F4701F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noWrap/>
            <w:vAlign w:val="center"/>
            <w:hideMark/>
          </w:tcPr>
          <w:p w14:paraId="52230A8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58379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0.75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5A2F9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57.91</w:t>
            </w:r>
          </w:p>
        </w:tc>
        <w:tc>
          <w:tcPr>
            <w:tcW w:w="222" w:type="dxa"/>
            <w:vAlign w:val="center"/>
            <w:hideMark/>
          </w:tcPr>
          <w:p w14:paraId="52E09E7A" w14:textId="77777777" w:rsidR="00DA01CE" w:rsidRPr="00DA01CE" w:rsidRDefault="00DA01CE" w:rsidP="00DA01CE">
            <w:pPr>
              <w:rPr>
                <w:sz w:val="20"/>
                <w:szCs w:val="20"/>
              </w:rPr>
            </w:pPr>
          </w:p>
        </w:tc>
      </w:tr>
      <w:tr w:rsidR="00DA01CE" w:rsidRPr="00DA01CE" w14:paraId="585E1F2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02ADF2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7BF3D7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EA70DA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9C465D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83A13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ACD09C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6FD241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6F64B5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DDE201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D81F50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DA23C9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FAB93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A0E08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AD1870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372E41" w14:textId="77777777" w:rsidR="00DA01CE" w:rsidRPr="00DA01CE" w:rsidRDefault="00DA01CE" w:rsidP="00DA01CE">
            <w:pPr>
              <w:rPr>
                <w:sz w:val="20"/>
                <w:szCs w:val="20"/>
              </w:rPr>
            </w:pPr>
          </w:p>
        </w:tc>
      </w:tr>
      <w:tr w:rsidR="00DA01CE" w:rsidRPr="00DA01CE" w14:paraId="4C030BD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1B5B06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23E6C0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FC2993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77BA81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EB880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FCDD46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65A29D2" w14:textId="77777777" w:rsidR="00DA01CE" w:rsidRPr="00DA01CE" w:rsidRDefault="00DA01CE" w:rsidP="00DA01CE">
            <w:pPr>
              <w:rPr>
                <w:sz w:val="20"/>
                <w:szCs w:val="20"/>
              </w:rPr>
            </w:pPr>
          </w:p>
        </w:tc>
      </w:tr>
      <w:tr w:rsidR="00D05336" w:rsidRPr="00DA01CE" w14:paraId="1A5150E8"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2BE9496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B21DFB" w14:textId="77777777" w:rsidR="00DA01CE" w:rsidRPr="00DA01CE" w:rsidRDefault="00DA01CE" w:rsidP="00DA01CE">
            <w:pPr>
              <w:jc w:val="center"/>
              <w:rPr>
                <w:rFonts w:ascii="Arial Armenian" w:hAnsi="Arial Armenian" w:cs="Arial"/>
                <w:color w:val="000000"/>
                <w:sz w:val="16"/>
                <w:szCs w:val="16"/>
              </w:rPr>
            </w:pPr>
            <w:r w:rsidRPr="00DA01CE">
              <w:rPr>
                <w:rFonts w:ascii="Arial" w:hAnsi="Arial" w:cs="Arial"/>
                <w:color w:val="000000"/>
                <w:sz w:val="16"/>
                <w:szCs w:val="16"/>
              </w:rPr>
              <w:t>АВВГ</w:t>
            </w:r>
            <w:r w:rsidRPr="00DA01CE">
              <w:rPr>
                <w:rFonts w:ascii="Arial Armenian" w:hAnsi="Arial Armenian" w:cs="Arial"/>
                <w:color w:val="000000"/>
                <w:sz w:val="16"/>
                <w:szCs w:val="16"/>
              </w:rPr>
              <w:t xml:space="preserve"> 2x10ÙÙ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t xml:space="preserve"> Ñ³ïí³Íùáí Ù³ÉáõËÇ ³ÝóÏ³óáõÙ /ëïáñ·»ïÝÛ³/</w:t>
            </w:r>
            <w:r w:rsidRPr="00DA01CE">
              <w:rPr>
                <w:rFonts w:ascii="Arial Armenian" w:hAnsi="Arial Armenian" w:cs="Arial"/>
                <w:color w:val="000000"/>
                <w:sz w:val="16"/>
                <w:szCs w:val="16"/>
              </w:rPr>
              <w:br/>
            </w:r>
            <w:r w:rsidRPr="00DA01CE">
              <w:rPr>
                <w:rFonts w:ascii="Calibri" w:hAnsi="Calibri" w:cs="Calibri"/>
                <w:color w:val="000000"/>
                <w:sz w:val="16"/>
                <w:szCs w:val="16"/>
              </w:rPr>
              <w:t>Прокладка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кабеля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АВВГ</w:t>
            </w:r>
            <w:r w:rsidRPr="00DA01CE">
              <w:rPr>
                <w:rFonts w:ascii="Arial Armenian" w:hAnsi="Arial Armenian" w:cs="Arial"/>
                <w:color w:val="000000"/>
                <w:sz w:val="16"/>
                <w:szCs w:val="16"/>
              </w:rPr>
              <w:t xml:space="preserve"> 2</w:t>
            </w:r>
            <w:r w:rsidRPr="00DA01CE">
              <w:rPr>
                <w:rFonts w:ascii="Calibri" w:hAnsi="Calibri" w:cs="Calibri"/>
                <w:color w:val="000000"/>
                <w:sz w:val="16"/>
                <w:szCs w:val="16"/>
              </w:rPr>
              <w:t>х</w:t>
            </w:r>
            <w:r w:rsidRPr="00DA01CE">
              <w:rPr>
                <w:rFonts w:ascii="Arial Armenian" w:hAnsi="Arial Armenian" w:cs="Arial"/>
                <w:color w:val="000000"/>
                <w:sz w:val="16"/>
                <w:szCs w:val="16"/>
              </w:rPr>
              <w:t>10</w:t>
            </w:r>
            <w:r w:rsidRPr="00DA01CE">
              <w:rPr>
                <w:rFonts w:ascii="Calibri" w:hAnsi="Calibri" w:cs="Calibri"/>
                <w:color w:val="000000"/>
                <w:sz w:val="16"/>
                <w:szCs w:val="16"/>
              </w:rPr>
              <w:t>мм</w:t>
            </w:r>
            <w:r w:rsidRPr="00DA01CE">
              <w:rPr>
                <w:rFonts w:ascii="Arial Armenian" w:hAnsi="Arial Armenian" w:cs="Arial"/>
                <w:color w:val="000000"/>
                <w:sz w:val="16"/>
                <w:szCs w:val="16"/>
              </w:rPr>
              <w:t>2 /</w:t>
            </w:r>
            <w:r w:rsidRPr="00DA01CE">
              <w:rPr>
                <w:rFonts w:ascii="Calibri" w:hAnsi="Calibri" w:cs="Calibri"/>
                <w:color w:val="000000"/>
                <w:sz w:val="16"/>
                <w:szCs w:val="16"/>
              </w:rPr>
              <w:t>под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землей</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vAlign w:val="center"/>
            <w:hideMark/>
          </w:tcPr>
          <w:p w14:paraId="5F35020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9C545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5D2AA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0.41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39613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31.70</w:t>
            </w:r>
          </w:p>
        </w:tc>
        <w:tc>
          <w:tcPr>
            <w:tcW w:w="222" w:type="dxa"/>
            <w:vAlign w:val="center"/>
            <w:hideMark/>
          </w:tcPr>
          <w:p w14:paraId="745274A2" w14:textId="77777777" w:rsidR="00DA01CE" w:rsidRPr="00DA01CE" w:rsidRDefault="00DA01CE" w:rsidP="00DA01CE">
            <w:pPr>
              <w:rPr>
                <w:sz w:val="20"/>
                <w:szCs w:val="20"/>
              </w:rPr>
            </w:pPr>
          </w:p>
        </w:tc>
      </w:tr>
      <w:tr w:rsidR="00DA01CE" w:rsidRPr="00DA01CE" w14:paraId="7D8BD20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C99970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B4454C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774BFE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4F25BD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B9B13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ED0D66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CBE59E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6F9532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804371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4C27F8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4A3B9A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8164AC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3FB1F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89A823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A81F74E" w14:textId="77777777" w:rsidR="00DA01CE" w:rsidRPr="00DA01CE" w:rsidRDefault="00DA01CE" w:rsidP="00DA01CE">
            <w:pPr>
              <w:rPr>
                <w:sz w:val="20"/>
                <w:szCs w:val="20"/>
              </w:rPr>
            </w:pPr>
          </w:p>
        </w:tc>
      </w:tr>
      <w:tr w:rsidR="00DA01CE" w:rsidRPr="00DA01CE" w14:paraId="5D0F2A4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5F928D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2A06FD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FEF334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8E9F5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833B7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D8C6DC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F5BBA83" w14:textId="77777777" w:rsidR="00DA01CE" w:rsidRPr="00DA01CE" w:rsidRDefault="00DA01CE" w:rsidP="00DA01CE">
            <w:pPr>
              <w:rPr>
                <w:sz w:val="20"/>
                <w:szCs w:val="20"/>
              </w:rPr>
            </w:pPr>
          </w:p>
        </w:tc>
      </w:tr>
      <w:tr w:rsidR="00D05336" w:rsidRPr="00DA01CE" w14:paraId="48CAB5C5"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29D5B4D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6515" w:type="dxa"/>
            <w:vMerge w:val="restart"/>
            <w:tcBorders>
              <w:top w:val="nil"/>
              <w:left w:val="single" w:sz="4" w:space="0" w:color="auto"/>
              <w:bottom w:val="single" w:sz="4" w:space="0" w:color="auto"/>
              <w:right w:val="single" w:sz="4" w:space="0" w:color="auto"/>
            </w:tcBorders>
            <w:vAlign w:val="center"/>
            <w:hideMark/>
          </w:tcPr>
          <w:p w14:paraId="06878E2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ä³ßïå³ÝÇã /½·áõß³óÝáÕ/ Å³å³í»ÝÇ ï»Õ³¹ñáõÙ 300ÙÙ É³ÛÝùáí</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защитной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предупреждающей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ленты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шириной</w:t>
            </w:r>
            <w:r w:rsidRPr="00DA01CE">
              <w:rPr>
                <w:rFonts w:ascii="Arial Armenian" w:hAnsi="Arial Armenian" w:cs="Arial"/>
                <w:color w:val="000000"/>
                <w:sz w:val="16"/>
                <w:szCs w:val="16"/>
              </w:rPr>
              <w:t xml:space="preserve"> 300</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auto"/>
              <w:right w:val="single" w:sz="4" w:space="0" w:color="auto"/>
            </w:tcBorders>
            <w:vAlign w:val="center"/>
            <w:hideMark/>
          </w:tcPr>
          <w:p w14:paraId="19650CD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noWrap/>
            <w:vAlign w:val="center"/>
            <w:hideMark/>
          </w:tcPr>
          <w:p w14:paraId="54A96C9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B6CAD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0.44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8FB37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33.70</w:t>
            </w:r>
          </w:p>
        </w:tc>
        <w:tc>
          <w:tcPr>
            <w:tcW w:w="222" w:type="dxa"/>
            <w:vAlign w:val="center"/>
            <w:hideMark/>
          </w:tcPr>
          <w:p w14:paraId="58E448D3" w14:textId="77777777" w:rsidR="00DA01CE" w:rsidRPr="00DA01CE" w:rsidRDefault="00DA01CE" w:rsidP="00DA01CE">
            <w:pPr>
              <w:rPr>
                <w:sz w:val="20"/>
                <w:szCs w:val="20"/>
              </w:rPr>
            </w:pPr>
          </w:p>
        </w:tc>
      </w:tr>
      <w:tr w:rsidR="00DA01CE" w:rsidRPr="00DA01CE" w14:paraId="41C3D21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3AC2EB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F890EC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807C7A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82F45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E54B1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E7E406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C7A0FF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8AD5FE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060C31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B29C67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CAF8D0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5C268F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41854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2A2BB7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7FE0FB5" w14:textId="77777777" w:rsidR="00DA01CE" w:rsidRPr="00DA01CE" w:rsidRDefault="00DA01CE" w:rsidP="00DA01CE">
            <w:pPr>
              <w:rPr>
                <w:sz w:val="20"/>
                <w:szCs w:val="20"/>
              </w:rPr>
            </w:pPr>
          </w:p>
        </w:tc>
      </w:tr>
      <w:tr w:rsidR="00DA01CE" w:rsidRPr="00DA01CE" w14:paraId="4AEA974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E460AC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01720B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24E284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B6CF16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76F28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7435FF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EC5F23B" w14:textId="77777777" w:rsidR="00DA01CE" w:rsidRPr="00DA01CE" w:rsidRDefault="00DA01CE" w:rsidP="00DA01CE">
            <w:pPr>
              <w:rPr>
                <w:sz w:val="20"/>
                <w:szCs w:val="20"/>
              </w:rPr>
            </w:pPr>
          </w:p>
        </w:tc>
      </w:tr>
      <w:tr w:rsidR="00D05336" w:rsidRPr="00DA01CE" w14:paraId="56FA520D"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24BB44F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5138A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 xml:space="preserve">¶ñáõÝïÇ »ïÉÇóù </w:t>
            </w:r>
            <w:r w:rsidRPr="00DA01CE">
              <w:rPr>
                <w:rFonts w:ascii="Sylfaen" w:hAnsi="Sylfaen" w:cs="Sylfaen"/>
                <w:color w:val="000000"/>
                <w:sz w:val="16"/>
                <w:szCs w:val="16"/>
              </w:rPr>
              <w:t>մեխանիզմով</w:t>
            </w:r>
            <w:r w:rsidRPr="00DA01CE">
              <w:rPr>
                <w:rFonts w:ascii="Arial Armenian" w:hAnsi="Arial Armenian" w:cs="Arial"/>
                <w:color w:val="000000"/>
                <w:sz w:val="16"/>
                <w:szCs w:val="16"/>
                <w:lang w:val="ru-RU"/>
              </w:rPr>
              <w:br w:type="page"/>
            </w:r>
            <w:r w:rsidRPr="00DA01CE">
              <w:rPr>
                <w:rFonts w:ascii="Calibri" w:hAnsi="Calibri" w:cs="Calibri"/>
                <w:color w:val="000000"/>
                <w:sz w:val="16"/>
                <w:szCs w:val="16"/>
                <w:lang w:val="ru-RU"/>
              </w:rPr>
              <w:t>С</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механизмом</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обратной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засыпки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грунта</w:t>
            </w:r>
          </w:p>
        </w:tc>
        <w:tc>
          <w:tcPr>
            <w:tcW w:w="747" w:type="dxa"/>
            <w:vMerge w:val="restart"/>
            <w:tcBorders>
              <w:top w:val="nil"/>
              <w:left w:val="single" w:sz="4" w:space="0" w:color="auto"/>
              <w:bottom w:val="single" w:sz="4" w:space="0" w:color="auto"/>
              <w:right w:val="single" w:sz="4" w:space="0" w:color="auto"/>
            </w:tcBorders>
            <w:vAlign w:val="center"/>
            <w:hideMark/>
          </w:tcPr>
          <w:p w14:paraId="29F6593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type="page"/>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C9A64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FD42C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0.08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F749F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1.04</w:t>
            </w:r>
          </w:p>
        </w:tc>
        <w:tc>
          <w:tcPr>
            <w:tcW w:w="222" w:type="dxa"/>
            <w:vAlign w:val="center"/>
            <w:hideMark/>
          </w:tcPr>
          <w:p w14:paraId="33DD9718" w14:textId="77777777" w:rsidR="00DA01CE" w:rsidRPr="00DA01CE" w:rsidRDefault="00DA01CE" w:rsidP="00DA01CE">
            <w:pPr>
              <w:rPr>
                <w:sz w:val="20"/>
                <w:szCs w:val="20"/>
              </w:rPr>
            </w:pPr>
          </w:p>
        </w:tc>
      </w:tr>
      <w:tr w:rsidR="00DA01CE" w:rsidRPr="00DA01CE" w14:paraId="53AF5F6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C2AB0D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CCFD69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C68438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F4A39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3474D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173B45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EDA9C6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C5007A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9ECDF6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F42F6C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701853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060317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555D18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854368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1BDE03A" w14:textId="77777777" w:rsidR="00DA01CE" w:rsidRPr="00DA01CE" w:rsidRDefault="00DA01CE" w:rsidP="00DA01CE">
            <w:pPr>
              <w:rPr>
                <w:sz w:val="20"/>
                <w:szCs w:val="20"/>
              </w:rPr>
            </w:pPr>
          </w:p>
        </w:tc>
      </w:tr>
      <w:tr w:rsidR="00DA01CE" w:rsidRPr="00DA01CE" w14:paraId="47DBCB5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5438CA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B77D8D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FC6280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FF9E39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9DE6C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4AB844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2FFBBFE" w14:textId="77777777" w:rsidR="00DA01CE" w:rsidRPr="00DA01CE" w:rsidRDefault="00DA01CE" w:rsidP="00DA01CE">
            <w:pPr>
              <w:rPr>
                <w:sz w:val="20"/>
                <w:szCs w:val="20"/>
              </w:rPr>
            </w:pPr>
          </w:p>
        </w:tc>
      </w:tr>
      <w:tr w:rsidR="00D05336" w:rsidRPr="00DA01CE" w14:paraId="1D1AED11"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5614170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C351C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¶ñáõÝïÇ ïá÷³ÝáõÙ</w:t>
            </w:r>
            <w:r w:rsidRPr="00DA01CE">
              <w:rPr>
                <w:rFonts w:ascii="Arial Armenian" w:hAnsi="Arial Armenian" w:cs="Arial"/>
                <w:color w:val="000000"/>
                <w:sz w:val="16"/>
                <w:szCs w:val="16"/>
              </w:rPr>
              <w:br/>
            </w:r>
            <w:r w:rsidRPr="00DA01CE">
              <w:rPr>
                <w:rFonts w:ascii="Calibri" w:hAnsi="Calibri" w:cs="Calibri"/>
                <w:color w:val="000000"/>
                <w:sz w:val="16"/>
                <w:szCs w:val="16"/>
              </w:rPr>
              <w:t>трамбовка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грунта</w:t>
            </w:r>
          </w:p>
        </w:tc>
        <w:tc>
          <w:tcPr>
            <w:tcW w:w="747" w:type="dxa"/>
            <w:vMerge w:val="restart"/>
            <w:tcBorders>
              <w:top w:val="nil"/>
              <w:left w:val="single" w:sz="4" w:space="0" w:color="auto"/>
              <w:bottom w:val="single" w:sz="4" w:space="0" w:color="auto"/>
              <w:right w:val="single" w:sz="4" w:space="0" w:color="auto"/>
            </w:tcBorders>
            <w:vAlign w:val="center"/>
            <w:hideMark/>
          </w:tcPr>
          <w:p w14:paraId="6F247BD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B06E7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8B2A2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0.34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DC8F8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0.42</w:t>
            </w:r>
          </w:p>
        </w:tc>
        <w:tc>
          <w:tcPr>
            <w:tcW w:w="222" w:type="dxa"/>
            <w:vAlign w:val="center"/>
            <w:hideMark/>
          </w:tcPr>
          <w:p w14:paraId="457B0FD3" w14:textId="77777777" w:rsidR="00DA01CE" w:rsidRPr="00DA01CE" w:rsidRDefault="00DA01CE" w:rsidP="00DA01CE">
            <w:pPr>
              <w:rPr>
                <w:sz w:val="20"/>
                <w:szCs w:val="20"/>
              </w:rPr>
            </w:pPr>
          </w:p>
        </w:tc>
      </w:tr>
      <w:tr w:rsidR="00DA01CE" w:rsidRPr="00DA01CE" w14:paraId="1318086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D056FB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49C288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5CAD95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1FFED5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3FFDB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BF42AC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11A902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1077EA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C07E72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63CC8A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4EA423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FB6E4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C2976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D3601D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BF13EEA" w14:textId="77777777" w:rsidR="00DA01CE" w:rsidRPr="00DA01CE" w:rsidRDefault="00DA01CE" w:rsidP="00DA01CE">
            <w:pPr>
              <w:rPr>
                <w:sz w:val="20"/>
                <w:szCs w:val="20"/>
              </w:rPr>
            </w:pPr>
          </w:p>
        </w:tc>
      </w:tr>
      <w:tr w:rsidR="00DA01CE" w:rsidRPr="00DA01CE" w14:paraId="4626B22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791EEB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47F782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930A8A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AC2C6D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53EEF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8035C0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3EEAB1A" w14:textId="77777777" w:rsidR="00DA01CE" w:rsidRPr="00DA01CE" w:rsidRDefault="00DA01CE" w:rsidP="00DA01CE">
            <w:pPr>
              <w:rPr>
                <w:sz w:val="20"/>
                <w:szCs w:val="20"/>
              </w:rPr>
            </w:pPr>
          </w:p>
        </w:tc>
      </w:tr>
      <w:tr w:rsidR="00D05336" w:rsidRPr="00DA01CE" w14:paraId="68AE7169"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558D545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6515" w:type="dxa"/>
            <w:vMerge w:val="restart"/>
            <w:tcBorders>
              <w:top w:val="nil"/>
              <w:left w:val="single" w:sz="4" w:space="0" w:color="auto"/>
              <w:bottom w:val="single" w:sz="4" w:space="0" w:color="auto"/>
              <w:right w:val="single" w:sz="4" w:space="0" w:color="auto"/>
            </w:tcBorders>
            <w:vAlign w:val="center"/>
            <w:hideMark/>
          </w:tcPr>
          <w:p w14:paraId="29EA579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´Ý³ÑáÕÇ »ïÉÇóù Ó»éùáí, ïá÷³ÝáõÙáí</w:t>
            </w:r>
            <w:r w:rsidRPr="00DA01CE">
              <w:rPr>
                <w:rFonts w:ascii="Arial Armenian" w:hAnsi="Arial Armenian" w:cs="Arial"/>
                <w:color w:val="000000"/>
                <w:sz w:val="16"/>
                <w:szCs w:val="16"/>
              </w:rPr>
              <w:br/>
            </w:r>
            <w:r w:rsidRPr="00DA01CE">
              <w:rPr>
                <w:rFonts w:ascii="Calibri" w:hAnsi="Calibri" w:cs="Calibri"/>
                <w:color w:val="000000"/>
                <w:sz w:val="16"/>
                <w:szCs w:val="16"/>
              </w:rPr>
              <w:t>Засыпка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естественного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грунта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трамбовкой</w:t>
            </w:r>
          </w:p>
        </w:tc>
        <w:tc>
          <w:tcPr>
            <w:tcW w:w="747" w:type="dxa"/>
            <w:vMerge w:val="restart"/>
            <w:tcBorders>
              <w:top w:val="nil"/>
              <w:left w:val="single" w:sz="4" w:space="0" w:color="auto"/>
              <w:bottom w:val="single" w:sz="4" w:space="0" w:color="auto"/>
              <w:right w:val="single" w:sz="4" w:space="0" w:color="auto"/>
            </w:tcBorders>
            <w:vAlign w:val="center"/>
            <w:hideMark/>
          </w:tcPr>
          <w:p w14:paraId="1E2F139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noWrap/>
            <w:vAlign w:val="center"/>
            <w:hideMark/>
          </w:tcPr>
          <w:p w14:paraId="0F0FA2F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EB6AB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68F26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2.46</w:t>
            </w:r>
          </w:p>
        </w:tc>
        <w:tc>
          <w:tcPr>
            <w:tcW w:w="222" w:type="dxa"/>
            <w:vAlign w:val="center"/>
            <w:hideMark/>
          </w:tcPr>
          <w:p w14:paraId="3C2814B0" w14:textId="77777777" w:rsidR="00DA01CE" w:rsidRPr="00DA01CE" w:rsidRDefault="00DA01CE" w:rsidP="00DA01CE">
            <w:pPr>
              <w:rPr>
                <w:sz w:val="20"/>
                <w:szCs w:val="20"/>
              </w:rPr>
            </w:pPr>
          </w:p>
        </w:tc>
      </w:tr>
      <w:tr w:rsidR="00DA01CE" w:rsidRPr="00DA01CE" w14:paraId="0E9BF60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741C24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0C7F92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2AE770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A193F4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9D762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4CB636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9B0619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1A7FE2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03967A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549F24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0E005E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D502C2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BB23A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15354D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4EB4AF8" w14:textId="77777777" w:rsidR="00DA01CE" w:rsidRPr="00DA01CE" w:rsidRDefault="00DA01CE" w:rsidP="00DA01CE">
            <w:pPr>
              <w:rPr>
                <w:sz w:val="20"/>
                <w:szCs w:val="20"/>
              </w:rPr>
            </w:pPr>
          </w:p>
        </w:tc>
      </w:tr>
      <w:tr w:rsidR="00DA01CE" w:rsidRPr="00DA01CE" w14:paraId="20F0F86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4CD49B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292233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B5DA2C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239EC0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1FC20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4641E7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FF1F92D" w14:textId="77777777" w:rsidR="00DA01CE" w:rsidRPr="00DA01CE" w:rsidRDefault="00DA01CE" w:rsidP="00DA01CE">
            <w:pPr>
              <w:rPr>
                <w:sz w:val="20"/>
                <w:szCs w:val="20"/>
              </w:rPr>
            </w:pPr>
          </w:p>
        </w:tc>
      </w:tr>
      <w:tr w:rsidR="00D05336" w:rsidRPr="00DA01CE" w14:paraId="11EFE99E"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57777FE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6515" w:type="dxa"/>
            <w:vMerge w:val="restart"/>
            <w:tcBorders>
              <w:top w:val="nil"/>
              <w:left w:val="single" w:sz="4" w:space="0" w:color="auto"/>
              <w:bottom w:val="single" w:sz="4" w:space="0" w:color="auto"/>
              <w:right w:val="single" w:sz="4" w:space="0" w:color="auto"/>
            </w:tcBorders>
            <w:vAlign w:val="center"/>
            <w:hideMark/>
          </w:tcPr>
          <w:p w14:paraId="1E73C3D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²í»Éáñ¹ µÝ³ÑáÕÇ »õ ßÇÝ. ³ÕµÇ µ³ñÓáõÙ ÇÝùÝ³Ã³÷ Ù»ù»Ý³Ý»ñÇ íñ³ »õ ï»Õ³÷áËáõÙ 13ÏÙ</w:t>
            </w:r>
            <w:r w:rsidRPr="00DA01CE">
              <w:rPr>
                <w:rFonts w:ascii="Arial Armenian" w:hAnsi="Arial Armenian" w:cs="Arial"/>
                <w:color w:val="000000"/>
                <w:sz w:val="16"/>
                <w:szCs w:val="16"/>
              </w:rPr>
              <w:br/>
            </w:r>
            <w:r w:rsidRPr="00DA01CE">
              <w:rPr>
                <w:rFonts w:ascii="Calibri" w:hAnsi="Calibri" w:cs="Calibri"/>
                <w:color w:val="000000"/>
                <w:sz w:val="16"/>
                <w:szCs w:val="16"/>
              </w:rPr>
              <w:t>Избыток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природных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земель</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застройки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lang w:val="ru-RU"/>
              </w:rPr>
              <w:t>Погрузка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мусора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самосвалы</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его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транспортировка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расстояние</w:t>
            </w:r>
            <w:r w:rsidRPr="00DA01CE">
              <w:rPr>
                <w:rFonts w:ascii="Arial Armenian" w:hAnsi="Arial Armenian" w:cs="Arial"/>
                <w:color w:val="000000"/>
                <w:sz w:val="16"/>
                <w:szCs w:val="16"/>
                <w:lang w:val="ru-RU"/>
              </w:rPr>
              <w:t xml:space="preserve"> 13 </w:t>
            </w:r>
            <w:r w:rsidRPr="00DA01CE">
              <w:rPr>
                <w:rFonts w:ascii="Calibri" w:hAnsi="Calibri" w:cs="Calibri"/>
                <w:color w:val="000000"/>
                <w:sz w:val="16"/>
                <w:szCs w:val="16"/>
                <w:lang w:val="ru-RU"/>
              </w:rPr>
              <w:t>км</w:t>
            </w:r>
            <w:r w:rsidRPr="00DA01CE">
              <w:rPr>
                <w:rFonts w:ascii="Arial Armenian" w:hAnsi="Arial Armenian" w:cs="Arial"/>
                <w:color w:val="000000"/>
                <w:sz w:val="16"/>
                <w:szCs w:val="16"/>
                <w:lang w:val="ru-RU"/>
              </w:rPr>
              <w:t>.</w:t>
            </w:r>
          </w:p>
        </w:tc>
        <w:tc>
          <w:tcPr>
            <w:tcW w:w="747" w:type="dxa"/>
            <w:vMerge w:val="restart"/>
            <w:tcBorders>
              <w:top w:val="nil"/>
              <w:left w:val="single" w:sz="4" w:space="0" w:color="auto"/>
              <w:bottom w:val="single" w:sz="4" w:space="0" w:color="auto"/>
              <w:right w:val="single" w:sz="4" w:space="0" w:color="auto"/>
            </w:tcBorders>
            <w:vAlign w:val="center"/>
            <w:hideMark/>
          </w:tcPr>
          <w:p w14:paraId="5A2D355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795" w:type="dxa"/>
            <w:vMerge w:val="restart"/>
            <w:tcBorders>
              <w:top w:val="nil"/>
              <w:left w:val="single" w:sz="4" w:space="0" w:color="auto"/>
              <w:bottom w:val="single" w:sz="4" w:space="0" w:color="auto"/>
              <w:right w:val="single" w:sz="4" w:space="0" w:color="auto"/>
            </w:tcBorders>
            <w:noWrap/>
            <w:vAlign w:val="center"/>
            <w:hideMark/>
          </w:tcPr>
          <w:p w14:paraId="136559A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2E055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4.91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90672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63.39</w:t>
            </w:r>
          </w:p>
        </w:tc>
        <w:tc>
          <w:tcPr>
            <w:tcW w:w="222" w:type="dxa"/>
            <w:vAlign w:val="center"/>
            <w:hideMark/>
          </w:tcPr>
          <w:p w14:paraId="00D1F6A6" w14:textId="77777777" w:rsidR="00DA01CE" w:rsidRPr="00DA01CE" w:rsidRDefault="00DA01CE" w:rsidP="00DA01CE">
            <w:pPr>
              <w:rPr>
                <w:sz w:val="20"/>
                <w:szCs w:val="20"/>
              </w:rPr>
            </w:pPr>
          </w:p>
        </w:tc>
      </w:tr>
      <w:tr w:rsidR="00DA01CE" w:rsidRPr="00DA01CE" w14:paraId="39ADB15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BE2056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8F7005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6D44A8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3B860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92108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D914EF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A8FCCB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0AA389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77A4D0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9E9ABE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474BD1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D881FE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3DED3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4C2254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71D0DE1" w14:textId="77777777" w:rsidR="00DA01CE" w:rsidRPr="00DA01CE" w:rsidRDefault="00DA01CE" w:rsidP="00DA01CE">
            <w:pPr>
              <w:rPr>
                <w:sz w:val="20"/>
                <w:szCs w:val="20"/>
              </w:rPr>
            </w:pPr>
          </w:p>
        </w:tc>
      </w:tr>
      <w:tr w:rsidR="00DA01CE" w:rsidRPr="00DA01CE" w14:paraId="70969C54" w14:textId="77777777" w:rsidTr="00DA01CE">
        <w:trPr>
          <w:trHeight w:val="780"/>
        </w:trPr>
        <w:tc>
          <w:tcPr>
            <w:tcW w:w="448" w:type="dxa"/>
            <w:vMerge/>
            <w:tcBorders>
              <w:top w:val="nil"/>
              <w:left w:val="single" w:sz="4" w:space="0" w:color="auto"/>
              <w:bottom w:val="single" w:sz="4" w:space="0" w:color="auto"/>
              <w:right w:val="single" w:sz="4" w:space="0" w:color="auto"/>
            </w:tcBorders>
            <w:vAlign w:val="center"/>
            <w:hideMark/>
          </w:tcPr>
          <w:p w14:paraId="4D4A007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B01197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43ADF9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19FA8C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1996E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1BE1A5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5065FD0" w14:textId="77777777" w:rsidR="00DA01CE" w:rsidRPr="00DA01CE" w:rsidRDefault="00DA01CE" w:rsidP="00DA01CE">
            <w:pPr>
              <w:rPr>
                <w:sz w:val="20"/>
                <w:szCs w:val="20"/>
              </w:rPr>
            </w:pPr>
          </w:p>
        </w:tc>
      </w:tr>
      <w:tr w:rsidR="00D05336" w:rsidRPr="00DA01CE" w14:paraId="75233B6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F846B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BCB7A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Èáõë³íáñáõÃÛ³Ý ¹»Ïáñ³ïÇí Ñ»Ý³ëÛáõÝ»ñÇ ï»Õ³¹ñáõÙ</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декоративных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столбов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освещения</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DEB38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9AE3F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27657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133.01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6CB36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798.09</w:t>
            </w:r>
          </w:p>
        </w:tc>
        <w:tc>
          <w:tcPr>
            <w:tcW w:w="222" w:type="dxa"/>
            <w:vAlign w:val="center"/>
            <w:hideMark/>
          </w:tcPr>
          <w:p w14:paraId="3B2AD467" w14:textId="77777777" w:rsidR="00DA01CE" w:rsidRPr="00DA01CE" w:rsidRDefault="00DA01CE" w:rsidP="00DA01CE">
            <w:pPr>
              <w:rPr>
                <w:sz w:val="20"/>
                <w:szCs w:val="20"/>
              </w:rPr>
            </w:pPr>
          </w:p>
        </w:tc>
      </w:tr>
      <w:tr w:rsidR="00DA01CE" w:rsidRPr="00DA01CE" w14:paraId="1602670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3AB8D6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75D7DB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8ACBDA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5F3B5C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190BF6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90A8EE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51A1E1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8B9E36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53824C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5E6E17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563AA7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B8F0E6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27DB8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61DDC0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28DE5E9" w14:textId="77777777" w:rsidR="00DA01CE" w:rsidRPr="00DA01CE" w:rsidRDefault="00DA01CE" w:rsidP="00DA01CE">
            <w:pPr>
              <w:rPr>
                <w:sz w:val="20"/>
                <w:szCs w:val="20"/>
              </w:rPr>
            </w:pPr>
          </w:p>
        </w:tc>
      </w:tr>
      <w:tr w:rsidR="00DA01CE" w:rsidRPr="00DA01CE" w14:paraId="0EC6722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E56A6E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D4D279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3F4662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FFDD0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CE4C5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853DC2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430CA1B" w14:textId="77777777" w:rsidR="00DA01CE" w:rsidRPr="00DA01CE" w:rsidRDefault="00DA01CE" w:rsidP="00DA01CE">
            <w:pPr>
              <w:rPr>
                <w:sz w:val="20"/>
                <w:szCs w:val="20"/>
              </w:rPr>
            </w:pPr>
          </w:p>
        </w:tc>
      </w:tr>
      <w:tr w:rsidR="00D05336" w:rsidRPr="00DA01CE" w14:paraId="2494BAED" w14:textId="77777777" w:rsidTr="00DA01CE">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6E1553C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6515" w:type="dxa"/>
            <w:vMerge w:val="restart"/>
            <w:tcBorders>
              <w:top w:val="nil"/>
              <w:left w:val="single" w:sz="4" w:space="0" w:color="auto"/>
              <w:bottom w:val="single" w:sz="4" w:space="0" w:color="auto"/>
              <w:right w:val="single" w:sz="4" w:space="0" w:color="auto"/>
            </w:tcBorders>
            <w:vAlign w:val="center"/>
            <w:hideMark/>
          </w:tcPr>
          <w:p w14:paraId="433CA3F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´³Å³ÝÇã ïáõ÷ /Ù»ï³Õ³Ï³Ý/ 200*200 /</w:t>
            </w:r>
            <w:r w:rsidRPr="00DA01CE">
              <w:rPr>
                <w:rFonts w:ascii="Sylfaen" w:hAnsi="Sylfaen" w:cs="Sylfaen"/>
                <w:color w:val="000000"/>
                <w:sz w:val="16"/>
                <w:szCs w:val="16"/>
              </w:rPr>
              <w:t>տեղադիրքը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կորոշվի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շինարարական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աշխատանքների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ընթացքում</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lastRenderedPageBreak/>
              <w:t>Распределительная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коробка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металлическая</w:t>
            </w:r>
            <w:r w:rsidRPr="00DA01CE">
              <w:rPr>
                <w:rFonts w:ascii="Arial Armenian" w:hAnsi="Arial Armenian" w:cs="Arial"/>
                <w:color w:val="000000"/>
                <w:sz w:val="16"/>
                <w:szCs w:val="16"/>
              </w:rPr>
              <w:t>/ 200*200 /</w:t>
            </w:r>
            <w:r w:rsidRPr="00DA01CE">
              <w:rPr>
                <w:rFonts w:ascii="Calibri" w:hAnsi="Calibri" w:cs="Calibri"/>
                <w:color w:val="000000"/>
                <w:sz w:val="16"/>
                <w:szCs w:val="16"/>
              </w:rPr>
              <w:t>местоположение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будет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определено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ходе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строительных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работ</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6AC8B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lastRenderedPageBreak/>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noWrap/>
            <w:vAlign w:val="center"/>
            <w:hideMark/>
          </w:tcPr>
          <w:p w14:paraId="03A3F99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AAE42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9.90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FFA54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9.90</w:t>
            </w:r>
          </w:p>
        </w:tc>
        <w:tc>
          <w:tcPr>
            <w:tcW w:w="222" w:type="dxa"/>
            <w:vAlign w:val="center"/>
            <w:hideMark/>
          </w:tcPr>
          <w:p w14:paraId="6C737678" w14:textId="77777777" w:rsidR="00DA01CE" w:rsidRPr="00DA01CE" w:rsidRDefault="00DA01CE" w:rsidP="00DA01CE">
            <w:pPr>
              <w:rPr>
                <w:sz w:val="20"/>
                <w:szCs w:val="20"/>
              </w:rPr>
            </w:pPr>
          </w:p>
        </w:tc>
      </w:tr>
      <w:tr w:rsidR="00DA01CE" w:rsidRPr="00DA01CE" w14:paraId="7CDFE6E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8D3EE2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5639EF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9D6331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72A63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60446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E2E1AE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9CA31A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7D42B5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4AA02D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93B9A3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E972A7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844B0A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39008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BD543E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F9AFC77" w14:textId="77777777" w:rsidR="00DA01CE" w:rsidRPr="00DA01CE" w:rsidRDefault="00DA01CE" w:rsidP="00DA01CE">
            <w:pPr>
              <w:rPr>
                <w:sz w:val="20"/>
                <w:szCs w:val="20"/>
              </w:rPr>
            </w:pPr>
          </w:p>
        </w:tc>
      </w:tr>
      <w:tr w:rsidR="00DA01CE" w:rsidRPr="00DA01CE" w14:paraId="57689933" w14:textId="77777777" w:rsidTr="00DA01CE">
        <w:trPr>
          <w:trHeight w:val="840"/>
        </w:trPr>
        <w:tc>
          <w:tcPr>
            <w:tcW w:w="448" w:type="dxa"/>
            <w:vMerge/>
            <w:tcBorders>
              <w:top w:val="nil"/>
              <w:left w:val="single" w:sz="4" w:space="0" w:color="auto"/>
              <w:bottom w:val="single" w:sz="4" w:space="0" w:color="auto"/>
              <w:right w:val="single" w:sz="4" w:space="0" w:color="auto"/>
            </w:tcBorders>
            <w:vAlign w:val="center"/>
            <w:hideMark/>
          </w:tcPr>
          <w:p w14:paraId="618F4E5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1BE5AF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EB4A86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3AC1AE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90FA5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0DFCC9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4B7BA08" w14:textId="77777777" w:rsidR="00DA01CE" w:rsidRPr="00DA01CE" w:rsidRDefault="00DA01CE" w:rsidP="00DA01CE">
            <w:pPr>
              <w:rPr>
                <w:sz w:val="20"/>
                <w:szCs w:val="20"/>
              </w:rPr>
            </w:pPr>
          </w:p>
        </w:tc>
      </w:tr>
      <w:tr w:rsidR="00D05336" w:rsidRPr="00DA01CE" w14:paraId="0096044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62CA20A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6515" w:type="dxa"/>
            <w:vMerge w:val="restart"/>
            <w:tcBorders>
              <w:top w:val="nil"/>
              <w:left w:val="single" w:sz="4" w:space="0" w:color="auto"/>
              <w:bottom w:val="single" w:sz="4" w:space="0" w:color="auto"/>
              <w:right w:val="single" w:sz="4" w:space="0" w:color="auto"/>
            </w:tcBorders>
            <w:vAlign w:val="center"/>
            <w:hideMark/>
          </w:tcPr>
          <w:p w14:paraId="7F5297E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²íïáÙ³ï ³Ýç³ïÇã 40</w:t>
            </w:r>
            <w:r w:rsidRPr="00DA01CE">
              <w:rPr>
                <w:rFonts w:ascii="Sylfaen" w:hAnsi="Sylfaen" w:cs="Sylfaen"/>
                <w:color w:val="000000"/>
                <w:sz w:val="16"/>
                <w:szCs w:val="16"/>
              </w:rPr>
              <w:t>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Автоматический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выключатель</w:t>
            </w:r>
            <w:r w:rsidRPr="00DA01CE">
              <w:rPr>
                <w:rFonts w:ascii="Arial Armenian" w:hAnsi="Arial Armenian" w:cs="Arial"/>
                <w:color w:val="000000"/>
                <w:sz w:val="16"/>
                <w:szCs w:val="16"/>
                <w:lang w:val="ru-RU"/>
              </w:rPr>
              <w:t xml:space="preserve"> 40</w:t>
            </w:r>
            <w:r w:rsidRPr="00DA01CE">
              <w:rPr>
                <w:rFonts w:ascii="Calibri" w:hAnsi="Calibri" w:cs="Calibri"/>
                <w:color w:val="000000"/>
                <w:sz w:val="16"/>
                <w:szCs w:val="16"/>
                <w:lang w:val="ru-RU"/>
              </w:rPr>
              <w:t>А</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9B5E5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noWrap/>
            <w:vAlign w:val="center"/>
            <w:hideMark/>
          </w:tcPr>
          <w:p w14:paraId="497E807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13987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3.58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CE014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3.58</w:t>
            </w:r>
          </w:p>
        </w:tc>
        <w:tc>
          <w:tcPr>
            <w:tcW w:w="222" w:type="dxa"/>
            <w:vAlign w:val="center"/>
            <w:hideMark/>
          </w:tcPr>
          <w:p w14:paraId="1912C82C" w14:textId="77777777" w:rsidR="00DA01CE" w:rsidRPr="00DA01CE" w:rsidRDefault="00DA01CE" w:rsidP="00DA01CE">
            <w:pPr>
              <w:rPr>
                <w:sz w:val="20"/>
                <w:szCs w:val="20"/>
              </w:rPr>
            </w:pPr>
          </w:p>
        </w:tc>
      </w:tr>
      <w:tr w:rsidR="00DA01CE" w:rsidRPr="00DA01CE" w14:paraId="5A44C1D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62DAA9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0F57A0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45765D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7EA3AD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E17A70"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38231D9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632E9E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4E3195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ACC933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539985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D958A1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CDF30F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66CFA5"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838CB4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5DB3093" w14:textId="77777777" w:rsidR="00DA01CE" w:rsidRPr="00DA01CE" w:rsidRDefault="00DA01CE" w:rsidP="00DA01CE">
            <w:pPr>
              <w:rPr>
                <w:sz w:val="20"/>
                <w:szCs w:val="20"/>
              </w:rPr>
            </w:pPr>
          </w:p>
        </w:tc>
      </w:tr>
      <w:tr w:rsidR="00DA01CE" w:rsidRPr="00DA01CE" w14:paraId="4F65873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75029A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95B8A1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7CE8A8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9A5FB0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9CBB3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AC6641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7FA10DB" w14:textId="77777777" w:rsidR="00DA01CE" w:rsidRPr="00DA01CE" w:rsidRDefault="00DA01CE" w:rsidP="00DA01CE">
            <w:pPr>
              <w:rPr>
                <w:sz w:val="20"/>
                <w:szCs w:val="20"/>
              </w:rPr>
            </w:pPr>
          </w:p>
        </w:tc>
      </w:tr>
      <w:tr w:rsidR="00D05336" w:rsidRPr="00DA01CE" w14:paraId="11D6F08E"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0501F55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w:t>
            </w:r>
          </w:p>
        </w:tc>
        <w:tc>
          <w:tcPr>
            <w:tcW w:w="6515" w:type="dxa"/>
            <w:vMerge w:val="restart"/>
            <w:tcBorders>
              <w:top w:val="nil"/>
              <w:left w:val="single" w:sz="4" w:space="0" w:color="auto"/>
              <w:bottom w:val="single" w:sz="4" w:space="0" w:color="auto"/>
              <w:right w:val="single" w:sz="4" w:space="0" w:color="auto"/>
            </w:tcBorders>
            <w:vAlign w:val="center"/>
            <w:hideMark/>
          </w:tcPr>
          <w:p w14:paraId="372EF88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²íïáÙ³ï ³Ýç³ïÇã 25</w:t>
            </w:r>
            <w:r w:rsidRPr="00DA01CE">
              <w:rPr>
                <w:rFonts w:ascii="Sylfaen" w:hAnsi="Sylfaen" w:cs="Sylfaen"/>
                <w:color w:val="000000"/>
                <w:sz w:val="16"/>
                <w:szCs w:val="16"/>
              </w:rPr>
              <w:t>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Автоматический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выключатель</w:t>
            </w:r>
            <w:r w:rsidRPr="00DA01CE">
              <w:rPr>
                <w:rFonts w:ascii="Arial Armenian" w:hAnsi="Arial Armenian" w:cs="Arial"/>
                <w:color w:val="000000"/>
                <w:sz w:val="16"/>
                <w:szCs w:val="16"/>
                <w:lang w:val="ru-RU"/>
              </w:rPr>
              <w:t xml:space="preserve"> 25</w:t>
            </w:r>
            <w:r w:rsidRPr="00DA01CE">
              <w:rPr>
                <w:rFonts w:ascii="Calibri" w:hAnsi="Calibri" w:cs="Calibri"/>
                <w:color w:val="000000"/>
                <w:sz w:val="16"/>
                <w:szCs w:val="16"/>
                <w:lang w:val="ru-RU"/>
              </w:rPr>
              <w:t>А</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023E8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noWrap/>
            <w:vAlign w:val="center"/>
            <w:hideMark/>
          </w:tcPr>
          <w:p w14:paraId="1125537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003D0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3.58</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31D08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3.58</w:t>
            </w:r>
          </w:p>
        </w:tc>
        <w:tc>
          <w:tcPr>
            <w:tcW w:w="222" w:type="dxa"/>
            <w:vAlign w:val="center"/>
            <w:hideMark/>
          </w:tcPr>
          <w:p w14:paraId="061940C8" w14:textId="77777777" w:rsidR="00DA01CE" w:rsidRPr="00DA01CE" w:rsidRDefault="00DA01CE" w:rsidP="00DA01CE">
            <w:pPr>
              <w:rPr>
                <w:sz w:val="20"/>
                <w:szCs w:val="20"/>
              </w:rPr>
            </w:pPr>
          </w:p>
        </w:tc>
      </w:tr>
      <w:tr w:rsidR="00DA01CE" w:rsidRPr="00DA01CE" w14:paraId="3EF355C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DD73E6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581751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276E43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61E673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6AF3F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D1E00C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30FC48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8965CC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82E419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197A56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1B084C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BE2C0E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0E3182"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C8E23C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3FFD4E0" w14:textId="77777777" w:rsidR="00DA01CE" w:rsidRPr="00DA01CE" w:rsidRDefault="00DA01CE" w:rsidP="00DA01CE">
            <w:pPr>
              <w:rPr>
                <w:sz w:val="20"/>
                <w:szCs w:val="20"/>
              </w:rPr>
            </w:pPr>
          </w:p>
        </w:tc>
      </w:tr>
      <w:tr w:rsidR="00DA01CE" w:rsidRPr="00DA01CE" w14:paraId="4C574BB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B72427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96CB8F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B004DC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5B546D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6B03F0"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3282EE9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4091AD5" w14:textId="77777777" w:rsidR="00DA01CE" w:rsidRPr="00DA01CE" w:rsidRDefault="00DA01CE" w:rsidP="00DA01CE">
            <w:pPr>
              <w:rPr>
                <w:sz w:val="20"/>
                <w:szCs w:val="20"/>
              </w:rPr>
            </w:pPr>
          </w:p>
        </w:tc>
      </w:tr>
      <w:tr w:rsidR="00D05336" w:rsidRPr="00DA01CE" w14:paraId="22A361FD"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4C01CD9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C3895E2"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1DAE74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5E66EA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4308FF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60F6AD1"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1098.30</w:t>
            </w:r>
          </w:p>
        </w:tc>
        <w:tc>
          <w:tcPr>
            <w:tcW w:w="222" w:type="dxa"/>
            <w:vAlign w:val="center"/>
            <w:hideMark/>
          </w:tcPr>
          <w:p w14:paraId="7881B255" w14:textId="77777777" w:rsidR="00DA01CE" w:rsidRPr="00DA01CE" w:rsidRDefault="00DA01CE" w:rsidP="00DA01CE">
            <w:pPr>
              <w:rPr>
                <w:sz w:val="20"/>
                <w:szCs w:val="20"/>
              </w:rPr>
            </w:pPr>
          </w:p>
        </w:tc>
      </w:tr>
      <w:tr w:rsidR="00DA01CE" w:rsidRPr="00DA01CE" w14:paraId="5A44791D"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0F2EB2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234BCAB"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C36C34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BEDC4B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B9FB4F5"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38EE021B"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DD39D41"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66ACB368"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FE737B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451035B"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2FA836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F904CA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DDA7A8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219AE290"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DF2622A" w14:textId="77777777" w:rsidR="00DA01CE" w:rsidRPr="00DA01CE" w:rsidRDefault="00DA01CE" w:rsidP="00DA01CE">
            <w:pPr>
              <w:rPr>
                <w:sz w:val="20"/>
                <w:szCs w:val="20"/>
              </w:rPr>
            </w:pPr>
          </w:p>
        </w:tc>
      </w:tr>
      <w:tr w:rsidR="00DA01CE" w:rsidRPr="00DA01CE" w14:paraId="634D52E3"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A6B87E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A4A858F"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7F29F7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1DC238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654C75D1"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4150C976"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34D9B58" w14:textId="77777777" w:rsidR="00DA01CE" w:rsidRPr="00DA01CE" w:rsidRDefault="00DA01CE" w:rsidP="00DA01CE">
            <w:pPr>
              <w:rPr>
                <w:sz w:val="20"/>
                <w:szCs w:val="20"/>
              </w:rPr>
            </w:pPr>
          </w:p>
        </w:tc>
      </w:tr>
      <w:tr w:rsidR="00D05336" w:rsidRPr="00DA01CE" w14:paraId="10EA5C95"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2871B91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DD66D0A"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621EFA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EF2A28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D528B0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52AC984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3.75%</w:t>
            </w:r>
          </w:p>
        </w:tc>
        <w:tc>
          <w:tcPr>
            <w:tcW w:w="222" w:type="dxa"/>
            <w:vAlign w:val="center"/>
            <w:hideMark/>
          </w:tcPr>
          <w:p w14:paraId="4259FA76" w14:textId="77777777" w:rsidR="00DA01CE" w:rsidRPr="00DA01CE" w:rsidRDefault="00DA01CE" w:rsidP="00DA01CE">
            <w:pPr>
              <w:rPr>
                <w:sz w:val="20"/>
                <w:szCs w:val="20"/>
              </w:rPr>
            </w:pPr>
          </w:p>
        </w:tc>
      </w:tr>
      <w:tr w:rsidR="00DA01CE" w:rsidRPr="00DA01CE" w14:paraId="22F5F934"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9EE803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DB8BD42"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3413E3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8FC37B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4EF1633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D78B7C9"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B2F5C55"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20EFB9E5"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1660EF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357FF3A"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1E73F7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F79B70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0B70683C"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25B7898"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A2E6544" w14:textId="77777777" w:rsidR="00DA01CE" w:rsidRPr="00DA01CE" w:rsidRDefault="00DA01CE" w:rsidP="00DA01CE">
            <w:pPr>
              <w:rPr>
                <w:sz w:val="20"/>
                <w:szCs w:val="20"/>
              </w:rPr>
            </w:pPr>
          </w:p>
        </w:tc>
      </w:tr>
      <w:tr w:rsidR="00DA01CE" w:rsidRPr="00DA01CE" w14:paraId="5B671F29"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7BB580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92C526A"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46298D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58ED61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3B6E8BE"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B0BC56C"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DA19894" w14:textId="77777777" w:rsidR="00DA01CE" w:rsidRPr="00DA01CE" w:rsidRDefault="00DA01CE" w:rsidP="00DA01CE">
            <w:pPr>
              <w:rPr>
                <w:sz w:val="20"/>
                <w:szCs w:val="20"/>
              </w:rPr>
            </w:pPr>
          </w:p>
        </w:tc>
      </w:tr>
      <w:tr w:rsidR="00D05336" w:rsidRPr="00DA01CE" w14:paraId="3466DE72"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2346F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66D1EA" w14:textId="77777777" w:rsidR="00DA01CE" w:rsidRPr="00DA01CE" w:rsidRDefault="00DA01CE" w:rsidP="00DA01CE">
            <w:pPr>
              <w:jc w:val="center"/>
              <w:rPr>
                <w:rFonts w:ascii="Arial Armenian" w:hAnsi="Arial Armenian" w:cs="Arial"/>
                <w:b/>
                <w:bCs/>
                <w:color w:val="000000"/>
                <w:sz w:val="16"/>
                <w:szCs w:val="16"/>
              </w:rPr>
            </w:pPr>
            <w:r w:rsidRPr="00DA01CE">
              <w:rPr>
                <w:rFonts w:ascii="Sylfaen" w:hAnsi="Sylfaen" w:cs="Sylfaen"/>
                <w:b/>
                <w:bCs/>
                <w:color w:val="000000"/>
                <w:sz w:val="16"/>
                <w:szCs w:val="16"/>
              </w:rPr>
              <w:t>Ոռոգում</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Орошение</w:t>
            </w:r>
          </w:p>
        </w:tc>
        <w:tc>
          <w:tcPr>
            <w:tcW w:w="74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8FE9D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0A527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0A810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042B8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222" w:type="dxa"/>
            <w:vAlign w:val="center"/>
            <w:hideMark/>
          </w:tcPr>
          <w:p w14:paraId="6105BE6A" w14:textId="77777777" w:rsidR="00DA01CE" w:rsidRPr="00DA01CE" w:rsidRDefault="00DA01CE" w:rsidP="00DA01CE">
            <w:pPr>
              <w:rPr>
                <w:sz w:val="20"/>
                <w:szCs w:val="20"/>
              </w:rPr>
            </w:pPr>
          </w:p>
        </w:tc>
      </w:tr>
      <w:tr w:rsidR="00DA01CE" w:rsidRPr="00DA01CE" w14:paraId="1EABB4A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970918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E8AF6C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4290B6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5A643B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813F5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766CCD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DCDE3D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07FABF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C3E7848"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399478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A5A236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F0C9E4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21FDEC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BB371B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E1E03AD" w14:textId="77777777" w:rsidR="00DA01CE" w:rsidRPr="00DA01CE" w:rsidRDefault="00DA01CE" w:rsidP="00DA01CE">
            <w:pPr>
              <w:rPr>
                <w:sz w:val="20"/>
                <w:szCs w:val="20"/>
              </w:rPr>
            </w:pPr>
          </w:p>
        </w:tc>
      </w:tr>
      <w:tr w:rsidR="00DA01CE" w:rsidRPr="00DA01CE" w14:paraId="02BDA65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CF3D07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091E4AA"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7FE096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7BB7E6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EBE71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B0C47D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12E27E8" w14:textId="77777777" w:rsidR="00DA01CE" w:rsidRPr="00DA01CE" w:rsidRDefault="00DA01CE" w:rsidP="00DA01CE">
            <w:pPr>
              <w:rPr>
                <w:sz w:val="20"/>
                <w:szCs w:val="20"/>
              </w:rPr>
            </w:pPr>
          </w:p>
        </w:tc>
      </w:tr>
      <w:tr w:rsidR="00D05336" w:rsidRPr="005C0845" w14:paraId="20212302"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A3B7F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D46BF2"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ÐáÕ³ÛÇÝ ³ßË³ï³ÝùÝ»ñ</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Земляные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работы</w:t>
            </w:r>
          </w:p>
        </w:tc>
        <w:tc>
          <w:tcPr>
            <w:tcW w:w="74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3E1A1F"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7D171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EBA28C"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C7C2DB"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222" w:type="dxa"/>
            <w:vAlign w:val="center"/>
            <w:hideMark/>
          </w:tcPr>
          <w:p w14:paraId="118B17EA" w14:textId="77777777" w:rsidR="00DA01CE" w:rsidRPr="00DA01CE" w:rsidRDefault="00DA01CE" w:rsidP="00DA01CE">
            <w:pPr>
              <w:rPr>
                <w:sz w:val="20"/>
                <w:szCs w:val="20"/>
                <w:lang w:val="ru-RU"/>
              </w:rPr>
            </w:pPr>
          </w:p>
        </w:tc>
      </w:tr>
      <w:tr w:rsidR="00DA01CE" w:rsidRPr="005C0845" w14:paraId="049A61F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248C3A4"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2C864219"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35A2728E"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34117147"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C337368"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7CDF229C"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173FC5F7"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1ECD83F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1ADBE70"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716FA9DF"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63D4D263"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7697FBE6"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FA7A1E3"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1CFA5AB5"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4B76920B" w14:textId="77777777" w:rsidR="00DA01CE" w:rsidRPr="00DA01CE" w:rsidRDefault="00DA01CE" w:rsidP="00DA01CE">
            <w:pPr>
              <w:rPr>
                <w:sz w:val="20"/>
                <w:szCs w:val="20"/>
                <w:lang w:val="ru-RU"/>
              </w:rPr>
            </w:pPr>
          </w:p>
        </w:tc>
      </w:tr>
      <w:tr w:rsidR="00DA01CE" w:rsidRPr="005C0845" w14:paraId="22B2FFC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D4D7280"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2F2E806D"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2601ACF7"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295551A1"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929556B"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51BED218"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208ED5F6" w14:textId="77777777" w:rsidR="00DA01CE" w:rsidRPr="00DA01CE" w:rsidRDefault="00DA01CE" w:rsidP="00DA01CE">
            <w:pPr>
              <w:rPr>
                <w:sz w:val="20"/>
                <w:szCs w:val="20"/>
                <w:lang w:val="ru-RU"/>
              </w:rPr>
            </w:pPr>
          </w:p>
        </w:tc>
      </w:tr>
      <w:tr w:rsidR="00D05336" w:rsidRPr="00DA01CE" w14:paraId="397BC268"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0B651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31D72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III Ï³ñ·Ç ·ñáõÝïÇ Ùß³ÏáõÙ Ó»éùáí</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III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16FA8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9622D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7.85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C2D65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A496D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26.98</w:t>
            </w:r>
          </w:p>
        </w:tc>
        <w:tc>
          <w:tcPr>
            <w:tcW w:w="222" w:type="dxa"/>
            <w:vAlign w:val="center"/>
            <w:hideMark/>
          </w:tcPr>
          <w:p w14:paraId="7F3BF039" w14:textId="77777777" w:rsidR="00DA01CE" w:rsidRPr="00DA01CE" w:rsidRDefault="00DA01CE" w:rsidP="00DA01CE">
            <w:pPr>
              <w:rPr>
                <w:sz w:val="20"/>
                <w:szCs w:val="20"/>
              </w:rPr>
            </w:pPr>
          </w:p>
        </w:tc>
      </w:tr>
      <w:tr w:rsidR="00DA01CE" w:rsidRPr="00DA01CE" w14:paraId="34A70C3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BDDD86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8C3282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1E93AD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B83F51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5D83A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E8FE4B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146653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4032CD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78C43D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B1463B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842CCB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5B50CE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BDEEF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A86224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6DE94E6" w14:textId="77777777" w:rsidR="00DA01CE" w:rsidRPr="00DA01CE" w:rsidRDefault="00DA01CE" w:rsidP="00DA01CE">
            <w:pPr>
              <w:rPr>
                <w:sz w:val="20"/>
                <w:szCs w:val="20"/>
              </w:rPr>
            </w:pPr>
          </w:p>
        </w:tc>
      </w:tr>
      <w:tr w:rsidR="00DA01CE" w:rsidRPr="00DA01CE" w14:paraId="4386ED7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8DC4CE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67E61F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9809E3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417B6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27910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DF2BFD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4B7355C" w14:textId="77777777" w:rsidR="00DA01CE" w:rsidRPr="00DA01CE" w:rsidRDefault="00DA01CE" w:rsidP="00DA01CE">
            <w:pPr>
              <w:rPr>
                <w:sz w:val="20"/>
                <w:szCs w:val="20"/>
              </w:rPr>
            </w:pPr>
          </w:p>
        </w:tc>
      </w:tr>
      <w:tr w:rsidR="00D05336" w:rsidRPr="00DA01CE" w14:paraId="636643C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51401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151D0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²í³½Ç Ý³Ë³å³ïñ³ëï³Ï³Ý ß»ñï 10ëÙ Ñ³ëï.</w:t>
            </w:r>
            <w:r w:rsidRPr="00DA01CE">
              <w:rPr>
                <w:rFonts w:ascii="Arial Armenian" w:hAnsi="Arial Armenian" w:cs="Arial"/>
                <w:color w:val="000000"/>
                <w:sz w:val="16"/>
                <w:szCs w:val="16"/>
              </w:rPr>
              <w:br/>
            </w:r>
            <w:r w:rsidRPr="00DA01CE">
              <w:rPr>
                <w:rFonts w:ascii="Calibri" w:hAnsi="Calibri" w:cs="Calibri"/>
                <w:color w:val="000000"/>
                <w:sz w:val="16"/>
                <w:szCs w:val="16"/>
                <w:lang w:val="ru-RU"/>
              </w:rPr>
              <w:t>Слой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песчаной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подготовки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толщиной</w:t>
            </w:r>
            <w:r w:rsidRPr="00DA01CE">
              <w:rPr>
                <w:rFonts w:ascii="Arial Armenian" w:hAnsi="Arial Armenian" w:cs="Arial"/>
                <w:color w:val="000000"/>
                <w:sz w:val="16"/>
                <w:szCs w:val="16"/>
                <w:lang w:val="ru-RU"/>
              </w:rPr>
              <w:t xml:space="preserve"> 10 </w:t>
            </w:r>
            <w:r w:rsidRPr="00DA01CE">
              <w:rPr>
                <w:rFonts w:ascii="Calibri" w:hAnsi="Calibri" w:cs="Calibri"/>
                <w:color w:val="000000"/>
                <w:sz w:val="16"/>
                <w:szCs w:val="16"/>
                <w:lang w:val="ru-RU"/>
              </w:rPr>
              <w:t>см</w:t>
            </w:r>
            <w:r w:rsidRPr="00DA01CE">
              <w:rPr>
                <w:rFonts w:ascii="Arial Armenian" w:hAnsi="Arial Armenian" w:cs="Arial"/>
                <w:color w:val="000000"/>
                <w:sz w:val="16"/>
                <w:szCs w:val="16"/>
                <w:lang w:val="ru-RU"/>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0791D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7318C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8AA08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36.51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3D15C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91.27</w:t>
            </w:r>
          </w:p>
        </w:tc>
        <w:tc>
          <w:tcPr>
            <w:tcW w:w="222" w:type="dxa"/>
            <w:vAlign w:val="center"/>
            <w:hideMark/>
          </w:tcPr>
          <w:p w14:paraId="7179A971" w14:textId="77777777" w:rsidR="00DA01CE" w:rsidRPr="00DA01CE" w:rsidRDefault="00DA01CE" w:rsidP="00DA01CE">
            <w:pPr>
              <w:rPr>
                <w:sz w:val="20"/>
                <w:szCs w:val="20"/>
              </w:rPr>
            </w:pPr>
          </w:p>
        </w:tc>
      </w:tr>
      <w:tr w:rsidR="00DA01CE" w:rsidRPr="00DA01CE" w14:paraId="4D4FCAB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542AFC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A5F90D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F44262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47879C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E5092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99C338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8714AD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15D67A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9203DA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4E8DB9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43E3AF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268747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48BA3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D1BD62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FF33C4F" w14:textId="77777777" w:rsidR="00DA01CE" w:rsidRPr="00DA01CE" w:rsidRDefault="00DA01CE" w:rsidP="00DA01CE">
            <w:pPr>
              <w:rPr>
                <w:sz w:val="20"/>
                <w:szCs w:val="20"/>
              </w:rPr>
            </w:pPr>
          </w:p>
        </w:tc>
      </w:tr>
      <w:tr w:rsidR="00DA01CE" w:rsidRPr="00DA01CE" w14:paraId="0ABAD5C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75D8FE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B65CFC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BE1F19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5FE334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02FE1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1D9BDF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95AC816" w14:textId="77777777" w:rsidR="00DA01CE" w:rsidRPr="00DA01CE" w:rsidRDefault="00DA01CE" w:rsidP="00DA01CE">
            <w:pPr>
              <w:rPr>
                <w:sz w:val="20"/>
                <w:szCs w:val="20"/>
              </w:rPr>
            </w:pPr>
          </w:p>
        </w:tc>
      </w:tr>
      <w:tr w:rsidR="00D05336" w:rsidRPr="00DA01CE" w14:paraId="3F026628"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A7E85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89428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´Ý³ÑáÕÇ »ïÉÇóù Ó»éùáí, ïá÷³ÝáõÙáí</w:t>
            </w:r>
            <w:r w:rsidRPr="00DA01CE">
              <w:rPr>
                <w:rFonts w:ascii="Arial Armenian" w:hAnsi="Arial Armenian" w:cs="Arial"/>
                <w:color w:val="000000"/>
                <w:sz w:val="16"/>
                <w:szCs w:val="16"/>
              </w:rPr>
              <w:br w:type="page"/>
            </w:r>
            <w:r w:rsidRPr="00DA01CE">
              <w:rPr>
                <w:rFonts w:ascii="Calibri" w:hAnsi="Calibri" w:cs="Calibri"/>
                <w:color w:val="000000"/>
                <w:sz w:val="16"/>
                <w:szCs w:val="16"/>
              </w:rPr>
              <w:t>Засыпка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естественного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грунта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трамбовкой</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C9DE4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type="page"/>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6039B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92A35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91A24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9.39</w:t>
            </w:r>
          </w:p>
        </w:tc>
        <w:tc>
          <w:tcPr>
            <w:tcW w:w="222" w:type="dxa"/>
            <w:vAlign w:val="center"/>
            <w:hideMark/>
          </w:tcPr>
          <w:p w14:paraId="6B0BCE9E" w14:textId="77777777" w:rsidR="00DA01CE" w:rsidRPr="00DA01CE" w:rsidRDefault="00DA01CE" w:rsidP="00DA01CE">
            <w:pPr>
              <w:rPr>
                <w:sz w:val="20"/>
                <w:szCs w:val="20"/>
              </w:rPr>
            </w:pPr>
          </w:p>
        </w:tc>
      </w:tr>
      <w:tr w:rsidR="00DA01CE" w:rsidRPr="00DA01CE" w14:paraId="43B619F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A15CF9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1C9C38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45DD1B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E42B5D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45DB1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2F28B6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DDA889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4CB18C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C0E1AE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42BD0E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FFA5A2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26260E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2BDDE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4ED916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8F11BFA" w14:textId="77777777" w:rsidR="00DA01CE" w:rsidRPr="00DA01CE" w:rsidRDefault="00DA01CE" w:rsidP="00DA01CE">
            <w:pPr>
              <w:rPr>
                <w:sz w:val="20"/>
                <w:szCs w:val="20"/>
              </w:rPr>
            </w:pPr>
          </w:p>
        </w:tc>
      </w:tr>
      <w:tr w:rsidR="00DA01CE" w:rsidRPr="00DA01CE" w14:paraId="0444F33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E81F3F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A791FA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3BF0F5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3BBA09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0CBEF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406B1B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FDD9FB6" w14:textId="77777777" w:rsidR="00DA01CE" w:rsidRPr="00DA01CE" w:rsidRDefault="00DA01CE" w:rsidP="00DA01CE">
            <w:pPr>
              <w:rPr>
                <w:sz w:val="20"/>
                <w:szCs w:val="20"/>
              </w:rPr>
            </w:pPr>
          </w:p>
        </w:tc>
      </w:tr>
      <w:tr w:rsidR="00D05336" w:rsidRPr="00DA01CE" w14:paraId="75C802A2"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33669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2F4628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²í»Éáñ¹ µÝ³ÑáÕÇ µ³ñÓáõÙ ÇÝùÝ³Ã³÷ Ù»ù»Ý³Ý»ñÇ íñ³ »õ ï»Õ³÷áËáõÙ ÙÇÝã¨ 13ÏÙ</w:t>
            </w:r>
            <w:r w:rsidRPr="00DA01CE">
              <w:rPr>
                <w:rFonts w:ascii="Arial Armenian" w:hAnsi="Arial Armenian" w:cs="Arial"/>
                <w:color w:val="000000"/>
                <w:sz w:val="16"/>
                <w:szCs w:val="16"/>
              </w:rPr>
              <w:br/>
            </w:r>
            <w:r w:rsidRPr="00DA01CE">
              <w:rPr>
                <w:rFonts w:ascii="Calibri" w:hAnsi="Calibri" w:cs="Calibri"/>
                <w:color w:val="000000"/>
                <w:sz w:val="16"/>
                <w:szCs w:val="16"/>
              </w:rPr>
              <w:t>Погрузка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излишков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верхнего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самосвалы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транспортировка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расстояние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до</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км</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740E6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358BAC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02B48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4.79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D423B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18.18</w:t>
            </w:r>
          </w:p>
        </w:tc>
        <w:tc>
          <w:tcPr>
            <w:tcW w:w="222" w:type="dxa"/>
            <w:vAlign w:val="center"/>
            <w:hideMark/>
          </w:tcPr>
          <w:p w14:paraId="4D69FAD1" w14:textId="77777777" w:rsidR="00DA01CE" w:rsidRPr="00DA01CE" w:rsidRDefault="00DA01CE" w:rsidP="00DA01CE">
            <w:pPr>
              <w:rPr>
                <w:sz w:val="20"/>
                <w:szCs w:val="20"/>
              </w:rPr>
            </w:pPr>
          </w:p>
        </w:tc>
      </w:tr>
      <w:tr w:rsidR="00DA01CE" w:rsidRPr="00DA01CE" w14:paraId="5EBDD5D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519F17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F5162B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0458D7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751709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59209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843B1C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808A56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D843ED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3C1F4F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2DEBF3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65A1F2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A6B1A2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D6257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76889B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0782DDD" w14:textId="77777777" w:rsidR="00DA01CE" w:rsidRPr="00DA01CE" w:rsidRDefault="00DA01CE" w:rsidP="00DA01CE">
            <w:pPr>
              <w:rPr>
                <w:sz w:val="20"/>
                <w:szCs w:val="20"/>
              </w:rPr>
            </w:pPr>
          </w:p>
        </w:tc>
      </w:tr>
      <w:tr w:rsidR="00DA01CE" w:rsidRPr="00DA01CE" w14:paraId="7AD696A8" w14:textId="77777777" w:rsidTr="00DA01CE">
        <w:trPr>
          <w:trHeight w:val="615"/>
        </w:trPr>
        <w:tc>
          <w:tcPr>
            <w:tcW w:w="448" w:type="dxa"/>
            <w:vMerge/>
            <w:tcBorders>
              <w:top w:val="nil"/>
              <w:left w:val="single" w:sz="4" w:space="0" w:color="auto"/>
              <w:bottom w:val="single" w:sz="4" w:space="0" w:color="auto"/>
              <w:right w:val="single" w:sz="4" w:space="0" w:color="auto"/>
            </w:tcBorders>
            <w:vAlign w:val="center"/>
            <w:hideMark/>
          </w:tcPr>
          <w:p w14:paraId="156BA9D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E5FF1A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1C75FC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8B123C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B6CA7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581CED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FE8A389" w14:textId="77777777" w:rsidR="00DA01CE" w:rsidRPr="00DA01CE" w:rsidRDefault="00DA01CE" w:rsidP="00DA01CE">
            <w:pPr>
              <w:rPr>
                <w:sz w:val="20"/>
                <w:szCs w:val="20"/>
              </w:rPr>
            </w:pPr>
          </w:p>
        </w:tc>
      </w:tr>
      <w:tr w:rsidR="00D05336" w:rsidRPr="00DA01CE" w14:paraId="45D2B687"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155EADB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C3ACA33"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66BF16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617CA9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9C4C19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C43FF3E"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145.83</w:t>
            </w:r>
          </w:p>
        </w:tc>
        <w:tc>
          <w:tcPr>
            <w:tcW w:w="222" w:type="dxa"/>
            <w:vAlign w:val="center"/>
            <w:hideMark/>
          </w:tcPr>
          <w:p w14:paraId="57A3E69B" w14:textId="77777777" w:rsidR="00DA01CE" w:rsidRPr="00DA01CE" w:rsidRDefault="00DA01CE" w:rsidP="00DA01CE">
            <w:pPr>
              <w:rPr>
                <w:sz w:val="20"/>
                <w:szCs w:val="20"/>
              </w:rPr>
            </w:pPr>
          </w:p>
        </w:tc>
      </w:tr>
      <w:tr w:rsidR="00DA01CE" w:rsidRPr="00DA01CE" w14:paraId="6C3FD746"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FB13A4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D166CF9"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05F4D7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32CCE1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8EB10BC"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6CEDE7F7"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7DE8EFAE"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6A5816DF"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8329C6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8A60A2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4DF8C7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F1CDAC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102799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70023A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B655AC6" w14:textId="77777777" w:rsidR="00DA01CE" w:rsidRPr="00DA01CE" w:rsidRDefault="00DA01CE" w:rsidP="00DA01CE">
            <w:pPr>
              <w:rPr>
                <w:sz w:val="20"/>
                <w:szCs w:val="20"/>
              </w:rPr>
            </w:pPr>
          </w:p>
        </w:tc>
      </w:tr>
      <w:tr w:rsidR="00DA01CE" w:rsidRPr="00DA01CE" w14:paraId="35C2FE13"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0726B0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080318C"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0F9B16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618C68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F85867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208406AE"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4010254" w14:textId="77777777" w:rsidR="00DA01CE" w:rsidRPr="00DA01CE" w:rsidRDefault="00DA01CE" w:rsidP="00DA01CE">
            <w:pPr>
              <w:rPr>
                <w:sz w:val="20"/>
                <w:szCs w:val="20"/>
              </w:rPr>
            </w:pPr>
          </w:p>
        </w:tc>
      </w:tr>
      <w:tr w:rsidR="00D05336" w:rsidRPr="00DA01CE" w14:paraId="739ED4B5"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1499E32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EAC87F0"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BE7FF8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E434CF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6ED697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4CF4C99C"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0.50%</w:t>
            </w:r>
          </w:p>
        </w:tc>
        <w:tc>
          <w:tcPr>
            <w:tcW w:w="222" w:type="dxa"/>
            <w:vAlign w:val="center"/>
            <w:hideMark/>
          </w:tcPr>
          <w:p w14:paraId="65E74068" w14:textId="77777777" w:rsidR="00DA01CE" w:rsidRPr="00DA01CE" w:rsidRDefault="00DA01CE" w:rsidP="00DA01CE">
            <w:pPr>
              <w:rPr>
                <w:sz w:val="20"/>
                <w:szCs w:val="20"/>
              </w:rPr>
            </w:pPr>
          </w:p>
        </w:tc>
      </w:tr>
      <w:tr w:rsidR="00DA01CE" w:rsidRPr="00DA01CE" w14:paraId="6F01757F"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F53186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1DC93AB"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619D5F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831820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2E56FE19"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A5EC299"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05C464C"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5595229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605899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D7B4E47"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E76C20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CFE3DE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09A1CC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34E4E43"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E1D500F" w14:textId="77777777" w:rsidR="00DA01CE" w:rsidRPr="00DA01CE" w:rsidRDefault="00DA01CE" w:rsidP="00DA01CE">
            <w:pPr>
              <w:rPr>
                <w:sz w:val="20"/>
                <w:szCs w:val="20"/>
              </w:rPr>
            </w:pPr>
          </w:p>
        </w:tc>
      </w:tr>
      <w:tr w:rsidR="00DA01CE" w:rsidRPr="00DA01CE" w14:paraId="6264B1D8"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55DF91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128C9B6"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4CEF7F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30CEA4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18443D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A2B62C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D7A2831" w14:textId="77777777" w:rsidR="00DA01CE" w:rsidRPr="00DA01CE" w:rsidRDefault="00DA01CE" w:rsidP="00DA01CE">
            <w:pPr>
              <w:rPr>
                <w:sz w:val="20"/>
                <w:szCs w:val="20"/>
              </w:rPr>
            </w:pPr>
          </w:p>
        </w:tc>
      </w:tr>
      <w:tr w:rsidR="00D05336" w:rsidRPr="005C0845" w14:paraId="4C4C899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07A7B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B95E02"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î»ËÝáÉá·Ç³Ï³Ý ³ßË³ï³ÝùÝ»ñ</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Технологические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работы</w:t>
            </w:r>
          </w:p>
        </w:tc>
        <w:tc>
          <w:tcPr>
            <w:tcW w:w="74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5866B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695B3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DD1390"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445933"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222" w:type="dxa"/>
            <w:vAlign w:val="center"/>
            <w:hideMark/>
          </w:tcPr>
          <w:p w14:paraId="191EC3DC" w14:textId="77777777" w:rsidR="00DA01CE" w:rsidRPr="00DA01CE" w:rsidRDefault="00DA01CE" w:rsidP="00DA01CE">
            <w:pPr>
              <w:rPr>
                <w:sz w:val="20"/>
                <w:szCs w:val="20"/>
                <w:lang w:val="ru-RU"/>
              </w:rPr>
            </w:pPr>
          </w:p>
        </w:tc>
      </w:tr>
      <w:tr w:rsidR="00DA01CE" w:rsidRPr="005C0845" w14:paraId="4A7B032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F474850"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5CADF276"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183B8B10"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3F529165"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DA0AC73"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7804B308"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67553264"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686D121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C353E1E"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519CF943"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0E135CA1"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17D54570"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BD58EF6"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7ADA52D3"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24A85261" w14:textId="77777777" w:rsidR="00DA01CE" w:rsidRPr="00DA01CE" w:rsidRDefault="00DA01CE" w:rsidP="00DA01CE">
            <w:pPr>
              <w:rPr>
                <w:sz w:val="20"/>
                <w:szCs w:val="20"/>
                <w:lang w:val="ru-RU"/>
              </w:rPr>
            </w:pPr>
          </w:p>
        </w:tc>
      </w:tr>
      <w:tr w:rsidR="00DA01CE" w:rsidRPr="005C0845" w14:paraId="0E0DD6C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B5C587F"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auto"/>
              <w:right w:val="single" w:sz="4" w:space="0" w:color="auto"/>
            </w:tcBorders>
            <w:vAlign w:val="center"/>
            <w:hideMark/>
          </w:tcPr>
          <w:p w14:paraId="60BBCCF0" w14:textId="77777777" w:rsidR="00DA01CE" w:rsidRPr="00DA01CE" w:rsidRDefault="00DA01CE" w:rsidP="00DA01CE">
            <w:pPr>
              <w:rPr>
                <w:rFonts w:ascii="Arial Armenian" w:hAnsi="Arial Armenian" w:cs="Arial"/>
                <w:b/>
                <w:bCs/>
                <w:color w:val="000000"/>
                <w:sz w:val="16"/>
                <w:szCs w:val="16"/>
                <w:u w:val="single"/>
                <w:lang w:val="ru-RU"/>
              </w:rPr>
            </w:pPr>
          </w:p>
        </w:tc>
        <w:tc>
          <w:tcPr>
            <w:tcW w:w="747" w:type="dxa"/>
            <w:vMerge/>
            <w:tcBorders>
              <w:top w:val="nil"/>
              <w:left w:val="single" w:sz="4" w:space="0" w:color="auto"/>
              <w:bottom w:val="single" w:sz="4" w:space="0" w:color="auto"/>
              <w:right w:val="single" w:sz="4" w:space="0" w:color="auto"/>
            </w:tcBorders>
            <w:vAlign w:val="center"/>
            <w:hideMark/>
          </w:tcPr>
          <w:p w14:paraId="1FB1F3FF"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auto"/>
              <w:right w:val="single" w:sz="4" w:space="0" w:color="auto"/>
            </w:tcBorders>
            <w:vAlign w:val="center"/>
            <w:hideMark/>
          </w:tcPr>
          <w:p w14:paraId="08EA4B31"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F534A34" w14:textId="77777777" w:rsidR="00DA01CE" w:rsidRPr="00DA01CE" w:rsidRDefault="00DA01CE" w:rsidP="00DA01CE">
            <w:pPr>
              <w:rPr>
                <w:rFonts w:ascii="Arial Armenian" w:hAnsi="Arial Armenian" w:cs="Arial"/>
                <w:color w:val="000000"/>
                <w:sz w:val="20"/>
                <w:szCs w:val="20"/>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59527798" w14:textId="77777777" w:rsidR="00DA01CE" w:rsidRPr="00DA01CE" w:rsidRDefault="00DA01CE" w:rsidP="00DA01CE">
            <w:pPr>
              <w:rPr>
                <w:rFonts w:ascii="Arial Armenian" w:hAnsi="Arial Armenian" w:cs="Arial"/>
                <w:color w:val="000000"/>
                <w:sz w:val="20"/>
                <w:szCs w:val="20"/>
                <w:lang w:val="ru-RU"/>
              </w:rPr>
            </w:pPr>
          </w:p>
        </w:tc>
        <w:tc>
          <w:tcPr>
            <w:tcW w:w="222" w:type="dxa"/>
            <w:tcBorders>
              <w:top w:val="nil"/>
              <w:left w:val="nil"/>
              <w:bottom w:val="nil"/>
              <w:right w:val="nil"/>
            </w:tcBorders>
            <w:noWrap/>
            <w:vAlign w:val="bottom"/>
            <w:hideMark/>
          </w:tcPr>
          <w:p w14:paraId="4BC2DFBB" w14:textId="77777777" w:rsidR="00DA01CE" w:rsidRPr="00DA01CE" w:rsidRDefault="00DA01CE" w:rsidP="00DA01CE">
            <w:pPr>
              <w:rPr>
                <w:sz w:val="20"/>
                <w:szCs w:val="20"/>
                <w:lang w:val="ru-RU"/>
              </w:rPr>
            </w:pPr>
          </w:p>
        </w:tc>
      </w:tr>
      <w:tr w:rsidR="00D05336" w:rsidRPr="00DA01CE" w14:paraId="12E3D34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F5AC4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DF99D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ØÇ³óáõÙ </w:t>
            </w:r>
            <w:r w:rsidRPr="00DA01CE">
              <w:rPr>
                <w:rFonts w:ascii="Sylfaen" w:hAnsi="Sylfaen" w:cs="Sylfaen"/>
                <w:color w:val="000000"/>
                <w:sz w:val="16"/>
                <w:szCs w:val="16"/>
              </w:rPr>
              <w:t>ցայտաղբյուրի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մոտ</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տեղադրվող</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դիտահորին</w:t>
            </w:r>
            <w:r w:rsidRPr="00DA01CE">
              <w:rPr>
                <w:rFonts w:ascii="Arial Armenian" w:hAnsi="Arial Armenian" w:cs="Arial"/>
                <w:color w:val="000000"/>
                <w:sz w:val="16"/>
                <w:szCs w:val="16"/>
              </w:rPr>
              <w:br/>
            </w:r>
            <w:r w:rsidRPr="00DA01CE">
              <w:rPr>
                <w:rFonts w:ascii="Calibri" w:hAnsi="Calibri" w:cs="Calibri"/>
                <w:color w:val="000000"/>
                <w:sz w:val="16"/>
                <w:szCs w:val="16"/>
              </w:rPr>
              <w:t>Подключение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люку</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установленному</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возле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фонтана</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1D390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ï»Õ</w:t>
            </w:r>
            <w:r w:rsidRPr="00DA01CE">
              <w:rPr>
                <w:rFonts w:ascii="Arial Armenian" w:hAnsi="Arial Armenian" w:cs="Arial"/>
                <w:color w:val="000000"/>
                <w:sz w:val="16"/>
                <w:szCs w:val="16"/>
              </w:rPr>
              <w:br/>
            </w:r>
            <w:r w:rsidRPr="00DA01CE">
              <w:rPr>
                <w:rFonts w:ascii="Calibri" w:hAnsi="Calibri" w:cs="Calibri"/>
                <w:color w:val="000000"/>
                <w:sz w:val="16"/>
                <w:szCs w:val="16"/>
              </w:rPr>
              <w:t>мест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21814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6A7D4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7.29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54F4D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7.29</w:t>
            </w:r>
          </w:p>
        </w:tc>
        <w:tc>
          <w:tcPr>
            <w:tcW w:w="222" w:type="dxa"/>
            <w:vAlign w:val="center"/>
            <w:hideMark/>
          </w:tcPr>
          <w:p w14:paraId="7942CDF3" w14:textId="77777777" w:rsidR="00DA01CE" w:rsidRPr="00DA01CE" w:rsidRDefault="00DA01CE" w:rsidP="00DA01CE">
            <w:pPr>
              <w:rPr>
                <w:sz w:val="20"/>
                <w:szCs w:val="20"/>
              </w:rPr>
            </w:pPr>
          </w:p>
        </w:tc>
      </w:tr>
      <w:tr w:rsidR="00DA01CE" w:rsidRPr="00DA01CE" w14:paraId="55611C9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92DD35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E127EE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69C831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D5E1BB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59255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CF9BAB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37BF48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E9C2A9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9937BA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9FB1CC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18C65E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22DED6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F9D29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9102DF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CBF368B" w14:textId="77777777" w:rsidR="00DA01CE" w:rsidRPr="00DA01CE" w:rsidRDefault="00DA01CE" w:rsidP="00DA01CE">
            <w:pPr>
              <w:rPr>
                <w:sz w:val="20"/>
                <w:szCs w:val="20"/>
              </w:rPr>
            </w:pPr>
          </w:p>
        </w:tc>
      </w:tr>
      <w:tr w:rsidR="00DA01CE" w:rsidRPr="00DA01CE" w14:paraId="3608F22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81BCB1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D4BD79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19AEE1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FAD86B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16969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09CE76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E66BA61" w14:textId="77777777" w:rsidR="00DA01CE" w:rsidRPr="00DA01CE" w:rsidRDefault="00DA01CE" w:rsidP="00DA01CE">
            <w:pPr>
              <w:rPr>
                <w:sz w:val="20"/>
                <w:szCs w:val="20"/>
              </w:rPr>
            </w:pPr>
          </w:p>
        </w:tc>
      </w:tr>
      <w:tr w:rsidR="00D05336" w:rsidRPr="00DA01CE" w14:paraId="6242C3E3"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3EB6F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FE9BD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ÊáÕáí³Ï³ß³ñÇ ³ÝóÏ³óáõÙ åáÉÇ¿ÃÇÉ»Ý³ÛÇÝ ËáÕáí³ÏÝ»ñÇó d=32</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16,0 </w:t>
            </w:r>
            <w:r w:rsidRPr="00DA01CE">
              <w:rPr>
                <w:rFonts w:ascii="Sylfaen" w:hAnsi="Sylfaen" w:cs="Sylfaen"/>
                <w:color w:val="000000"/>
                <w:sz w:val="16"/>
                <w:szCs w:val="16"/>
              </w:rPr>
              <w:t>մթն</w:t>
            </w:r>
            <w:r w:rsidRPr="00DA01CE">
              <w:rPr>
                <w:rFonts w:ascii="Arial Armenian" w:hAnsi="Arial Armenian" w:cs="Arial"/>
                <w:color w:val="000000"/>
                <w:sz w:val="16"/>
                <w:szCs w:val="16"/>
              </w:rPr>
              <w:t>.</w:t>
            </w:r>
            <w:r w:rsidRPr="00DA01CE">
              <w:rPr>
                <w:rFonts w:ascii="Sylfaen" w:hAnsi="Sylfaen" w:cs="Sylfaen"/>
                <w:color w:val="000000"/>
                <w:sz w:val="16"/>
                <w:szCs w:val="16"/>
              </w:rPr>
              <w:t>ճնշ</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ջերմամեկուսիչով</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трубопровода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использованием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полиэтиленовых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w:t>
            </w:r>
            <w:r w:rsidRPr="00DA01CE">
              <w:rPr>
                <w:rFonts w:ascii="Arial Armenian" w:hAnsi="Arial Armenian" w:cs="Arial"/>
                <w:color w:val="000000"/>
                <w:sz w:val="16"/>
                <w:szCs w:val="16"/>
              </w:rPr>
              <w:t xml:space="preserve"> d=32</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16,0 </w:t>
            </w:r>
            <w:r w:rsidRPr="00DA01CE">
              <w:rPr>
                <w:rFonts w:ascii="Calibri" w:hAnsi="Calibri" w:cs="Calibri"/>
                <w:color w:val="000000"/>
                <w:sz w:val="16"/>
                <w:szCs w:val="16"/>
              </w:rPr>
              <w:t>атм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давление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теплоизоляцией</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AD6D1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3EA0A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A5572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0.76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0DF12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64.53</w:t>
            </w:r>
          </w:p>
        </w:tc>
        <w:tc>
          <w:tcPr>
            <w:tcW w:w="222" w:type="dxa"/>
            <w:vAlign w:val="center"/>
            <w:hideMark/>
          </w:tcPr>
          <w:p w14:paraId="5AEA1C0B" w14:textId="77777777" w:rsidR="00DA01CE" w:rsidRPr="00DA01CE" w:rsidRDefault="00DA01CE" w:rsidP="00DA01CE">
            <w:pPr>
              <w:rPr>
                <w:sz w:val="20"/>
                <w:szCs w:val="20"/>
              </w:rPr>
            </w:pPr>
          </w:p>
        </w:tc>
      </w:tr>
      <w:tr w:rsidR="00DA01CE" w:rsidRPr="00DA01CE" w14:paraId="1D1DF502"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661B8E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DFF3CC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3CC57D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153BFD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F4171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326A1C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C1A042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8BD9C1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14D00F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22B59F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426A50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995F10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4BB01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AB0594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A5E8FC1" w14:textId="77777777" w:rsidR="00DA01CE" w:rsidRPr="00DA01CE" w:rsidRDefault="00DA01CE" w:rsidP="00DA01CE">
            <w:pPr>
              <w:rPr>
                <w:sz w:val="20"/>
                <w:szCs w:val="20"/>
              </w:rPr>
            </w:pPr>
          </w:p>
        </w:tc>
      </w:tr>
      <w:tr w:rsidR="00DA01CE" w:rsidRPr="00DA01CE" w14:paraId="04D1A78E" w14:textId="77777777" w:rsidTr="00DA01CE">
        <w:trPr>
          <w:trHeight w:val="1065"/>
        </w:trPr>
        <w:tc>
          <w:tcPr>
            <w:tcW w:w="448" w:type="dxa"/>
            <w:vMerge/>
            <w:tcBorders>
              <w:top w:val="nil"/>
              <w:left w:val="single" w:sz="4" w:space="0" w:color="auto"/>
              <w:bottom w:val="single" w:sz="4" w:space="0" w:color="auto"/>
              <w:right w:val="single" w:sz="4" w:space="0" w:color="auto"/>
            </w:tcBorders>
            <w:vAlign w:val="center"/>
            <w:hideMark/>
          </w:tcPr>
          <w:p w14:paraId="4D1A8C1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E7DA88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5B7DA4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3E94D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0E0BFE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92F5CA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90375F9" w14:textId="77777777" w:rsidR="00DA01CE" w:rsidRPr="00DA01CE" w:rsidRDefault="00DA01CE" w:rsidP="00DA01CE">
            <w:pPr>
              <w:rPr>
                <w:sz w:val="20"/>
                <w:szCs w:val="20"/>
              </w:rPr>
            </w:pPr>
          </w:p>
        </w:tc>
      </w:tr>
      <w:tr w:rsidR="00D05336" w:rsidRPr="00DA01CE" w14:paraId="261D003D"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159AB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DE790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ÊáÕáí³Ï³ß³ñÇ ³ÝóÏ³óáõÙ åáÉÇ¿ÃÇÉ»Ý³ÛÇÝ ËáÕáí³ÏÝ»ñÇó d=25</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16,0 </w:t>
            </w:r>
            <w:r w:rsidRPr="00DA01CE">
              <w:rPr>
                <w:rFonts w:ascii="Sylfaen" w:hAnsi="Sylfaen" w:cs="Sylfaen"/>
                <w:color w:val="000000"/>
                <w:sz w:val="16"/>
                <w:szCs w:val="16"/>
              </w:rPr>
              <w:t>մթն</w:t>
            </w:r>
            <w:r w:rsidRPr="00DA01CE">
              <w:rPr>
                <w:rFonts w:ascii="Arial Armenian" w:hAnsi="Arial Armenian" w:cs="Arial"/>
                <w:color w:val="000000"/>
                <w:sz w:val="16"/>
                <w:szCs w:val="16"/>
              </w:rPr>
              <w:t>.</w:t>
            </w:r>
            <w:r w:rsidRPr="00DA01CE">
              <w:rPr>
                <w:rFonts w:ascii="Sylfaen" w:hAnsi="Sylfaen" w:cs="Sylfaen"/>
                <w:color w:val="000000"/>
                <w:sz w:val="16"/>
                <w:szCs w:val="16"/>
              </w:rPr>
              <w:t>ճնշ</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трубопровода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использованием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полиэтиленовых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w:t>
            </w:r>
            <w:r w:rsidRPr="00DA01CE">
              <w:rPr>
                <w:rFonts w:ascii="Arial Armenian" w:hAnsi="Arial Armenian" w:cs="Arial"/>
                <w:color w:val="000000"/>
                <w:sz w:val="16"/>
                <w:szCs w:val="16"/>
              </w:rPr>
              <w:t xml:space="preserve"> d=25</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16,0 </w:t>
            </w:r>
            <w:r w:rsidRPr="00DA01CE">
              <w:rPr>
                <w:rFonts w:ascii="Calibri" w:hAnsi="Calibri" w:cs="Calibri"/>
                <w:color w:val="000000"/>
                <w:sz w:val="16"/>
                <w:szCs w:val="16"/>
              </w:rPr>
              <w:t>атм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давление</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D54A0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858B2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38B2E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0.62</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354B2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86.06</w:t>
            </w:r>
          </w:p>
        </w:tc>
        <w:tc>
          <w:tcPr>
            <w:tcW w:w="222" w:type="dxa"/>
            <w:vAlign w:val="center"/>
            <w:hideMark/>
          </w:tcPr>
          <w:p w14:paraId="2290BFDB" w14:textId="77777777" w:rsidR="00DA01CE" w:rsidRPr="00DA01CE" w:rsidRDefault="00DA01CE" w:rsidP="00DA01CE">
            <w:pPr>
              <w:rPr>
                <w:sz w:val="20"/>
                <w:szCs w:val="20"/>
              </w:rPr>
            </w:pPr>
          </w:p>
        </w:tc>
      </w:tr>
      <w:tr w:rsidR="00DA01CE" w:rsidRPr="00DA01CE" w14:paraId="4FEFDB3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19EE92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863FBA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EB8FD4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9D9193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A9CC45"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50E32C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CBDFF1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340B6D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FB8A55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29ACD45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65A517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F314F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79564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AEF9AE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515E00A" w14:textId="77777777" w:rsidR="00DA01CE" w:rsidRPr="00DA01CE" w:rsidRDefault="00DA01CE" w:rsidP="00DA01CE">
            <w:pPr>
              <w:rPr>
                <w:sz w:val="20"/>
                <w:szCs w:val="20"/>
              </w:rPr>
            </w:pPr>
          </w:p>
        </w:tc>
      </w:tr>
      <w:tr w:rsidR="00DA01CE" w:rsidRPr="00DA01CE" w14:paraId="4EB2B6B3" w14:textId="77777777" w:rsidTr="00DA01CE">
        <w:trPr>
          <w:trHeight w:val="690"/>
        </w:trPr>
        <w:tc>
          <w:tcPr>
            <w:tcW w:w="448" w:type="dxa"/>
            <w:vMerge/>
            <w:tcBorders>
              <w:top w:val="nil"/>
              <w:left w:val="single" w:sz="4" w:space="0" w:color="auto"/>
              <w:bottom w:val="single" w:sz="4" w:space="0" w:color="auto"/>
              <w:right w:val="single" w:sz="4" w:space="0" w:color="auto"/>
            </w:tcBorders>
            <w:vAlign w:val="center"/>
            <w:hideMark/>
          </w:tcPr>
          <w:p w14:paraId="14B38D2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73B07C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EA64BB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CB4617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0BB07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E7F070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A3D5A01" w14:textId="77777777" w:rsidR="00DA01CE" w:rsidRPr="00DA01CE" w:rsidRDefault="00DA01CE" w:rsidP="00DA01CE">
            <w:pPr>
              <w:rPr>
                <w:sz w:val="20"/>
                <w:szCs w:val="20"/>
              </w:rPr>
            </w:pPr>
          </w:p>
        </w:tc>
      </w:tr>
      <w:tr w:rsidR="00D05336" w:rsidRPr="00DA01CE" w14:paraId="28A2930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17BEC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FFAD2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äáÉÇ¿ÃÇÉ»Ý» Ó¨³íáñ Ù³ë»ñÇ ï»Õ³¹ñáõÙ /Ã»ùáõÙ,³ÝóáõÙ,</w:t>
            </w:r>
            <w:r w:rsidRPr="00DA01CE">
              <w:rPr>
                <w:rFonts w:ascii="Sylfaen" w:hAnsi="Sylfaen" w:cs="Sylfaen"/>
                <w:color w:val="000000"/>
                <w:sz w:val="16"/>
                <w:szCs w:val="16"/>
              </w:rPr>
              <w:t>միացում</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полиэтиленовых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деталей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гибка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переход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соединение</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1A222C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41D314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F8CD8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1.89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F1B89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98.29</w:t>
            </w:r>
          </w:p>
        </w:tc>
        <w:tc>
          <w:tcPr>
            <w:tcW w:w="222" w:type="dxa"/>
            <w:vAlign w:val="center"/>
            <w:hideMark/>
          </w:tcPr>
          <w:p w14:paraId="79435F0E" w14:textId="77777777" w:rsidR="00DA01CE" w:rsidRPr="00DA01CE" w:rsidRDefault="00DA01CE" w:rsidP="00DA01CE">
            <w:pPr>
              <w:rPr>
                <w:sz w:val="20"/>
                <w:szCs w:val="20"/>
              </w:rPr>
            </w:pPr>
          </w:p>
        </w:tc>
      </w:tr>
      <w:tr w:rsidR="00DA01CE" w:rsidRPr="00DA01CE" w14:paraId="11653A2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FEE24A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E017A6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9C1A9F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5A16B6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A1202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C5AA58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C8CD21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83E32B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37432D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BD06CE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5EEB64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1D4A6C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0DFA7A"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14EF54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D24CFA0" w14:textId="77777777" w:rsidR="00DA01CE" w:rsidRPr="00DA01CE" w:rsidRDefault="00DA01CE" w:rsidP="00DA01CE">
            <w:pPr>
              <w:rPr>
                <w:sz w:val="20"/>
                <w:szCs w:val="20"/>
              </w:rPr>
            </w:pPr>
          </w:p>
        </w:tc>
      </w:tr>
      <w:tr w:rsidR="00DA01CE" w:rsidRPr="00DA01CE" w14:paraId="150EDE8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52CB7F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F99CFD4"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AC6B6B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45CFF0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B1446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19A038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C8713C8" w14:textId="77777777" w:rsidR="00DA01CE" w:rsidRPr="00DA01CE" w:rsidRDefault="00DA01CE" w:rsidP="00DA01CE">
            <w:pPr>
              <w:rPr>
                <w:sz w:val="20"/>
                <w:szCs w:val="20"/>
              </w:rPr>
            </w:pPr>
          </w:p>
        </w:tc>
      </w:tr>
      <w:tr w:rsidR="00D05336" w:rsidRPr="00DA01CE" w14:paraId="454AB259"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7B0EF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FB2A7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äáÉÇ¿ÃÇÉ»Ý» Ó¨³íáñ Ù³ë»ñÇ ï»Õ³¹ñáõÙ /»é³µ³ßËÇÏ/</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полиэтиленовых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деталей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трехсторонних</w:t>
            </w:r>
            <w:r w:rsidRPr="00DA01CE">
              <w:rPr>
                <w:rFonts w:ascii="Arial Armenian" w:hAnsi="Arial Armenian" w:cs="Arial"/>
                <w:color w:val="000000"/>
                <w:sz w:val="16"/>
                <w:szCs w:val="16"/>
              </w:rPr>
              <w:t>/</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98412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307C0D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7EE6B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2.91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6664D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110.42</w:t>
            </w:r>
          </w:p>
        </w:tc>
        <w:tc>
          <w:tcPr>
            <w:tcW w:w="222" w:type="dxa"/>
            <w:vAlign w:val="center"/>
            <w:hideMark/>
          </w:tcPr>
          <w:p w14:paraId="093805FF" w14:textId="77777777" w:rsidR="00DA01CE" w:rsidRPr="00DA01CE" w:rsidRDefault="00DA01CE" w:rsidP="00DA01CE">
            <w:pPr>
              <w:rPr>
                <w:sz w:val="20"/>
                <w:szCs w:val="20"/>
              </w:rPr>
            </w:pPr>
          </w:p>
        </w:tc>
      </w:tr>
      <w:tr w:rsidR="00DA01CE" w:rsidRPr="00DA01CE" w14:paraId="7D8AE35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DA8C85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F1A7A7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25D7E37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63D4E3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EDE6C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9BC0C02"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E2571C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21DAD3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43F765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1ACA2D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6EF7F1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CEAD07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4D74D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187909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8C25402" w14:textId="77777777" w:rsidR="00DA01CE" w:rsidRPr="00DA01CE" w:rsidRDefault="00DA01CE" w:rsidP="00DA01CE">
            <w:pPr>
              <w:rPr>
                <w:sz w:val="20"/>
                <w:szCs w:val="20"/>
              </w:rPr>
            </w:pPr>
          </w:p>
        </w:tc>
      </w:tr>
      <w:tr w:rsidR="00DA01CE" w:rsidRPr="00DA01CE" w14:paraId="7900366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789E9D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0DBFFE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2F4CF8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4CA57F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9E7EF9"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879C5E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2A96E7B" w14:textId="77777777" w:rsidR="00DA01CE" w:rsidRPr="00DA01CE" w:rsidRDefault="00DA01CE" w:rsidP="00DA01CE">
            <w:pPr>
              <w:rPr>
                <w:sz w:val="20"/>
                <w:szCs w:val="20"/>
              </w:rPr>
            </w:pPr>
          </w:p>
        </w:tc>
      </w:tr>
      <w:tr w:rsidR="00D05336" w:rsidRPr="00DA01CE" w14:paraId="6181B4D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34FA5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373E60B"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Պլատմասից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դիտահորի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пластикового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люка</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4D0E0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7213C0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08A59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8.24</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C4A16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8.24</w:t>
            </w:r>
          </w:p>
        </w:tc>
        <w:tc>
          <w:tcPr>
            <w:tcW w:w="222" w:type="dxa"/>
            <w:vAlign w:val="center"/>
            <w:hideMark/>
          </w:tcPr>
          <w:p w14:paraId="79703A83" w14:textId="77777777" w:rsidR="00DA01CE" w:rsidRPr="00DA01CE" w:rsidRDefault="00DA01CE" w:rsidP="00DA01CE">
            <w:pPr>
              <w:rPr>
                <w:sz w:val="20"/>
                <w:szCs w:val="20"/>
              </w:rPr>
            </w:pPr>
          </w:p>
        </w:tc>
      </w:tr>
      <w:tr w:rsidR="00DA01CE" w:rsidRPr="00DA01CE" w14:paraId="67075D2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80382A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9B9409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2F0234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186DBC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AAFC0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3924C24"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E7FC72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D35E3E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08EBB4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EB264A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CCC7C2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BC3354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DF306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F5153F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E0FBF98" w14:textId="77777777" w:rsidR="00DA01CE" w:rsidRPr="00DA01CE" w:rsidRDefault="00DA01CE" w:rsidP="00DA01CE">
            <w:pPr>
              <w:rPr>
                <w:sz w:val="20"/>
                <w:szCs w:val="20"/>
              </w:rPr>
            </w:pPr>
          </w:p>
        </w:tc>
      </w:tr>
      <w:tr w:rsidR="00DA01CE" w:rsidRPr="00DA01CE" w14:paraId="5D9282FE"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7755C9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C6E5C8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0E1A0E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AE6BEA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2C9C2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7705B3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C672F68" w14:textId="77777777" w:rsidR="00DA01CE" w:rsidRPr="00DA01CE" w:rsidRDefault="00DA01CE" w:rsidP="00DA01CE">
            <w:pPr>
              <w:rPr>
                <w:sz w:val="20"/>
                <w:szCs w:val="20"/>
              </w:rPr>
            </w:pPr>
          </w:p>
        </w:tc>
      </w:tr>
      <w:tr w:rsidR="00D05336" w:rsidRPr="00DA01CE" w14:paraId="097C8F6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B83EC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4D902B"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Կարջախողովակ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փականով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շտուցերով</w:t>
            </w:r>
            <w:r w:rsidRPr="00DA01CE">
              <w:rPr>
                <w:rFonts w:ascii="Arial Armenian" w:hAnsi="Arial Armenian" w:cs="Arial"/>
                <w:color w:val="000000"/>
                <w:sz w:val="16"/>
                <w:szCs w:val="16"/>
              </w:rPr>
              <w:br/>
            </w:r>
            <w:r w:rsidRPr="00DA01CE">
              <w:rPr>
                <w:rFonts w:ascii="Calibri" w:hAnsi="Calibri" w:cs="Calibri"/>
                <w:color w:val="000000"/>
                <w:sz w:val="16"/>
                <w:szCs w:val="16"/>
              </w:rPr>
              <w:t>Шланг</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клапаном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фитингами</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A091B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403205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FCF4B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6.29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45BA8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207.64</w:t>
            </w:r>
          </w:p>
        </w:tc>
        <w:tc>
          <w:tcPr>
            <w:tcW w:w="222" w:type="dxa"/>
            <w:vAlign w:val="center"/>
            <w:hideMark/>
          </w:tcPr>
          <w:p w14:paraId="7B125610" w14:textId="77777777" w:rsidR="00DA01CE" w:rsidRPr="00DA01CE" w:rsidRDefault="00DA01CE" w:rsidP="00DA01CE">
            <w:pPr>
              <w:rPr>
                <w:sz w:val="20"/>
                <w:szCs w:val="20"/>
              </w:rPr>
            </w:pPr>
          </w:p>
        </w:tc>
      </w:tr>
      <w:tr w:rsidR="00DA01CE" w:rsidRPr="00DA01CE" w14:paraId="656A708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A9682B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B20881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A1167E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8CC777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10DD6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D0BE22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1BF01BE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A73FE5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F6C23E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2A9BFC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52F79A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95BE51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71B91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6D697AD"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1858609" w14:textId="77777777" w:rsidR="00DA01CE" w:rsidRPr="00DA01CE" w:rsidRDefault="00DA01CE" w:rsidP="00DA01CE">
            <w:pPr>
              <w:rPr>
                <w:sz w:val="20"/>
                <w:szCs w:val="20"/>
              </w:rPr>
            </w:pPr>
          </w:p>
        </w:tc>
      </w:tr>
      <w:tr w:rsidR="00DA01CE" w:rsidRPr="00DA01CE" w14:paraId="5E42026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EF0CE7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72E291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0EB1A1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655C4A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66B0CF"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0599CE9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8974514" w14:textId="77777777" w:rsidR="00DA01CE" w:rsidRPr="00DA01CE" w:rsidRDefault="00DA01CE" w:rsidP="00DA01CE">
            <w:pPr>
              <w:rPr>
                <w:sz w:val="20"/>
                <w:szCs w:val="20"/>
              </w:rPr>
            </w:pPr>
          </w:p>
        </w:tc>
      </w:tr>
      <w:tr w:rsidR="00D05336" w:rsidRPr="00DA01CE" w14:paraId="1C0B4AD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6235A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3B12F8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Ռետինե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ճկափող</w:t>
            </w:r>
            <w:r w:rsidRPr="00DA01CE">
              <w:rPr>
                <w:rFonts w:ascii="Arial Armenian" w:hAnsi="Arial Armenian" w:cs="Arial"/>
                <w:color w:val="000000"/>
                <w:sz w:val="16"/>
                <w:szCs w:val="16"/>
              </w:rPr>
              <w:t xml:space="preserve"> d20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r>
            <w:r w:rsidRPr="00DA01CE">
              <w:rPr>
                <w:rFonts w:ascii="Calibri" w:hAnsi="Calibri" w:cs="Calibri"/>
                <w:color w:val="000000"/>
                <w:sz w:val="16"/>
                <w:szCs w:val="16"/>
              </w:rPr>
              <w:t>Резиновый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шланг</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w:t>
            </w:r>
            <w:r w:rsidRPr="00DA01CE">
              <w:rPr>
                <w:rFonts w:ascii="Arial Armenian" w:hAnsi="Arial Armenian" w:cs="Arial"/>
                <w:color w:val="000000"/>
                <w:sz w:val="16"/>
                <w:szCs w:val="16"/>
              </w:rPr>
              <w:t>20</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F78D1B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գմ</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9122F7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B5090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0.15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2949D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18.25</w:t>
            </w:r>
          </w:p>
        </w:tc>
        <w:tc>
          <w:tcPr>
            <w:tcW w:w="222" w:type="dxa"/>
            <w:vAlign w:val="center"/>
            <w:hideMark/>
          </w:tcPr>
          <w:p w14:paraId="480251DC" w14:textId="77777777" w:rsidR="00DA01CE" w:rsidRPr="00DA01CE" w:rsidRDefault="00DA01CE" w:rsidP="00DA01CE">
            <w:pPr>
              <w:rPr>
                <w:sz w:val="20"/>
                <w:szCs w:val="20"/>
              </w:rPr>
            </w:pPr>
          </w:p>
        </w:tc>
      </w:tr>
      <w:tr w:rsidR="00DA01CE" w:rsidRPr="00DA01CE" w14:paraId="6015D066"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8425BB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4C46361"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D253E3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8D0330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432B4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9DF128F"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7DD7EFC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519C53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FE8BAB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E4EBF69"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0E12184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73B372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BFFD0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15AED4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84DA0AC" w14:textId="77777777" w:rsidR="00DA01CE" w:rsidRPr="00DA01CE" w:rsidRDefault="00DA01CE" w:rsidP="00DA01CE">
            <w:pPr>
              <w:rPr>
                <w:sz w:val="20"/>
                <w:szCs w:val="20"/>
              </w:rPr>
            </w:pPr>
          </w:p>
        </w:tc>
      </w:tr>
      <w:tr w:rsidR="00DA01CE" w:rsidRPr="00DA01CE" w14:paraId="7D94F0D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8AED96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6D7B7E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CB8326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172668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CD3D2A3"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544744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E2DC96B" w14:textId="77777777" w:rsidR="00DA01CE" w:rsidRPr="00DA01CE" w:rsidRDefault="00DA01CE" w:rsidP="00DA01CE">
            <w:pPr>
              <w:rPr>
                <w:sz w:val="20"/>
                <w:szCs w:val="20"/>
              </w:rPr>
            </w:pPr>
          </w:p>
        </w:tc>
      </w:tr>
      <w:tr w:rsidR="00D05336" w:rsidRPr="00DA01CE" w14:paraId="40BD915F"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E8B30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284F6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äáÕå³ï» Ó¨³íáñ Ù³ë»ñÇ ÙáÝï³ÅáõÙ</w:t>
            </w:r>
            <w:r w:rsidRPr="00DA01CE">
              <w:rPr>
                <w:rFonts w:ascii="Arial Armenian" w:hAnsi="Arial Armenian" w:cs="Arial"/>
                <w:color w:val="000000"/>
                <w:sz w:val="16"/>
                <w:szCs w:val="16"/>
              </w:rPr>
              <w:br w:type="page"/>
            </w:r>
            <w:r w:rsidRPr="00DA01CE">
              <w:rPr>
                <w:rFonts w:ascii="Calibri" w:hAnsi="Calibri" w:cs="Calibri"/>
                <w:color w:val="000000"/>
                <w:sz w:val="16"/>
                <w:szCs w:val="16"/>
              </w:rPr>
              <w:t>Сборка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стальных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деталей</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7C2AE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type="page"/>
            </w:r>
            <w:r w:rsidRPr="00DA01CE">
              <w:rPr>
                <w:rFonts w:ascii="Calibri" w:hAnsi="Calibri" w:cs="Calibri"/>
                <w:color w:val="000000"/>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86574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0.018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D0031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2423.40</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131BD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43.62</w:t>
            </w:r>
          </w:p>
        </w:tc>
        <w:tc>
          <w:tcPr>
            <w:tcW w:w="222" w:type="dxa"/>
            <w:vAlign w:val="center"/>
            <w:hideMark/>
          </w:tcPr>
          <w:p w14:paraId="6120C1F4" w14:textId="77777777" w:rsidR="00DA01CE" w:rsidRPr="00DA01CE" w:rsidRDefault="00DA01CE" w:rsidP="00DA01CE">
            <w:pPr>
              <w:rPr>
                <w:sz w:val="20"/>
                <w:szCs w:val="20"/>
              </w:rPr>
            </w:pPr>
          </w:p>
        </w:tc>
      </w:tr>
      <w:tr w:rsidR="00DA01CE" w:rsidRPr="00DA01CE" w14:paraId="1E363E1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37EBA4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FBD550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D7353C4"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C6173D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A5358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A0347A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AE0695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69AFB5D"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1F8F27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67B821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B3AC70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8F16DF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1149F8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F39E9F7"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BD1B1B2" w14:textId="77777777" w:rsidR="00DA01CE" w:rsidRPr="00DA01CE" w:rsidRDefault="00DA01CE" w:rsidP="00DA01CE">
            <w:pPr>
              <w:rPr>
                <w:sz w:val="20"/>
                <w:szCs w:val="20"/>
              </w:rPr>
            </w:pPr>
          </w:p>
        </w:tc>
      </w:tr>
      <w:tr w:rsidR="00DA01CE" w:rsidRPr="00DA01CE" w14:paraId="2AD4D9E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2AA08C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020C7D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4A03AE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1FFC28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D6610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A5514EC"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D10713B" w14:textId="77777777" w:rsidR="00DA01CE" w:rsidRPr="00DA01CE" w:rsidRDefault="00DA01CE" w:rsidP="00DA01CE">
            <w:pPr>
              <w:rPr>
                <w:sz w:val="20"/>
                <w:szCs w:val="20"/>
              </w:rPr>
            </w:pPr>
          </w:p>
        </w:tc>
      </w:tr>
      <w:tr w:rsidR="00D05336" w:rsidRPr="00DA01CE" w14:paraId="1C9EB9D9"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B9056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10417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Ð»ÕÛáõë M16, L=60ÙÙ </w:t>
            </w:r>
            <w:r w:rsidRPr="00DA01CE">
              <w:rPr>
                <w:rFonts w:ascii="Arial Armenian" w:hAnsi="Arial Armenian" w:cs="Arial"/>
                <w:color w:val="000000"/>
                <w:sz w:val="16"/>
                <w:szCs w:val="16"/>
              </w:rPr>
              <w:br/>
            </w:r>
            <w:r w:rsidRPr="00DA01CE">
              <w:rPr>
                <w:rFonts w:ascii="Calibri" w:hAnsi="Calibri" w:cs="Calibri"/>
                <w:color w:val="000000"/>
                <w:sz w:val="16"/>
                <w:szCs w:val="16"/>
              </w:rPr>
              <w:t>Болт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w:t>
            </w:r>
            <w:r w:rsidRPr="00DA01CE">
              <w:rPr>
                <w:rFonts w:ascii="Arial Armenian" w:hAnsi="Arial Armenian" w:cs="Arial"/>
                <w:color w:val="000000"/>
                <w:sz w:val="16"/>
                <w:szCs w:val="16"/>
              </w:rPr>
              <w:t xml:space="preserve">16, </w:t>
            </w:r>
            <w:r w:rsidRPr="00DA01CE">
              <w:rPr>
                <w:rFonts w:ascii="Calibri" w:hAnsi="Calibri" w:cs="Calibri"/>
                <w:color w:val="000000"/>
                <w:sz w:val="16"/>
                <w:szCs w:val="16"/>
              </w:rPr>
              <w:t>Д</w:t>
            </w:r>
            <w:r w:rsidRPr="00DA01CE">
              <w:rPr>
                <w:rFonts w:ascii="Arial Armenian" w:hAnsi="Arial Armenian" w:cs="Arial"/>
                <w:color w:val="000000"/>
                <w:sz w:val="16"/>
                <w:szCs w:val="16"/>
              </w:rPr>
              <w:t>=60</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AD3DC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кг</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283F0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10.000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05F44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1.46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79761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14.59</w:t>
            </w:r>
          </w:p>
        </w:tc>
        <w:tc>
          <w:tcPr>
            <w:tcW w:w="222" w:type="dxa"/>
            <w:vAlign w:val="center"/>
            <w:hideMark/>
          </w:tcPr>
          <w:p w14:paraId="0EB3A3C7" w14:textId="77777777" w:rsidR="00DA01CE" w:rsidRPr="00DA01CE" w:rsidRDefault="00DA01CE" w:rsidP="00DA01CE">
            <w:pPr>
              <w:rPr>
                <w:sz w:val="20"/>
                <w:szCs w:val="20"/>
              </w:rPr>
            </w:pPr>
          </w:p>
        </w:tc>
      </w:tr>
      <w:tr w:rsidR="00DA01CE" w:rsidRPr="00DA01CE" w14:paraId="227BB235"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04C884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31512D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A7F9B8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C7EDF2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433208"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EE3417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F531C9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5AF49F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E70525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613276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7DB479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256A6B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14707DB"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D055809"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10F5EA9" w14:textId="77777777" w:rsidR="00DA01CE" w:rsidRPr="00DA01CE" w:rsidRDefault="00DA01CE" w:rsidP="00DA01CE">
            <w:pPr>
              <w:rPr>
                <w:sz w:val="20"/>
                <w:szCs w:val="20"/>
              </w:rPr>
            </w:pPr>
          </w:p>
        </w:tc>
      </w:tr>
      <w:tr w:rsidR="00DA01CE" w:rsidRPr="00DA01CE" w14:paraId="26656E3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B4868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898E88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D1DE2A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E8C14E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0BAB27"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6DB1D5F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A69C2DD" w14:textId="77777777" w:rsidR="00DA01CE" w:rsidRPr="00DA01CE" w:rsidRDefault="00DA01CE" w:rsidP="00DA01CE">
            <w:pPr>
              <w:rPr>
                <w:sz w:val="20"/>
                <w:szCs w:val="20"/>
              </w:rPr>
            </w:pPr>
          </w:p>
        </w:tc>
      </w:tr>
      <w:tr w:rsidR="00D05336" w:rsidRPr="00DA01CE" w14:paraId="4663DD1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428E0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4F45A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äÝ¹ûÕ³Ï M16</w:t>
            </w:r>
            <w:r w:rsidRPr="00DA01CE">
              <w:rPr>
                <w:rFonts w:ascii="Arial Armenian" w:hAnsi="Arial Armenian" w:cs="Arial"/>
                <w:color w:val="000000"/>
                <w:sz w:val="16"/>
                <w:szCs w:val="16"/>
              </w:rPr>
              <w:br/>
            </w:r>
            <w:r w:rsidRPr="00DA01CE">
              <w:rPr>
                <w:rFonts w:ascii="Calibri" w:hAnsi="Calibri" w:cs="Calibri"/>
                <w:color w:val="000000"/>
                <w:sz w:val="16"/>
                <w:szCs w:val="16"/>
              </w:rPr>
              <w:t>гайка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w:t>
            </w:r>
            <w:r w:rsidRPr="00DA01CE">
              <w:rPr>
                <w:rFonts w:ascii="Arial Armenian" w:hAnsi="Arial Armenian" w:cs="Arial"/>
                <w:color w:val="000000"/>
                <w:sz w:val="16"/>
                <w:szCs w:val="16"/>
              </w:rPr>
              <w:t>16</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312BA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кг</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659BA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8.000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10857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1.46</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DE255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11.67</w:t>
            </w:r>
          </w:p>
        </w:tc>
        <w:tc>
          <w:tcPr>
            <w:tcW w:w="222" w:type="dxa"/>
            <w:vAlign w:val="center"/>
            <w:hideMark/>
          </w:tcPr>
          <w:p w14:paraId="3F4B4A08" w14:textId="77777777" w:rsidR="00DA01CE" w:rsidRPr="00DA01CE" w:rsidRDefault="00DA01CE" w:rsidP="00DA01CE">
            <w:pPr>
              <w:rPr>
                <w:sz w:val="20"/>
                <w:szCs w:val="20"/>
              </w:rPr>
            </w:pPr>
          </w:p>
        </w:tc>
      </w:tr>
      <w:tr w:rsidR="00DA01CE" w:rsidRPr="00DA01CE" w14:paraId="07EA5F0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024859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42565A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9B92D7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01294E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E7C12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CE8ECF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ED6F7B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ACBBE14"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54D76A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7CE957A"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B493FD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423D34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6C59E1"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0C0CA7B"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F249DEF" w14:textId="77777777" w:rsidR="00DA01CE" w:rsidRPr="00DA01CE" w:rsidRDefault="00DA01CE" w:rsidP="00DA01CE">
            <w:pPr>
              <w:rPr>
                <w:sz w:val="20"/>
                <w:szCs w:val="20"/>
              </w:rPr>
            </w:pPr>
          </w:p>
        </w:tc>
      </w:tr>
      <w:tr w:rsidR="00DA01CE" w:rsidRPr="00DA01CE" w14:paraId="0C8F6221"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547E07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17A9E2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8121A1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8052C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F47562"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F480965"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99D2489" w14:textId="77777777" w:rsidR="00DA01CE" w:rsidRPr="00DA01CE" w:rsidRDefault="00DA01CE" w:rsidP="00DA01CE">
            <w:pPr>
              <w:rPr>
                <w:sz w:val="20"/>
                <w:szCs w:val="20"/>
              </w:rPr>
            </w:pPr>
          </w:p>
        </w:tc>
      </w:tr>
      <w:tr w:rsidR="00D05336" w:rsidRPr="00DA01CE" w14:paraId="1F0EA4E6"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B454F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2C84C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ÊáÕáí³Ï³ß³ñÇ Éí³óáõÙ </w:t>
            </w:r>
            <w:r w:rsidRPr="00DA01CE">
              <w:rPr>
                <w:rFonts w:ascii="Arial Armenian" w:hAnsi="Arial Armenian" w:cs="Arial"/>
                <w:color w:val="000000"/>
                <w:sz w:val="16"/>
                <w:szCs w:val="16"/>
              </w:rPr>
              <w:br/>
            </w:r>
            <w:r w:rsidRPr="00DA01CE">
              <w:rPr>
                <w:rFonts w:ascii="Calibri" w:hAnsi="Calibri" w:cs="Calibri"/>
                <w:color w:val="000000"/>
                <w:sz w:val="16"/>
                <w:szCs w:val="16"/>
              </w:rPr>
              <w:t>Промывка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трубопровода</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EEF30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ÏÙ</w:t>
            </w:r>
            <w:r w:rsidRPr="00DA01CE">
              <w:rPr>
                <w:rFonts w:ascii="Arial Armenian" w:hAnsi="Arial Armenian" w:cs="Arial"/>
                <w:color w:val="000000"/>
                <w:sz w:val="16"/>
                <w:szCs w:val="16"/>
              </w:rPr>
              <w:br/>
            </w:r>
            <w:r w:rsidRPr="00DA01CE">
              <w:rPr>
                <w:rFonts w:ascii="Calibri" w:hAnsi="Calibri" w:cs="Calibri"/>
                <w:color w:val="000000"/>
                <w:sz w:val="16"/>
                <w:szCs w:val="16"/>
              </w:rPr>
              <w:t>км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ED3AF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0.109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FCDCA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106.99</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A96C9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11.66</w:t>
            </w:r>
          </w:p>
        </w:tc>
        <w:tc>
          <w:tcPr>
            <w:tcW w:w="222" w:type="dxa"/>
            <w:vAlign w:val="center"/>
            <w:hideMark/>
          </w:tcPr>
          <w:p w14:paraId="3BB80E70" w14:textId="77777777" w:rsidR="00DA01CE" w:rsidRPr="00DA01CE" w:rsidRDefault="00DA01CE" w:rsidP="00DA01CE">
            <w:pPr>
              <w:rPr>
                <w:sz w:val="20"/>
                <w:szCs w:val="20"/>
              </w:rPr>
            </w:pPr>
          </w:p>
        </w:tc>
      </w:tr>
      <w:tr w:rsidR="00DA01CE" w:rsidRPr="00DA01CE" w14:paraId="7626DA7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FD8C69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A47BA8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CCB391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B5ADB3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997494"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519F4D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FD2698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E6040EC"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B99298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DDC0A52"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D84CE8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AF493C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D5CE46"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4C5727E0"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46A18B0D" w14:textId="77777777" w:rsidR="00DA01CE" w:rsidRPr="00DA01CE" w:rsidRDefault="00DA01CE" w:rsidP="00DA01CE">
            <w:pPr>
              <w:rPr>
                <w:sz w:val="20"/>
                <w:szCs w:val="20"/>
              </w:rPr>
            </w:pPr>
          </w:p>
        </w:tc>
      </w:tr>
      <w:tr w:rsidR="00DA01CE" w:rsidRPr="00DA01CE" w14:paraId="2A7251A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0DA7775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6C9A747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C72B89E"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821790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2C4C6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197C8708"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954EF6F" w14:textId="77777777" w:rsidR="00DA01CE" w:rsidRPr="00DA01CE" w:rsidRDefault="00DA01CE" w:rsidP="00DA01CE">
            <w:pPr>
              <w:rPr>
                <w:sz w:val="20"/>
                <w:szCs w:val="20"/>
              </w:rPr>
            </w:pPr>
          </w:p>
        </w:tc>
      </w:tr>
      <w:tr w:rsidR="00D05336" w:rsidRPr="00DA01CE" w14:paraId="631A22FA"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B2ABA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7705D3E"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Պոլիպրոպինենային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փական</w:t>
            </w:r>
            <w:r w:rsidRPr="00DA01CE">
              <w:rPr>
                <w:rFonts w:ascii="Arial Armenian" w:hAnsi="Arial Armenian" w:cs="Arial"/>
                <w:color w:val="000000"/>
                <w:sz w:val="16"/>
                <w:szCs w:val="16"/>
              </w:rPr>
              <w:t xml:space="preserve"> d=32</w:t>
            </w:r>
            <w:r w:rsidRPr="00DA01CE">
              <w:rPr>
                <w:rFonts w:ascii="Arial Armenian" w:hAnsi="Arial Armenian" w:cs="Arial Armenian"/>
                <w:color w:val="000000"/>
                <w:sz w:val="16"/>
                <w:szCs w:val="16"/>
              </w:rPr>
              <w:t>ÙÙ</w:t>
            </w:r>
            <w:r w:rsidRPr="00DA01CE">
              <w:rPr>
                <w:rFonts w:ascii="Arial Armenian" w:hAnsi="Arial Armenian" w:cs="Arial"/>
                <w:color w:val="000000"/>
                <w:sz w:val="16"/>
                <w:szCs w:val="16"/>
              </w:rPr>
              <w:br/>
            </w:r>
            <w:r w:rsidRPr="00DA01CE">
              <w:rPr>
                <w:rFonts w:ascii="Calibri" w:hAnsi="Calibri" w:cs="Calibri"/>
                <w:color w:val="000000"/>
                <w:sz w:val="16"/>
                <w:szCs w:val="16"/>
              </w:rPr>
              <w:t>Полипропиленовый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клапан</w:t>
            </w:r>
            <w:r w:rsidRPr="00DA01CE">
              <w:rPr>
                <w:rFonts w:ascii="Arial Armenian" w:hAnsi="Arial Armenian" w:cs="Arial"/>
                <w:color w:val="000000"/>
                <w:sz w:val="16"/>
                <w:szCs w:val="16"/>
              </w:rPr>
              <w:t xml:space="preserve"> d=32</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B5EE4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8258E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998A9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5.35</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6648D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32.11</w:t>
            </w:r>
          </w:p>
        </w:tc>
        <w:tc>
          <w:tcPr>
            <w:tcW w:w="222" w:type="dxa"/>
            <w:vAlign w:val="center"/>
            <w:hideMark/>
          </w:tcPr>
          <w:p w14:paraId="25059B0E" w14:textId="77777777" w:rsidR="00DA01CE" w:rsidRPr="00DA01CE" w:rsidRDefault="00DA01CE" w:rsidP="00DA01CE">
            <w:pPr>
              <w:rPr>
                <w:sz w:val="20"/>
                <w:szCs w:val="20"/>
              </w:rPr>
            </w:pPr>
          </w:p>
        </w:tc>
      </w:tr>
      <w:tr w:rsidR="00DA01CE" w:rsidRPr="00DA01CE" w14:paraId="40554F57"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7CBCC82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158741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96B497C"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3EF08D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33F8E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8E1727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6BF20FC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A6528E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3D1A00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BF55488"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4DB8C86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4EC55C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A3AF00"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577D6891"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1216D27" w14:textId="77777777" w:rsidR="00DA01CE" w:rsidRPr="00DA01CE" w:rsidRDefault="00DA01CE" w:rsidP="00DA01CE">
            <w:pPr>
              <w:rPr>
                <w:sz w:val="20"/>
                <w:szCs w:val="20"/>
              </w:rPr>
            </w:pPr>
          </w:p>
        </w:tc>
      </w:tr>
      <w:tr w:rsidR="00DA01CE" w:rsidRPr="00DA01CE" w14:paraId="6C7ADAD0"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5DF783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3914C2C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C82425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C37AD7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0782EE"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3E36BB3A"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54B986F2" w14:textId="77777777" w:rsidR="00DA01CE" w:rsidRPr="00DA01CE" w:rsidRDefault="00DA01CE" w:rsidP="00DA01CE">
            <w:pPr>
              <w:rPr>
                <w:sz w:val="20"/>
                <w:szCs w:val="20"/>
              </w:rPr>
            </w:pPr>
          </w:p>
        </w:tc>
      </w:tr>
      <w:tr w:rsidR="00D05336" w:rsidRPr="00DA01CE" w14:paraId="179A3E87"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2942C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651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F4288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¸³ï³ñÏÙ³Ý ÷³Ï³Ý d=25ÙÙ</w:t>
            </w:r>
            <w:r w:rsidRPr="00DA01CE">
              <w:rPr>
                <w:rFonts w:ascii="Arial Armenian" w:hAnsi="Arial Armenian" w:cs="Arial"/>
                <w:color w:val="000000"/>
                <w:sz w:val="16"/>
                <w:szCs w:val="16"/>
              </w:rPr>
              <w:br/>
            </w:r>
            <w:r w:rsidRPr="00DA01CE">
              <w:rPr>
                <w:rFonts w:ascii="Calibri" w:hAnsi="Calibri" w:cs="Calibri"/>
                <w:color w:val="000000"/>
                <w:sz w:val="16"/>
                <w:szCs w:val="16"/>
              </w:rPr>
              <w:t>Сливной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клапан</w:t>
            </w:r>
            <w:r w:rsidRPr="00DA01CE">
              <w:rPr>
                <w:rFonts w:ascii="Arial Armenian" w:hAnsi="Arial Armenian" w:cs="Arial"/>
                <w:color w:val="000000"/>
                <w:sz w:val="16"/>
                <w:szCs w:val="16"/>
              </w:rPr>
              <w:t xml:space="preserve"> d=25</w:t>
            </w:r>
            <w:r w:rsidRPr="00DA01CE">
              <w:rPr>
                <w:rFonts w:ascii="Calibri" w:hAnsi="Calibri" w:cs="Calibri"/>
                <w:color w:val="000000"/>
                <w:sz w:val="16"/>
                <w:szCs w:val="16"/>
              </w:rPr>
              <w:t>мм</w:t>
            </w:r>
          </w:p>
        </w:tc>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C2D6F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BED15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712B2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5.31</w:t>
            </w:r>
          </w:p>
        </w:tc>
        <w:tc>
          <w:tcPr>
            <w:tcW w:w="103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91546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15.94</w:t>
            </w:r>
          </w:p>
        </w:tc>
        <w:tc>
          <w:tcPr>
            <w:tcW w:w="222" w:type="dxa"/>
            <w:vAlign w:val="center"/>
            <w:hideMark/>
          </w:tcPr>
          <w:p w14:paraId="145EE595" w14:textId="77777777" w:rsidR="00DA01CE" w:rsidRPr="00DA01CE" w:rsidRDefault="00DA01CE" w:rsidP="00DA01CE">
            <w:pPr>
              <w:rPr>
                <w:sz w:val="20"/>
                <w:szCs w:val="20"/>
              </w:rPr>
            </w:pPr>
          </w:p>
        </w:tc>
      </w:tr>
      <w:tr w:rsidR="00DA01CE" w:rsidRPr="00DA01CE" w14:paraId="5D590FE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135D79C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4151AF0"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8B72EA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685586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9CD61D"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FCECB96"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2B65040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A2073D8"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CC519E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0801AE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D94AAD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B69F5D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09BBF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7F7D7BD3"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0C044039" w14:textId="77777777" w:rsidR="00DA01CE" w:rsidRPr="00DA01CE" w:rsidRDefault="00DA01CE" w:rsidP="00DA01CE">
            <w:pPr>
              <w:rPr>
                <w:sz w:val="20"/>
                <w:szCs w:val="20"/>
              </w:rPr>
            </w:pPr>
          </w:p>
        </w:tc>
      </w:tr>
      <w:tr w:rsidR="00DA01CE" w:rsidRPr="00DA01CE" w14:paraId="4176969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A08F49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49C3DDD"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8FE2E8A"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A4C234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F2F92C" w14:textId="77777777" w:rsidR="00DA01CE" w:rsidRPr="00DA01CE" w:rsidRDefault="00DA01CE" w:rsidP="00DA01CE">
            <w:pPr>
              <w:rPr>
                <w:rFonts w:ascii="Arial Armenian" w:hAnsi="Arial Armenian" w:cs="Arial"/>
                <w:color w:val="000000"/>
                <w:sz w:val="20"/>
                <w:szCs w:val="20"/>
              </w:rPr>
            </w:pPr>
          </w:p>
        </w:tc>
        <w:tc>
          <w:tcPr>
            <w:tcW w:w="1034" w:type="dxa"/>
            <w:vMerge/>
            <w:tcBorders>
              <w:top w:val="nil"/>
              <w:left w:val="single" w:sz="4" w:space="0" w:color="auto"/>
              <w:bottom w:val="single" w:sz="4" w:space="0" w:color="auto"/>
              <w:right w:val="single" w:sz="4" w:space="0" w:color="auto"/>
            </w:tcBorders>
            <w:vAlign w:val="center"/>
            <w:hideMark/>
          </w:tcPr>
          <w:p w14:paraId="254DC94E" w14:textId="77777777" w:rsidR="00DA01CE" w:rsidRPr="00DA01CE" w:rsidRDefault="00DA01CE" w:rsidP="00DA01CE">
            <w:pPr>
              <w:rPr>
                <w:rFonts w:ascii="Arial Armenian" w:hAnsi="Arial Armenian" w:cs="Arial"/>
                <w:color w:val="000000"/>
                <w:sz w:val="20"/>
                <w:szCs w:val="20"/>
              </w:rPr>
            </w:pPr>
          </w:p>
        </w:tc>
        <w:tc>
          <w:tcPr>
            <w:tcW w:w="222" w:type="dxa"/>
            <w:tcBorders>
              <w:top w:val="nil"/>
              <w:left w:val="nil"/>
              <w:bottom w:val="nil"/>
              <w:right w:val="nil"/>
            </w:tcBorders>
            <w:noWrap/>
            <w:vAlign w:val="bottom"/>
            <w:hideMark/>
          </w:tcPr>
          <w:p w14:paraId="34307148" w14:textId="77777777" w:rsidR="00DA01CE" w:rsidRPr="00DA01CE" w:rsidRDefault="00DA01CE" w:rsidP="00DA01CE">
            <w:pPr>
              <w:rPr>
                <w:sz w:val="20"/>
                <w:szCs w:val="20"/>
              </w:rPr>
            </w:pPr>
          </w:p>
        </w:tc>
      </w:tr>
      <w:tr w:rsidR="00D05336" w:rsidRPr="00DA01CE" w14:paraId="715886F0"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7D7D25D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5212E93"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2504A14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3DAC25D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10357FE8"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F789AFB"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730.33</w:t>
            </w:r>
          </w:p>
        </w:tc>
        <w:tc>
          <w:tcPr>
            <w:tcW w:w="222" w:type="dxa"/>
            <w:vAlign w:val="center"/>
            <w:hideMark/>
          </w:tcPr>
          <w:p w14:paraId="00DE75C4" w14:textId="77777777" w:rsidR="00DA01CE" w:rsidRPr="00DA01CE" w:rsidRDefault="00DA01CE" w:rsidP="00DA01CE">
            <w:pPr>
              <w:rPr>
                <w:sz w:val="20"/>
                <w:szCs w:val="20"/>
              </w:rPr>
            </w:pPr>
          </w:p>
        </w:tc>
      </w:tr>
      <w:tr w:rsidR="00DA01CE" w:rsidRPr="00DA01CE" w14:paraId="0209B5E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C3DA1D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377B09F"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1BF77A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95F700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D5AB01D"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5B23190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C833EB6"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52899AE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994BE21"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6A4ED5F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D72B39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460089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53372C6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6AF3C3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BA4F64D" w14:textId="77777777" w:rsidR="00DA01CE" w:rsidRPr="00DA01CE" w:rsidRDefault="00DA01CE" w:rsidP="00DA01CE">
            <w:pPr>
              <w:rPr>
                <w:sz w:val="20"/>
                <w:szCs w:val="20"/>
              </w:rPr>
            </w:pPr>
          </w:p>
        </w:tc>
      </w:tr>
      <w:tr w:rsidR="00DA01CE" w:rsidRPr="00DA01CE" w14:paraId="45D01E89"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4093D5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71839BEE"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101EB6D"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1B1991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354A5DFF"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000000"/>
              <w:right w:val="single" w:sz="4" w:space="0" w:color="auto"/>
            </w:tcBorders>
            <w:vAlign w:val="center"/>
            <w:hideMark/>
          </w:tcPr>
          <w:p w14:paraId="0104CF4A"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0910095" w14:textId="77777777" w:rsidR="00DA01CE" w:rsidRPr="00DA01CE" w:rsidRDefault="00DA01CE" w:rsidP="00DA01CE">
            <w:pPr>
              <w:rPr>
                <w:sz w:val="20"/>
                <w:szCs w:val="20"/>
              </w:rPr>
            </w:pPr>
          </w:p>
        </w:tc>
      </w:tr>
      <w:tr w:rsidR="00D05336" w:rsidRPr="00DA01CE" w14:paraId="6993D2BB"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5C303AE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150C33A"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25E65F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A7A325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CE9C7E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7FA71819"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2.49%</w:t>
            </w:r>
          </w:p>
        </w:tc>
        <w:tc>
          <w:tcPr>
            <w:tcW w:w="222" w:type="dxa"/>
            <w:vAlign w:val="center"/>
            <w:hideMark/>
          </w:tcPr>
          <w:p w14:paraId="48546AD9" w14:textId="77777777" w:rsidR="00DA01CE" w:rsidRPr="00DA01CE" w:rsidRDefault="00DA01CE" w:rsidP="00DA01CE">
            <w:pPr>
              <w:rPr>
                <w:sz w:val="20"/>
                <w:szCs w:val="20"/>
              </w:rPr>
            </w:pPr>
          </w:p>
        </w:tc>
      </w:tr>
      <w:tr w:rsidR="00DA01CE" w:rsidRPr="00DA01CE" w14:paraId="55EC1A25"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708503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4FA0042"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45E8B93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C17747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7ADCA7A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E181C4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7E030BE4"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6DF16A3B"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DB3E21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8F4A434"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C4C4CA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625CD3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033E2D9E"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368C531"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561A485" w14:textId="77777777" w:rsidR="00DA01CE" w:rsidRPr="00DA01CE" w:rsidRDefault="00DA01CE" w:rsidP="00DA01CE">
            <w:pPr>
              <w:rPr>
                <w:sz w:val="20"/>
                <w:szCs w:val="20"/>
              </w:rPr>
            </w:pPr>
          </w:p>
        </w:tc>
      </w:tr>
      <w:tr w:rsidR="00DA01CE" w:rsidRPr="00DA01CE" w14:paraId="65B03E4F"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18547E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12352B0"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327FC82"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00EE78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000000"/>
              <w:right w:val="single" w:sz="4" w:space="0" w:color="auto"/>
            </w:tcBorders>
            <w:vAlign w:val="center"/>
            <w:hideMark/>
          </w:tcPr>
          <w:p w14:paraId="16D44FBA"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A0362D1"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EF2DA5F" w14:textId="77777777" w:rsidR="00DA01CE" w:rsidRPr="00DA01CE" w:rsidRDefault="00DA01CE" w:rsidP="00DA01CE">
            <w:pPr>
              <w:rPr>
                <w:sz w:val="20"/>
                <w:szCs w:val="20"/>
              </w:rPr>
            </w:pPr>
          </w:p>
        </w:tc>
      </w:tr>
      <w:tr w:rsidR="00D05336" w:rsidRPr="00DA01CE" w14:paraId="6B9DEC1D"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B8CCE4"/>
            <w:noWrap/>
            <w:vAlign w:val="center"/>
            <w:hideMark/>
          </w:tcPr>
          <w:p w14:paraId="355347B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B8CCE4"/>
            <w:vAlign w:val="center"/>
            <w:hideMark/>
          </w:tcPr>
          <w:p w14:paraId="56F26030"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µáÉáñ µ³ÅÇÝÝ»ñáí Ý»ñ³éÛ³É ß³ÑáõÛÃÁ 11%</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всем</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разделям</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включая</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прибыль</w:t>
            </w:r>
            <w:r w:rsidRPr="00DA01CE">
              <w:rPr>
                <w:rFonts w:ascii="Arial Armenian" w:hAnsi="Arial Armenian" w:cs="Arial"/>
                <w:b/>
                <w:bCs/>
                <w:color w:val="000000"/>
                <w:sz w:val="16"/>
                <w:szCs w:val="16"/>
                <w:lang w:val="ru-RU"/>
              </w:rPr>
              <w:t xml:space="preserve"> 11%</w:t>
            </w:r>
          </w:p>
        </w:tc>
        <w:tc>
          <w:tcPr>
            <w:tcW w:w="747"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2B60FA30"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426ADAB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185602D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B8CCE4"/>
            <w:vAlign w:val="center"/>
            <w:hideMark/>
          </w:tcPr>
          <w:p w14:paraId="36B8A457"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29175.56</w:t>
            </w:r>
          </w:p>
        </w:tc>
        <w:tc>
          <w:tcPr>
            <w:tcW w:w="222" w:type="dxa"/>
            <w:vAlign w:val="center"/>
            <w:hideMark/>
          </w:tcPr>
          <w:p w14:paraId="64855F17" w14:textId="77777777" w:rsidR="00DA01CE" w:rsidRPr="00DA01CE" w:rsidRDefault="00DA01CE" w:rsidP="00DA01CE">
            <w:pPr>
              <w:rPr>
                <w:sz w:val="20"/>
                <w:szCs w:val="20"/>
              </w:rPr>
            </w:pPr>
          </w:p>
        </w:tc>
      </w:tr>
      <w:tr w:rsidR="00DA01CE" w:rsidRPr="00DA01CE" w14:paraId="1590C0FC"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47810E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D2DCEEE"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516845D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84C50F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CA602F"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8D89FB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97556D4"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55503229"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D483F5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07B2C480"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029188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39EA51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307072"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556A073"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7565037" w14:textId="77777777" w:rsidR="00DA01CE" w:rsidRPr="00DA01CE" w:rsidRDefault="00DA01CE" w:rsidP="00DA01CE">
            <w:pPr>
              <w:rPr>
                <w:sz w:val="20"/>
                <w:szCs w:val="20"/>
              </w:rPr>
            </w:pPr>
          </w:p>
        </w:tc>
      </w:tr>
      <w:tr w:rsidR="00DA01CE" w:rsidRPr="00DA01CE" w14:paraId="1543970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0A1231E"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40CCEFAB"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11134EB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CBE738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62E7B9"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A606A56"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0FDC660C" w14:textId="77777777" w:rsidR="00DA01CE" w:rsidRPr="00DA01CE" w:rsidRDefault="00DA01CE" w:rsidP="00DA01CE">
            <w:pPr>
              <w:rPr>
                <w:sz w:val="20"/>
                <w:szCs w:val="20"/>
              </w:rPr>
            </w:pPr>
          </w:p>
        </w:tc>
      </w:tr>
      <w:tr w:rsidR="00D05336" w:rsidRPr="00DA01CE" w14:paraId="3B3BF138"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5D06AC8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6414C87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747"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C5AB9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0F93AEC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FA5919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7DD01524"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99.53%</w:t>
            </w:r>
          </w:p>
        </w:tc>
        <w:tc>
          <w:tcPr>
            <w:tcW w:w="222" w:type="dxa"/>
            <w:vAlign w:val="center"/>
            <w:hideMark/>
          </w:tcPr>
          <w:p w14:paraId="32C7EF81" w14:textId="77777777" w:rsidR="00DA01CE" w:rsidRPr="00DA01CE" w:rsidRDefault="00DA01CE" w:rsidP="00DA01CE">
            <w:pPr>
              <w:rPr>
                <w:sz w:val="20"/>
                <w:szCs w:val="20"/>
              </w:rPr>
            </w:pPr>
          </w:p>
        </w:tc>
      </w:tr>
      <w:tr w:rsidR="00DA01CE" w:rsidRPr="00DA01CE" w14:paraId="43F63B1B"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5A1C48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29FCC742"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174F78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F48097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A0393A"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2C050D8"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6EA4216"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3611393"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84650F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1C9D5C51"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BEB4C9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CE538E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C4FB2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FE36C6C"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2C324A2" w14:textId="77777777" w:rsidR="00DA01CE" w:rsidRPr="00DA01CE" w:rsidRDefault="00DA01CE" w:rsidP="00DA01CE">
            <w:pPr>
              <w:rPr>
                <w:sz w:val="20"/>
                <w:szCs w:val="20"/>
              </w:rPr>
            </w:pPr>
          </w:p>
        </w:tc>
      </w:tr>
      <w:tr w:rsidR="00DA01CE" w:rsidRPr="00DA01CE" w14:paraId="72C67D19"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E38B52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000000"/>
              <w:right w:val="single" w:sz="4" w:space="0" w:color="auto"/>
            </w:tcBorders>
            <w:vAlign w:val="center"/>
            <w:hideMark/>
          </w:tcPr>
          <w:p w14:paraId="5089C52C"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05E116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3CFB11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CA3439"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5423943"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89B8EEA" w14:textId="77777777" w:rsidR="00DA01CE" w:rsidRPr="00DA01CE" w:rsidRDefault="00DA01CE" w:rsidP="00DA01CE">
            <w:pPr>
              <w:rPr>
                <w:sz w:val="20"/>
                <w:szCs w:val="20"/>
              </w:rPr>
            </w:pPr>
          </w:p>
        </w:tc>
      </w:tr>
      <w:tr w:rsidR="00DA01CE" w:rsidRPr="005C0845" w14:paraId="69E7E2F3" w14:textId="77777777" w:rsidTr="00DA01CE">
        <w:trPr>
          <w:trHeight w:val="255"/>
        </w:trPr>
        <w:tc>
          <w:tcPr>
            <w:tcW w:w="448"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14:paraId="43BA1CF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55F63DB8"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ê³ñù³íáñáõÙÝ»ñ</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Оборудования</w:t>
            </w:r>
          </w:p>
        </w:tc>
        <w:tc>
          <w:tcPr>
            <w:tcW w:w="74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2AA9DB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4670BE68"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E45889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7C9565B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222" w:type="dxa"/>
            <w:vAlign w:val="center"/>
            <w:hideMark/>
          </w:tcPr>
          <w:p w14:paraId="0A6BF021" w14:textId="77777777" w:rsidR="00DA01CE" w:rsidRPr="00DA01CE" w:rsidRDefault="00DA01CE" w:rsidP="00DA01CE">
            <w:pPr>
              <w:rPr>
                <w:sz w:val="20"/>
                <w:szCs w:val="20"/>
                <w:lang w:val="ru-RU"/>
              </w:rPr>
            </w:pPr>
          </w:p>
        </w:tc>
      </w:tr>
      <w:tr w:rsidR="00DA01CE" w:rsidRPr="005C0845" w14:paraId="2E0B42C8"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FFA709F"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000000"/>
              <w:right w:val="single" w:sz="4" w:space="0" w:color="auto"/>
            </w:tcBorders>
            <w:vAlign w:val="center"/>
            <w:hideMark/>
          </w:tcPr>
          <w:p w14:paraId="45BF76A0" w14:textId="77777777" w:rsidR="00DA01CE" w:rsidRPr="00DA01CE" w:rsidRDefault="00DA01CE" w:rsidP="00DA01CE">
            <w:pPr>
              <w:rPr>
                <w:rFonts w:ascii="Arial Armenian" w:hAnsi="Arial Armenian" w:cs="Arial"/>
                <w:b/>
                <w:bCs/>
                <w:color w:val="000000"/>
                <w:sz w:val="16"/>
                <w:szCs w:val="16"/>
                <w:lang w:val="ru-RU"/>
              </w:rPr>
            </w:pPr>
          </w:p>
        </w:tc>
        <w:tc>
          <w:tcPr>
            <w:tcW w:w="747" w:type="dxa"/>
            <w:vMerge/>
            <w:tcBorders>
              <w:top w:val="nil"/>
              <w:left w:val="single" w:sz="4" w:space="0" w:color="auto"/>
              <w:bottom w:val="single" w:sz="4" w:space="0" w:color="auto"/>
              <w:right w:val="single" w:sz="4" w:space="0" w:color="auto"/>
            </w:tcBorders>
            <w:vAlign w:val="center"/>
            <w:hideMark/>
          </w:tcPr>
          <w:p w14:paraId="5D36C37F"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000000"/>
              <w:right w:val="single" w:sz="4" w:space="0" w:color="auto"/>
            </w:tcBorders>
            <w:vAlign w:val="center"/>
            <w:hideMark/>
          </w:tcPr>
          <w:p w14:paraId="18F6C425"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DCF6D39" w14:textId="77777777" w:rsidR="00DA01CE" w:rsidRPr="00DA01CE" w:rsidRDefault="00DA01CE" w:rsidP="00DA01CE">
            <w:pPr>
              <w:rPr>
                <w:rFonts w:ascii="Arial Armenian" w:hAnsi="Arial Armenian" w:cs="Arial"/>
                <w:color w:val="000000"/>
                <w:sz w:val="16"/>
                <w:szCs w:val="16"/>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299DFCE0" w14:textId="77777777" w:rsidR="00DA01CE" w:rsidRPr="00DA01CE" w:rsidRDefault="00DA01CE" w:rsidP="00DA01CE">
            <w:pPr>
              <w:rPr>
                <w:rFonts w:ascii="Arial Armenian" w:hAnsi="Arial Armenian" w:cs="Arial"/>
                <w:color w:val="000000"/>
                <w:sz w:val="16"/>
                <w:szCs w:val="16"/>
                <w:lang w:val="ru-RU"/>
              </w:rPr>
            </w:pPr>
          </w:p>
        </w:tc>
        <w:tc>
          <w:tcPr>
            <w:tcW w:w="222" w:type="dxa"/>
            <w:tcBorders>
              <w:top w:val="nil"/>
              <w:left w:val="nil"/>
              <w:bottom w:val="nil"/>
              <w:right w:val="nil"/>
            </w:tcBorders>
            <w:noWrap/>
            <w:vAlign w:val="bottom"/>
            <w:hideMark/>
          </w:tcPr>
          <w:p w14:paraId="2CFAD6B2" w14:textId="77777777" w:rsidR="00DA01CE" w:rsidRPr="00DA01CE" w:rsidRDefault="00DA01CE" w:rsidP="00DA01CE">
            <w:pPr>
              <w:jc w:val="center"/>
              <w:rPr>
                <w:rFonts w:ascii="Arial Armenian" w:hAnsi="Arial Armenian" w:cs="Arial"/>
                <w:color w:val="000000"/>
                <w:sz w:val="16"/>
                <w:szCs w:val="16"/>
                <w:lang w:val="ru-RU"/>
              </w:rPr>
            </w:pPr>
          </w:p>
        </w:tc>
      </w:tr>
      <w:tr w:rsidR="00DA01CE" w:rsidRPr="005C0845" w14:paraId="5C39073E"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10DBD84"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000000"/>
              <w:right w:val="single" w:sz="4" w:space="0" w:color="auto"/>
            </w:tcBorders>
            <w:vAlign w:val="center"/>
            <w:hideMark/>
          </w:tcPr>
          <w:p w14:paraId="072C0FAD" w14:textId="77777777" w:rsidR="00DA01CE" w:rsidRPr="00DA01CE" w:rsidRDefault="00DA01CE" w:rsidP="00DA01CE">
            <w:pPr>
              <w:rPr>
                <w:rFonts w:ascii="Arial Armenian" w:hAnsi="Arial Armenian" w:cs="Arial"/>
                <w:b/>
                <w:bCs/>
                <w:color w:val="000000"/>
                <w:sz w:val="16"/>
                <w:szCs w:val="16"/>
                <w:lang w:val="ru-RU"/>
              </w:rPr>
            </w:pPr>
          </w:p>
        </w:tc>
        <w:tc>
          <w:tcPr>
            <w:tcW w:w="747" w:type="dxa"/>
            <w:vMerge/>
            <w:tcBorders>
              <w:top w:val="nil"/>
              <w:left w:val="single" w:sz="4" w:space="0" w:color="auto"/>
              <w:bottom w:val="single" w:sz="4" w:space="0" w:color="auto"/>
              <w:right w:val="single" w:sz="4" w:space="0" w:color="auto"/>
            </w:tcBorders>
            <w:vAlign w:val="center"/>
            <w:hideMark/>
          </w:tcPr>
          <w:p w14:paraId="40622575"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000000"/>
              <w:right w:val="single" w:sz="4" w:space="0" w:color="auto"/>
            </w:tcBorders>
            <w:vAlign w:val="center"/>
            <w:hideMark/>
          </w:tcPr>
          <w:p w14:paraId="1043D508"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55055B2" w14:textId="77777777" w:rsidR="00DA01CE" w:rsidRPr="00DA01CE" w:rsidRDefault="00DA01CE" w:rsidP="00DA01CE">
            <w:pPr>
              <w:rPr>
                <w:rFonts w:ascii="Arial Armenian" w:hAnsi="Arial Armenian" w:cs="Arial"/>
                <w:color w:val="000000"/>
                <w:sz w:val="16"/>
                <w:szCs w:val="16"/>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45F45392" w14:textId="77777777" w:rsidR="00DA01CE" w:rsidRPr="00DA01CE" w:rsidRDefault="00DA01CE" w:rsidP="00DA01CE">
            <w:pPr>
              <w:rPr>
                <w:rFonts w:ascii="Arial Armenian" w:hAnsi="Arial Armenian" w:cs="Arial"/>
                <w:color w:val="000000"/>
                <w:sz w:val="16"/>
                <w:szCs w:val="16"/>
                <w:lang w:val="ru-RU"/>
              </w:rPr>
            </w:pPr>
          </w:p>
        </w:tc>
        <w:tc>
          <w:tcPr>
            <w:tcW w:w="222" w:type="dxa"/>
            <w:tcBorders>
              <w:top w:val="nil"/>
              <w:left w:val="nil"/>
              <w:bottom w:val="nil"/>
              <w:right w:val="nil"/>
            </w:tcBorders>
            <w:noWrap/>
            <w:vAlign w:val="bottom"/>
            <w:hideMark/>
          </w:tcPr>
          <w:p w14:paraId="4936F3F0" w14:textId="77777777" w:rsidR="00DA01CE" w:rsidRPr="00DA01CE" w:rsidRDefault="00DA01CE" w:rsidP="00DA01CE">
            <w:pPr>
              <w:rPr>
                <w:sz w:val="20"/>
                <w:szCs w:val="20"/>
                <w:lang w:val="ru-RU"/>
              </w:rPr>
            </w:pPr>
          </w:p>
        </w:tc>
      </w:tr>
      <w:tr w:rsidR="00DA01CE" w:rsidRPr="005C0845" w14:paraId="7FB0C621" w14:textId="77777777" w:rsidTr="00DA01CE">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2D7B330" w14:textId="77777777" w:rsidR="00DA01CE" w:rsidRPr="00DA01CE" w:rsidRDefault="00DA01CE" w:rsidP="00DA01CE">
            <w:pPr>
              <w:rPr>
                <w:rFonts w:ascii="Arial Armenian" w:hAnsi="Arial Armenian" w:cs="Arial"/>
                <w:color w:val="000000"/>
                <w:sz w:val="16"/>
                <w:szCs w:val="16"/>
                <w:lang w:val="ru-RU"/>
              </w:rPr>
            </w:pPr>
          </w:p>
        </w:tc>
        <w:tc>
          <w:tcPr>
            <w:tcW w:w="6515" w:type="dxa"/>
            <w:vMerge/>
            <w:tcBorders>
              <w:top w:val="nil"/>
              <w:left w:val="single" w:sz="4" w:space="0" w:color="auto"/>
              <w:bottom w:val="single" w:sz="4" w:space="0" w:color="000000"/>
              <w:right w:val="single" w:sz="4" w:space="0" w:color="auto"/>
            </w:tcBorders>
            <w:vAlign w:val="center"/>
            <w:hideMark/>
          </w:tcPr>
          <w:p w14:paraId="7801EDDC" w14:textId="77777777" w:rsidR="00DA01CE" w:rsidRPr="00DA01CE" w:rsidRDefault="00DA01CE" w:rsidP="00DA01CE">
            <w:pPr>
              <w:rPr>
                <w:rFonts w:ascii="Arial Armenian" w:hAnsi="Arial Armenian" w:cs="Arial"/>
                <w:b/>
                <w:bCs/>
                <w:color w:val="000000"/>
                <w:sz w:val="16"/>
                <w:szCs w:val="16"/>
                <w:lang w:val="ru-RU"/>
              </w:rPr>
            </w:pPr>
          </w:p>
        </w:tc>
        <w:tc>
          <w:tcPr>
            <w:tcW w:w="747" w:type="dxa"/>
            <w:vMerge/>
            <w:tcBorders>
              <w:top w:val="nil"/>
              <w:left w:val="single" w:sz="4" w:space="0" w:color="auto"/>
              <w:bottom w:val="single" w:sz="4" w:space="0" w:color="auto"/>
              <w:right w:val="single" w:sz="4" w:space="0" w:color="auto"/>
            </w:tcBorders>
            <w:vAlign w:val="center"/>
            <w:hideMark/>
          </w:tcPr>
          <w:p w14:paraId="7D0EFE50" w14:textId="77777777" w:rsidR="00DA01CE" w:rsidRPr="00DA01CE" w:rsidRDefault="00DA01CE" w:rsidP="00DA01CE">
            <w:pPr>
              <w:rPr>
                <w:rFonts w:ascii="Arial Armenian" w:hAnsi="Arial Armenian" w:cs="Arial"/>
                <w:color w:val="000000"/>
                <w:sz w:val="16"/>
                <w:szCs w:val="16"/>
                <w:lang w:val="ru-RU"/>
              </w:rPr>
            </w:pPr>
          </w:p>
        </w:tc>
        <w:tc>
          <w:tcPr>
            <w:tcW w:w="795" w:type="dxa"/>
            <w:vMerge/>
            <w:tcBorders>
              <w:top w:val="nil"/>
              <w:left w:val="single" w:sz="4" w:space="0" w:color="auto"/>
              <w:bottom w:val="single" w:sz="4" w:space="0" w:color="000000"/>
              <w:right w:val="single" w:sz="4" w:space="0" w:color="auto"/>
            </w:tcBorders>
            <w:vAlign w:val="center"/>
            <w:hideMark/>
          </w:tcPr>
          <w:p w14:paraId="433F4AC2"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E23CC84" w14:textId="77777777" w:rsidR="00DA01CE" w:rsidRPr="00DA01CE" w:rsidRDefault="00DA01CE" w:rsidP="00DA01CE">
            <w:pPr>
              <w:rPr>
                <w:rFonts w:ascii="Arial Armenian" w:hAnsi="Arial Armenian" w:cs="Arial"/>
                <w:color w:val="000000"/>
                <w:sz w:val="16"/>
                <w:szCs w:val="16"/>
                <w:lang w:val="ru-RU"/>
              </w:rPr>
            </w:pPr>
          </w:p>
        </w:tc>
        <w:tc>
          <w:tcPr>
            <w:tcW w:w="1034" w:type="dxa"/>
            <w:vMerge/>
            <w:tcBorders>
              <w:top w:val="nil"/>
              <w:left w:val="single" w:sz="4" w:space="0" w:color="auto"/>
              <w:bottom w:val="single" w:sz="4" w:space="0" w:color="auto"/>
              <w:right w:val="single" w:sz="4" w:space="0" w:color="auto"/>
            </w:tcBorders>
            <w:vAlign w:val="center"/>
            <w:hideMark/>
          </w:tcPr>
          <w:p w14:paraId="6E69CE33" w14:textId="77777777" w:rsidR="00DA01CE" w:rsidRPr="00DA01CE" w:rsidRDefault="00DA01CE" w:rsidP="00DA01CE">
            <w:pPr>
              <w:rPr>
                <w:rFonts w:ascii="Arial Armenian" w:hAnsi="Arial Armenian" w:cs="Arial"/>
                <w:color w:val="000000"/>
                <w:sz w:val="16"/>
                <w:szCs w:val="16"/>
                <w:lang w:val="ru-RU"/>
              </w:rPr>
            </w:pPr>
          </w:p>
        </w:tc>
        <w:tc>
          <w:tcPr>
            <w:tcW w:w="222" w:type="dxa"/>
            <w:tcBorders>
              <w:top w:val="nil"/>
              <w:left w:val="nil"/>
              <w:bottom w:val="nil"/>
              <w:right w:val="nil"/>
            </w:tcBorders>
            <w:noWrap/>
            <w:vAlign w:val="bottom"/>
            <w:hideMark/>
          </w:tcPr>
          <w:p w14:paraId="6C186A3E" w14:textId="77777777" w:rsidR="00DA01CE" w:rsidRPr="00DA01CE" w:rsidRDefault="00DA01CE" w:rsidP="00DA01CE">
            <w:pPr>
              <w:rPr>
                <w:sz w:val="20"/>
                <w:szCs w:val="20"/>
                <w:lang w:val="ru-RU"/>
              </w:rPr>
            </w:pPr>
          </w:p>
        </w:tc>
      </w:tr>
      <w:tr w:rsidR="00D05336" w:rsidRPr="00DA01CE" w14:paraId="01DAC425"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ADD8B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5F167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Գունավոր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տեսախցիկ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արտաքին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մոնտաժման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կոմպլեկտով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արևային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մարտկոցով</w:t>
            </w:r>
            <w:r w:rsidRPr="00DA01CE">
              <w:rPr>
                <w:rFonts w:ascii="Arial Armenian" w:hAnsi="Arial Armenian" w:cs="Arial"/>
                <w:color w:val="000000"/>
                <w:sz w:val="16"/>
                <w:szCs w:val="16"/>
              </w:rPr>
              <w:t xml:space="preserve"> Full HD,24/7, </w:t>
            </w:r>
            <w:r w:rsidRPr="00DA01CE">
              <w:rPr>
                <w:rFonts w:ascii="Sylfaen" w:hAnsi="Sylfaen" w:cs="Sylfaen"/>
                <w:color w:val="000000"/>
                <w:sz w:val="16"/>
                <w:szCs w:val="16"/>
              </w:rPr>
              <w:t>անլար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ինտերնետ</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կապով</w:t>
            </w:r>
            <w:r w:rsidRPr="00DA01CE">
              <w:rPr>
                <w:rFonts w:ascii="Arial Armenian" w:hAnsi="Arial Armenian" w:cs="Arial"/>
                <w:color w:val="000000"/>
                <w:sz w:val="16"/>
                <w:szCs w:val="16"/>
              </w:rPr>
              <w:t>/-</w:t>
            </w:r>
            <w:r w:rsidRPr="00DA01CE">
              <w:rPr>
                <w:rFonts w:ascii="Sylfaen" w:hAnsi="Sylfaen" w:cs="Sylfaen"/>
                <w:color w:val="000000"/>
                <w:sz w:val="16"/>
                <w:szCs w:val="16"/>
              </w:rPr>
              <w:t>տեղադիրքը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ճշտել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br/>
            </w:r>
            <w:r w:rsidRPr="00DA01CE">
              <w:rPr>
                <w:rFonts w:ascii="Calibri" w:hAnsi="Calibri" w:cs="Calibri"/>
                <w:color w:val="000000"/>
                <w:sz w:val="16"/>
                <w:szCs w:val="16"/>
              </w:rPr>
              <w:t>Цветная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камера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монтажным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комплектом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для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наружной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солнечная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батарея</w:t>
            </w:r>
            <w:r w:rsidRPr="00DA01CE">
              <w:rPr>
                <w:rFonts w:ascii="Arial Armenian" w:hAnsi="Arial Armenian" w:cs="Arial"/>
                <w:color w:val="000000"/>
                <w:sz w:val="16"/>
                <w:szCs w:val="16"/>
              </w:rPr>
              <w:t xml:space="preserve"> Full HD, 24/7, </w:t>
            </w:r>
            <w:r w:rsidRPr="00DA01CE">
              <w:rPr>
                <w:rFonts w:ascii="Calibri" w:hAnsi="Calibri" w:cs="Calibri"/>
                <w:color w:val="000000"/>
                <w:sz w:val="16"/>
                <w:szCs w:val="16"/>
              </w:rPr>
              <w:t>беспроводное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подключение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интернету</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оговаривается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EE432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092FA2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943D0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25.00</w:t>
            </w:r>
          </w:p>
        </w:tc>
        <w:tc>
          <w:tcPr>
            <w:tcW w:w="1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F5331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100.00</w:t>
            </w:r>
          </w:p>
        </w:tc>
        <w:tc>
          <w:tcPr>
            <w:tcW w:w="222" w:type="dxa"/>
            <w:vAlign w:val="center"/>
            <w:hideMark/>
          </w:tcPr>
          <w:p w14:paraId="7FB5F090" w14:textId="77777777" w:rsidR="00DA01CE" w:rsidRPr="00DA01CE" w:rsidRDefault="00DA01CE" w:rsidP="00DA01CE">
            <w:pPr>
              <w:rPr>
                <w:sz w:val="20"/>
                <w:szCs w:val="20"/>
              </w:rPr>
            </w:pPr>
          </w:p>
        </w:tc>
      </w:tr>
      <w:tr w:rsidR="00DA01CE" w:rsidRPr="00DA01CE" w14:paraId="6B44D49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0A36E6C"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8CFFAC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3DD58BF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466BE5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A02FD9"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0586C6E"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5B446E35"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741D59B3"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A9BF42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BF2539C"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7A7E608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D4A51F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36733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EEF4865"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4CB919BE" w14:textId="77777777" w:rsidR="00DA01CE" w:rsidRPr="00DA01CE" w:rsidRDefault="00DA01CE" w:rsidP="00DA01CE">
            <w:pPr>
              <w:rPr>
                <w:sz w:val="20"/>
                <w:szCs w:val="20"/>
              </w:rPr>
            </w:pPr>
          </w:p>
        </w:tc>
      </w:tr>
      <w:tr w:rsidR="00DA01CE" w:rsidRPr="00DA01CE" w14:paraId="7E0C7A8E" w14:textId="77777777" w:rsidTr="00DA01CE">
        <w:trPr>
          <w:trHeight w:val="615"/>
        </w:trPr>
        <w:tc>
          <w:tcPr>
            <w:tcW w:w="448" w:type="dxa"/>
            <w:vMerge/>
            <w:tcBorders>
              <w:top w:val="nil"/>
              <w:left w:val="single" w:sz="4" w:space="0" w:color="auto"/>
              <w:bottom w:val="single" w:sz="4" w:space="0" w:color="auto"/>
              <w:right w:val="single" w:sz="4" w:space="0" w:color="auto"/>
            </w:tcBorders>
            <w:vAlign w:val="center"/>
            <w:hideMark/>
          </w:tcPr>
          <w:p w14:paraId="2507136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1B801523"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BB79478"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CC76E4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DE537D"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135B728"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24C03DB8" w14:textId="77777777" w:rsidR="00DA01CE" w:rsidRPr="00DA01CE" w:rsidRDefault="00DA01CE" w:rsidP="00DA01CE">
            <w:pPr>
              <w:rPr>
                <w:sz w:val="20"/>
                <w:szCs w:val="20"/>
              </w:rPr>
            </w:pPr>
          </w:p>
        </w:tc>
      </w:tr>
      <w:tr w:rsidR="00D05336" w:rsidRPr="00DA01CE" w14:paraId="19BA9CAC"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C69B1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5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3789D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î»ë³ÑÑëÏáÕ ë³ñù ï»ë³·ñÇãáí  (24Å³Ù ï»ë³·ñáõÙ)-</w:t>
            </w:r>
            <w:r w:rsidRPr="00DA01CE">
              <w:rPr>
                <w:rFonts w:ascii="Sylfaen" w:hAnsi="Sylfaen" w:cs="Sylfaen"/>
                <w:color w:val="000000"/>
                <w:sz w:val="16"/>
                <w:szCs w:val="16"/>
              </w:rPr>
              <w:t>տեղադիրքը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ճշտել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br/>
            </w:r>
            <w:r w:rsidRPr="00DA01CE">
              <w:rPr>
                <w:rFonts w:ascii="Calibri" w:hAnsi="Calibri" w:cs="Calibri"/>
                <w:color w:val="000000"/>
                <w:sz w:val="16"/>
                <w:szCs w:val="16"/>
              </w:rPr>
              <w:t>Видеонаблюдение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видеорегистратором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круглосуточная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запись</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местонахождение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уточните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клиента</w:t>
            </w:r>
          </w:p>
        </w:tc>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B0769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EC35FF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466FE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35.00</w:t>
            </w:r>
          </w:p>
        </w:tc>
        <w:tc>
          <w:tcPr>
            <w:tcW w:w="1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3F1E6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35.00</w:t>
            </w:r>
          </w:p>
        </w:tc>
        <w:tc>
          <w:tcPr>
            <w:tcW w:w="222" w:type="dxa"/>
            <w:vAlign w:val="center"/>
            <w:hideMark/>
          </w:tcPr>
          <w:p w14:paraId="4D7EEF99" w14:textId="77777777" w:rsidR="00DA01CE" w:rsidRPr="00DA01CE" w:rsidRDefault="00DA01CE" w:rsidP="00DA01CE">
            <w:pPr>
              <w:rPr>
                <w:sz w:val="20"/>
                <w:szCs w:val="20"/>
              </w:rPr>
            </w:pPr>
          </w:p>
        </w:tc>
      </w:tr>
      <w:tr w:rsidR="00DA01CE" w:rsidRPr="00DA01CE" w14:paraId="2D1FF04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27192F0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C2DF065"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596C05CB"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02711F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E8122F"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30E616E"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59BC6FF5"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6578B119"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3D51E8AD"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A580B9E"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6EC26CE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3D90F8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362CBA"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1E5E9E42"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2EEA16C8" w14:textId="77777777" w:rsidR="00DA01CE" w:rsidRPr="00DA01CE" w:rsidRDefault="00DA01CE" w:rsidP="00DA01CE">
            <w:pPr>
              <w:rPr>
                <w:sz w:val="20"/>
                <w:szCs w:val="20"/>
              </w:rPr>
            </w:pPr>
          </w:p>
        </w:tc>
      </w:tr>
      <w:tr w:rsidR="00DA01CE" w:rsidRPr="00DA01CE" w14:paraId="1A5538C5" w14:textId="77777777" w:rsidTr="00DA01CE">
        <w:trPr>
          <w:trHeight w:val="450"/>
        </w:trPr>
        <w:tc>
          <w:tcPr>
            <w:tcW w:w="448" w:type="dxa"/>
            <w:vMerge/>
            <w:tcBorders>
              <w:top w:val="nil"/>
              <w:left w:val="single" w:sz="4" w:space="0" w:color="auto"/>
              <w:bottom w:val="single" w:sz="4" w:space="0" w:color="auto"/>
              <w:right w:val="single" w:sz="4" w:space="0" w:color="auto"/>
            </w:tcBorders>
            <w:vAlign w:val="center"/>
            <w:hideMark/>
          </w:tcPr>
          <w:p w14:paraId="622EFFF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401FB36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single" w:sz="4" w:space="0" w:color="000000"/>
              <w:right w:val="single" w:sz="4" w:space="0" w:color="auto"/>
            </w:tcBorders>
            <w:vAlign w:val="center"/>
            <w:hideMark/>
          </w:tcPr>
          <w:p w14:paraId="1B32412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1F91FC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44BCC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10B1401"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310B51FE" w14:textId="77777777" w:rsidR="00DA01CE" w:rsidRPr="00DA01CE" w:rsidRDefault="00DA01CE" w:rsidP="00DA01CE">
            <w:pPr>
              <w:rPr>
                <w:sz w:val="20"/>
                <w:szCs w:val="20"/>
              </w:rPr>
            </w:pPr>
          </w:p>
        </w:tc>
      </w:tr>
      <w:tr w:rsidR="00D05336" w:rsidRPr="00DA01CE" w14:paraId="46F2D9B0"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6F999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515" w:type="dxa"/>
            <w:vMerge w:val="restart"/>
            <w:tcBorders>
              <w:top w:val="nil"/>
              <w:left w:val="single" w:sz="4" w:space="0" w:color="auto"/>
              <w:bottom w:val="single" w:sz="4" w:space="0" w:color="auto"/>
              <w:right w:val="single" w:sz="4" w:space="0" w:color="auto"/>
            </w:tcBorders>
            <w:vAlign w:val="center"/>
            <w:hideMark/>
          </w:tcPr>
          <w:p w14:paraId="1E63D5E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²íïáÙ³ï ³Ýç³ïÇã 40</w:t>
            </w:r>
            <w:r w:rsidRPr="00DA01CE">
              <w:rPr>
                <w:rFonts w:ascii="Sylfaen" w:hAnsi="Sylfaen" w:cs="Sylfaen"/>
                <w:color w:val="000000"/>
                <w:sz w:val="16"/>
                <w:szCs w:val="16"/>
              </w:rPr>
              <w:t>Ա</w:t>
            </w:r>
            <w:r w:rsidRPr="00DA01CE">
              <w:rPr>
                <w:rFonts w:ascii="Arial Armenian" w:hAnsi="Arial Armenian" w:cs="Arial"/>
                <w:color w:val="000000"/>
                <w:sz w:val="16"/>
                <w:szCs w:val="16"/>
                <w:lang w:val="ru-RU"/>
              </w:rPr>
              <w:br w:type="page"/>
            </w:r>
            <w:r w:rsidRPr="00DA01CE">
              <w:rPr>
                <w:rFonts w:ascii="Calibri" w:hAnsi="Calibri" w:cs="Calibri"/>
                <w:color w:val="000000"/>
                <w:sz w:val="16"/>
                <w:szCs w:val="16"/>
                <w:lang w:val="ru-RU"/>
              </w:rPr>
              <w:t>Автоматический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выключатель</w:t>
            </w:r>
            <w:r w:rsidRPr="00DA01CE">
              <w:rPr>
                <w:rFonts w:ascii="Arial Armenian" w:hAnsi="Arial Armenian" w:cs="Arial"/>
                <w:color w:val="000000"/>
                <w:sz w:val="16"/>
                <w:szCs w:val="16"/>
                <w:lang w:val="ru-RU"/>
              </w:rPr>
              <w:t xml:space="preserve"> 40</w:t>
            </w:r>
            <w:r w:rsidRPr="00DA01CE">
              <w:rPr>
                <w:rFonts w:ascii="Calibri" w:hAnsi="Calibri" w:cs="Calibri"/>
                <w:color w:val="000000"/>
                <w:sz w:val="16"/>
                <w:szCs w:val="16"/>
                <w:lang w:val="ru-RU"/>
              </w:rPr>
              <w:t>А</w:t>
            </w:r>
          </w:p>
        </w:tc>
        <w:tc>
          <w:tcPr>
            <w:tcW w:w="747" w:type="dxa"/>
            <w:vMerge w:val="restart"/>
            <w:tcBorders>
              <w:top w:val="nil"/>
              <w:left w:val="single" w:sz="4" w:space="0" w:color="auto"/>
              <w:bottom w:val="nil"/>
              <w:right w:val="single" w:sz="4" w:space="0" w:color="auto"/>
            </w:tcBorders>
            <w:shd w:val="clear" w:color="000000" w:fill="FFFFFF"/>
            <w:vAlign w:val="center"/>
            <w:hideMark/>
          </w:tcPr>
          <w:p w14:paraId="7712B50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type="page"/>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noWrap/>
            <w:vAlign w:val="center"/>
            <w:hideMark/>
          </w:tcPr>
          <w:p w14:paraId="23B85FE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450DE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0.83</w:t>
            </w:r>
          </w:p>
        </w:tc>
        <w:tc>
          <w:tcPr>
            <w:tcW w:w="1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32DB4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0.83</w:t>
            </w:r>
          </w:p>
        </w:tc>
        <w:tc>
          <w:tcPr>
            <w:tcW w:w="222" w:type="dxa"/>
            <w:vAlign w:val="center"/>
            <w:hideMark/>
          </w:tcPr>
          <w:p w14:paraId="291287DC" w14:textId="77777777" w:rsidR="00DA01CE" w:rsidRPr="00DA01CE" w:rsidRDefault="00DA01CE" w:rsidP="00DA01CE">
            <w:pPr>
              <w:rPr>
                <w:sz w:val="20"/>
                <w:szCs w:val="20"/>
              </w:rPr>
            </w:pPr>
          </w:p>
        </w:tc>
      </w:tr>
      <w:tr w:rsidR="00DA01CE" w:rsidRPr="00DA01CE" w14:paraId="5B3CBF3D" w14:textId="77777777" w:rsidTr="00DA01CE">
        <w:trPr>
          <w:trHeight w:val="195"/>
        </w:trPr>
        <w:tc>
          <w:tcPr>
            <w:tcW w:w="448" w:type="dxa"/>
            <w:vMerge/>
            <w:tcBorders>
              <w:top w:val="nil"/>
              <w:left w:val="single" w:sz="4" w:space="0" w:color="auto"/>
              <w:bottom w:val="single" w:sz="4" w:space="0" w:color="auto"/>
              <w:right w:val="single" w:sz="4" w:space="0" w:color="auto"/>
            </w:tcBorders>
            <w:vAlign w:val="center"/>
            <w:hideMark/>
          </w:tcPr>
          <w:p w14:paraId="6D961BD0"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2B5E377"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nil"/>
              <w:right w:val="single" w:sz="4" w:space="0" w:color="auto"/>
            </w:tcBorders>
            <w:vAlign w:val="center"/>
            <w:hideMark/>
          </w:tcPr>
          <w:p w14:paraId="06E40B1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58A80C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7AD25E"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BE54108"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34FCA46D"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41C5E92F" w14:textId="77777777" w:rsidTr="00DA01CE">
        <w:trPr>
          <w:trHeight w:val="150"/>
        </w:trPr>
        <w:tc>
          <w:tcPr>
            <w:tcW w:w="448" w:type="dxa"/>
            <w:vMerge/>
            <w:tcBorders>
              <w:top w:val="nil"/>
              <w:left w:val="single" w:sz="4" w:space="0" w:color="auto"/>
              <w:bottom w:val="single" w:sz="4" w:space="0" w:color="auto"/>
              <w:right w:val="single" w:sz="4" w:space="0" w:color="auto"/>
            </w:tcBorders>
            <w:vAlign w:val="center"/>
            <w:hideMark/>
          </w:tcPr>
          <w:p w14:paraId="4481789A"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5FC85EF"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nil"/>
              <w:right w:val="single" w:sz="4" w:space="0" w:color="auto"/>
            </w:tcBorders>
            <w:vAlign w:val="center"/>
            <w:hideMark/>
          </w:tcPr>
          <w:p w14:paraId="33AB016F"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262D07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E480EE"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50331588"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52CDF1E6" w14:textId="77777777" w:rsidR="00DA01CE" w:rsidRPr="00DA01CE" w:rsidRDefault="00DA01CE" w:rsidP="00DA01CE">
            <w:pPr>
              <w:rPr>
                <w:sz w:val="20"/>
                <w:szCs w:val="20"/>
              </w:rPr>
            </w:pPr>
          </w:p>
        </w:tc>
      </w:tr>
      <w:tr w:rsidR="00D05336" w:rsidRPr="00DA01CE" w14:paraId="7F7F1CD4" w14:textId="77777777" w:rsidTr="00DA01CE">
        <w:trPr>
          <w:trHeight w:val="25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8F87B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6515" w:type="dxa"/>
            <w:vMerge w:val="restart"/>
            <w:tcBorders>
              <w:top w:val="nil"/>
              <w:left w:val="single" w:sz="4" w:space="0" w:color="auto"/>
              <w:bottom w:val="single" w:sz="4" w:space="0" w:color="auto"/>
              <w:right w:val="single" w:sz="4" w:space="0" w:color="auto"/>
            </w:tcBorders>
            <w:vAlign w:val="center"/>
            <w:hideMark/>
          </w:tcPr>
          <w:p w14:paraId="7D574B6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²íïáÙ³ï ³Ýç³ïÇã 25</w:t>
            </w:r>
            <w:r w:rsidRPr="00DA01CE">
              <w:rPr>
                <w:rFonts w:ascii="Sylfaen" w:hAnsi="Sylfaen" w:cs="Sylfaen"/>
                <w:color w:val="000000"/>
                <w:sz w:val="16"/>
                <w:szCs w:val="16"/>
              </w:rPr>
              <w:t>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Автоматический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выключатель</w:t>
            </w:r>
            <w:r w:rsidRPr="00DA01CE">
              <w:rPr>
                <w:rFonts w:ascii="Arial Armenian" w:hAnsi="Arial Armenian" w:cs="Arial"/>
                <w:color w:val="000000"/>
                <w:sz w:val="16"/>
                <w:szCs w:val="16"/>
                <w:lang w:val="ru-RU"/>
              </w:rPr>
              <w:t xml:space="preserve"> 25</w:t>
            </w:r>
            <w:r w:rsidRPr="00DA01CE">
              <w:rPr>
                <w:rFonts w:ascii="Calibri" w:hAnsi="Calibri" w:cs="Calibri"/>
                <w:color w:val="000000"/>
                <w:sz w:val="16"/>
                <w:szCs w:val="16"/>
                <w:lang w:val="ru-RU"/>
              </w:rPr>
              <w:t>А</w:t>
            </w:r>
          </w:p>
        </w:tc>
        <w:tc>
          <w:tcPr>
            <w:tcW w:w="747" w:type="dxa"/>
            <w:vMerge w:val="restart"/>
            <w:tcBorders>
              <w:top w:val="nil"/>
              <w:left w:val="single" w:sz="4" w:space="0" w:color="auto"/>
              <w:bottom w:val="nil"/>
              <w:right w:val="single" w:sz="4" w:space="0" w:color="auto"/>
            </w:tcBorders>
            <w:shd w:val="clear" w:color="000000" w:fill="FFFFFF"/>
            <w:vAlign w:val="center"/>
            <w:hideMark/>
          </w:tcPr>
          <w:p w14:paraId="18F598C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795" w:type="dxa"/>
            <w:vMerge w:val="restart"/>
            <w:tcBorders>
              <w:top w:val="nil"/>
              <w:left w:val="single" w:sz="4" w:space="0" w:color="auto"/>
              <w:bottom w:val="single" w:sz="4" w:space="0" w:color="auto"/>
              <w:right w:val="single" w:sz="4" w:space="0" w:color="auto"/>
            </w:tcBorders>
            <w:noWrap/>
            <w:vAlign w:val="center"/>
            <w:hideMark/>
          </w:tcPr>
          <w:p w14:paraId="20F2A74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08A70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0.83</w:t>
            </w:r>
          </w:p>
        </w:tc>
        <w:tc>
          <w:tcPr>
            <w:tcW w:w="1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FCE65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0.83</w:t>
            </w:r>
          </w:p>
        </w:tc>
        <w:tc>
          <w:tcPr>
            <w:tcW w:w="222" w:type="dxa"/>
            <w:vAlign w:val="center"/>
            <w:hideMark/>
          </w:tcPr>
          <w:p w14:paraId="671DDB9E" w14:textId="77777777" w:rsidR="00DA01CE" w:rsidRPr="00DA01CE" w:rsidRDefault="00DA01CE" w:rsidP="00DA01CE">
            <w:pPr>
              <w:rPr>
                <w:sz w:val="20"/>
                <w:szCs w:val="20"/>
              </w:rPr>
            </w:pPr>
          </w:p>
        </w:tc>
      </w:tr>
      <w:tr w:rsidR="00DA01CE" w:rsidRPr="00DA01CE" w14:paraId="5C96B63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4A81E873"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4BF724B"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nil"/>
              <w:right w:val="single" w:sz="4" w:space="0" w:color="auto"/>
            </w:tcBorders>
            <w:vAlign w:val="center"/>
            <w:hideMark/>
          </w:tcPr>
          <w:p w14:paraId="6F90A460"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AFEDDE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93B77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3F2342F"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3DC8D4C1"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157A1081" w14:textId="77777777" w:rsidTr="00DA01CE">
        <w:trPr>
          <w:trHeight w:val="135"/>
        </w:trPr>
        <w:tc>
          <w:tcPr>
            <w:tcW w:w="448" w:type="dxa"/>
            <w:vMerge/>
            <w:tcBorders>
              <w:top w:val="nil"/>
              <w:left w:val="single" w:sz="4" w:space="0" w:color="auto"/>
              <w:bottom w:val="single" w:sz="4" w:space="0" w:color="auto"/>
              <w:right w:val="single" w:sz="4" w:space="0" w:color="auto"/>
            </w:tcBorders>
            <w:vAlign w:val="center"/>
            <w:hideMark/>
          </w:tcPr>
          <w:p w14:paraId="1CDA6954"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2077836" w14:textId="77777777" w:rsidR="00DA01CE" w:rsidRPr="00DA01CE" w:rsidRDefault="00DA01CE" w:rsidP="00DA01CE">
            <w:pPr>
              <w:rPr>
                <w:rFonts w:ascii="Arial Armenian" w:hAnsi="Arial Armenian" w:cs="Arial"/>
                <w:color w:val="000000"/>
                <w:sz w:val="16"/>
                <w:szCs w:val="16"/>
              </w:rPr>
            </w:pPr>
          </w:p>
        </w:tc>
        <w:tc>
          <w:tcPr>
            <w:tcW w:w="747" w:type="dxa"/>
            <w:vMerge/>
            <w:tcBorders>
              <w:top w:val="nil"/>
              <w:left w:val="single" w:sz="4" w:space="0" w:color="auto"/>
              <w:bottom w:val="nil"/>
              <w:right w:val="single" w:sz="4" w:space="0" w:color="auto"/>
            </w:tcBorders>
            <w:vAlign w:val="center"/>
            <w:hideMark/>
          </w:tcPr>
          <w:p w14:paraId="739B680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BF318D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0D7695"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78AF09F" w14:textId="77777777" w:rsidR="00DA01CE" w:rsidRPr="00DA01CE" w:rsidRDefault="00DA01CE" w:rsidP="00DA01CE">
            <w:pPr>
              <w:rPr>
                <w:rFonts w:ascii="Arial Armenian" w:hAnsi="Arial Armenian" w:cs="Arial"/>
                <w:color w:val="000000"/>
                <w:sz w:val="16"/>
                <w:szCs w:val="16"/>
              </w:rPr>
            </w:pPr>
          </w:p>
        </w:tc>
        <w:tc>
          <w:tcPr>
            <w:tcW w:w="222" w:type="dxa"/>
            <w:tcBorders>
              <w:top w:val="nil"/>
              <w:left w:val="nil"/>
              <w:bottom w:val="nil"/>
              <w:right w:val="nil"/>
            </w:tcBorders>
            <w:noWrap/>
            <w:vAlign w:val="bottom"/>
            <w:hideMark/>
          </w:tcPr>
          <w:p w14:paraId="183DC9F9" w14:textId="77777777" w:rsidR="00DA01CE" w:rsidRPr="00DA01CE" w:rsidRDefault="00DA01CE" w:rsidP="00DA01CE">
            <w:pPr>
              <w:rPr>
                <w:sz w:val="20"/>
                <w:szCs w:val="20"/>
              </w:rPr>
            </w:pPr>
          </w:p>
        </w:tc>
      </w:tr>
      <w:tr w:rsidR="00D05336" w:rsidRPr="00DA01CE" w14:paraId="1011B451" w14:textId="77777777" w:rsidTr="00DA01CE">
        <w:trPr>
          <w:trHeight w:val="255"/>
        </w:trPr>
        <w:tc>
          <w:tcPr>
            <w:tcW w:w="448" w:type="dxa"/>
            <w:vMerge w:val="restart"/>
            <w:tcBorders>
              <w:top w:val="nil"/>
              <w:left w:val="single" w:sz="4" w:space="0" w:color="auto"/>
              <w:bottom w:val="nil"/>
              <w:right w:val="single" w:sz="4" w:space="0" w:color="auto"/>
            </w:tcBorders>
            <w:shd w:val="clear" w:color="000000" w:fill="B8CCE4"/>
            <w:noWrap/>
            <w:vAlign w:val="center"/>
            <w:hideMark/>
          </w:tcPr>
          <w:p w14:paraId="06D7DD7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nil"/>
              <w:left w:val="single" w:sz="4" w:space="0" w:color="auto"/>
              <w:bottom w:val="nil"/>
              <w:right w:val="single" w:sz="4" w:space="0" w:color="auto"/>
            </w:tcBorders>
            <w:shd w:val="clear" w:color="000000" w:fill="B8CCE4"/>
            <w:vAlign w:val="center"/>
            <w:hideMark/>
          </w:tcPr>
          <w:p w14:paraId="2256CA7C"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ë³ñù³íáñáõÙÝ»ñ</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оборудованиям</w:t>
            </w:r>
          </w:p>
        </w:tc>
        <w:tc>
          <w:tcPr>
            <w:tcW w:w="747" w:type="dxa"/>
            <w:vMerge w:val="restart"/>
            <w:tcBorders>
              <w:top w:val="nil"/>
              <w:left w:val="single" w:sz="4" w:space="0" w:color="auto"/>
              <w:bottom w:val="nil"/>
              <w:right w:val="single" w:sz="4" w:space="0" w:color="auto"/>
            </w:tcBorders>
            <w:shd w:val="clear" w:color="000000" w:fill="B8CCE4"/>
            <w:noWrap/>
            <w:vAlign w:val="center"/>
            <w:hideMark/>
          </w:tcPr>
          <w:p w14:paraId="76A2C4BF"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nil"/>
              <w:right w:val="single" w:sz="4" w:space="0" w:color="auto"/>
            </w:tcBorders>
            <w:shd w:val="clear" w:color="000000" w:fill="B8CCE4"/>
            <w:noWrap/>
            <w:vAlign w:val="center"/>
            <w:hideMark/>
          </w:tcPr>
          <w:p w14:paraId="5D62BB1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2FB023D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B8CCE4"/>
            <w:vAlign w:val="center"/>
            <w:hideMark/>
          </w:tcPr>
          <w:p w14:paraId="135AE730"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136.66</w:t>
            </w:r>
          </w:p>
        </w:tc>
        <w:tc>
          <w:tcPr>
            <w:tcW w:w="222" w:type="dxa"/>
            <w:vAlign w:val="center"/>
            <w:hideMark/>
          </w:tcPr>
          <w:p w14:paraId="2163E33F" w14:textId="77777777" w:rsidR="00DA01CE" w:rsidRPr="00DA01CE" w:rsidRDefault="00DA01CE" w:rsidP="00DA01CE">
            <w:pPr>
              <w:rPr>
                <w:sz w:val="20"/>
                <w:szCs w:val="20"/>
              </w:rPr>
            </w:pPr>
          </w:p>
        </w:tc>
      </w:tr>
      <w:tr w:rsidR="00DA01CE" w:rsidRPr="00DA01CE" w14:paraId="5B5FDCAA" w14:textId="77777777" w:rsidTr="00DA01CE">
        <w:trPr>
          <w:trHeight w:val="255"/>
        </w:trPr>
        <w:tc>
          <w:tcPr>
            <w:tcW w:w="448" w:type="dxa"/>
            <w:vMerge/>
            <w:tcBorders>
              <w:top w:val="nil"/>
              <w:left w:val="single" w:sz="4" w:space="0" w:color="auto"/>
              <w:bottom w:val="nil"/>
              <w:right w:val="single" w:sz="4" w:space="0" w:color="auto"/>
            </w:tcBorders>
            <w:vAlign w:val="center"/>
            <w:hideMark/>
          </w:tcPr>
          <w:p w14:paraId="123F456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nil"/>
              <w:right w:val="single" w:sz="4" w:space="0" w:color="auto"/>
            </w:tcBorders>
            <w:vAlign w:val="center"/>
            <w:hideMark/>
          </w:tcPr>
          <w:p w14:paraId="2055EF7D"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nil"/>
              <w:right w:val="single" w:sz="4" w:space="0" w:color="auto"/>
            </w:tcBorders>
            <w:vAlign w:val="center"/>
            <w:hideMark/>
          </w:tcPr>
          <w:p w14:paraId="1BD13FF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nil"/>
              <w:right w:val="single" w:sz="4" w:space="0" w:color="auto"/>
            </w:tcBorders>
            <w:vAlign w:val="center"/>
            <w:hideMark/>
          </w:tcPr>
          <w:p w14:paraId="458EB68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EFC1DF3"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7915B7C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1378E6D" w14:textId="77777777" w:rsidR="00DA01CE" w:rsidRPr="00DA01CE" w:rsidRDefault="00DA01CE" w:rsidP="00DA01CE">
            <w:pPr>
              <w:jc w:val="center"/>
              <w:rPr>
                <w:rFonts w:ascii="Arial Armenian" w:hAnsi="Arial Armenian" w:cs="Arial"/>
                <w:b/>
                <w:bCs/>
                <w:color w:val="000000"/>
                <w:sz w:val="16"/>
                <w:szCs w:val="16"/>
              </w:rPr>
            </w:pPr>
          </w:p>
        </w:tc>
      </w:tr>
      <w:tr w:rsidR="00D05336" w:rsidRPr="00DA01CE" w14:paraId="6B970564" w14:textId="77777777" w:rsidTr="00DA01CE">
        <w:trPr>
          <w:trHeight w:val="240"/>
        </w:trPr>
        <w:tc>
          <w:tcPr>
            <w:tcW w:w="448" w:type="dxa"/>
            <w:vMerge/>
            <w:tcBorders>
              <w:top w:val="nil"/>
              <w:left w:val="single" w:sz="4" w:space="0" w:color="auto"/>
              <w:bottom w:val="single" w:sz="4" w:space="0" w:color="auto"/>
              <w:right w:val="single" w:sz="4" w:space="0" w:color="auto"/>
            </w:tcBorders>
            <w:vAlign w:val="center"/>
            <w:hideMark/>
          </w:tcPr>
          <w:p w14:paraId="07A14346"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509E7BEB"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nil"/>
              <w:right w:val="single" w:sz="4" w:space="0" w:color="auto"/>
            </w:tcBorders>
            <w:vAlign w:val="center"/>
            <w:hideMark/>
          </w:tcPr>
          <w:p w14:paraId="6B04B5A5"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nil"/>
              <w:right w:val="single" w:sz="4" w:space="0" w:color="auto"/>
            </w:tcBorders>
            <w:vAlign w:val="center"/>
            <w:hideMark/>
          </w:tcPr>
          <w:p w14:paraId="2EB95B8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F902C4"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6EBDFEF"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61FABFA5" w14:textId="77777777" w:rsidR="00DA01CE" w:rsidRPr="00DA01CE" w:rsidRDefault="00DA01CE" w:rsidP="00DA01CE">
            <w:pPr>
              <w:rPr>
                <w:sz w:val="20"/>
                <w:szCs w:val="20"/>
              </w:rPr>
            </w:pPr>
          </w:p>
        </w:tc>
      </w:tr>
      <w:tr w:rsidR="00DA01CE" w:rsidRPr="00DA01CE" w14:paraId="059499F2" w14:textId="77777777" w:rsidTr="00DA01CE">
        <w:trPr>
          <w:trHeight w:val="255"/>
        </w:trPr>
        <w:tc>
          <w:tcPr>
            <w:tcW w:w="448" w:type="dxa"/>
            <w:vMerge w:val="restart"/>
            <w:tcBorders>
              <w:top w:val="single" w:sz="4" w:space="0" w:color="auto"/>
              <w:left w:val="single" w:sz="4" w:space="0" w:color="auto"/>
              <w:bottom w:val="nil"/>
              <w:right w:val="single" w:sz="4" w:space="0" w:color="auto"/>
            </w:tcBorders>
            <w:shd w:val="clear" w:color="000000" w:fill="DCE6F1"/>
            <w:noWrap/>
            <w:vAlign w:val="center"/>
            <w:hideMark/>
          </w:tcPr>
          <w:p w14:paraId="1BB6AF1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single" w:sz="4" w:space="0" w:color="auto"/>
              <w:left w:val="single" w:sz="4" w:space="0" w:color="auto"/>
              <w:bottom w:val="nil"/>
              <w:right w:val="single" w:sz="4" w:space="0" w:color="auto"/>
            </w:tcBorders>
            <w:shd w:val="clear" w:color="000000" w:fill="DCE6F1"/>
            <w:vAlign w:val="center"/>
            <w:hideMark/>
          </w:tcPr>
          <w:p w14:paraId="4A68A0A9"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ÎßÇéÁ ë³ñù³íáñáõÙÝ»ñ</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Процент</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оборудованиям</w:t>
            </w:r>
          </w:p>
        </w:tc>
        <w:tc>
          <w:tcPr>
            <w:tcW w:w="74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AE844E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BA8B6D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27A9320"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336AD744"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0.47%</w:t>
            </w:r>
          </w:p>
        </w:tc>
        <w:tc>
          <w:tcPr>
            <w:tcW w:w="222" w:type="dxa"/>
            <w:vAlign w:val="center"/>
            <w:hideMark/>
          </w:tcPr>
          <w:p w14:paraId="24D11EBA" w14:textId="77777777" w:rsidR="00DA01CE" w:rsidRPr="00DA01CE" w:rsidRDefault="00DA01CE" w:rsidP="00DA01CE">
            <w:pPr>
              <w:rPr>
                <w:sz w:val="20"/>
                <w:szCs w:val="20"/>
              </w:rPr>
            </w:pPr>
          </w:p>
        </w:tc>
      </w:tr>
      <w:tr w:rsidR="00DA01CE" w:rsidRPr="00DA01CE" w14:paraId="10F43DCB" w14:textId="77777777" w:rsidTr="00DA01CE">
        <w:trPr>
          <w:trHeight w:val="255"/>
        </w:trPr>
        <w:tc>
          <w:tcPr>
            <w:tcW w:w="448" w:type="dxa"/>
            <w:vMerge/>
            <w:tcBorders>
              <w:top w:val="nil"/>
              <w:left w:val="single" w:sz="4" w:space="0" w:color="auto"/>
              <w:bottom w:val="nil"/>
              <w:right w:val="single" w:sz="4" w:space="0" w:color="auto"/>
            </w:tcBorders>
            <w:vAlign w:val="center"/>
            <w:hideMark/>
          </w:tcPr>
          <w:p w14:paraId="30E27A4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nil"/>
              <w:right w:val="single" w:sz="4" w:space="0" w:color="auto"/>
            </w:tcBorders>
            <w:vAlign w:val="center"/>
            <w:hideMark/>
          </w:tcPr>
          <w:p w14:paraId="7B79094B"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D6681D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090489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3C70FE"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BC767FC"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BED12BA" w14:textId="77777777" w:rsidR="00DA01CE" w:rsidRPr="00DA01CE" w:rsidRDefault="00DA01CE" w:rsidP="00DA01CE">
            <w:pPr>
              <w:jc w:val="center"/>
              <w:rPr>
                <w:rFonts w:ascii="Arial Armenian" w:hAnsi="Arial Armenian" w:cs="Arial"/>
                <w:b/>
                <w:bCs/>
                <w:color w:val="000000"/>
                <w:sz w:val="16"/>
                <w:szCs w:val="16"/>
              </w:rPr>
            </w:pPr>
          </w:p>
        </w:tc>
      </w:tr>
      <w:tr w:rsidR="00D05336" w:rsidRPr="00DA01CE" w14:paraId="33D36EB3" w14:textId="77777777" w:rsidTr="00DA01CE">
        <w:trPr>
          <w:trHeight w:val="120"/>
        </w:trPr>
        <w:tc>
          <w:tcPr>
            <w:tcW w:w="448" w:type="dxa"/>
            <w:vMerge/>
            <w:tcBorders>
              <w:top w:val="nil"/>
              <w:left w:val="single" w:sz="4" w:space="0" w:color="auto"/>
              <w:bottom w:val="single" w:sz="4" w:space="0" w:color="auto"/>
              <w:right w:val="single" w:sz="4" w:space="0" w:color="auto"/>
            </w:tcBorders>
            <w:vAlign w:val="center"/>
            <w:hideMark/>
          </w:tcPr>
          <w:p w14:paraId="04F34E85"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517F985"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3CC1573"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75F7DB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67DF3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CEBA1EA"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6AF72CA" w14:textId="77777777" w:rsidR="00DA01CE" w:rsidRPr="00DA01CE" w:rsidRDefault="00DA01CE" w:rsidP="00DA01CE">
            <w:pPr>
              <w:rPr>
                <w:sz w:val="20"/>
                <w:szCs w:val="20"/>
              </w:rPr>
            </w:pPr>
          </w:p>
        </w:tc>
      </w:tr>
      <w:tr w:rsidR="00DA01CE" w:rsidRPr="00DA01CE" w14:paraId="6D3764D7" w14:textId="77777777" w:rsidTr="00DA01CE">
        <w:trPr>
          <w:trHeight w:val="255"/>
        </w:trPr>
        <w:tc>
          <w:tcPr>
            <w:tcW w:w="448" w:type="dxa"/>
            <w:vMerge w:val="restart"/>
            <w:tcBorders>
              <w:top w:val="single" w:sz="4" w:space="0" w:color="auto"/>
              <w:left w:val="single" w:sz="4" w:space="0" w:color="auto"/>
              <w:bottom w:val="nil"/>
              <w:right w:val="single" w:sz="4" w:space="0" w:color="auto"/>
            </w:tcBorders>
            <w:shd w:val="clear" w:color="000000" w:fill="B8CCE4"/>
            <w:noWrap/>
            <w:vAlign w:val="center"/>
            <w:hideMark/>
          </w:tcPr>
          <w:p w14:paraId="514A8F2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single" w:sz="4" w:space="0" w:color="auto"/>
              <w:left w:val="single" w:sz="4" w:space="0" w:color="auto"/>
              <w:bottom w:val="nil"/>
              <w:right w:val="single" w:sz="4" w:space="0" w:color="auto"/>
            </w:tcBorders>
            <w:shd w:val="clear" w:color="000000" w:fill="B8CCE4"/>
            <w:vAlign w:val="center"/>
            <w:hideMark/>
          </w:tcPr>
          <w:p w14:paraId="3462F256"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µáÉáñ µ³ÅÇÝÝ»ñáí + ë³ñù³íáñáõÙÝ»ñ</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всем</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разделям</w:t>
            </w:r>
            <w:r w:rsidRPr="00DA01CE">
              <w:rPr>
                <w:rFonts w:ascii="Arial Armenian" w:hAnsi="Arial Armenian" w:cs="Arial"/>
                <w:b/>
                <w:bCs/>
                <w:color w:val="000000"/>
                <w:sz w:val="16"/>
                <w:szCs w:val="16"/>
                <w:lang w:val="ru-RU"/>
              </w:rPr>
              <w:t xml:space="preserve"> + </w:t>
            </w:r>
            <w:r w:rsidRPr="00DA01CE">
              <w:rPr>
                <w:rFonts w:ascii="Calibri" w:hAnsi="Calibri" w:cs="Calibri"/>
                <w:b/>
                <w:bCs/>
                <w:color w:val="000000"/>
                <w:sz w:val="16"/>
                <w:szCs w:val="16"/>
                <w:lang w:val="ru-RU"/>
              </w:rPr>
              <w:t>оборудования</w:t>
            </w:r>
          </w:p>
        </w:tc>
        <w:tc>
          <w:tcPr>
            <w:tcW w:w="747"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52F789EF"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7D73749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514D55E5"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B8CCE4"/>
            <w:vAlign w:val="center"/>
            <w:hideMark/>
          </w:tcPr>
          <w:p w14:paraId="1EE50823"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29312.22</w:t>
            </w:r>
          </w:p>
        </w:tc>
        <w:tc>
          <w:tcPr>
            <w:tcW w:w="222" w:type="dxa"/>
            <w:vAlign w:val="center"/>
            <w:hideMark/>
          </w:tcPr>
          <w:p w14:paraId="5375E74D" w14:textId="77777777" w:rsidR="00DA01CE" w:rsidRPr="00DA01CE" w:rsidRDefault="00DA01CE" w:rsidP="00DA01CE">
            <w:pPr>
              <w:rPr>
                <w:sz w:val="20"/>
                <w:szCs w:val="20"/>
              </w:rPr>
            </w:pPr>
          </w:p>
        </w:tc>
      </w:tr>
      <w:tr w:rsidR="00DA01CE" w:rsidRPr="00DA01CE" w14:paraId="56144C9F" w14:textId="77777777" w:rsidTr="00DA01CE">
        <w:trPr>
          <w:trHeight w:val="255"/>
        </w:trPr>
        <w:tc>
          <w:tcPr>
            <w:tcW w:w="448" w:type="dxa"/>
            <w:vMerge/>
            <w:tcBorders>
              <w:top w:val="nil"/>
              <w:left w:val="single" w:sz="4" w:space="0" w:color="auto"/>
              <w:bottom w:val="nil"/>
              <w:right w:val="single" w:sz="4" w:space="0" w:color="auto"/>
            </w:tcBorders>
            <w:vAlign w:val="center"/>
            <w:hideMark/>
          </w:tcPr>
          <w:p w14:paraId="01246D3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nil"/>
              <w:right w:val="single" w:sz="4" w:space="0" w:color="auto"/>
            </w:tcBorders>
            <w:vAlign w:val="center"/>
            <w:hideMark/>
          </w:tcPr>
          <w:p w14:paraId="6D7E9A0A"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2CE8614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9E8B88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FC2E26"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28831B2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48B4AB16" w14:textId="77777777" w:rsidR="00DA01CE" w:rsidRPr="00DA01CE" w:rsidRDefault="00DA01CE" w:rsidP="00DA01CE">
            <w:pPr>
              <w:jc w:val="center"/>
              <w:rPr>
                <w:rFonts w:ascii="Arial Armenian" w:hAnsi="Arial Armenian" w:cs="Arial"/>
                <w:b/>
                <w:bCs/>
                <w:color w:val="000000"/>
                <w:sz w:val="16"/>
                <w:szCs w:val="16"/>
              </w:rPr>
            </w:pPr>
          </w:p>
        </w:tc>
      </w:tr>
      <w:tr w:rsidR="00D05336" w:rsidRPr="00DA01CE" w14:paraId="49A8215B"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63CC6399"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315DDBE"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68E890D9"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D09B1F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FD487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AD1E11D"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30B5CDE2" w14:textId="77777777" w:rsidR="00DA01CE" w:rsidRPr="00DA01CE" w:rsidRDefault="00DA01CE" w:rsidP="00DA01CE">
            <w:pPr>
              <w:rPr>
                <w:sz w:val="20"/>
                <w:szCs w:val="20"/>
              </w:rPr>
            </w:pPr>
          </w:p>
        </w:tc>
      </w:tr>
      <w:tr w:rsidR="00DA01CE" w:rsidRPr="00DA01CE" w14:paraId="116B2E0C" w14:textId="77777777" w:rsidTr="00DA01CE">
        <w:trPr>
          <w:trHeight w:val="255"/>
        </w:trPr>
        <w:tc>
          <w:tcPr>
            <w:tcW w:w="448" w:type="dxa"/>
            <w:vMerge w:val="restart"/>
            <w:tcBorders>
              <w:top w:val="single" w:sz="4" w:space="0" w:color="auto"/>
              <w:left w:val="single" w:sz="4" w:space="0" w:color="auto"/>
              <w:bottom w:val="nil"/>
              <w:right w:val="single" w:sz="4" w:space="0" w:color="auto"/>
            </w:tcBorders>
            <w:shd w:val="clear" w:color="000000" w:fill="DCE6F1"/>
            <w:noWrap/>
            <w:vAlign w:val="center"/>
            <w:hideMark/>
          </w:tcPr>
          <w:p w14:paraId="52147A1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single" w:sz="4" w:space="0" w:color="auto"/>
              <w:left w:val="single" w:sz="4" w:space="0" w:color="auto"/>
              <w:bottom w:val="nil"/>
              <w:right w:val="single" w:sz="4" w:space="0" w:color="auto"/>
            </w:tcBorders>
            <w:shd w:val="clear" w:color="000000" w:fill="DCE6F1"/>
            <w:vAlign w:val="center"/>
            <w:hideMark/>
          </w:tcPr>
          <w:p w14:paraId="769DDDD6"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ÏßÇéÁ</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Процент</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всего</w:t>
            </w:r>
            <w:r w:rsidRPr="00DA01CE">
              <w:rPr>
                <w:rFonts w:ascii="Arial Armenian" w:hAnsi="Arial Armenian" w:cs="Arial"/>
                <w:b/>
                <w:bCs/>
                <w:color w:val="000000"/>
                <w:sz w:val="16"/>
                <w:szCs w:val="16"/>
                <w:lang w:val="ru-RU"/>
              </w:rPr>
              <w:t>/</w:t>
            </w:r>
          </w:p>
        </w:tc>
        <w:tc>
          <w:tcPr>
            <w:tcW w:w="74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1544E22"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A463DB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3B9E39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7D5C7FA6"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100.0%</w:t>
            </w:r>
          </w:p>
        </w:tc>
        <w:tc>
          <w:tcPr>
            <w:tcW w:w="222" w:type="dxa"/>
            <w:vAlign w:val="center"/>
            <w:hideMark/>
          </w:tcPr>
          <w:p w14:paraId="609A102B" w14:textId="77777777" w:rsidR="00DA01CE" w:rsidRPr="00DA01CE" w:rsidRDefault="00DA01CE" w:rsidP="00DA01CE">
            <w:pPr>
              <w:rPr>
                <w:sz w:val="20"/>
                <w:szCs w:val="20"/>
              </w:rPr>
            </w:pPr>
          </w:p>
        </w:tc>
      </w:tr>
      <w:tr w:rsidR="00D05336" w:rsidRPr="00DA01CE" w14:paraId="3197377F"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7D22F77"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3573CF68"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36E8A73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62D78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F3DA0B"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E00BD12"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2D625D04"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2CE08488" w14:textId="77777777" w:rsidTr="00DA01CE">
        <w:trPr>
          <w:trHeight w:val="255"/>
        </w:trPr>
        <w:tc>
          <w:tcPr>
            <w:tcW w:w="448" w:type="dxa"/>
            <w:vMerge w:val="restart"/>
            <w:tcBorders>
              <w:top w:val="single" w:sz="4" w:space="0" w:color="auto"/>
              <w:left w:val="single" w:sz="4" w:space="0" w:color="auto"/>
              <w:bottom w:val="nil"/>
              <w:right w:val="single" w:sz="4" w:space="0" w:color="auto"/>
            </w:tcBorders>
            <w:shd w:val="clear" w:color="000000" w:fill="DCE6F1"/>
            <w:noWrap/>
            <w:vAlign w:val="center"/>
            <w:hideMark/>
          </w:tcPr>
          <w:p w14:paraId="1138E33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single" w:sz="4" w:space="0" w:color="auto"/>
              <w:left w:val="single" w:sz="4" w:space="0" w:color="auto"/>
              <w:bottom w:val="nil"/>
              <w:right w:val="single" w:sz="4" w:space="0" w:color="auto"/>
            </w:tcBorders>
            <w:shd w:val="clear" w:color="000000" w:fill="DCE6F1"/>
            <w:vAlign w:val="center"/>
            <w:hideMark/>
          </w:tcPr>
          <w:p w14:paraId="4E70C9C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²²Ð, 20%</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НДС</w:t>
            </w:r>
            <w:r w:rsidRPr="00DA01CE">
              <w:rPr>
                <w:rFonts w:ascii="Arial Armenian" w:hAnsi="Arial Armenian" w:cs="Arial"/>
                <w:b/>
                <w:bCs/>
                <w:color w:val="000000"/>
                <w:sz w:val="16"/>
                <w:szCs w:val="16"/>
              </w:rPr>
              <w:t>, 20%</w:t>
            </w:r>
          </w:p>
        </w:tc>
        <w:tc>
          <w:tcPr>
            <w:tcW w:w="747"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7F8F41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4B8DD5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30F206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DCE6F1"/>
            <w:vAlign w:val="center"/>
            <w:hideMark/>
          </w:tcPr>
          <w:p w14:paraId="365BD1AF"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5862.44</w:t>
            </w:r>
          </w:p>
        </w:tc>
        <w:tc>
          <w:tcPr>
            <w:tcW w:w="222" w:type="dxa"/>
            <w:vAlign w:val="center"/>
            <w:hideMark/>
          </w:tcPr>
          <w:p w14:paraId="7B88097A" w14:textId="77777777" w:rsidR="00DA01CE" w:rsidRPr="00DA01CE" w:rsidRDefault="00DA01CE" w:rsidP="00DA01CE">
            <w:pPr>
              <w:rPr>
                <w:sz w:val="20"/>
                <w:szCs w:val="20"/>
              </w:rPr>
            </w:pPr>
          </w:p>
        </w:tc>
      </w:tr>
      <w:tr w:rsidR="00DA01CE" w:rsidRPr="00DA01CE" w14:paraId="6BC6CAE1" w14:textId="77777777" w:rsidTr="00DA01CE">
        <w:trPr>
          <w:trHeight w:val="255"/>
        </w:trPr>
        <w:tc>
          <w:tcPr>
            <w:tcW w:w="448" w:type="dxa"/>
            <w:vMerge/>
            <w:tcBorders>
              <w:top w:val="nil"/>
              <w:left w:val="single" w:sz="4" w:space="0" w:color="auto"/>
              <w:bottom w:val="nil"/>
              <w:right w:val="single" w:sz="4" w:space="0" w:color="auto"/>
            </w:tcBorders>
            <w:vAlign w:val="center"/>
            <w:hideMark/>
          </w:tcPr>
          <w:p w14:paraId="3C492EF2"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nil"/>
              <w:right w:val="single" w:sz="4" w:space="0" w:color="auto"/>
            </w:tcBorders>
            <w:vAlign w:val="center"/>
            <w:hideMark/>
          </w:tcPr>
          <w:p w14:paraId="5E9AD613"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751380C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8401F0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F2DCA8"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607EAB3"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58C3D4C7" w14:textId="77777777" w:rsidR="00DA01CE" w:rsidRPr="00DA01CE" w:rsidRDefault="00DA01CE" w:rsidP="00DA01CE">
            <w:pPr>
              <w:jc w:val="center"/>
              <w:rPr>
                <w:rFonts w:ascii="Arial Armenian" w:hAnsi="Arial Armenian" w:cs="Arial"/>
                <w:b/>
                <w:bCs/>
                <w:color w:val="000000"/>
                <w:sz w:val="16"/>
                <w:szCs w:val="16"/>
              </w:rPr>
            </w:pPr>
          </w:p>
        </w:tc>
      </w:tr>
      <w:tr w:rsidR="00D05336" w:rsidRPr="00DA01CE" w14:paraId="6577FE25" w14:textId="77777777" w:rsidTr="00DA01CE">
        <w:trPr>
          <w:trHeight w:val="165"/>
        </w:trPr>
        <w:tc>
          <w:tcPr>
            <w:tcW w:w="448" w:type="dxa"/>
            <w:vMerge/>
            <w:tcBorders>
              <w:top w:val="nil"/>
              <w:left w:val="single" w:sz="4" w:space="0" w:color="auto"/>
              <w:bottom w:val="single" w:sz="4" w:space="0" w:color="auto"/>
              <w:right w:val="single" w:sz="4" w:space="0" w:color="auto"/>
            </w:tcBorders>
            <w:vAlign w:val="center"/>
            <w:hideMark/>
          </w:tcPr>
          <w:p w14:paraId="44620BDB"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006D9C9D"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81DF487"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03A891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A9A5C8"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6749E639"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9121338" w14:textId="77777777" w:rsidR="00DA01CE" w:rsidRPr="00DA01CE" w:rsidRDefault="00DA01CE" w:rsidP="00DA01CE">
            <w:pPr>
              <w:rPr>
                <w:sz w:val="20"/>
                <w:szCs w:val="20"/>
              </w:rPr>
            </w:pPr>
          </w:p>
        </w:tc>
      </w:tr>
      <w:tr w:rsidR="00DA01CE" w:rsidRPr="00DA01CE" w14:paraId="0A6ECD78" w14:textId="77777777" w:rsidTr="00DA01CE">
        <w:trPr>
          <w:trHeight w:val="255"/>
        </w:trPr>
        <w:tc>
          <w:tcPr>
            <w:tcW w:w="448" w:type="dxa"/>
            <w:vMerge w:val="restart"/>
            <w:tcBorders>
              <w:top w:val="single" w:sz="4" w:space="0" w:color="auto"/>
              <w:left w:val="single" w:sz="4" w:space="0" w:color="auto"/>
              <w:bottom w:val="nil"/>
              <w:right w:val="single" w:sz="4" w:space="0" w:color="auto"/>
            </w:tcBorders>
            <w:shd w:val="clear" w:color="000000" w:fill="B8CCE4"/>
            <w:noWrap/>
            <w:vAlign w:val="center"/>
            <w:hideMark/>
          </w:tcPr>
          <w:p w14:paraId="475DB12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515" w:type="dxa"/>
            <w:vMerge w:val="restart"/>
            <w:tcBorders>
              <w:top w:val="single" w:sz="4" w:space="0" w:color="auto"/>
              <w:left w:val="single" w:sz="4" w:space="0" w:color="auto"/>
              <w:bottom w:val="nil"/>
              <w:right w:val="single" w:sz="4" w:space="0" w:color="auto"/>
            </w:tcBorders>
            <w:shd w:val="clear" w:color="000000" w:fill="B8CCE4"/>
            <w:vAlign w:val="center"/>
            <w:hideMark/>
          </w:tcPr>
          <w:p w14:paraId="7060F0BD"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ÀÝ¹³Ù»ÝÁ</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ВСЕГО</w:t>
            </w:r>
          </w:p>
        </w:tc>
        <w:tc>
          <w:tcPr>
            <w:tcW w:w="747"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520073E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766A43E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65BB9B2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1034" w:type="dxa"/>
            <w:vMerge w:val="restart"/>
            <w:tcBorders>
              <w:top w:val="nil"/>
              <w:left w:val="single" w:sz="4" w:space="0" w:color="auto"/>
              <w:bottom w:val="single" w:sz="4" w:space="0" w:color="auto"/>
              <w:right w:val="single" w:sz="4" w:space="0" w:color="auto"/>
            </w:tcBorders>
            <w:shd w:val="clear" w:color="000000" w:fill="B8CCE4"/>
            <w:vAlign w:val="center"/>
            <w:hideMark/>
          </w:tcPr>
          <w:p w14:paraId="693B3367" w14:textId="4FC4FA69" w:rsidR="00DA01CE" w:rsidRPr="00DA01CE" w:rsidRDefault="00DA01CE" w:rsidP="00DA01CE">
            <w:pPr>
              <w:jc w:val="center"/>
              <w:rPr>
                <w:rFonts w:ascii="Arial Armenian" w:hAnsi="Arial Armenian" w:cs="Arial"/>
                <w:b/>
                <w:bCs/>
                <w:color w:val="000000"/>
                <w:sz w:val="16"/>
                <w:szCs w:val="16"/>
              </w:rPr>
            </w:pPr>
          </w:p>
        </w:tc>
        <w:tc>
          <w:tcPr>
            <w:tcW w:w="222" w:type="dxa"/>
            <w:vAlign w:val="center"/>
            <w:hideMark/>
          </w:tcPr>
          <w:p w14:paraId="1F2FDE45" w14:textId="77777777" w:rsidR="00DA01CE" w:rsidRPr="00DA01CE" w:rsidRDefault="00DA01CE" w:rsidP="00DA01CE">
            <w:pPr>
              <w:rPr>
                <w:sz w:val="20"/>
                <w:szCs w:val="20"/>
              </w:rPr>
            </w:pPr>
          </w:p>
        </w:tc>
      </w:tr>
      <w:tr w:rsidR="00D05336" w:rsidRPr="00DA01CE" w14:paraId="6144408A" w14:textId="77777777" w:rsidTr="00DA01CE">
        <w:trPr>
          <w:trHeight w:val="255"/>
        </w:trPr>
        <w:tc>
          <w:tcPr>
            <w:tcW w:w="448" w:type="dxa"/>
            <w:vMerge/>
            <w:tcBorders>
              <w:top w:val="nil"/>
              <w:left w:val="single" w:sz="4" w:space="0" w:color="auto"/>
              <w:bottom w:val="single" w:sz="4" w:space="0" w:color="auto"/>
              <w:right w:val="single" w:sz="4" w:space="0" w:color="auto"/>
            </w:tcBorders>
            <w:vAlign w:val="center"/>
            <w:hideMark/>
          </w:tcPr>
          <w:p w14:paraId="57CD243F" w14:textId="77777777" w:rsidR="00DA01CE" w:rsidRPr="00DA01CE" w:rsidRDefault="00DA01CE" w:rsidP="00DA01CE">
            <w:pPr>
              <w:rPr>
                <w:rFonts w:ascii="Arial Armenian" w:hAnsi="Arial Armenian" w:cs="Arial"/>
                <w:color w:val="000000"/>
                <w:sz w:val="16"/>
                <w:szCs w:val="16"/>
              </w:rPr>
            </w:pPr>
          </w:p>
        </w:tc>
        <w:tc>
          <w:tcPr>
            <w:tcW w:w="6515" w:type="dxa"/>
            <w:vMerge/>
            <w:tcBorders>
              <w:top w:val="nil"/>
              <w:left w:val="single" w:sz="4" w:space="0" w:color="auto"/>
              <w:bottom w:val="single" w:sz="4" w:space="0" w:color="auto"/>
              <w:right w:val="single" w:sz="4" w:space="0" w:color="auto"/>
            </w:tcBorders>
            <w:vAlign w:val="center"/>
            <w:hideMark/>
          </w:tcPr>
          <w:p w14:paraId="73F472CE"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3E53496"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B1F19C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2C1B51"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0E20C53A" w14:textId="77777777" w:rsidR="00DA01CE" w:rsidRPr="00DA01CE" w:rsidRDefault="00DA01CE" w:rsidP="00DA01CE">
            <w:pPr>
              <w:rPr>
                <w:rFonts w:ascii="Arial Armenian" w:hAnsi="Arial Armenian" w:cs="Arial"/>
                <w:b/>
                <w:bCs/>
                <w:color w:val="000000"/>
                <w:sz w:val="16"/>
                <w:szCs w:val="16"/>
              </w:rPr>
            </w:pPr>
          </w:p>
        </w:tc>
        <w:tc>
          <w:tcPr>
            <w:tcW w:w="222" w:type="dxa"/>
            <w:tcBorders>
              <w:top w:val="nil"/>
              <w:left w:val="nil"/>
              <w:bottom w:val="nil"/>
              <w:right w:val="nil"/>
            </w:tcBorders>
            <w:noWrap/>
            <w:vAlign w:val="bottom"/>
            <w:hideMark/>
          </w:tcPr>
          <w:p w14:paraId="1A3AEA89"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4980F026" w14:textId="77777777" w:rsidTr="00DA01CE">
        <w:trPr>
          <w:gridAfter w:val="1"/>
          <w:wAfter w:w="222" w:type="dxa"/>
          <w:trHeight w:val="276"/>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126CE5DF" w14:textId="77777777" w:rsidR="00DA01CE" w:rsidRPr="00DA01CE" w:rsidRDefault="00DA01CE" w:rsidP="00DA01CE">
            <w:pPr>
              <w:rPr>
                <w:rFonts w:ascii="Arial Armenian" w:hAnsi="Arial Armenian" w:cs="Arial"/>
                <w:color w:val="000000"/>
                <w:sz w:val="16"/>
                <w:szCs w:val="16"/>
              </w:rPr>
            </w:pPr>
          </w:p>
        </w:tc>
        <w:tc>
          <w:tcPr>
            <w:tcW w:w="6515" w:type="dxa"/>
            <w:vMerge/>
            <w:tcBorders>
              <w:top w:val="single" w:sz="4" w:space="0" w:color="auto"/>
              <w:left w:val="single" w:sz="4" w:space="0" w:color="auto"/>
              <w:bottom w:val="single" w:sz="4" w:space="0" w:color="auto"/>
              <w:right w:val="single" w:sz="4" w:space="0" w:color="auto"/>
            </w:tcBorders>
            <w:vAlign w:val="center"/>
            <w:hideMark/>
          </w:tcPr>
          <w:p w14:paraId="76BB5986" w14:textId="77777777" w:rsidR="00DA01CE" w:rsidRPr="00DA01CE" w:rsidRDefault="00DA01CE" w:rsidP="00DA01CE">
            <w:pPr>
              <w:rPr>
                <w:rFonts w:ascii="Arial Armenian" w:hAnsi="Arial Armenian" w:cs="Arial"/>
                <w:b/>
                <w:bCs/>
                <w:color w:val="000000"/>
                <w:sz w:val="16"/>
                <w:szCs w:val="16"/>
              </w:rPr>
            </w:pPr>
          </w:p>
        </w:tc>
        <w:tc>
          <w:tcPr>
            <w:tcW w:w="747" w:type="dxa"/>
            <w:vMerge/>
            <w:tcBorders>
              <w:top w:val="nil"/>
              <w:left w:val="single" w:sz="4" w:space="0" w:color="auto"/>
              <w:bottom w:val="single" w:sz="4" w:space="0" w:color="auto"/>
              <w:right w:val="single" w:sz="4" w:space="0" w:color="auto"/>
            </w:tcBorders>
            <w:vAlign w:val="center"/>
            <w:hideMark/>
          </w:tcPr>
          <w:p w14:paraId="0C666EC1" w14:textId="77777777" w:rsidR="00DA01CE" w:rsidRPr="00DA01CE" w:rsidRDefault="00DA01CE" w:rsidP="00DA01CE">
            <w:pPr>
              <w:rPr>
                <w:rFonts w:ascii="Arial Armenian" w:hAnsi="Arial Armenian" w:cs="Arial"/>
                <w:color w:val="000000"/>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0B3AC5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E86C37" w14:textId="77777777" w:rsidR="00DA01CE" w:rsidRPr="00DA01CE" w:rsidRDefault="00DA01CE" w:rsidP="00DA01CE">
            <w:pPr>
              <w:rPr>
                <w:rFonts w:ascii="Arial Armenian" w:hAnsi="Arial Armenian" w:cs="Arial"/>
                <w:color w:val="000000"/>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14:paraId="4A8C3A32" w14:textId="77777777" w:rsidR="00DA01CE" w:rsidRPr="00DA01CE" w:rsidRDefault="00DA01CE" w:rsidP="00DA01CE">
            <w:pPr>
              <w:rPr>
                <w:rFonts w:ascii="Arial Armenian" w:hAnsi="Arial Armenian" w:cs="Arial"/>
                <w:b/>
                <w:bCs/>
                <w:color w:val="000000"/>
                <w:sz w:val="16"/>
                <w:szCs w:val="16"/>
              </w:rPr>
            </w:pPr>
          </w:p>
        </w:tc>
      </w:tr>
    </w:tbl>
    <w:p w14:paraId="2EC16793" w14:textId="77777777" w:rsidR="00246D90" w:rsidRDefault="00246D90" w:rsidP="00246D90">
      <w:pPr>
        <w:jc w:val="center"/>
        <w:rPr>
          <w:rFonts w:ascii="GHEA Grapalat" w:hAnsi="GHEA Grapalat"/>
          <w:i/>
          <w:lang w:val="hy-AM"/>
        </w:rPr>
      </w:pPr>
    </w:p>
    <w:p w14:paraId="0853EB3B" w14:textId="216F5EEC" w:rsidR="00246D90" w:rsidRPr="00246D90" w:rsidRDefault="00246D90" w:rsidP="00246D90">
      <w:pPr>
        <w:jc w:val="center"/>
        <w:rPr>
          <w:rFonts w:ascii="GHEA Grapalat" w:hAnsi="GHEA Grapalat"/>
          <w:b/>
          <w:bCs/>
          <w:i/>
          <w:lang w:val="hy-AM"/>
        </w:rPr>
      </w:pPr>
      <w:r w:rsidRPr="00246D90">
        <w:rPr>
          <w:rFonts w:ascii="GHEA Grapalat" w:hAnsi="GHEA Grapalat"/>
          <w:b/>
          <w:bCs/>
          <w:i/>
          <w:lang w:val="hy-AM"/>
        </w:rPr>
        <w:t>ՉԱՓԱԲԱԺԻՆ-</w:t>
      </w:r>
      <w:r>
        <w:rPr>
          <w:rFonts w:ascii="GHEA Grapalat" w:hAnsi="GHEA Grapalat"/>
          <w:b/>
          <w:bCs/>
          <w:i/>
          <w:lang w:val="hy-AM"/>
        </w:rPr>
        <w:t>2</w:t>
      </w:r>
    </w:p>
    <w:p w14:paraId="259EC753" w14:textId="33F130C1" w:rsidR="00246D90" w:rsidRDefault="00DA01CE" w:rsidP="00246D90">
      <w:pPr>
        <w:jc w:val="center"/>
        <w:rPr>
          <w:rFonts w:ascii="GHEA Grapalat" w:hAnsi="GHEA Grapalat"/>
          <w:i/>
          <w:lang w:val="hy-AM"/>
        </w:rPr>
      </w:pPr>
      <w:r w:rsidRPr="00246D90">
        <w:rPr>
          <w:rFonts w:ascii="GHEA Grapalat" w:hAnsi="GHEA Grapalat"/>
          <w:i/>
          <w:lang w:val="hy-AM"/>
        </w:rPr>
        <w:lastRenderedPageBreak/>
        <w:t>ԵՐ</w:t>
      </w:r>
      <w:r>
        <w:rPr>
          <w:rFonts w:ascii="GHEA Grapalat" w:hAnsi="GHEA Grapalat"/>
          <w:i/>
          <w:lang w:val="hy-AM"/>
        </w:rPr>
        <w:t>ԵՎ</w:t>
      </w:r>
      <w:r w:rsidRPr="00246D90">
        <w:rPr>
          <w:rFonts w:ascii="GHEA Grapalat" w:hAnsi="GHEA Grapalat"/>
          <w:i/>
          <w:lang w:val="hy-AM"/>
        </w:rPr>
        <w:t>ԱՆ ՔԱՂԱՔԻ ՔԱՆԱՔԵՌ-ԶԵՅԹՈՒՆ ՎԱՐՉԱԿԱՆ ՇՐՋԱՆԻ Մ. ԱՎԵՏԻՍՅԱՆ 2-ՐԴ ՓՈՂՈՑ 11,13,15,17 ՇԵՆՔԵՐԻ ՀԱՐԱԿԻՑ ՏԱՐԱԾՔԻ ԲԱՐԵԿԱՐԳՄԱՆ ԱՇԽԱՏԱՆՔՆԵՐ</w:t>
      </w:r>
    </w:p>
    <w:p w14:paraId="47AD978E" w14:textId="77777777" w:rsidR="00DA01CE" w:rsidRDefault="00DA01CE" w:rsidP="00246D90">
      <w:pPr>
        <w:jc w:val="center"/>
        <w:rPr>
          <w:rFonts w:ascii="GHEA Grapalat" w:hAnsi="GHEA Grapalat"/>
          <w:i/>
          <w:lang w:val="hy-AM"/>
        </w:rPr>
      </w:pPr>
    </w:p>
    <w:tbl>
      <w:tblPr>
        <w:tblW w:w="10940" w:type="dxa"/>
        <w:tblCellMar>
          <w:top w:w="15" w:type="dxa"/>
        </w:tblCellMar>
        <w:tblLook w:val="04A0" w:firstRow="1" w:lastRow="0" w:firstColumn="1" w:lastColumn="0" w:noHBand="0" w:noVBand="1"/>
      </w:tblPr>
      <w:tblGrid>
        <w:gridCol w:w="448"/>
        <w:gridCol w:w="6739"/>
        <w:gridCol w:w="744"/>
        <w:gridCol w:w="795"/>
        <w:gridCol w:w="958"/>
        <w:gridCol w:w="1034"/>
        <w:gridCol w:w="222"/>
      </w:tblGrid>
      <w:tr w:rsidR="00DA01CE" w:rsidRPr="005C0845" w14:paraId="1D53E59C" w14:textId="77777777" w:rsidTr="00DA01CE">
        <w:trPr>
          <w:gridAfter w:val="1"/>
          <w:wAfter w:w="36" w:type="dxa"/>
          <w:trHeight w:val="450"/>
        </w:trPr>
        <w:tc>
          <w:tcPr>
            <w:tcW w:w="3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E2B032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NN</w:t>
            </w:r>
          </w:p>
        </w:tc>
        <w:tc>
          <w:tcPr>
            <w:tcW w:w="72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24D72C"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²ßË³ï³ÝùÝ»ñÇ ³Ýí³ÝáõÙÁ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Название</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работ</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75F6AF5"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â³÷Ù³Ý ÙÇ³íáñÁ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Единица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измерения</w:t>
            </w:r>
          </w:p>
        </w:tc>
        <w:tc>
          <w:tcPr>
            <w:tcW w:w="68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629706C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Ì³í³ÉÁ</w:t>
            </w:r>
            <w:r w:rsidRPr="00DA01CE">
              <w:rPr>
                <w:rFonts w:ascii="Arial Armenian" w:hAnsi="Arial Armenian" w:cs="Arial"/>
                <w:color w:val="000000"/>
                <w:sz w:val="16"/>
                <w:szCs w:val="16"/>
              </w:rPr>
              <w:br/>
            </w:r>
            <w:r w:rsidRPr="00DA01CE">
              <w:rPr>
                <w:rFonts w:ascii="Calibri" w:hAnsi="Calibri" w:cs="Calibri"/>
                <w:color w:val="000000"/>
                <w:sz w:val="16"/>
                <w:szCs w:val="16"/>
              </w:rPr>
              <w:t>Объем</w:t>
            </w:r>
          </w:p>
        </w:tc>
        <w:tc>
          <w:tcPr>
            <w:tcW w:w="958" w:type="dxa"/>
            <w:vMerge w:val="restart"/>
            <w:tcBorders>
              <w:top w:val="single" w:sz="4" w:space="0" w:color="auto"/>
              <w:left w:val="single" w:sz="4" w:space="0" w:color="auto"/>
              <w:bottom w:val="single" w:sz="4" w:space="0" w:color="auto"/>
              <w:right w:val="single" w:sz="4" w:space="0" w:color="auto"/>
            </w:tcBorders>
            <w:vAlign w:val="center"/>
            <w:hideMark/>
          </w:tcPr>
          <w:p w14:paraId="56EC05F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ØÇ³íáñÇ ³ñÅ»ùÁ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Цена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единицы</w:t>
            </w:r>
          </w:p>
        </w:tc>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37ADB05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ÀÝ¹Ñ³Ýáõñ ³ñÅ»ùÁ</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Всего</w:t>
            </w:r>
          </w:p>
        </w:tc>
      </w:tr>
      <w:tr w:rsidR="00DA01CE" w:rsidRPr="005C0845" w14:paraId="383AD744" w14:textId="77777777" w:rsidTr="00DA01CE">
        <w:trPr>
          <w:trHeight w:val="270"/>
        </w:trPr>
        <w:tc>
          <w:tcPr>
            <w:tcW w:w="399" w:type="dxa"/>
            <w:vMerge/>
            <w:tcBorders>
              <w:top w:val="single" w:sz="4" w:space="0" w:color="auto"/>
              <w:left w:val="single" w:sz="4" w:space="0" w:color="auto"/>
              <w:bottom w:val="single" w:sz="4" w:space="0" w:color="auto"/>
              <w:right w:val="single" w:sz="4" w:space="0" w:color="auto"/>
            </w:tcBorders>
            <w:vAlign w:val="center"/>
            <w:hideMark/>
          </w:tcPr>
          <w:p w14:paraId="369C54E2"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single" w:sz="4" w:space="0" w:color="auto"/>
              <w:left w:val="single" w:sz="4" w:space="0" w:color="auto"/>
              <w:bottom w:val="single" w:sz="4" w:space="0" w:color="auto"/>
              <w:right w:val="single" w:sz="4" w:space="0" w:color="auto"/>
            </w:tcBorders>
            <w:vAlign w:val="center"/>
            <w:hideMark/>
          </w:tcPr>
          <w:p w14:paraId="26713952" w14:textId="77777777" w:rsidR="00DA01CE" w:rsidRPr="00DA01CE" w:rsidRDefault="00DA01CE" w:rsidP="00DA01CE">
            <w:pPr>
              <w:rPr>
                <w:rFonts w:ascii="Arial Armenian" w:hAnsi="Arial Armenian" w:cs="Arial"/>
                <w:color w:val="000000"/>
                <w:sz w:val="16"/>
                <w:szCs w:val="16"/>
                <w:lang w:val="ru-RU"/>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60B0C2BF"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14:paraId="782C0FEC"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single" w:sz="4" w:space="0" w:color="auto"/>
              <w:left w:val="single" w:sz="4" w:space="0" w:color="auto"/>
              <w:bottom w:val="single" w:sz="4" w:space="0" w:color="auto"/>
              <w:right w:val="single" w:sz="4" w:space="0" w:color="auto"/>
            </w:tcBorders>
            <w:vAlign w:val="center"/>
            <w:hideMark/>
          </w:tcPr>
          <w:p w14:paraId="4D6BB836"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3886C39D" w14:textId="77777777" w:rsidR="00DA01CE" w:rsidRPr="00DA01CE" w:rsidRDefault="00DA01CE" w:rsidP="00DA01CE">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250B2944" w14:textId="77777777" w:rsidR="00DA01CE" w:rsidRPr="00DA01CE" w:rsidRDefault="00DA01CE" w:rsidP="00DA01CE">
            <w:pPr>
              <w:jc w:val="center"/>
              <w:rPr>
                <w:rFonts w:ascii="Arial Armenian" w:hAnsi="Arial Armenian" w:cs="Arial"/>
                <w:color w:val="000000"/>
                <w:sz w:val="16"/>
                <w:szCs w:val="16"/>
                <w:lang w:val="ru-RU"/>
              </w:rPr>
            </w:pPr>
          </w:p>
        </w:tc>
      </w:tr>
      <w:tr w:rsidR="00DA01CE" w:rsidRPr="005C0845" w14:paraId="4BF8DC58" w14:textId="77777777" w:rsidTr="00DA01CE">
        <w:trPr>
          <w:trHeight w:val="405"/>
        </w:trPr>
        <w:tc>
          <w:tcPr>
            <w:tcW w:w="399" w:type="dxa"/>
            <w:vMerge/>
            <w:tcBorders>
              <w:top w:val="single" w:sz="4" w:space="0" w:color="auto"/>
              <w:left w:val="single" w:sz="4" w:space="0" w:color="auto"/>
              <w:bottom w:val="single" w:sz="4" w:space="0" w:color="auto"/>
              <w:right w:val="single" w:sz="4" w:space="0" w:color="auto"/>
            </w:tcBorders>
            <w:vAlign w:val="center"/>
            <w:hideMark/>
          </w:tcPr>
          <w:p w14:paraId="44612312"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single" w:sz="4" w:space="0" w:color="auto"/>
              <w:left w:val="single" w:sz="4" w:space="0" w:color="auto"/>
              <w:bottom w:val="single" w:sz="4" w:space="0" w:color="auto"/>
              <w:right w:val="single" w:sz="4" w:space="0" w:color="auto"/>
            </w:tcBorders>
            <w:vAlign w:val="center"/>
            <w:hideMark/>
          </w:tcPr>
          <w:p w14:paraId="5D8B3B6F" w14:textId="77777777" w:rsidR="00DA01CE" w:rsidRPr="00DA01CE" w:rsidRDefault="00DA01CE" w:rsidP="00DA01CE">
            <w:pPr>
              <w:rPr>
                <w:rFonts w:ascii="Arial Armenian" w:hAnsi="Arial Armenian" w:cs="Arial"/>
                <w:color w:val="000000"/>
                <w:sz w:val="16"/>
                <w:szCs w:val="16"/>
                <w:lang w:val="ru-RU"/>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4173FF9E"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14:paraId="1A2238A0"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single" w:sz="4" w:space="0" w:color="auto"/>
              <w:left w:val="single" w:sz="4" w:space="0" w:color="auto"/>
              <w:bottom w:val="single" w:sz="4" w:space="0" w:color="auto"/>
              <w:right w:val="single" w:sz="4" w:space="0" w:color="auto"/>
            </w:tcBorders>
            <w:vAlign w:val="center"/>
            <w:hideMark/>
          </w:tcPr>
          <w:p w14:paraId="2DE31F01"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7D292AC6" w14:textId="77777777" w:rsidR="00DA01CE" w:rsidRPr="00DA01CE" w:rsidRDefault="00DA01CE" w:rsidP="00DA01CE">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2F5ADDB9" w14:textId="77777777" w:rsidR="00DA01CE" w:rsidRPr="00DA01CE" w:rsidRDefault="00DA01CE" w:rsidP="00DA01CE">
            <w:pPr>
              <w:rPr>
                <w:sz w:val="20"/>
                <w:szCs w:val="20"/>
                <w:lang w:val="ru-RU"/>
              </w:rPr>
            </w:pPr>
          </w:p>
        </w:tc>
      </w:tr>
      <w:tr w:rsidR="00DA01CE" w:rsidRPr="005C0845" w14:paraId="04D6DF2B" w14:textId="77777777" w:rsidTr="00DA01CE">
        <w:trPr>
          <w:trHeight w:val="420"/>
        </w:trPr>
        <w:tc>
          <w:tcPr>
            <w:tcW w:w="399" w:type="dxa"/>
            <w:vMerge/>
            <w:tcBorders>
              <w:top w:val="single" w:sz="4" w:space="0" w:color="auto"/>
              <w:left w:val="single" w:sz="4" w:space="0" w:color="auto"/>
              <w:bottom w:val="single" w:sz="4" w:space="0" w:color="auto"/>
              <w:right w:val="single" w:sz="4" w:space="0" w:color="auto"/>
            </w:tcBorders>
            <w:vAlign w:val="center"/>
            <w:hideMark/>
          </w:tcPr>
          <w:p w14:paraId="252A0984"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single" w:sz="4" w:space="0" w:color="auto"/>
              <w:left w:val="single" w:sz="4" w:space="0" w:color="auto"/>
              <w:bottom w:val="single" w:sz="4" w:space="0" w:color="auto"/>
              <w:right w:val="single" w:sz="4" w:space="0" w:color="auto"/>
            </w:tcBorders>
            <w:vAlign w:val="center"/>
            <w:hideMark/>
          </w:tcPr>
          <w:p w14:paraId="58BBD5DB" w14:textId="77777777" w:rsidR="00DA01CE" w:rsidRPr="00DA01CE" w:rsidRDefault="00DA01CE" w:rsidP="00DA01CE">
            <w:pPr>
              <w:rPr>
                <w:rFonts w:ascii="Arial Armenian" w:hAnsi="Arial Armenian" w:cs="Arial"/>
                <w:color w:val="000000"/>
                <w:sz w:val="16"/>
                <w:szCs w:val="16"/>
                <w:lang w:val="ru-RU"/>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390828A5"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14:paraId="090C25F9" w14:textId="77777777" w:rsidR="00DA01CE" w:rsidRPr="00DA01CE" w:rsidRDefault="00DA01CE" w:rsidP="00DA01CE">
            <w:pPr>
              <w:rPr>
                <w:rFonts w:ascii="Arial Armenian" w:hAnsi="Arial Armenian" w:cs="Arial"/>
                <w:color w:val="000000"/>
                <w:sz w:val="16"/>
                <w:szCs w:val="16"/>
                <w:lang w:val="ru-RU"/>
              </w:rPr>
            </w:pPr>
          </w:p>
        </w:tc>
        <w:tc>
          <w:tcPr>
            <w:tcW w:w="958" w:type="dxa"/>
            <w:tcBorders>
              <w:top w:val="nil"/>
              <w:left w:val="nil"/>
              <w:bottom w:val="single" w:sz="4" w:space="0" w:color="auto"/>
              <w:right w:val="single" w:sz="4" w:space="0" w:color="auto"/>
            </w:tcBorders>
            <w:vAlign w:val="center"/>
            <w:hideMark/>
          </w:tcPr>
          <w:p w14:paraId="321987B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Ñ³½. ¹ñ³Ù</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тыс</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Драм</w:t>
            </w:r>
          </w:p>
        </w:tc>
        <w:tc>
          <w:tcPr>
            <w:tcW w:w="959" w:type="dxa"/>
            <w:tcBorders>
              <w:top w:val="nil"/>
              <w:left w:val="nil"/>
              <w:bottom w:val="single" w:sz="4" w:space="0" w:color="auto"/>
              <w:right w:val="single" w:sz="4" w:space="0" w:color="auto"/>
            </w:tcBorders>
            <w:vAlign w:val="center"/>
            <w:hideMark/>
          </w:tcPr>
          <w:p w14:paraId="1879460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Ñ³½. ¹ñ³Ù</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тыс</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Драм</w:t>
            </w:r>
          </w:p>
        </w:tc>
        <w:tc>
          <w:tcPr>
            <w:tcW w:w="36" w:type="dxa"/>
            <w:vAlign w:val="center"/>
            <w:hideMark/>
          </w:tcPr>
          <w:p w14:paraId="7F80A214" w14:textId="77777777" w:rsidR="00DA01CE" w:rsidRPr="00DA01CE" w:rsidRDefault="00DA01CE" w:rsidP="00DA01CE">
            <w:pPr>
              <w:rPr>
                <w:sz w:val="20"/>
                <w:szCs w:val="20"/>
                <w:lang w:val="ru-RU"/>
              </w:rPr>
            </w:pPr>
          </w:p>
        </w:tc>
      </w:tr>
      <w:tr w:rsidR="00DA01CE" w:rsidRPr="00DA01CE" w14:paraId="6A086E31" w14:textId="77777777" w:rsidTr="00DA01CE">
        <w:trPr>
          <w:trHeight w:val="255"/>
        </w:trPr>
        <w:tc>
          <w:tcPr>
            <w:tcW w:w="399" w:type="dxa"/>
            <w:tcBorders>
              <w:top w:val="nil"/>
              <w:left w:val="single" w:sz="4" w:space="0" w:color="auto"/>
              <w:bottom w:val="single" w:sz="4" w:space="0" w:color="auto"/>
              <w:right w:val="single" w:sz="4" w:space="0" w:color="auto"/>
            </w:tcBorders>
            <w:shd w:val="clear" w:color="000000" w:fill="FFFFFF"/>
            <w:vAlign w:val="center"/>
            <w:hideMark/>
          </w:tcPr>
          <w:p w14:paraId="423C188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tcBorders>
              <w:top w:val="nil"/>
              <w:left w:val="nil"/>
              <w:bottom w:val="single" w:sz="4" w:space="0" w:color="auto"/>
              <w:right w:val="single" w:sz="4" w:space="0" w:color="auto"/>
            </w:tcBorders>
            <w:shd w:val="clear" w:color="000000" w:fill="FFFFFF"/>
            <w:vAlign w:val="center"/>
            <w:hideMark/>
          </w:tcPr>
          <w:p w14:paraId="168533A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620" w:type="dxa"/>
            <w:tcBorders>
              <w:top w:val="nil"/>
              <w:left w:val="nil"/>
              <w:bottom w:val="single" w:sz="4" w:space="0" w:color="auto"/>
              <w:right w:val="single" w:sz="4" w:space="0" w:color="auto"/>
            </w:tcBorders>
            <w:shd w:val="clear" w:color="000000" w:fill="FFFFFF"/>
            <w:vAlign w:val="center"/>
            <w:hideMark/>
          </w:tcPr>
          <w:p w14:paraId="0F1B744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680" w:type="dxa"/>
            <w:tcBorders>
              <w:top w:val="nil"/>
              <w:left w:val="nil"/>
              <w:bottom w:val="single" w:sz="4" w:space="0" w:color="auto"/>
              <w:right w:val="single" w:sz="4" w:space="0" w:color="auto"/>
            </w:tcBorders>
            <w:shd w:val="clear" w:color="000000" w:fill="FFFFFF"/>
            <w:vAlign w:val="center"/>
            <w:hideMark/>
          </w:tcPr>
          <w:p w14:paraId="2B4761E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958" w:type="dxa"/>
            <w:tcBorders>
              <w:top w:val="nil"/>
              <w:left w:val="nil"/>
              <w:bottom w:val="single" w:sz="4" w:space="0" w:color="auto"/>
              <w:right w:val="single" w:sz="4" w:space="0" w:color="auto"/>
            </w:tcBorders>
            <w:vAlign w:val="center"/>
            <w:hideMark/>
          </w:tcPr>
          <w:p w14:paraId="6C841D5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959" w:type="dxa"/>
            <w:tcBorders>
              <w:top w:val="nil"/>
              <w:left w:val="nil"/>
              <w:bottom w:val="single" w:sz="4" w:space="0" w:color="auto"/>
              <w:right w:val="single" w:sz="4" w:space="0" w:color="auto"/>
            </w:tcBorders>
            <w:vAlign w:val="center"/>
            <w:hideMark/>
          </w:tcPr>
          <w:p w14:paraId="2367139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36" w:type="dxa"/>
            <w:vAlign w:val="center"/>
            <w:hideMark/>
          </w:tcPr>
          <w:p w14:paraId="446822B6" w14:textId="77777777" w:rsidR="00DA01CE" w:rsidRPr="00DA01CE" w:rsidRDefault="00DA01CE" w:rsidP="00DA01CE">
            <w:pPr>
              <w:rPr>
                <w:sz w:val="20"/>
                <w:szCs w:val="20"/>
              </w:rPr>
            </w:pPr>
          </w:p>
        </w:tc>
      </w:tr>
      <w:tr w:rsidR="00DA01CE" w:rsidRPr="005C0845" w14:paraId="298C152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7831F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223E66"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ø³Ý¹Ù³Ý ³ßË³ï³ÝùÝ»ñ</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Демонтажные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C0D58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CD5DDC"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96A06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93A9D0"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36" w:type="dxa"/>
            <w:vAlign w:val="center"/>
            <w:hideMark/>
          </w:tcPr>
          <w:p w14:paraId="5FE68513" w14:textId="77777777" w:rsidR="00DA01CE" w:rsidRPr="00DA01CE" w:rsidRDefault="00DA01CE" w:rsidP="00DA01CE">
            <w:pPr>
              <w:rPr>
                <w:sz w:val="20"/>
                <w:szCs w:val="20"/>
                <w:lang w:val="ru-RU"/>
              </w:rPr>
            </w:pPr>
          </w:p>
        </w:tc>
      </w:tr>
      <w:tr w:rsidR="00DA01CE" w:rsidRPr="005C0845" w14:paraId="5DEBB2A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E1343B0"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4418B9B0"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3986D6F"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09AADC4C"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7AD20016"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55A39D6"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5169ABAB"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64436BC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631DAAE"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319F2485"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148DDF4"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2377B91A"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4304DDA8"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CB84D40"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35785436" w14:textId="77777777" w:rsidR="00DA01CE" w:rsidRPr="00DA01CE" w:rsidRDefault="00DA01CE" w:rsidP="00DA01CE">
            <w:pPr>
              <w:rPr>
                <w:sz w:val="20"/>
                <w:szCs w:val="20"/>
                <w:lang w:val="ru-RU"/>
              </w:rPr>
            </w:pPr>
          </w:p>
        </w:tc>
      </w:tr>
      <w:tr w:rsidR="00DA01CE" w:rsidRPr="005C0845" w14:paraId="216F8F1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98B0BDD"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3652CAD8"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13C84BB"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29BCBF9E"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490FE764"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22CBCC0"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0951C7ED" w14:textId="77777777" w:rsidR="00DA01CE" w:rsidRPr="00DA01CE" w:rsidRDefault="00DA01CE" w:rsidP="00DA01CE">
            <w:pPr>
              <w:rPr>
                <w:sz w:val="20"/>
                <w:szCs w:val="20"/>
                <w:lang w:val="ru-RU"/>
              </w:rPr>
            </w:pPr>
          </w:p>
        </w:tc>
      </w:tr>
      <w:tr w:rsidR="00DA01CE" w:rsidRPr="00DA01CE" w14:paraId="5AF303A8"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D1347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D6C95B"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Տուֆից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туфовых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F77D79"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2</w:t>
            </w:r>
            <w:r w:rsidRPr="00DA01CE">
              <w:rPr>
                <w:rFonts w:ascii="Arial" w:hAnsi="Arial" w:cs="Arial"/>
                <w:color w:val="000000"/>
                <w:sz w:val="16"/>
                <w:szCs w:val="16"/>
              </w:rPr>
              <w:br/>
              <w:t>м</w:t>
            </w:r>
            <w:r w:rsidRPr="00DA01CE">
              <w:rPr>
                <w:rFonts w:ascii="Arial" w:hAnsi="Arial"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958DD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4.90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6FF0F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7CD90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6.23</w:t>
            </w:r>
          </w:p>
        </w:tc>
        <w:tc>
          <w:tcPr>
            <w:tcW w:w="36" w:type="dxa"/>
            <w:vAlign w:val="center"/>
            <w:hideMark/>
          </w:tcPr>
          <w:p w14:paraId="2B9DAC98" w14:textId="77777777" w:rsidR="00DA01CE" w:rsidRPr="00DA01CE" w:rsidRDefault="00DA01CE" w:rsidP="00DA01CE">
            <w:pPr>
              <w:rPr>
                <w:sz w:val="20"/>
                <w:szCs w:val="20"/>
              </w:rPr>
            </w:pPr>
          </w:p>
        </w:tc>
      </w:tr>
      <w:tr w:rsidR="00DA01CE" w:rsidRPr="00DA01CE" w14:paraId="57EDCF4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7E025F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D1D37B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EF5028"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BE2DED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98C469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57D9A6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E9A139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EC71E8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935F80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6796D4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B6207DE"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AD4CFF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13C6FA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9564C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478505" w14:textId="77777777" w:rsidR="00DA01CE" w:rsidRPr="00DA01CE" w:rsidRDefault="00DA01CE" w:rsidP="00DA01CE">
            <w:pPr>
              <w:rPr>
                <w:sz w:val="20"/>
                <w:szCs w:val="20"/>
              </w:rPr>
            </w:pPr>
          </w:p>
        </w:tc>
      </w:tr>
      <w:tr w:rsidR="00DA01CE" w:rsidRPr="00DA01CE" w14:paraId="71B6F11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7EA274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CF1EEF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6A4716"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035F56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114452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AE207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1F7422" w14:textId="77777777" w:rsidR="00DA01CE" w:rsidRPr="00DA01CE" w:rsidRDefault="00DA01CE" w:rsidP="00DA01CE">
            <w:pPr>
              <w:rPr>
                <w:sz w:val="20"/>
                <w:szCs w:val="20"/>
              </w:rPr>
            </w:pPr>
          </w:p>
        </w:tc>
      </w:tr>
      <w:tr w:rsidR="00DA01CE" w:rsidRPr="00DA01CE" w14:paraId="72667B78"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4C477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5F668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Բետոնյա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EDBE0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A11DF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0.40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066DE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27.72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B24DF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11.09</w:t>
            </w:r>
          </w:p>
        </w:tc>
        <w:tc>
          <w:tcPr>
            <w:tcW w:w="36" w:type="dxa"/>
            <w:vAlign w:val="center"/>
            <w:hideMark/>
          </w:tcPr>
          <w:p w14:paraId="44650465" w14:textId="77777777" w:rsidR="00DA01CE" w:rsidRPr="00DA01CE" w:rsidRDefault="00DA01CE" w:rsidP="00DA01CE">
            <w:pPr>
              <w:rPr>
                <w:sz w:val="20"/>
                <w:szCs w:val="20"/>
              </w:rPr>
            </w:pPr>
          </w:p>
        </w:tc>
      </w:tr>
      <w:tr w:rsidR="00DA01CE" w:rsidRPr="00DA01CE" w14:paraId="4BAD587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09B903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AF7B3B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BB56BD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F7B99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F982B4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BC01C1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01FF5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C6F5A4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426A47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9814D8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878F5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B92633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9F4ABF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76EA8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10A3FA" w14:textId="77777777" w:rsidR="00DA01CE" w:rsidRPr="00DA01CE" w:rsidRDefault="00DA01CE" w:rsidP="00DA01CE">
            <w:pPr>
              <w:rPr>
                <w:sz w:val="20"/>
                <w:szCs w:val="20"/>
              </w:rPr>
            </w:pPr>
          </w:p>
        </w:tc>
      </w:tr>
      <w:tr w:rsidR="00DA01CE" w:rsidRPr="00DA01CE" w14:paraId="4F7EB43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6E63E7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9F62BD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FC0F0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7D93D1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408472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C9EBA2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0581DDF" w14:textId="77777777" w:rsidR="00DA01CE" w:rsidRPr="00DA01CE" w:rsidRDefault="00DA01CE" w:rsidP="00DA01CE">
            <w:pPr>
              <w:rPr>
                <w:sz w:val="20"/>
                <w:szCs w:val="20"/>
              </w:rPr>
            </w:pPr>
          </w:p>
        </w:tc>
      </w:tr>
      <w:tr w:rsidR="00DA01CE" w:rsidRPr="00DA01CE" w14:paraId="164C036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D4E21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F2B6D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հիմքերի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հարթակների</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ù³Ý¹áõÙ</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фундаментов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площадок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5C52A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DCC67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47.44</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B764D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23.86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A3F48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1132.00</w:t>
            </w:r>
          </w:p>
        </w:tc>
        <w:tc>
          <w:tcPr>
            <w:tcW w:w="36" w:type="dxa"/>
            <w:vAlign w:val="center"/>
            <w:hideMark/>
          </w:tcPr>
          <w:p w14:paraId="4BE7CA63" w14:textId="77777777" w:rsidR="00DA01CE" w:rsidRPr="00DA01CE" w:rsidRDefault="00DA01CE" w:rsidP="00DA01CE">
            <w:pPr>
              <w:rPr>
                <w:sz w:val="20"/>
                <w:szCs w:val="20"/>
              </w:rPr>
            </w:pPr>
          </w:p>
        </w:tc>
      </w:tr>
      <w:tr w:rsidR="00DA01CE" w:rsidRPr="00DA01CE" w14:paraId="483FB0B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D2BF65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A96329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205DC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7BA12E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873F49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7A57E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8B5B7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7754A1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E6ABB2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F9A0E1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1AB90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384DE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B1272E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CE369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B124888" w14:textId="77777777" w:rsidR="00DA01CE" w:rsidRPr="00DA01CE" w:rsidRDefault="00DA01CE" w:rsidP="00DA01CE">
            <w:pPr>
              <w:rPr>
                <w:sz w:val="20"/>
                <w:szCs w:val="20"/>
              </w:rPr>
            </w:pPr>
          </w:p>
        </w:tc>
      </w:tr>
      <w:tr w:rsidR="00DA01CE" w:rsidRPr="00DA01CE" w14:paraId="7294BAF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9A7650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5DB011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DC51FB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E5E022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78549C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F6BB58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21ECC6A" w14:textId="77777777" w:rsidR="00DA01CE" w:rsidRPr="00DA01CE" w:rsidRDefault="00DA01CE" w:rsidP="00DA01CE">
            <w:pPr>
              <w:rPr>
                <w:sz w:val="20"/>
                <w:szCs w:val="20"/>
              </w:rPr>
            </w:pPr>
          </w:p>
        </w:tc>
      </w:tr>
      <w:tr w:rsidR="00DA01CE" w:rsidRPr="00DA01CE" w14:paraId="58DA46B9"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D5D2B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0111B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Նստարանի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ապամոնտաժում</w:t>
            </w:r>
            <w:r w:rsidRPr="00DA01CE">
              <w:rPr>
                <w:rFonts w:ascii="Arial Armenian" w:hAnsi="Arial Armenian" w:cs="Arial"/>
                <w:color w:val="000000"/>
                <w:sz w:val="16"/>
                <w:szCs w:val="16"/>
              </w:rPr>
              <w:br/>
            </w:r>
            <w:r w:rsidRPr="00DA01CE">
              <w:rPr>
                <w:rFonts w:ascii="Calibri" w:hAnsi="Calibri" w:cs="Calibri"/>
                <w:color w:val="000000"/>
                <w:sz w:val="16"/>
                <w:szCs w:val="16"/>
              </w:rPr>
              <w:t>Разборка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скамейки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10860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հատ</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F25C0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C1A68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2.34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1E5A0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4.68</w:t>
            </w:r>
          </w:p>
        </w:tc>
        <w:tc>
          <w:tcPr>
            <w:tcW w:w="36" w:type="dxa"/>
            <w:vAlign w:val="center"/>
            <w:hideMark/>
          </w:tcPr>
          <w:p w14:paraId="47711909" w14:textId="77777777" w:rsidR="00DA01CE" w:rsidRPr="00DA01CE" w:rsidRDefault="00DA01CE" w:rsidP="00DA01CE">
            <w:pPr>
              <w:rPr>
                <w:sz w:val="20"/>
                <w:szCs w:val="20"/>
              </w:rPr>
            </w:pPr>
          </w:p>
        </w:tc>
      </w:tr>
      <w:tr w:rsidR="00DA01CE" w:rsidRPr="00DA01CE" w14:paraId="7143CD0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8D7FE4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1429FD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F9ED5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613095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359DCD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7A11B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B06DC7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E5CF2B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11CF6D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F3718A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BAC55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B319DA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97A03F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8F6A43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907E159" w14:textId="77777777" w:rsidR="00DA01CE" w:rsidRPr="00DA01CE" w:rsidRDefault="00DA01CE" w:rsidP="00DA01CE">
            <w:pPr>
              <w:rPr>
                <w:sz w:val="20"/>
                <w:szCs w:val="20"/>
              </w:rPr>
            </w:pPr>
          </w:p>
        </w:tc>
      </w:tr>
      <w:tr w:rsidR="00DA01CE" w:rsidRPr="00DA01CE" w14:paraId="5A25D40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ED8391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812DC5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9B6C8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9FC4C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34D97B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2C1CD2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FE909B2" w14:textId="77777777" w:rsidR="00DA01CE" w:rsidRPr="00DA01CE" w:rsidRDefault="00DA01CE" w:rsidP="00DA01CE">
            <w:pPr>
              <w:rPr>
                <w:sz w:val="20"/>
                <w:szCs w:val="20"/>
              </w:rPr>
            </w:pPr>
          </w:p>
        </w:tc>
      </w:tr>
      <w:tr w:rsidR="00DA01CE" w:rsidRPr="00DA01CE" w14:paraId="0D6C71C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4496D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5C999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եզրաքարերի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ապամոնտաժում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հիմքով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Демонтаж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бетонное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основание</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7C1E2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9C925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997.0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A79A0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CBF64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1363.77</w:t>
            </w:r>
          </w:p>
        </w:tc>
        <w:tc>
          <w:tcPr>
            <w:tcW w:w="36" w:type="dxa"/>
            <w:vAlign w:val="center"/>
            <w:hideMark/>
          </w:tcPr>
          <w:p w14:paraId="3DB2BF94" w14:textId="77777777" w:rsidR="00DA01CE" w:rsidRPr="00DA01CE" w:rsidRDefault="00DA01CE" w:rsidP="00DA01CE">
            <w:pPr>
              <w:rPr>
                <w:sz w:val="20"/>
                <w:szCs w:val="20"/>
              </w:rPr>
            </w:pPr>
          </w:p>
        </w:tc>
      </w:tr>
      <w:tr w:rsidR="00DA01CE" w:rsidRPr="00DA01CE" w14:paraId="50E5C47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456819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5B5651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F37C1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9EC77A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FB7918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056703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F1B99B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DD15DD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9B0180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395860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A428B3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5E36EF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1248CC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238F3E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F291D4" w14:textId="77777777" w:rsidR="00DA01CE" w:rsidRPr="00DA01CE" w:rsidRDefault="00DA01CE" w:rsidP="00DA01CE">
            <w:pPr>
              <w:rPr>
                <w:sz w:val="20"/>
                <w:szCs w:val="20"/>
              </w:rPr>
            </w:pPr>
          </w:p>
        </w:tc>
      </w:tr>
      <w:tr w:rsidR="00DA01CE" w:rsidRPr="00DA01CE" w14:paraId="25B3100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409DA3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90488E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E03FBF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E6704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86F029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C2C1F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988855" w14:textId="77777777" w:rsidR="00DA01CE" w:rsidRPr="00DA01CE" w:rsidRDefault="00DA01CE" w:rsidP="00DA01CE">
            <w:pPr>
              <w:rPr>
                <w:sz w:val="20"/>
                <w:szCs w:val="20"/>
              </w:rPr>
            </w:pPr>
          </w:p>
        </w:tc>
      </w:tr>
      <w:tr w:rsidR="00DA01CE" w:rsidRPr="00DA01CE" w14:paraId="1278AB08"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7AACC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43AFD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²ëý³Éïµ»ïáÝ» ß»ñïÇ ù³Ý¹áõÙ</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асфальтобетонного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покрытия</w:t>
            </w:r>
            <w:r w:rsidRPr="00DA01CE">
              <w:rPr>
                <w:rFonts w:ascii="Arial Armenian" w:hAnsi="Arial Armenian" w:cs="Arial"/>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BD27D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AD418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66.55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B8F37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5.74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6151B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382.06</w:t>
            </w:r>
          </w:p>
        </w:tc>
        <w:tc>
          <w:tcPr>
            <w:tcW w:w="36" w:type="dxa"/>
            <w:vAlign w:val="center"/>
            <w:hideMark/>
          </w:tcPr>
          <w:p w14:paraId="33886432" w14:textId="77777777" w:rsidR="00DA01CE" w:rsidRPr="00DA01CE" w:rsidRDefault="00DA01CE" w:rsidP="00DA01CE">
            <w:pPr>
              <w:rPr>
                <w:sz w:val="20"/>
                <w:szCs w:val="20"/>
              </w:rPr>
            </w:pPr>
          </w:p>
        </w:tc>
      </w:tr>
      <w:tr w:rsidR="00DA01CE" w:rsidRPr="00DA01CE" w14:paraId="0BB11DC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A4615B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DBBF61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EDC4CF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8232B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1E0882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D3E25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49ED07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9E71AD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4CF66E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3AC8EE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F40B7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668A74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7E525F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CEEDEF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2EC2F81" w14:textId="77777777" w:rsidR="00DA01CE" w:rsidRPr="00DA01CE" w:rsidRDefault="00DA01CE" w:rsidP="00DA01CE">
            <w:pPr>
              <w:rPr>
                <w:sz w:val="20"/>
                <w:szCs w:val="20"/>
              </w:rPr>
            </w:pPr>
          </w:p>
        </w:tc>
      </w:tr>
      <w:tr w:rsidR="00DA01CE" w:rsidRPr="00DA01CE" w14:paraId="53B26F1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1FC8B2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07470F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1E034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6F9A7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484F7D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24F54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E31BE7" w14:textId="77777777" w:rsidR="00DA01CE" w:rsidRPr="00DA01CE" w:rsidRDefault="00DA01CE" w:rsidP="00DA01CE">
            <w:pPr>
              <w:rPr>
                <w:sz w:val="20"/>
                <w:szCs w:val="20"/>
              </w:rPr>
            </w:pPr>
          </w:p>
        </w:tc>
      </w:tr>
      <w:tr w:rsidR="00DA01CE" w:rsidRPr="00DA01CE" w14:paraId="193A67F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5BCCA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C6BE3D"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Հանքաձյութով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տոգորված</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խճային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ծածկույթների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асфальтобетонных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щебневых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покрытий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7D245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E90DE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159.72</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C6418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0.96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CC111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153.43</w:t>
            </w:r>
          </w:p>
        </w:tc>
        <w:tc>
          <w:tcPr>
            <w:tcW w:w="36" w:type="dxa"/>
            <w:vAlign w:val="center"/>
            <w:hideMark/>
          </w:tcPr>
          <w:p w14:paraId="6BB8524E" w14:textId="77777777" w:rsidR="00DA01CE" w:rsidRPr="00DA01CE" w:rsidRDefault="00DA01CE" w:rsidP="00DA01CE">
            <w:pPr>
              <w:rPr>
                <w:sz w:val="20"/>
                <w:szCs w:val="20"/>
              </w:rPr>
            </w:pPr>
          </w:p>
        </w:tc>
      </w:tr>
      <w:tr w:rsidR="00DA01CE" w:rsidRPr="00DA01CE" w14:paraId="350DDA1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0B2F1F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BF8F03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24280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E214BC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E65991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AAFDCB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7B3BAB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C6CB1D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F746A4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01D783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9A853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3F56CA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955AB5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9BFC4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2931EA" w14:textId="77777777" w:rsidR="00DA01CE" w:rsidRPr="00DA01CE" w:rsidRDefault="00DA01CE" w:rsidP="00DA01CE">
            <w:pPr>
              <w:rPr>
                <w:sz w:val="20"/>
                <w:szCs w:val="20"/>
              </w:rPr>
            </w:pPr>
          </w:p>
        </w:tc>
      </w:tr>
      <w:tr w:rsidR="00DA01CE" w:rsidRPr="00DA01CE" w14:paraId="2AC8D92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0EFDBD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CD2042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F60A6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FB1BF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86DA6A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1A03F1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BA16C69" w14:textId="77777777" w:rsidR="00DA01CE" w:rsidRPr="00DA01CE" w:rsidRDefault="00DA01CE" w:rsidP="00DA01CE">
            <w:pPr>
              <w:rPr>
                <w:sz w:val="20"/>
                <w:szCs w:val="20"/>
              </w:rPr>
            </w:pPr>
          </w:p>
        </w:tc>
      </w:tr>
      <w:tr w:rsidR="00DA01CE" w:rsidRPr="00DA01CE" w14:paraId="4AD1D33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4075E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F70D1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սալահատակի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br/>
            </w:r>
            <w:r w:rsidRPr="00DA01CE">
              <w:rPr>
                <w:rFonts w:ascii="Calibri" w:hAnsi="Calibri" w:cs="Calibri"/>
                <w:color w:val="000000"/>
                <w:sz w:val="16"/>
                <w:szCs w:val="16"/>
              </w:rPr>
              <w:t>Демонтаж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BEB308"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2</w:t>
            </w:r>
            <w:r w:rsidRPr="00DA01CE">
              <w:rPr>
                <w:rFonts w:ascii="Arial" w:hAnsi="Arial" w:cs="Arial"/>
                <w:color w:val="000000"/>
                <w:sz w:val="16"/>
                <w:szCs w:val="16"/>
              </w:rPr>
              <w:br/>
              <w:t>м</w:t>
            </w:r>
            <w:r w:rsidRPr="00DA01CE">
              <w:rPr>
                <w:rFonts w:ascii="Arial" w:hAnsi="Arial"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E6F4C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4A2D7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0.67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BF3BF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6.01</w:t>
            </w:r>
          </w:p>
        </w:tc>
        <w:tc>
          <w:tcPr>
            <w:tcW w:w="36" w:type="dxa"/>
            <w:vAlign w:val="center"/>
            <w:hideMark/>
          </w:tcPr>
          <w:p w14:paraId="5D6D7296" w14:textId="77777777" w:rsidR="00DA01CE" w:rsidRPr="00DA01CE" w:rsidRDefault="00DA01CE" w:rsidP="00DA01CE">
            <w:pPr>
              <w:rPr>
                <w:sz w:val="20"/>
                <w:szCs w:val="20"/>
              </w:rPr>
            </w:pPr>
          </w:p>
        </w:tc>
      </w:tr>
      <w:tr w:rsidR="00DA01CE" w:rsidRPr="00DA01CE" w14:paraId="7856A17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EA1907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730261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32C3D6"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F8F9D0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388809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6BA19A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767AE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87D6B8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E7D94D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2C30B7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9C9407"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4E78D5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224F57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E9303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2EC90D8" w14:textId="77777777" w:rsidR="00DA01CE" w:rsidRPr="00DA01CE" w:rsidRDefault="00DA01CE" w:rsidP="00DA01CE">
            <w:pPr>
              <w:rPr>
                <w:sz w:val="20"/>
                <w:szCs w:val="20"/>
              </w:rPr>
            </w:pPr>
          </w:p>
        </w:tc>
      </w:tr>
      <w:tr w:rsidR="00DA01CE" w:rsidRPr="00DA01CE" w14:paraId="2C6AC3F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E93420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2590FE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C34F47"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8C5528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4FACE2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4C32C8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8FC44E" w14:textId="77777777" w:rsidR="00DA01CE" w:rsidRPr="00DA01CE" w:rsidRDefault="00DA01CE" w:rsidP="00DA01CE">
            <w:pPr>
              <w:rPr>
                <w:sz w:val="20"/>
                <w:szCs w:val="20"/>
              </w:rPr>
            </w:pPr>
          </w:p>
        </w:tc>
      </w:tr>
      <w:tr w:rsidR="00DA01CE" w:rsidRPr="00DA01CE" w14:paraId="5C259CBA"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EBEC1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CBF0C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Ավազախճային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հիմնատակի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гравийного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фундамента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E13A1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7E73E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0.81</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32106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2.77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AC404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2.24</w:t>
            </w:r>
          </w:p>
        </w:tc>
        <w:tc>
          <w:tcPr>
            <w:tcW w:w="36" w:type="dxa"/>
            <w:vAlign w:val="center"/>
            <w:hideMark/>
          </w:tcPr>
          <w:p w14:paraId="402B6745" w14:textId="77777777" w:rsidR="00DA01CE" w:rsidRPr="00DA01CE" w:rsidRDefault="00DA01CE" w:rsidP="00DA01CE">
            <w:pPr>
              <w:rPr>
                <w:sz w:val="20"/>
                <w:szCs w:val="20"/>
              </w:rPr>
            </w:pPr>
          </w:p>
        </w:tc>
      </w:tr>
      <w:tr w:rsidR="00DA01CE" w:rsidRPr="00DA01CE" w14:paraId="6329DAF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9FA838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A94CAD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35F95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6AC302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6C08AC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39803A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9D1DD7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4378E0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7C34E6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AA31F6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F9954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7E0A83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0A26DF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61A61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2CFECC" w14:textId="77777777" w:rsidR="00DA01CE" w:rsidRPr="00DA01CE" w:rsidRDefault="00DA01CE" w:rsidP="00DA01CE">
            <w:pPr>
              <w:rPr>
                <w:sz w:val="20"/>
                <w:szCs w:val="20"/>
              </w:rPr>
            </w:pPr>
          </w:p>
        </w:tc>
      </w:tr>
      <w:tr w:rsidR="00DA01CE" w:rsidRPr="00DA01CE" w14:paraId="77DFBD1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251A6E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17C8A0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C87C3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52615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A6CF6C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444EF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497352C" w14:textId="77777777" w:rsidR="00DA01CE" w:rsidRPr="00DA01CE" w:rsidRDefault="00DA01CE" w:rsidP="00DA01CE">
            <w:pPr>
              <w:rPr>
                <w:sz w:val="20"/>
                <w:szCs w:val="20"/>
              </w:rPr>
            </w:pPr>
          </w:p>
        </w:tc>
      </w:tr>
      <w:tr w:rsidR="00DA01CE" w:rsidRPr="00DA01CE" w14:paraId="510F4DC8"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65E89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9966A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Ցեմենտ</w:t>
            </w:r>
            <w:r w:rsidRPr="00DA01CE">
              <w:rPr>
                <w:rFonts w:ascii="Arial Armenian" w:hAnsi="Arial Armenian" w:cs="Arial"/>
                <w:color w:val="000000"/>
                <w:sz w:val="16"/>
                <w:szCs w:val="16"/>
              </w:rPr>
              <w:t>-</w:t>
            </w:r>
            <w:r w:rsidRPr="00DA01CE">
              <w:rPr>
                <w:rFonts w:ascii="Sylfaen" w:hAnsi="Sylfaen" w:cs="Sylfaen"/>
                <w:color w:val="000000"/>
                <w:sz w:val="16"/>
                <w:szCs w:val="16"/>
              </w:rPr>
              <w:t>ավազային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քայքայված</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քանդում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պատերից</w:t>
            </w:r>
            <w:r w:rsidRPr="00DA01CE">
              <w:rPr>
                <w:rFonts w:ascii="Arial Armenian" w:hAnsi="Arial Armenian" w:cs="Arial"/>
                <w:color w:val="000000"/>
                <w:sz w:val="16"/>
                <w:szCs w:val="16"/>
              </w:rPr>
              <w:br/>
            </w:r>
            <w:r w:rsidRPr="00DA01CE">
              <w:rPr>
                <w:rFonts w:ascii="Calibri" w:hAnsi="Calibri" w:cs="Calibri"/>
                <w:color w:val="000000"/>
                <w:sz w:val="16"/>
                <w:szCs w:val="16"/>
              </w:rPr>
              <w:t>Снос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прогнившей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стяжки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035D5E"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2</w:t>
            </w:r>
            <w:r w:rsidRPr="00DA01CE">
              <w:rPr>
                <w:rFonts w:ascii="Arial" w:hAnsi="Arial" w:cs="Arial"/>
                <w:color w:val="000000"/>
                <w:sz w:val="16"/>
                <w:szCs w:val="16"/>
              </w:rPr>
              <w:br/>
              <w:t>м</w:t>
            </w:r>
            <w:r w:rsidRPr="00DA01CE">
              <w:rPr>
                <w:rFonts w:ascii="Arial" w:hAnsi="Arial"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21DD6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46.00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3794C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547B4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13.21</w:t>
            </w:r>
          </w:p>
        </w:tc>
        <w:tc>
          <w:tcPr>
            <w:tcW w:w="36" w:type="dxa"/>
            <w:vAlign w:val="center"/>
            <w:hideMark/>
          </w:tcPr>
          <w:p w14:paraId="4E092CFA" w14:textId="77777777" w:rsidR="00DA01CE" w:rsidRPr="00DA01CE" w:rsidRDefault="00DA01CE" w:rsidP="00DA01CE">
            <w:pPr>
              <w:rPr>
                <w:sz w:val="20"/>
                <w:szCs w:val="20"/>
              </w:rPr>
            </w:pPr>
          </w:p>
        </w:tc>
      </w:tr>
      <w:tr w:rsidR="00DA01CE" w:rsidRPr="00DA01CE" w14:paraId="5C8B09A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327DF2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BA7B6E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C2175F2"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AB6823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6ADF50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A9F171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44C01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0C1FE5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CFF165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1085E3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146688"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EAE72D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5781FE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6DE36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EB99625" w14:textId="77777777" w:rsidR="00DA01CE" w:rsidRPr="00DA01CE" w:rsidRDefault="00DA01CE" w:rsidP="00DA01CE">
            <w:pPr>
              <w:rPr>
                <w:sz w:val="20"/>
                <w:szCs w:val="20"/>
              </w:rPr>
            </w:pPr>
          </w:p>
        </w:tc>
      </w:tr>
      <w:tr w:rsidR="00DA01CE" w:rsidRPr="00DA01CE" w14:paraId="7D68591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D46C42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EDF7AE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7C0535"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E088C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EEB77C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A5E1BE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76233C2" w14:textId="77777777" w:rsidR="00DA01CE" w:rsidRPr="00DA01CE" w:rsidRDefault="00DA01CE" w:rsidP="00DA01CE">
            <w:pPr>
              <w:rPr>
                <w:sz w:val="20"/>
                <w:szCs w:val="20"/>
              </w:rPr>
            </w:pPr>
          </w:p>
        </w:tc>
      </w:tr>
      <w:tr w:rsidR="00DA01CE" w:rsidRPr="00DA01CE" w14:paraId="052E7548"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2EA95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241EBD"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Մետաղական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մակերևույթների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մաքրում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յուղաներկից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ժանգից</w:t>
            </w:r>
            <w:r w:rsidRPr="00DA01CE">
              <w:rPr>
                <w:rFonts w:ascii="Arial Armenian" w:hAnsi="Arial Armenian" w:cs="Arial"/>
                <w:color w:val="000000"/>
                <w:sz w:val="16"/>
                <w:szCs w:val="16"/>
              </w:rPr>
              <w:br w:type="page"/>
            </w:r>
            <w:r w:rsidRPr="00DA01CE">
              <w:rPr>
                <w:rFonts w:ascii="Calibri" w:hAnsi="Calibri" w:cs="Calibri"/>
                <w:color w:val="000000"/>
                <w:sz w:val="16"/>
                <w:szCs w:val="16"/>
              </w:rPr>
              <w:t>Очистка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поверхностей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масляной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ржавчины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BC1D37"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2</w:t>
            </w:r>
            <w:r w:rsidRPr="00DA01CE">
              <w:rPr>
                <w:rFonts w:ascii="Arial" w:hAnsi="Arial" w:cs="Arial"/>
                <w:color w:val="000000"/>
                <w:sz w:val="16"/>
                <w:szCs w:val="16"/>
              </w:rPr>
              <w:br w:type="page"/>
              <w:t>м</w:t>
            </w:r>
            <w:r w:rsidRPr="00DA01CE">
              <w:rPr>
                <w:rFonts w:ascii="Arial" w:hAnsi="Arial"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B997A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38.0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FCB9B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6E651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18.90</w:t>
            </w:r>
          </w:p>
        </w:tc>
        <w:tc>
          <w:tcPr>
            <w:tcW w:w="36" w:type="dxa"/>
            <w:vAlign w:val="center"/>
            <w:hideMark/>
          </w:tcPr>
          <w:p w14:paraId="612936F6" w14:textId="77777777" w:rsidR="00DA01CE" w:rsidRPr="00DA01CE" w:rsidRDefault="00DA01CE" w:rsidP="00DA01CE">
            <w:pPr>
              <w:rPr>
                <w:sz w:val="20"/>
                <w:szCs w:val="20"/>
              </w:rPr>
            </w:pPr>
          </w:p>
        </w:tc>
      </w:tr>
      <w:tr w:rsidR="00DA01CE" w:rsidRPr="00DA01CE" w14:paraId="0DD0443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255EC9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5619DB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EB646B"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D7843E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9D19F0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CEAC8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8BDA0D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BCE442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9D6430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BD65B3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75B6CD"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F2B94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1BBAF3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83DAE9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15EC593" w14:textId="77777777" w:rsidR="00DA01CE" w:rsidRPr="00DA01CE" w:rsidRDefault="00DA01CE" w:rsidP="00DA01CE">
            <w:pPr>
              <w:rPr>
                <w:sz w:val="20"/>
                <w:szCs w:val="20"/>
              </w:rPr>
            </w:pPr>
          </w:p>
        </w:tc>
      </w:tr>
      <w:tr w:rsidR="00DA01CE" w:rsidRPr="00DA01CE" w14:paraId="61BB4C6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319B5B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C5DAE4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F47643"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D699F9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81C9C1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9C147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ACAD0DB" w14:textId="77777777" w:rsidR="00DA01CE" w:rsidRPr="00DA01CE" w:rsidRDefault="00DA01CE" w:rsidP="00DA01CE">
            <w:pPr>
              <w:rPr>
                <w:sz w:val="20"/>
                <w:szCs w:val="20"/>
              </w:rPr>
            </w:pPr>
          </w:p>
        </w:tc>
      </w:tr>
      <w:tr w:rsidR="00DA01CE" w:rsidRPr="00DA01CE" w14:paraId="79BEF3A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6F0C5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3A632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w:t>
            </w:r>
            <w:r w:rsidRPr="00DA01CE">
              <w:rPr>
                <w:rFonts w:ascii="Arial Armenian" w:hAnsi="Arial Armenian" w:cs="Arial Armenian"/>
                <w:color w:val="000000"/>
                <w:sz w:val="16"/>
                <w:szCs w:val="16"/>
              </w:rPr>
              <w:t>ñáõÝïÇ</w:t>
            </w:r>
            <w:r w:rsidRPr="00DA01CE">
              <w:rPr>
                <w:rFonts w:ascii="Arial Armenian" w:hAnsi="Arial Armenian" w:cs="Arial"/>
                <w:color w:val="000000"/>
                <w:sz w:val="16"/>
                <w:szCs w:val="16"/>
              </w:rPr>
              <w:t xml:space="preserve"> Ùß³ÏáõÙ </w:t>
            </w:r>
            <w:r w:rsidRPr="00DA01CE">
              <w:rPr>
                <w:rFonts w:ascii="Sylfaen" w:hAnsi="Sylfaen" w:cs="Sylfaen"/>
                <w:color w:val="000000"/>
                <w:sz w:val="16"/>
                <w:szCs w:val="16"/>
              </w:rPr>
              <w:t>մեխանիզմով</w:t>
            </w:r>
            <w:r w:rsidRPr="00DA01CE">
              <w:rPr>
                <w:rFonts w:ascii="Arial Armenian" w:hAnsi="Arial Armenian" w:cs="Arial"/>
                <w:color w:val="000000"/>
                <w:sz w:val="16"/>
                <w:szCs w:val="16"/>
              </w:rPr>
              <w:t>/</w:t>
            </w:r>
            <w:r w:rsidRPr="00DA01CE">
              <w:rPr>
                <w:rFonts w:ascii="Sylfaen" w:hAnsi="Sylfaen" w:cs="Sylfaen"/>
                <w:color w:val="000000"/>
                <w:sz w:val="16"/>
                <w:szCs w:val="16"/>
              </w:rPr>
              <w:t>հողի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հանույթ</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աղբի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հավաքում</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ÇÝùÝ³Ã³÷</w:t>
            </w:r>
            <w:r w:rsidRPr="00DA01CE">
              <w:rPr>
                <w:rFonts w:ascii="Arial Armenian" w:hAnsi="Arial Armenian" w:cs="Arial"/>
                <w:color w:val="000000"/>
                <w:sz w:val="16"/>
                <w:szCs w:val="16"/>
              </w:rPr>
              <w:t xml:space="preserve"> Ù»ù»Ý³Ý»ñÇ íñ³ µ³ñÓ»Éáí</w:t>
            </w:r>
            <w:r w:rsidRPr="00DA01CE">
              <w:rPr>
                <w:rFonts w:ascii="Arial Armenian" w:hAnsi="Arial Armenian" w:cs="Arial"/>
                <w:color w:val="000000"/>
                <w:sz w:val="16"/>
                <w:szCs w:val="16"/>
              </w:rPr>
              <w:br/>
            </w:r>
            <w:r w:rsidRPr="00DA01CE">
              <w:rPr>
                <w:rFonts w:ascii="Calibri" w:hAnsi="Calibri" w:cs="Calibri"/>
                <w:color w:val="000000"/>
                <w:sz w:val="16"/>
                <w:szCs w:val="16"/>
              </w:rPr>
              <w:t>Механизированная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w:t>
            </w:r>
            <w:r w:rsidRPr="00DA01CE">
              <w:rPr>
                <w:rFonts w:ascii="Calibri" w:hAnsi="Calibri" w:cs="Calibri"/>
                <w:color w:val="000000"/>
                <w:sz w:val="16"/>
                <w:szCs w:val="16"/>
              </w:rPr>
              <w:t>выемка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почвенного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сбор</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строительного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погрузка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самосвалы</w:t>
            </w:r>
          </w:p>
        </w:tc>
        <w:tc>
          <w:tcPr>
            <w:tcW w:w="620" w:type="dxa"/>
            <w:vMerge w:val="restart"/>
            <w:tcBorders>
              <w:top w:val="nil"/>
              <w:left w:val="single" w:sz="4" w:space="0" w:color="auto"/>
              <w:bottom w:val="single" w:sz="4" w:space="0" w:color="auto"/>
              <w:right w:val="single" w:sz="4" w:space="0" w:color="auto"/>
            </w:tcBorders>
            <w:vAlign w:val="center"/>
            <w:hideMark/>
          </w:tcPr>
          <w:p w14:paraId="2EFA329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74CFB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169.2</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522E3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0.88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C3184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149.54</w:t>
            </w:r>
          </w:p>
        </w:tc>
        <w:tc>
          <w:tcPr>
            <w:tcW w:w="36" w:type="dxa"/>
            <w:vAlign w:val="center"/>
            <w:hideMark/>
          </w:tcPr>
          <w:p w14:paraId="3D86DC51" w14:textId="77777777" w:rsidR="00DA01CE" w:rsidRPr="00DA01CE" w:rsidRDefault="00DA01CE" w:rsidP="00DA01CE">
            <w:pPr>
              <w:rPr>
                <w:sz w:val="20"/>
                <w:szCs w:val="20"/>
              </w:rPr>
            </w:pPr>
          </w:p>
        </w:tc>
      </w:tr>
      <w:tr w:rsidR="00DA01CE" w:rsidRPr="00DA01CE" w14:paraId="1E165E3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D97356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CE8662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A355F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26756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9727D2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8383CB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07E733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FDA9B9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B2A4DE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0FABD6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E4009C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C310F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B6E057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6D49DD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5B730DE" w14:textId="77777777" w:rsidR="00DA01CE" w:rsidRPr="00DA01CE" w:rsidRDefault="00DA01CE" w:rsidP="00DA01CE">
            <w:pPr>
              <w:rPr>
                <w:sz w:val="20"/>
                <w:szCs w:val="20"/>
              </w:rPr>
            </w:pPr>
          </w:p>
        </w:tc>
      </w:tr>
      <w:tr w:rsidR="00DA01CE" w:rsidRPr="00DA01CE" w14:paraId="35DB9ACF" w14:textId="77777777" w:rsidTr="00DA01CE">
        <w:trPr>
          <w:trHeight w:val="1110"/>
        </w:trPr>
        <w:tc>
          <w:tcPr>
            <w:tcW w:w="399" w:type="dxa"/>
            <w:vMerge/>
            <w:tcBorders>
              <w:top w:val="nil"/>
              <w:left w:val="single" w:sz="4" w:space="0" w:color="auto"/>
              <w:bottom w:val="single" w:sz="4" w:space="0" w:color="auto"/>
              <w:right w:val="single" w:sz="4" w:space="0" w:color="auto"/>
            </w:tcBorders>
            <w:vAlign w:val="center"/>
            <w:hideMark/>
          </w:tcPr>
          <w:p w14:paraId="40902C7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60618E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F57F8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F2A276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F36473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57478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F5FB626" w14:textId="77777777" w:rsidR="00DA01CE" w:rsidRPr="00DA01CE" w:rsidRDefault="00DA01CE" w:rsidP="00DA01CE">
            <w:pPr>
              <w:rPr>
                <w:sz w:val="20"/>
                <w:szCs w:val="20"/>
              </w:rPr>
            </w:pPr>
          </w:p>
        </w:tc>
      </w:tr>
      <w:tr w:rsidR="00DA01CE" w:rsidRPr="00DA01CE" w14:paraId="0047EDA9"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CECA3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30AA1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w:t>
            </w:r>
            <w:r w:rsidRPr="00DA01CE">
              <w:rPr>
                <w:rFonts w:ascii="Arial Armenian" w:hAnsi="Arial Armenian" w:cs="Arial Armenian"/>
                <w:color w:val="000000"/>
                <w:sz w:val="16"/>
                <w:szCs w:val="16"/>
              </w:rPr>
              <w:t>ñáõÝïÇ</w:t>
            </w:r>
            <w:r w:rsidRPr="00DA01CE">
              <w:rPr>
                <w:rFonts w:ascii="Arial Armenian" w:hAnsi="Arial Armenian" w:cs="Arial"/>
                <w:color w:val="000000"/>
                <w:sz w:val="16"/>
                <w:szCs w:val="16"/>
              </w:rPr>
              <w:t xml:space="preserve"> Ùß³ÏáõÙ Ó»éùáí</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p>
        </w:tc>
        <w:tc>
          <w:tcPr>
            <w:tcW w:w="620" w:type="dxa"/>
            <w:vMerge w:val="restart"/>
            <w:tcBorders>
              <w:top w:val="nil"/>
              <w:left w:val="single" w:sz="4" w:space="0" w:color="auto"/>
              <w:bottom w:val="single" w:sz="4" w:space="0" w:color="auto"/>
              <w:right w:val="single" w:sz="4" w:space="0" w:color="auto"/>
            </w:tcBorders>
            <w:vAlign w:val="center"/>
            <w:hideMark/>
          </w:tcPr>
          <w:p w14:paraId="01F96BA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A49E5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18.80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5B6F4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C921C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64.29</w:t>
            </w:r>
          </w:p>
        </w:tc>
        <w:tc>
          <w:tcPr>
            <w:tcW w:w="36" w:type="dxa"/>
            <w:vAlign w:val="center"/>
            <w:hideMark/>
          </w:tcPr>
          <w:p w14:paraId="4321BC77" w14:textId="77777777" w:rsidR="00DA01CE" w:rsidRPr="00DA01CE" w:rsidRDefault="00DA01CE" w:rsidP="00DA01CE">
            <w:pPr>
              <w:rPr>
                <w:sz w:val="20"/>
                <w:szCs w:val="20"/>
              </w:rPr>
            </w:pPr>
          </w:p>
        </w:tc>
      </w:tr>
      <w:tr w:rsidR="00DA01CE" w:rsidRPr="00DA01CE" w14:paraId="12265AF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2752A5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3E6ED9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352D0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0DD68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9EB3F6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ECF84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DFDF17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7DFD3A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47CC10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105D05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17105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ADADF4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9B4826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CFC956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FD1371" w14:textId="77777777" w:rsidR="00DA01CE" w:rsidRPr="00DA01CE" w:rsidRDefault="00DA01CE" w:rsidP="00DA01CE">
            <w:pPr>
              <w:rPr>
                <w:sz w:val="20"/>
                <w:szCs w:val="20"/>
              </w:rPr>
            </w:pPr>
          </w:p>
        </w:tc>
      </w:tr>
      <w:tr w:rsidR="00DA01CE" w:rsidRPr="00DA01CE" w14:paraId="71652F9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0C6B1D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1A048B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133BC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E8EED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41FF0F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86D2B4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F21DE98" w14:textId="77777777" w:rsidR="00DA01CE" w:rsidRPr="00DA01CE" w:rsidRDefault="00DA01CE" w:rsidP="00DA01CE">
            <w:pPr>
              <w:rPr>
                <w:sz w:val="20"/>
                <w:szCs w:val="20"/>
              </w:rPr>
            </w:pPr>
          </w:p>
        </w:tc>
      </w:tr>
      <w:tr w:rsidR="00DA01CE" w:rsidRPr="00DA01CE" w14:paraId="6967E64A"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E0249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E8F2F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ï»Õ³÷áËáõÙ 13ÏÙ</w:t>
            </w:r>
            <w:r w:rsidRPr="00DA01CE">
              <w:rPr>
                <w:rFonts w:ascii="Arial Armenian" w:hAnsi="Arial Armenian" w:cs="Arial"/>
                <w:color w:val="000000"/>
                <w:sz w:val="16"/>
                <w:szCs w:val="16"/>
              </w:rPr>
              <w:br/>
            </w:r>
            <w:r w:rsidRPr="00DA01CE">
              <w:rPr>
                <w:rFonts w:ascii="Calibri" w:hAnsi="Calibri" w:cs="Calibri"/>
                <w:color w:val="000000"/>
                <w:sz w:val="16"/>
                <w:szCs w:val="16"/>
              </w:rPr>
              <w:t>Наземный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транспорт</w:t>
            </w:r>
            <w:r w:rsidRPr="00DA01CE">
              <w:rPr>
                <w:rFonts w:ascii="Arial Armenian" w:hAnsi="Arial Armenian" w:cs="Arial"/>
                <w:color w:val="000000"/>
                <w:sz w:val="16"/>
                <w:szCs w:val="16"/>
              </w:rPr>
              <w:t xml:space="preserve"> 13</w:t>
            </w:r>
            <w:r w:rsidRPr="00DA01CE">
              <w:rPr>
                <w:rFonts w:ascii="Calibri" w:hAnsi="Calibri" w:cs="Calibri"/>
                <w:color w:val="000000"/>
                <w:sz w:val="16"/>
                <w:szCs w:val="16"/>
              </w:rPr>
              <w:t>км</w:t>
            </w:r>
          </w:p>
        </w:tc>
        <w:tc>
          <w:tcPr>
            <w:tcW w:w="620" w:type="dxa"/>
            <w:vMerge w:val="restart"/>
            <w:tcBorders>
              <w:top w:val="nil"/>
              <w:left w:val="single" w:sz="4" w:space="0" w:color="auto"/>
              <w:bottom w:val="single" w:sz="4" w:space="0" w:color="auto"/>
              <w:right w:val="single" w:sz="4" w:space="0" w:color="auto"/>
            </w:tcBorders>
            <w:vAlign w:val="center"/>
            <w:hideMark/>
          </w:tcPr>
          <w:p w14:paraId="69BD274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99725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257.18</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C4446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3.64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800FB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936.81</w:t>
            </w:r>
          </w:p>
        </w:tc>
        <w:tc>
          <w:tcPr>
            <w:tcW w:w="36" w:type="dxa"/>
            <w:vAlign w:val="center"/>
            <w:hideMark/>
          </w:tcPr>
          <w:p w14:paraId="58E8789C" w14:textId="77777777" w:rsidR="00DA01CE" w:rsidRPr="00DA01CE" w:rsidRDefault="00DA01CE" w:rsidP="00DA01CE">
            <w:pPr>
              <w:rPr>
                <w:sz w:val="20"/>
                <w:szCs w:val="20"/>
              </w:rPr>
            </w:pPr>
          </w:p>
        </w:tc>
      </w:tr>
      <w:tr w:rsidR="00DA01CE" w:rsidRPr="00DA01CE" w14:paraId="7E4CAB6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1FA9B1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61DBFD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5665B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387FA1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2910B9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762FD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E1532D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F1AEA8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E59CFA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680016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7C1933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838BE6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3ED5C1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F1F28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3F23D00" w14:textId="77777777" w:rsidR="00DA01CE" w:rsidRPr="00DA01CE" w:rsidRDefault="00DA01CE" w:rsidP="00DA01CE">
            <w:pPr>
              <w:rPr>
                <w:sz w:val="20"/>
                <w:szCs w:val="20"/>
              </w:rPr>
            </w:pPr>
          </w:p>
        </w:tc>
      </w:tr>
      <w:tr w:rsidR="00DA01CE" w:rsidRPr="00DA01CE" w14:paraId="0728E25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6A56DA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36D7E4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917FE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AE5415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807D6A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C2CC2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F1E4424" w14:textId="77777777" w:rsidR="00DA01CE" w:rsidRPr="00DA01CE" w:rsidRDefault="00DA01CE" w:rsidP="00DA01CE">
            <w:pPr>
              <w:rPr>
                <w:sz w:val="20"/>
                <w:szCs w:val="20"/>
              </w:rPr>
            </w:pPr>
          </w:p>
        </w:tc>
      </w:tr>
      <w:tr w:rsidR="00DA01CE" w:rsidRPr="00DA01CE" w14:paraId="5C4270E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80AFA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DE5C8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ÞÇÝ. ³ÕµÇ Ñ³í³ùáõÙ, µ³ñÓáõÙ ÇÝùÝ³Ã³÷»ñÇ íñ³ »õ ï»Õ³÷áËáõÙ 13ÏÙ</w:t>
            </w:r>
            <w:r w:rsidRPr="00DA01CE">
              <w:rPr>
                <w:rFonts w:ascii="Arial Armenian" w:hAnsi="Arial Armenian" w:cs="Arial"/>
                <w:color w:val="000000"/>
                <w:sz w:val="16"/>
                <w:szCs w:val="16"/>
              </w:rPr>
              <w:br/>
            </w:r>
            <w:r w:rsidRPr="00DA01CE">
              <w:rPr>
                <w:rFonts w:ascii="Calibri" w:hAnsi="Calibri" w:cs="Calibri"/>
                <w:color w:val="000000"/>
                <w:sz w:val="16"/>
                <w:szCs w:val="16"/>
              </w:rPr>
              <w:t>Погрузка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строй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излишной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самосвалы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транспортировка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до</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км</w:t>
            </w:r>
          </w:p>
        </w:tc>
        <w:tc>
          <w:tcPr>
            <w:tcW w:w="620" w:type="dxa"/>
            <w:vMerge w:val="restart"/>
            <w:tcBorders>
              <w:top w:val="nil"/>
              <w:left w:val="single" w:sz="4" w:space="0" w:color="auto"/>
              <w:bottom w:val="single" w:sz="4" w:space="0" w:color="auto"/>
              <w:right w:val="single" w:sz="4" w:space="0" w:color="auto"/>
            </w:tcBorders>
            <w:vAlign w:val="center"/>
            <w:hideMark/>
          </w:tcPr>
          <w:p w14:paraId="5A91556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85410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578.34</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1BAA3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5ECF0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2825.87</w:t>
            </w:r>
          </w:p>
        </w:tc>
        <w:tc>
          <w:tcPr>
            <w:tcW w:w="36" w:type="dxa"/>
            <w:vAlign w:val="center"/>
            <w:hideMark/>
          </w:tcPr>
          <w:p w14:paraId="5F3A57AD" w14:textId="77777777" w:rsidR="00DA01CE" w:rsidRPr="00DA01CE" w:rsidRDefault="00DA01CE" w:rsidP="00DA01CE">
            <w:pPr>
              <w:rPr>
                <w:sz w:val="20"/>
                <w:szCs w:val="20"/>
              </w:rPr>
            </w:pPr>
          </w:p>
        </w:tc>
      </w:tr>
      <w:tr w:rsidR="00DA01CE" w:rsidRPr="00DA01CE" w14:paraId="7C5756F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BF1F45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C3827D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5E3D3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75EA74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544B2F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791F1D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4F8801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CF1469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DAFFC6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372B79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F9C9D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C1EAF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160E59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D54E87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D66D474" w14:textId="77777777" w:rsidR="00DA01CE" w:rsidRPr="00DA01CE" w:rsidRDefault="00DA01CE" w:rsidP="00DA01CE">
            <w:pPr>
              <w:rPr>
                <w:sz w:val="20"/>
                <w:szCs w:val="20"/>
              </w:rPr>
            </w:pPr>
          </w:p>
        </w:tc>
      </w:tr>
      <w:tr w:rsidR="00DA01CE" w:rsidRPr="00DA01CE" w14:paraId="42F1C77D" w14:textId="77777777" w:rsidTr="00DA01CE">
        <w:trPr>
          <w:trHeight w:val="705"/>
        </w:trPr>
        <w:tc>
          <w:tcPr>
            <w:tcW w:w="399" w:type="dxa"/>
            <w:vMerge/>
            <w:tcBorders>
              <w:top w:val="nil"/>
              <w:left w:val="single" w:sz="4" w:space="0" w:color="auto"/>
              <w:bottom w:val="single" w:sz="4" w:space="0" w:color="auto"/>
              <w:right w:val="single" w:sz="4" w:space="0" w:color="auto"/>
            </w:tcBorders>
            <w:vAlign w:val="center"/>
            <w:hideMark/>
          </w:tcPr>
          <w:p w14:paraId="3F2D467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6F57E5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FC255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E31901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E71842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3E7455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A5C533A" w14:textId="77777777" w:rsidR="00DA01CE" w:rsidRPr="00DA01CE" w:rsidRDefault="00DA01CE" w:rsidP="00DA01CE">
            <w:pPr>
              <w:rPr>
                <w:sz w:val="20"/>
                <w:szCs w:val="20"/>
              </w:rPr>
            </w:pPr>
          </w:p>
        </w:tc>
      </w:tr>
      <w:tr w:rsidR="00DA01CE" w:rsidRPr="00DA01CE" w14:paraId="3ABB72B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07EE42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F034233"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B0F617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819E76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4CEE222"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FC62763"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7070.13</w:t>
            </w:r>
          </w:p>
        </w:tc>
        <w:tc>
          <w:tcPr>
            <w:tcW w:w="36" w:type="dxa"/>
            <w:vAlign w:val="center"/>
            <w:hideMark/>
          </w:tcPr>
          <w:p w14:paraId="1FE1F688" w14:textId="77777777" w:rsidR="00DA01CE" w:rsidRPr="00DA01CE" w:rsidRDefault="00DA01CE" w:rsidP="00DA01CE">
            <w:pPr>
              <w:rPr>
                <w:sz w:val="20"/>
                <w:szCs w:val="20"/>
              </w:rPr>
            </w:pPr>
          </w:p>
        </w:tc>
      </w:tr>
      <w:tr w:rsidR="00DA01CE" w:rsidRPr="00DA01CE" w14:paraId="24B4E8F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42D5A0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AE3C68A"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44699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E94587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C12C26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B96003"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0A4FE1A"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748E76B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B5A041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75B3D85"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53F16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5FFCD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272AAF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1521FE"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9C5CE77" w14:textId="77777777" w:rsidR="00DA01CE" w:rsidRPr="00DA01CE" w:rsidRDefault="00DA01CE" w:rsidP="00DA01CE">
            <w:pPr>
              <w:rPr>
                <w:sz w:val="20"/>
                <w:szCs w:val="20"/>
              </w:rPr>
            </w:pPr>
          </w:p>
        </w:tc>
      </w:tr>
      <w:tr w:rsidR="00DA01CE" w:rsidRPr="00DA01CE" w14:paraId="2BC973F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86E71E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0146FC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10FC5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5AE31C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6B9AA9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D32FC3"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FDC26CE" w14:textId="77777777" w:rsidR="00DA01CE" w:rsidRPr="00DA01CE" w:rsidRDefault="00DA01CE" w:rsidP="00DA01CE">
            <w:pPr>
              <w:rPr>
                <w:sz w:val="20"/>
                <w:szCs w:val="20"/>
              </w:rPr>
            </w:pPr>
          </w:p>
        </w:tc>
      </w:tr>
      <w:tr w:rsidR="00DA01CE" w:rsidRPr="00DA01CE" w14:paraId="7BD705C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A71CCD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ACC9B0B"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664B24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0188AB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88D588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18B1886"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12.75%</w:t>
            </w:r>
          </w:p>
        </w:tc>
        <w:tc>
          <w:tcPr>
            <w:tcW w:w="36" w:type="dxa"/>
            <w:vAlign w:val="center"/>
            <w:hideMark/>
          </w:tcPr>
          <w:p w14:paraId="6038BDD2" w14:textId="77777777" w:rsidR="00DA01CE" w:rsidRPr="00DA01CE" w:rsidRDefault="00DA01CE" w:rsidP="00DA01CE">
            <w:pPr>
              <w:rPr>
                <w:sz w:val="20"/>
                <w:szCs w:val="20"/>
              </w:rPr>
            </w:pPr>
          </w:p>
        </w:tc>
      </w:tr>
      <w:tr w:rsidR="00DA01CE" w:rsidRPr="00DA01CE" w14:paraId="7EA6211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305204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6B4D341"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219680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3B9291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16B237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3B5ABA"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E145FA5"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0A0088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651767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E3B2CD1"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33297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8CB78E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0E9FD5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A836F7"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F516517" w14:textId="77777777" w:rsidR="00DA01CE" w:rsidRPr="00DA01CE" w:rsidRDefault="00DA01CE" w:rsidP="00DA01CE">
            <w:pPr>
              <w:rPr>
                <w:sz w:val="20"/>
                <w:szCs w:val="20"/>
              </w:rPr>
            </w:pPr>
          </w:p>
        </w:tc>
      </w:tr>
      <w:tr w:rsidR="00DA01CE" w:rsidRPr="00DA01CE" w14:paraId="301A462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673455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F36B89F"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15597B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A9676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CF1795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C80586"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288AB23" w14:textId="77777777" w:rsidR="00DA01CE" w:rsidRPr="00DA01CE" w:rsidRDefault="00DA01CE" w:rsidP="00DA01CE">
            <w:pPr>
              <w:rPr>
                <w:sz w:val="20"/>
                <w:szCs w:val="20"/>
              </w:rPr>
            </w:pPr>
          </w:p>
        </w:tc>
      </w:tr>
      <w:tr w:rsidR="00DA01CE" w:rsidRPr="005C0845" w14:paraId="5E888F61"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029B0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02AA0C"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Î³éáõóáÕ³Ï³Ý ³ßË³ï³ÝùÝ»ñ</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Строительные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4258E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59D89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D6A239"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1A333B"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36" w:type="dxa"/>
            <w:vAlign w:val="center"/>
            <w:hideMark/>
          </w:tcPr>
          <w:p w14:paraId="152C4610" w14:textId="77777777" w:rsidR="00DA01CE" w:rsidRPr="00DA01CE" w:rsidRDefault="00DA01CE" w:rsidP="00DA01CE">
            <w:pPr>
              <w:rPr>
                <w:sz w:val="20"/>
                <w:szCs w:val="20"/>
                <w:lang w:val="ru-RU"/>
              </w:rPr>
            </w:pPr>
          </w:p>
        </w:tc>
      </w:tr>
      <w:tr w:rsidR="00DA01CE" w:rsidRPr="005C0845" w14:paraId="59FC1C0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7F16597"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42D3142B"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36B985F2"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065463F8"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6E8BC668"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3476F28"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6680103F"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2EC9053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7CB180C"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05665B5B"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2CB611D"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0F597213"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757A02E3"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4CDC350"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4CAAFDA" w14:textId="77777777" w:rsidR="00DA01CE" w:rsidRPr="00DA01CE" w:rsidRDefault="00DA01CE" w:rsidP="00DA01CE">
            <w:pPr>
              <w:rPr>
                <w:sz w:val="20"/>
                <w:szCs w:val="20"/>
                <w:lang w:val="ru-RU"/>
              </w:rPr>
            </w:pPr>
          </w:p>
        </w:tc>
      </w:tr>
      <w:tr w:rsidR="00DA01CE" w:rsidRPr="005C0845" w14:paraId="26A2B0A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0DA6366"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05243E63"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5A7A1908"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191F232C"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5A950B9A"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2EAEAC3"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293D102F" w14:textId="77777777" w:rsidR="00DA01CE" w:rsidRPr="00DA01CE" w:rsidRDefault="00DA01CE" w:rsidP="00DA01CE">
            <w:pPr>
              <w:rPr>
                <w:sz w:val="20"/>
                <w:szCs w:val="20"/>
                <w:lang w:val="ru-RU"/>
              </w:rPr>
            </w:pPr>
          </w:p>
        </w:tc>
      </w:tr>
      <w:tr w:rsidR="00DA01CE" w:rsidRPr="005C0845" w14:paraId="51AED11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5F6E0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0DC6D5"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´³½³Éï» »½ñ³ù³ñ»ñÇ ï»Õ³¹ñáõÙ 200</w:t>
            </w:r>
            <w:r w:rsidRPr="00DA01CE">
              <w:rPr>
                <w:rFonts w:ascii="Arial Armenian" w:hAnsi="Arial Armenian" w:cs="Arial"/>
                <w:b/>
                <w:bCs/>
                <w:color w:val="000000"/>
                <w:sz w:val="16"/>
                <w:szCs w:val="16"/>
                <w:u w:val="single"/>
              </w:rPr>
              <w:t>x</w:t>
            </w:r>
            <w:r w:rsidRPr="00DA01CE">
              <w:rPr>
                <w:rFonts w:ascii="Arial Armenian" w:hAnsi="Arial Armenian" w:cs="Arial"/>
                <w:b/>
                <w:bCs/>
                <w:color w:val="000000"/>
                <w:sz w:val="16"/>
                <w:szCs w:val="16"/>
                <w:u w:val="single"/>
                <w:lang w:val="ru-RU"/>
              </w:rPr>
              <w:t>100 ÙÙ ã³÷»ñáí-</w:t>
            </w:r>
            <w:r w:rsidRPr="00DA01CE">
              <w:rPr>
                <w:rFonts w:ascii="Sylfaen" w:hAnsi="Sylfaen" w:cs="Sylfaen"/>
                <w:b/>
                <w:bCs/>
                <w:color w:val="000000"/>
                <w:sz w:val="16"/>
                <w:szCs w:val="16"/>
                <w:u w:val="single"/>
              </w:rPr>
              <w:t>բետոնե</w:t>
            </w:r>
            <w:r w:rsidRPr="00DA01CE">
              <w:rPr>
                <w:rFonts w:ascii="Arial Armenian" w:hAnsi="Arial Armenian" w:cs="Arial"/>
                <w:b/>
                <w:bCs/>
                <w:color w:val="000000"/>
                <w:sz w:val="16"/>
                <w:szCs w:val="16"/>
                <w:u w:val="single"/>
                <w:lang w:val="ru-RU"/>
              </w:rPr>
              <w:t xml:space="preserve"> </w:t>
            </w:r>
            <w:r w:rsidRPr="00DA01CE">
              <w:rPr>
                <w:rFonts w:ascii="Sylfaen" w:hAnsi="Sylfaen" w:cs="Sylfaen"/>
                <w:b/>
                <w:bCs/>
                <w:color w:val="000000"/>
                <w:sz w:val="16"/>
                <w:szCs w:val="16"/>
                <w:u w:val="single"/>
              </w:rPr>
              <w:t>հիմքով</w:t>
            </w:r>
            <w:r w:rsidRPr="00DA01CE">
              <w:rPr>
                <w:rFonts w:ascii="Arial Armenian" w:hAnsi="Arial Armenian" w:cs="Arial"/>
                <w:b/>
                <w:bCs/>
                <w:color w:val="000000"/>
                <w:sz w:val="16"/>
                <w:szCs w:val="16"/>
                <w:u w:val="single"/>
                <w:lang w:val="ru-RU"/>
              </w:rPr>
              <w:t>/</w:t>
            </w:r>
            <w:r w:rsidRPr="00DA01CE">
              <w:rPr>
                <w:rFonts w:ascii="Sylfaen" w:hAnsi="Sylfaen" w:cs="Sylfaen"/>
                <w:b/>
                <w:bCs/>
                <w:color w:val="000000"/>
                <w:sz w:val="16"/>
                <w:szCs w:val="16"/>
                <w:u w:val="single"/>
              </w:rPr>
              <w:t>առանց</w:t>
            </w:r>
            <w:r w:rsidRPr="00DA01CE">
              <w:rPr>
                <w:rFonts w:ascii="Arial Armenian" w:hAnsi="Arial Armenian" w:cs="Arial"/>
                <w:b/>
                <w:bCs/>
                <w:color w:val="000000"/>
                <w:sz w:val="16"/>
                <w:szCs w:val="16"/>
                <w:u w:val="single"/>
                <w:lang w:val="ru-RU"/>
              </w:rPr>
              <w:t xml:space="preserve"> </w:t>
            </w:r>
            <w:r w:rsidRPr="00DA01CE">
              <w:rPr>
                <w:rFonts w:ascii="Sylfaen" w:hAnsi="Sylfaen" w:cs="Sylfaen"/>
                <w:b/>
                <w:bCs/>
                <w:color w:val="000000"/>
                <w:sz w:val="16"/>
                <w:szCs w:val="16"/>
                <w:u w:val="single"/>
              </w:rPr>
              <w:t>ծակոտկեն</w:t>
            </w:r>
            <w:r w:rsidRPr="00DA01CE">
              <w:rPr>
                <w:rFonts w:ascii="Arial Armenian" w:hAnsi="Arial Armenian" w:cs="Arial"/>
                <w:b/>
                <w:bCs/>
                <w:color w:val="000000"/>
                <w:sz w:val="16"/>
                <w:szCs w:val="16"/>
                <w:u w:val="single"/>
                <w:lang w:val="ru-RU"/>
              </w:rPr>
              <w:t>/</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Монтаж</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базальтовых</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бордюрных</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камней</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размером</w:t>
            </w:r>
            <w:r w:rsidRPr="00DA01CE">
              <w:rPr>
                <w:rFonts w:ascii="Arial Armenian" w:hAnsi="Arial Armenian" w:cs="Arial"/>
                <w:b/>
                <w:bCs/>
                <w:color w:val="000000"/>
                <w:sz w:val="16"/>
                <w:szCs w:val="16"/>
                <w:u w:val="single"/>
                <w:lang w:val="ru-RU"/>
              </w:rPr>
              <w:t xml:space="preserve"> 200</w:t>
            </w:r>
            <w:r w:rsidRPr="00DA01CE">
              <w:rPr>
                <w:rFonts w:ascii="Calibri" w:hAnsi="Calibri" w:cs="Calibri"/>
                <w:b/>
                <w:bCs/>
                <w:color w:val="000000"/>
                <w:sz w:val="16"/>
                <w:szCs w:val="16"/>
                <w:u w:val="single"/>
                <w:lang w:val="ru-RU"/>
              </w:rPr>
              <w:t>х</w:t>
            </w:r>
            <w:r w:rsidRPr="00DA01CE">
              <w:rPr>
                <w:rFonts w:ascii="Arial Armenian" w:hAnsi="Arial Armenian" w:cs="Arial"/>
                <w:b/>
                <w:bCs/>
                <w:color w:val="000000"/>
                <w:sz w:val="16"/>
                <w:szCs w:val="16"/>
                <w:u w:val="single"/>
                <w:lang w:val="ru-RU"/>
              </w:rPr>
              <w:t xml:space="preserve">100 </w:t>
            </w:r>
            <w:r w:rsidRPr="00DA01CE">
              <w:rPr>
                <w:rFonts w:ascii="Calibri" w:hAnsi="Calibri" w:cs="Calibri"/>
                <w:b/>
                <w:bCs/>
                <w:color w:val="000000"/>
                <w:sz w:val="16"/>
                <w:szCs w:val="16"/>
                <w:u w:val="single"/>
                <w:lang w:val="ru-RU"/>
              </w:rPr>
              <w:t>мм</w:t>
            </w:r>
            <w:r w:rsidRPr="00DA01CE">
              <w:rPr>
                <w:rFonts w:ascii="Arial Armenian" w:hAnsi="Arial Armenian" w:cs="Arial"/>
                <w:b/>
                <w:bCs/>
                <w:color w:val="000000"/>
                <w:sz w:val="16"/>
                <w:szCs w:val="16"/>
                <w:u w:val="single"/>
                <w:lang w:val="ru-RU"/>
              </w:rPr>
              <w:t xml:space="preserve"> - </w:t>
            </w:r>
            <w:r w:rsidRPr="00DA01CE">
              <w:rPr>
                <w:rFonts w:ascii="Calibri" w:hAnsi="Calibri" w:cs="Calibri"/>
                <w:b/>
                <w:bCs/>
                <w:color w:val="000000"/>
                <w:sz w:val="16"/>
                <w:szCs w:val="16"/>
                <w:u w:val="single"/>
                <w:lang w:val="ru-RU"/>
              </w:rPr>
              <w:t>с</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бетонным</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основанием</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без</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пор</w:t>
            </w:r>
            <w:r w:rsidRPr="00DA01CE">
              <w:rPr>
                <w:rFonts w:ascii="Arial Armenian" w:hAnsi="Arial Armenian" w:cs="Arial"/>
                <w:b/>
                <w:bCs/>
                <w:color w:val="000000"/>
                <w:sz w:val="16"/>
                <w:szCs w:val="16"/>
                <w:u w:val="single"/>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91B89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6433B5"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2063F8"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A80A4B"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36" w:type="dxa"/>
            <w:vAlign w:val="center"/>
            <w:hideMark/>
          </w:tcPr>
          <w:p w14:paraId="739FB9FB" w14:textId="77777777" w:rsidR="00DA01CE" w:rsidRPr="00DA01CE" w:rsidRDefault="00DA01CE" w:rsidP="00DA01CE">
            <w:pPr>
              <w:rPr>
                <w:sz w:val="20"/>
                <w:szCs w:val="20"/>
                <w:lang w:val="ru-RU"/>
              </w:rPr>
            </w:pPr>
          </w:p>
        </w:tc>
      </w:tr>
      <w:tr w:rsidR="00DA01CE" w:rsidRPr="005C0845" w14:paraId="6B522C4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A9913FC"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1DA08B35"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33092FDF"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027E39A9"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3F76ABFC"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6B0C71A"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06D31826"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1A28F69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A790AF6"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20A66CB1"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BA4764D"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F5B440F"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4B4ED65B"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A8231E8"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5FC16ABE" w14:textId="77777777" w:rsidR="00DA01CE" w:rsidRPr="00DA01CE" w:rsidRDefault="00DA01CE" w:rsidP="00DA01CE">
            <w:pPr>
              <w:rPr>
                <w:sz w:val="20"/>
                <w:szCs w:val="20"/>
                <w:lang w:val="ru-RU"/>
              </w:rPr>
            </w:pPr>
          </w:p>
        </w:tc>
      </w:tr>
      <w:tr w:rsidR="00DA01CE" w:rsidRPr="005C0845" w14:paraId="79B5BB2C" w14:textId="77777777" w:rsidTr="00DA01CE">
        <w:trPr>
          <w:trHeight w:val="945"/>
        </w:trPr>
        <w:tc>
          <w:tcPr>
            <w:tcW w:w="399" w:type="dxa"/>
            <w:vMerge/>
            <w:tcBorders>
              <w:top w:val="nil"/>
              <w:left w:val="single" w:sz="4" w:space="0" w:color="auto"/>
              <w:bottom w:val="single" w:sz="4" w:space="0" w:color="auto"/>
              <w:right w:val="single" w:sz="4" w:space="0" w:color="auto"/>
            </w:tcBorders>
            <w:vAlign w:val="center"/>
            <w:hideMark/>
          </w:tcPr>
          <w:p w14:paraId="308879C3"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7EB3FA30"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59920729"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2299652"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2078AD3F"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09AFB1D"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64A06E56" w14:textId="77777777" w:rsidR="00DA01CE" w:rsidRPr="00DA01CE" w:rsidRDefault="00DA01CE" w:rsidP="00DA01CE">
            <w:pPr>
              <w:rPr>
                <w:sz w:val="20"/>
                <w:szCs w:val="20"/>
                <w:lang w:val="ru-RU"/>
              </w:rPr>
            </w:pPr>
          </w:p>
        </w:tc>
      </w:tr>
      <w:tr w:rsidR="00DA01CE" w:rsidRPr="00DA01CE" w14:paraId="53118F41"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DA705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1455B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Ê×Ç Ý³Ë³å³ïñ³ëï³Ï³Ý ß»ñïÇ Çñ³Ï³Ý³óáõÙ 5ëÙ Ñ³ëïáõÃÛ³Ùµ</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5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28B8A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40A57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6.7</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1905C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FE54B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72.04</w:t>
            </w:r>
          </w:p>
        </w:tc>
        <w:tc>
          <w:tcPr>
            <w:tcW w:w="36" w:type="dxa"/>
            <w:vAlign w:val="center"/>
            <w:hideMark/>
          </w:tcPr>
          <w:p w14:paraId="0B04D2A4" w14:textId="77777777" w:rsidR="00DA01CE" w:rsidRPr="00DA01CE" w:rsidRDefault="00DA01CE" w:rsidP="00DA01CE">
            <w:pPr>
              <w:rPr>
                <w:sz w:val="20"/>
                <w:szCs w:val="20"/>
              </w:rPr>
            </w:pPr>
          </w:p>
        </w:tc>
      </w:tr>
      <w:tr w:rsidR="00DA01CE" w:rsidRPr="00DA01CE" w14:paraId="55A3431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3B19AD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F8ED97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3A7C0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B42C4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713413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B98EE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AC2F6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D536A8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3514D1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107BB6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AE54D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F9627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C436F6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216C71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DFDDF8" w14:textId="77777777" w:rsidR="00DA01CE" w:rsidRPr="00DA01CE" w:rsidRDefault="00DA01CE" w:rsidP="00DA01CE">
            <w:pPr>
              <w:rPr>
                <w:sz w:val="20"/>
                <w:szCs w:val="20"/>
              </w:rPr>
            </w:pPr>
          </w:p>
        </w:tc>
      </w:tr>
      <w:tr w:rsidR="00DA01CE" w:rsidRPr="00DA01CE" w14:paraId="50FC5AD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42AAB9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4048A2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34E80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1B59FD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FC2ED3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41495C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4C2D1ED" w14:textId="77777777" w:rsidR="00DA01CE" w:rsidRPr="00DA01CE" w:rsidRDefault="00DA01CE" w:rsidP="00DA01CE">
            <w:pPr>
              <w:rPr>
                <w:sz w:val="20"/>
                <w:szCs w:val="20"/>
              </w:rPr>
            </w:pPr>
          </w:p>
        </w:tc>
      </w:tr>
      <w:tr w:rsidR="00DA01CE" w:rsidRPr="00DA01CE" w14:paraId="4EB4F568"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350F7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9E442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´³½³Éï» »½ñ³ù³ñ»ñÇ ï»Õ³¹ñáõÙ 200x100ÙÙ ã³÷»ñÇ</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размером</w:t>
            </w:r>
            <w:r w:rsidRPr="00DA01CE">
              <w:rPr>
                <w:rFonts w:ascii="Arial Armenian" w:hAnsi="Arial Armenian" w:cs="Arial"/>
                <w:color w:val="000000"/>
                <w:sz w:val="16"/>
                <w:szCs w:val="16"/>
              </w:rPr>
              <w:t xml:space="preserve"> 200</w:t>
            </w:r>
            <w:r w:rsidRPr="00DA01CE">
              <w:rPr>
                <w:rFonts w:ascii="Calibri" w:hAnsi="Calibri" w:cs="Calibri"/>
                <w:color w:val="000000"/>
                <w:sz w:val="16"/>
                <w:szCs w:val="16"/>
              </w:rPr>
              <w:t>х</w:t>
            </w:r>
            <w:r w:rsidRPr="00DA01CE">
              <w:rPr>
                <w:rFonts w:ascii="Arial Armenian" w:hAnsi="Arial Armenian" w:cs="Arial"/>
                <w:color w:val="000000"/>
                <w:sz w:val="16"/>
                <w:szCs w:val="16"/>
              </w:rPr>
              <w:t>100</w:t>
            </w:r>
            <w:r w:rsidRPr="00DA01CE">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A89D5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A946B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670.0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0B673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9.02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84CAA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6042.49</w:t>
            </w:r>
          </w:p>
        </w:tc>
        <w:tc>
          <w:tcPr>
            <w:tcW w:w="36" w:type="dxa"/>
            <w:vAlign w:val="center"/>
            <w:hideMark/>
          </w:tcPr>
          <w:p w14:paraId="715E6E28" w14:textId="77777777" w:rsidR="00DA01CE" w:rsidRPr="00DA01CE" w:rsidRDefault="00DA01CE" w:rsidP="00DA01CE">
            <w:pPr>
              <w:rPr>
                <w:sz w:val="20"/>
                <w:szCs w:val="20"/>
              </w:rPr>
            </w:pPr>
          </w:p>
        </w:tc>
      </w:tr>
      <w:tr w:rsidR="00DA01CE" w:rsidRPr="00DA01CE" w14:paraId="5469DB2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F3780C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F55397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8BB51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1AF528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DFCF13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BE700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DB702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A2D6DD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C08A12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21C6F3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E4C8B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EF5B01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271030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8DDE8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9E1F8F" w14:textId="77777777" w:rsidR="00DA01CE" w:rsidRPr="00DA01CE" w:rsidRDefault="00DA01CE" w:rsidP="00DA01CE">
            <w:pPr>
              <w:rPr>
                <w:sz w:val="20"/>
                <w:szCs w:val="20"/>
              </w:rPr>
            </w:pPr>
          </w:p>
        </w:tc>
      </w:tr>
      <w:tr w:rsidR="00DA01CE" w:rsidRPr="00DA01CE" w14:paraId="4F633E5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BDCAAF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B97FDA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EBD34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15272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08CE82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8B1FA5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EDE40A8" w14:textId="77777777" w:rsidR="00DA01CE" w:rsidRPr="00DA01CE" w:rsidRDefault="00DA01CE" w:rsidP="00DA01CE">
            <w:pPr>
              <w:rPr>
                <w:sz w:val="20"/>
                <w:szCs w:val="20"/>
              </w:rPr>
            </w:pPr>
          </w:p>
        </w:tc>
      </w:tr>
      <w:tr w:rsidR="00DA01CE" w:rsidRPr="00DA01CE" w14:paraId="6A6F29B7"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D5AF96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61FAD6E"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84D1ED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1A4FBB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1588A1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CB7926A"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6114.53</w:t>
            </w:r>
          </w:p>
        </w:tc>
        <w:tc>
          <w:tcPr>
            <w:tcW w:w="36" w:type="dxa"/>
            <w:vAlign w:val="center"/>
            <w:hideMark/>
          </w:tcPr>
          <w:p w14:paraId="3978CD77" w14:textId="77777777" w:rsidR="00DA01CE" w:rsidRPr="00DA01CE" w:rsidRDefault="00DA01CE" w:rsidP="00DA01CE">
            <w:pPr>
              <w:rPr>
                <w:sz w:val="20"/>
                <w:szCs w:val="20"/>
              </w:rPr>
            </w:pPr>
          </w:p>
        </w:tc>
      </w:tr>
      <w:tr w:rsidR="00DA01CE" w:rsidRPr="00DA01CE" w14:paraId="5BFFE74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5A0495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12B669A"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0BF86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B45C58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EB7059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5F1567"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0C4E131"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ACE416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35927E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E5D765C"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9250E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237AC6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CDEB60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F90720"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A932A65" w14:textId="77777777" w:rsidR="00DA01CE" w:rsidRPr="00DA01CE" w:rsidRDefault="00DA01CE" w:rsidP="00DA01CE">
            <w:pPr>
              <w:rPr>
                <w:sz w:val="20"/>
                <w:szCs w:val="20"/>
              </w:rPr>
            </w:pPr>
          </w:p>
        </w:tc>
      </w:tr>
      <w:tr w:rsidR="00DA01CE" w:rsidRPr="00DA01CE" w14:paraId="2B6376F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5AEF42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3D9C57F"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7A9BF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EBE0BE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BDB671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0EFD53"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91951CA" w14:textId="77777777" w:rsidR="00DA01CE" w:rsidRPr="00DA01CE" w:rsidRDefault="00DA01CE" w:rsidP="00DA01CE">
            <w:pPr>
              <w:rPr>
                <w:sz w:val="20"/>
                <w:szCs w:val="20"/>
              </w:rPr>
            </w:pPr>
          </w:p>
        </w:tc>
      </w:tr>
      <w:tr w:rsidR="00DA01CE" w:rsidRPr="00DA01CE" w14:paraId="55B81DB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1D6DD1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AED41AE"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AFD872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B35CB7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9CA685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511DDF3"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11.02%</w:t>
            </w:r>
          </w:p>
        </w:tc>
        <w:tc>
          <w:tcPr>
            <w:tcW w:w="36" w:type="dxa"/>
            <w:vAlign w:val="center"/>
            <w:hideMark/>
          </w:tcPr>
          <w:p w14:paraId="197C6EEC" w14:textId="77777777" w:rsidR="00DA01CE" w:rsidRPr="00DA01CE" w:rsidRDefault="00DA01CE" w:rsidP="00DA01CE">
            <w:pPr>
              <w:rPr>
                <w:sz w:val="20"/>
                <w:szCs w:val="20"/>
              </w:rPr>
            </w:pPr>
          </w:p>
        </w:tc>
      </w:tr>
      <w:tr w:rsidR="00DA01CE" w:rsidRPr="00DA01CE" w14:paraId="120CFC8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357CD7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A732B79"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578C7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B54E7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290B1E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06CB02"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3A6D382"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346561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740291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3747E92"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28512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0BDFBC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3715E4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39D6B4"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8EE913B" w14:textId="77777777" w:rsidR="00DA01CE" w:rsidRPr="00DA01CE" w:rsidRDefault="00DA01CE" w:rsidP="00DA01CE">
            <w:pPr>
              <w:rPr>
                <w:sz w:val="20"/>
                <w:szCs w:val="20"/>
              </w:rPr>
            </w:pPr>
          </w:p>
        </w:tc>
      </w:tr>
      <w:tr w:rsidR="00DA01CE" w:rsidRPr="00DA01CE" w14:paraId="138DD30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C62233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BED29C2"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67B3D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6C34E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737238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5A5A5D"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A4992B4" w14:textId="77777777" w:rsidR="00DA01CE" w:rsidRPr="00DA01CE" w:rsidRDefault="00DA01CE" w:rsidP="00DA01CE">
            <w:pPr>
              <w:rPr>
                <w:sz w:val="20"/>
                <w:szCs w:val="20"/>
              </w:rPr>
            </w:pPr>
          </w:p>
        </w:tc>
      </w:tr>
      <w:tr w:rsidR="00DA01CE" w:rsidRPr="00DA01CE" w14:paraId="66A26DCE"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E603B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lastRenderedPageBreak/>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288E12" w14:textId="77777777" w:rsidR="00DA01CE" w:rsidRPr="00DA01CE" w:rsidRDefault="00DA01CE" w:rsidP="00DA01CE">
            <w:pPr>
              <w:jc w:val="center"/>
              <w:rPr>
                <w:rFonts w:ascii="Arial Armenian" w:hAnsi="Arial Armenian" w:cs="Arial"/>
                <w:b/>
                <w:bCs/>
                <w:color w:val="000000"/>
                <w:sz w:val="16"/>
                <w:szCs w:val="16"/>
                <w:u w:val="single"/>
              </w:rPr>
            </w:pPr>
            <w:r w:rsidRPr="00DA01CE">
              <w:rPr>
                <w:rFonts w:ascii="Arial Armenian" w:hAnsi="Arial Armenian" w:cs="Arial"/>
                <w:b/>
                <w:bCs/>
                <w:color w:val="000000"/>
                <w:sz w:val="16"/>
                <w:szCs w:val="16"/>
                <w:u w:val="single"/>
              </w:rPr>
              <w:t>´³½³Éï» »½ñ³ù³ñ»ñÇ ï»Õ³¹ñáõÙ 150*300</w:t>
            </w:r>
            <w:r w:rsidRPr="00DA01CE">
              <w:rPr>
                <w:rFonts w:ascii="Sylfaen" w:hAnsi="Sylfaen" w:cs="Sylfaen"/>
                <w:b/>
                <w:bCs/>
                <w:color w:val="000000"/>
                <w:sz w:val="16"/>
                <w:szCs w:val="16"/>
                <w:u w:val="single"/>
              </w:rPr>
              <w:t>մմ</w:t>
            </w:r>
            <w:r w:rsidRPr="00DA01CE">
              <w:rPr>
                <w:rFonts w:ascii="Arial Armenian" w:hAnsi="Arial Armenian" w:cs="Arial"/>
                <w:b/>
                <w:bCs/>
                <w:color w:val="000000"/>
                <w:sz w:val="16"/>
                <w:szCs w:val="16"/>
                <w:u w:val="single"/>
              </w:rPr>
              <w:t>-</w:t>
            </w:r>
            <w:r w:rsidRPr="00DA01CE">
              <w:rPr>
                <w:rFonts w:ascii="Sylfaen" w:hAnsi="Sylfaen" w:cs="Sylfaen"/>
                <w:b/>
                <w:bCs/>
                <w:color w:val="000000"/>
                <w:sz w:val="16"/>
                <w:szCs w:val="16"/>
                <w:u w:val="single"/>
              </w:rPr>
              <w:t>բետոնե</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հիմքով</w:t>
            </w:r>
            <w:r w:rsidRPr="00DA01CE">
              <w:rPr>
                <w:rFonts w:ascii="Arial Armenian" w:hAnsi="Arial Armenian" w:cs="Arial"/>
                <w:b/>
                <w:bCs/>
                <w:color w:val="000000"/>
                <w:sz w:val="16"/>
                <w:szCs w:val="16"/>
                <w:u w:val="single"/>
              </w:rPr>
              <w:br w:type="page"/>
              <w:t>/</w:t>
            </w:r>
            <w:r w:rsidRPr="00DA01CE">
              <w:rPr>
                <w:rFonts w:ascii="Sylfaen" w:hAnsi="Sylfaen" w:cs="Sylfaen"/>
                <w:b/>
                <w:bCs/>
                <w:color w:val="000000"/>
                <w:sz w:val="16"/>
                <w:szCs w:val="16"/>
                <w:u w:val="single"/>
              </w:rPr>
              <w:t>առանց</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ծակոտկեն</w:t>
            </w:r>
            <w:r w:rsidRPr="00DA01CE">
              <w:rPr>
                <w:rFonts w:ascii="Arial Armenian" w:hAnsi="Arial Armenian" w:cs="Arial"/>
                <w:b/>
                <w:bCs/>
                <w:color w:val="000000"/>
                <w:sz w:val="16"/>
                <w:szCs w:val="16"/>
                <w:u w:val="single"/>
              </w:rPr>
              <w:t>/</w:t>
            </w:r>
            <w:r w:rsidRPr="00DA01CE">
              <w:rPr>
                <w:rFonts w:ascii="Arial Armenian" w:hAnsi="Arial Armenian" w:cs="Arial"/>
                <w:b/>
                <w:bCs/>
                <w:color w:val="000000"/>
                <w:sz w:val="16"/>
                <w:szCs w:val="16"/>
                <w:u w:val="single"/>
              </w:rPr>
              <w:br w:type="page"/>
            </w:r>
            <w:r w:rsidRPr="00DA01CE">
              <w:rPr>
                <w:rFonts w:ascii="Calibri" w:hAnsi="Calibri" w:cs="Calibri"/>
                <w:b/>
                <w:bCs/>
                <w:color w:val="000000"/>
                <w:sz w:val="16"/>
                <w:szCs w:val="16"/>
                <w:u w:val="single"/>
              </w:rPr>
              <w:t>Монтаж</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базальтовых</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бордюрных</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камней</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размером</w:t>
            </w:r>
            <w:r w:rsidRPr="00DA01CE">
              <w:rPr>
                <w:rFonts w:ascii="Arial Armenian" w:hAnsi="Arial Armenian" w:cs="Arial"/>
                <w:b/>
                <w:bCs/>
                <w:color w:val="000000"/>
                <w:sz w:val="16"/>
                <w:szCs w:val="16"/>
                <w:u w:val="single"/>
              </w:rPr>
              <w:t xml:space="preserve"> 150</w:t>
            </w:r>
            <w:r w:rsidRPr="00DA01CE">
              <w:rPr>
                <w:rFonts w:ascii="Calibri" w:hAnsi="Calibri" w:cs="Calibri"/>
                <w:b/>
                <w:bCs/>
                <w:color w:val="000000"/>
                <w:sz w:val="16"/>
                <w:szCs w:val="16"/>
                <w:u w:val="single"/>
              </w:rPr>
              <w:t>х</w:t>
            </w:r>
            <w:r w:rsidRPr="00DA01CE">
              <w:rPr>
                <w:rFonts w:ascii="Arial Armenian" w:hAnsi="Arial Armenian" w:cs="Arial"/>
                <w:b/>
                <w:bCs/>
                <w:color w:val="000000"/>
                <w:sz w:val="16"/>
                <w:szCs w:val="16"/>
                <w:u w:val="single"/>
              </w:rPr>
              <w:t xml:space="preserve">300 </w:t>
            </w:r>
            <w:r w:rsidRPr="00DA01CE">
              <w:rPr>
                <w:rFonts w:ascii="Calibri" w:hAnsi="Calibri" w:cs="Calibri"/>
                <w:b/>
                <w:bCs/>
                <w:color w:val="000000"/>
                <w:sz w:val="16"/>
                <w:szCs w:val="16"/>
                <w:u w:val="single"/>
              </w:rPr>
              <w:t>мм</w:t>
            </w:r>
            <w:r w:rsidRPr="00DA01CE">
              <w:rPr>
                <w:rFonts w:ascii="Arial Armenian" w:hAnsi="Arial Armenian" w:cs="Arial"/>
                <w:b/>
                <w:bCs/>
                <w:color w:val="000000"/>
                <w:sz w:val="16"/>
                <w:szCs w:val="16"/>
                <w:u w:val="single"/>
              </w:rPr>
              <w:t xml:space="preserve"> - </w:t>
            </w:r>
            <w:r w:rsidRPr="00DA01CE">
              <w:rPr>
                <w:rFonts w:ascii="Calibri" w:hAnsi="Calibri" w:cs="Calibri"/>
                <w:b/>
                <w:bCs/>
                <w:color w:val="000000"/>
                <w:sz w:val="16"/>
                <w:szCs w:val="16"/>
                <w:u w:val="single"/>
              </w:rPr>
              <w:t>с</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бетонным</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основанием</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без</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пор</w:t>
            </w:r>
            <w:r w:rsidRPr="00DA01CE">
              <w:rPr>
                <w:rFonts w:ascii="Arial Armenian" w:hAnsi="Arial Armenian" w:cs="Arial"/>
                <w:b/>
                <w:bCs/>
                <w:color w:val="000000"/>
                <w:sz w:val="16"/>
                <w:szCs w:val="16"/>
                <w:u w:val="single"/>
              </w:rPr>
              <w:t>/</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DF0A2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963EA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EF8D5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0E7E2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36" w:type="dxa"/>
            <w:vAlign w:val="center"/>
            <w:hideMark/>
          </w:tcPr>
          <w:p w14:paraId="6C0A6A71" w14:textId="77777777" w:rsidR="00DA01CE" w:rsidRPr="00DA01CE" w:rsidRDefault="00DA01CE" w:rsidP="00DA01CE">
            <w:pPr>
              <w:rPr>
                <w:sz w:val="20"/>
                <w:szCs w:val="20"/>
              </w:rPr>
            </w:pPr>
          </w:p>
        </w:tc>
      </w:tr>
      <w:tr w:rsidR="00DA01CE" w:rsidRPr="00DA01CE" w14:paraId="203AC9A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05B625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CD74ECF"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7AF73A6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989976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E81432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FFACE3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C60F0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FDBDAC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A578E5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BFBBA87"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632FA59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5F11FF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E64662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B0BA9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2F22E02" w14:textId="77777777" w:rsidR="00DA01CE" w:rsidRPr="00DA01CE" w:rsidRDefault="00DA01CE" w:rsidP="00DA01CE">
            <w:pPr>
              <w:rPr>
                <w:sz w:val="20"/>
                <w:szCs w:val="20"/>
              </w:rPr>
            </w:pPr>
          </w:p>
        </w:tc>
      </w:tr>
      <w:tr w:rsidR="00DA01CE" w:rsidRPr="00DA01CE" w14:paraId="5AAB1C3F" w14:textId="77777777" w:rsidTr="00DA01CE">
        <w:trPr>
          <w:trHeight w:val="855"/>
        </w:trPr>
        <w:tc>
          <w:tcPr>
            <w:tcW w:w="399" w:type="dxa"/>
            <w:vMerge/>
            <w:tcBorders>
              <w:top w:val="nil"/>
              <w:left w:val="single" w:sz="4" w:space="0" w:color="auto"/>
              <w:bottom w:val="single" w:sz="4" w:space="0" w:color="auto"/>
              <w:right w:val="single" w:sz="4" w:space="0" w:color="auto"/>
            </w:tcBorders>
            <w:vAlign w:val="center"/>
            <w:hideMark/>
          </w:tcPr>
          <w:p w14:paraId="20647B7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9E0DA58"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52254D9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1D873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3D95D7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4E45ED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8178DE4" w14:textId="77777777" w:rsidR="00DA01CE" w:rsidRPr="00DA01CE" w:rsidRDefault="00DA01CE" w:rsidP="00DA01CE">
            <w:pPr>
              <w:rPr>
                <w:sz w:val="20"/>
                <w:szCs w:val="20"/>
              </w:rPr>
            </w:pPr>
          </w:p>
        </w:tc>
      </w:tr>
      <w:tr w:rsidR="00DA01CE" w:rsidRPr="00DA01CE" w14:paraId="725E5E7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67947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B7BBE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Ê×Ç Ý³Ë³å³ïñ³ëï³Ï³Ý ß»ñïÇ Çñ³Ï³Ý³óáõÙ 7ëÙ Ñ³ëïáõÃÛ³Ùµ</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7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B04D9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9D1D9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10.12</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857A1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A9490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108.81</w:t>
            </w:r>
          </w:p>
        </w:tc>
        <w:tc>
          <w:tcPr>
            <w:tcW w:w="36" w:type="dxa"/>
            <w:vAlign w:val="center"/>
            <w:hideMark/>
          </w:tcPr>
          <w:p w14:paraId="786268E0" w14:textId="77777777" w:rsidR="00DA01CE" w:rsidRPr="00DA01CE" w:rsidRDefault="00DA01CE" w:rsidP="00DA01CE">
            <w:pPr>
              <w:rPr>
                <w:sz w:val="20"/>
                <w:szCs w:val="20"/>
              </w:rPr>
            </w:pPr>
          </w:p>
        </w:tc>
      </w:tr>
      <w:tr w:rsidR="00DA01CE" w:rsidRPr="00DA01CE" w14:paraId="3215138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95A2C0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358090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5FD88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F03156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458E02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9BA91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EB35D7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88615F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D9A89C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CA403B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B3033E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344721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3D9031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75962E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B34ED73" w14:textId="77777777" w:rsidR="00DA01CE" w:rsidRPr="00DA01CE" w:rsidRDefault="00DA01CE" w:rsidP="00DA01CE">
            <w:pPr>
              <w:rPr>
                <w:sz w:val="20"/>
                <w:szCs w:val="20"/>
              </w:rPr>
            </w:pPr>
          </w:p>
        </w:tc>
      </w:tr>
      <w:tr w:rsidR="00DA01CE" w:rsidRPr="00DA01CE" w14:paraId="119FEEF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B057F9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CFDB6E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5E81F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AD274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DC9293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3EC29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BC65F2" w14:textId="77777777" w:rsidR="00DA01CE" w:rsidRPr="00DA01CE" w:rsidRDefault="00DA01CE" w:rsidP="00DA01CE">
            <w:pPr>
              <w:rPr>
                <w:sz w:val="20"/>
                <w:szCs w:val="20"/>
              </w:rPr>
            </w:pPr>
          </w:p>
        </w:tc>
      </w:tr>
      <w:tr w:rsidR="00DA01CE" w:rsidRPr="00DA01CE" w14:paraId="57C9EE4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9F9C4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3A1C4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´³½³Éï» »½ñ³ù³ñ»ñÇ ï»Õ³¹ñáõÙ 150*300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размером</w:t>
            </w:r>
            <w:r w:rsidRPr="00DA01CE">
              <w:rPr>
                <w:rFonts w:ascii="Arial Armenian" w:hAnsi="Arial Armenian" w:cs="Arial"/>
                <w:color w:val="000000"/>
                <w:sz w:val="16"/>
                <w:szCs w:val="16"/>
              </w:rPr>
              <w:t>300</w:t>
            </w:r>
            <w:r w:rsidRPr="00DA01CE">
              <w:rPr>
                <w:rFonts w:ascii="Calibri" w:hAnsi="Calibri" w:cs="Calibri"/>
                <w:color w:val="000000"/>
                <w:sz w:val="16"/>
                <w:szCs w:val="16"/>
              </w:rPr>
              <w:t>х</w:t>
            </w:r>
            <w:r w:rsidRPr="00DA01CE">
              <w:rPr>
                <w:rFonts w:ascii="Arial Armenian" w:hAnsi="Arial Armenian" w:cs="Arial"/>
                <w:color w:val="000000"/>
                <w:sz w:val="16"/>
                <w:szCs w:val="16"/>
              </w:rPr>
              <w:t>150</w:t>
            </w:r>
            <w:r w:rsidRPr="00DA01CE">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5B2E7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11D22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575.0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B752F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F6CE2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6841.75</w:t>
            </w:r>
          </w:p>
        </w:tc>
        <w:tc>
          <w:tcPr>
            <w:tcW w:w="36" w:type="dxa"/>
            <w:vAlign w:val="center"/>
            <w:hideMark/>
          </w:tcPr>
          <w:p w14:paraId="524FBB1B" w14:textId="77777777" w:rsidR="00DA01CE" w:rsidRPr="00DA01CE" w:rsidRDefault="00DA01CE" w:rsidP="00DA01CE">
            <w:pPr>
              <w:rPr>
                <w:sz w:val="20"/>
                <w:szCs w:val="20"/>
              </w:rPr>
            </w:pPr>
          </w:p>
        </w:tc>
      </w:tr>
      <w:tr w:rsidR="00DA01CE" w:rsidRPr="00DA01CE" w14:paraId="523DA9F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8C6C9B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D3687D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05384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4C4C5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11A667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CD91B5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FC044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18DF22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2ADE76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4926A1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FD369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2351B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6018DE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4AD9CE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369166B" w14:textId="77777777" w:rsidR="00DA01CE" w:rsidRPr="00DA01CE" w:rsidRDefault="00DA01CE" w:rsidP="00DA01CE">
            <w:pPr>
              <w:rPr>
                <w:sz w:val="20"/>
                <w:szCs w:val="20"/>
              </w:rPr>
            </w:pPr>
          </w:p>
        </w:tc>
      </w:tr>
      <w:tr w:rsidR="00DA01CE" w:rsidRPr="00DA01CE" w14:paraId="43B1CDC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D9039A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100BA4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F7CE6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4B6024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5818AB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B2BE0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30296C" w14:textId="77777777" w:rsidR="00DA01CE" w:rsidRPr="00DA01CE" w:rsidRDefault="00DA01CE" w:rsidP="00DA01CE">
            <w:pPr>
              <w:rPr>
                <w:sz w:val="20"/>
                <w:szCs w:val="20"/>
              </w:rPr>
            </w:pPr>
          </w:p>
        </w:tc>
      </w:tr>
      <w:tr w:rsidR="00DA01CE" w:rsidRPr="00DA01CE" w14:paraId="2F0B635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730385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FED39EB"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AD3B29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676B92C"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3AAABE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5923587"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6950.56</w:t>
            </w:r>
          </w:p>
        </w:tc>
        <w:tc>
          <w:tcPr>
            <w:tcW w:w="36" w:type="dxa"/>
            <w:vAlign w:val="center"/>
            <w:hideMark/>
          </w:tcPr>
          <w:p w14:paraId="051C7043" w14:textId="77777777" w:rsidR="00DA01CE" w:rsidRPr="00DA01CE" w:rsidRDefault="00DA01CE" w:rsidP="00DA01CE">
            <w:pPr>
              <w:rPr>
                <w:sz w:val="20"/>
                <w:szCs w:val="20"/>
              </w:rPr>
            </w:pPr>
          </w:p>
        </w:tc>
      </w:tr>
      <w:tr w:rsidR="00DA01CE" w:rsidRPr="00DA01CE" w14:paraId="52C1610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2EE4EB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B4E2A4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B8CC4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C8245A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CB7849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667C08"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1B11D65"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4DF9576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FB4A30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FE05BE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32848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612560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87B2C7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66074F"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D332403" w14:textId="77777777" w:rsidR="00DA01CE" w:rsidRPr="00DA01CE" w:rsidRDefault="00DA01CE" w:rsidP="00DA01CE">
            <w:pPr>
              <w:rPr>
                <w:sz w:val="20"/>
                <w:szCs w:val="20"/>
              </w:rPr>
            </w:pPr>
          </w:p>
        </w:tc>
      </w:tr>
      <w:tr w:rsidR="00DA01CE" w:rsidRPr="00DA01CE" w14:paraId="67C1C6D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19B4C8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DD4D5A0"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1446A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9E71AF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201FBD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28962B"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D15C8B7" w14:textId="77777777" w:rsidR="00DA01CE" w:rsidRPr="00DA01CE" w:rsidRDefault="00DA01CE" w:rsidP="00DA01CE">
            <w:pPr>
              <w:rPr>
                <w:sz w:val="20"/>
                <w:szCs w:val="20"/>
              </w:rPr>
            </w:pPr>
          </w:p>
        </w:tc>
      </w:tr>
      <w:tr w:rsidR="00DA01CE" w:rsidRPr="00DA01CE" w14:paraId="715BC689"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FF5B59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04538E0"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AA3D85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AAF822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A22133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8485CDB"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12.53%</w:t>
            </w:r>
          </w:p>
        </w:tc>
        <w:tc>
          <w:tcPr>
            <w:tcW w:w="36" w:type="dxa"/>
            <w:vAlign w:val="center"/>
            <w:hideMark/>
          </w:tcPr>
          <w:p w14:paraId="7B1F0DA7" w14:textId="77777777" w:rsidR="00DA01CE" w:rsidRPr="00DA01CE" w:rsidRDefault="00DA01CE" w:rsidP="00DA01CE">
            <w:pPr>
              <w:rPr>
                <w:sz w:val="20"/>
                <w:szCs w:val="20"/>
              </w:rPr>
            </w:pPr>
          </w:p>
        </w:tc>
      </w:tr>
      <w:tr w:rsidR="00DA01CE" w:rsidRPr="00DA01CE" w14:paraId="5C183AC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8DC742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C61A64E"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35F4D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5FFF6A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7A5AD2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F04DCA"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2E5270E"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709026A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8938CF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F9444DD"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22974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812FD3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B8A546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D47FDB"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739D43E" w14:textId="77777777" w:rsidR="00DA01CE" w:rsidRPr="00DA01CE" w:rsidRDefault="00DA01CE" w:rsidP="00DA01CE">
            <w:pPr>
              <w:rPr>
                <w:sz w:val="20"/>
                <w:szCs w:val="20"/>
              </w:rPr>
            </w:pPr>
          </w:p>
        </w:tc>
      </w:tr>
      <w:tr w:rsidR="00DA01CE" w:rsidRPr="00DA01CE" w14:paraId="742009E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5272C6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AE0637C"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55589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E35BE0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EC7EC8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C9FD04"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DFC539A" w14:textId="77777777" w:rsidR="00DA01CE" w:rsidRPr="00DA01CE" w:rsidRDefault="00DA01CE" w:rsidP="00DA01CE">
            <w:pPr>
              <w:rPr>
                <w:sz w:val="20"/>
                <w:szCs w:val="20"/>
              </w:rPr>
            </w:pPr>
          </w:p>
        </w:tc>
      </w:tr>
      <w:tr w:rsidR="00DA01CE" w:rsidRPr="00DA01CE" w14:paraId="4719064E"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29677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72499F" w14:textId="77777777" w:rsidR="00DA01CE" w:rsidRPr="00DA01CE" w:rsidRDefault="00DA01CE" w:rsidP="00DA01CE">
            <w:pPr>
              <w:jc w:val="center"/>
              <w:rPr>
                <w:rFonts w:ascii="Arial Armenian" w:hAnsi="Arial Armenian" w:cs="Arial"/>
                <w:b/>
                <w:bCs/>
                <w:color w:val="000000"/>
                <w:sz w:val="16"/>
                <w:szCs w:val="16"/>
              </w:rPr>
            </w:pPr>
            <w:r w:rsidRPr="00DA01CE">
              <w:rPr>
                <w:rFonts w:ascii="Sylfaen" w:hAnsi="Sylfaen" w:cs="Sylfaen"/>
                <w:b/>
                <w:bCs/>
                <w:color w:val="000000"/>
                <w:sz w:val="16"/>
                <w:szCs w:val="16"/>
              </w:rPr>
              <w:t>Ասֆալտբետոնյա</w:t>
            </w:r>
            <w:r w:rsidRPr="00DA01CE">
              <w:rPr>
                <w:rFonts w:ascii="Arial Armenian" w:hAnsi="Arial Armenian" w:cs="Arial"/>
                <w:b/>
                <w:bCs/>
                <w:color w:val="000000"/>
                <w:sz w:val="16"/>
                <w:szCs w:val="16"/>
              </w:rPr>
              <w:t xml:space="preserve"> </w:t>
            </w:r>
            <w:r w:rsidRPr="00DA01CE">
              <w:rPr>
                <w:rFonts w:ascii="Sylfaen" w:hAnsi="Sylfaen" w:cs="Sylfaen"/>
                <w:b/>
                <w:bCs/>
                <w:color w:val="000000"/>
                <w:sz w:val="16"/>
                <w:szCs w:val="16"/>
              </w:rPr>
              <w:t>աշխատանքներ</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Асфальтобетонные</w:t>
            </w:r>
            <w:r w:rsidRPr="00DA01CE">
              <w:rPr>
                <w:rFonts w:ascii="Arial Armenian" w:hAnsi="Arial Armenian" w:cs="Arial"/>
                <w:b/>
                <w:bCs/>
                <w:color w:val="000000"/>
                <w:sz w:val="16"/>
                <w:szCs w:val="16"/>
              </w:rPr>
              <w:t xml:space="preserve"> </w:t>
            </w:r>
            <w:r w:rsidRPr="00DA01CE">
              <w:rPr>
                <w:rFonts w:ascii="Calibri" w:hAnsi="Calibri" w:cs="Calibri"/>
                <w:b/>
                <w:bCs/>
                <w:color w:val="000000"/>
                <w:sz w:val="16"/>
                <w:szCs w:val="16"/>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7F1DF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AE932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5139D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2560D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36" w:type="dxa"/>
            <w:vAlign w:val="center"/>
            <w:hideMark/>
          </w:tcPr>
          <w:p w14:paraId="210139F4" w14:textId="77777777" w:rsidR="00DA01CE" w:rsidRPr="00DA01CE" w:rsidRDefault="00DA01CE" w:rsidP="00DA01CE">
            <w:pPr>
              <w:rPr>
                <w:sz w:val="20"/>
                <w:szCs w:val="20"/>
              </w:rPr>
            </w:pPr>
          </w:p>
        </w:tc>
      </w:tr>
      <w:tr w:rsidR="00DA01CE" w:rsidRPr="00DA01CE" w14:paraId="343CBCB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613AED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C26182F"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7AACE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46D32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D1E9D5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A85D75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A3C15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E5EC2E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9205C0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976233A"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432168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097043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C88D32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81827C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1B9C245" w14:textId="77777777" w:rsidR="00DA01CE" w:rsidRPr="00DA01CE" w:rsidRDefault="00DA01CE" w:rsidP="00DA01CE">
            <w:pPr>
              <w:rPr>
                <w:sz w:val="20"/>
                <w:szCs w:val="20"/>
              </w:rPr>
            </w:pPr>
          </w:p>
        </w:tc>
      </w:tr>
      <w:tr w:rsidR="00DA01CE" w:rsidRPr="00DA01CE" w14:paraId="4B1C136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4672E9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572620C"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28130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C6E642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2062FD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666A7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0FB192" w14:textId="77777777" w:rsidR="00DA01CE" w:rsidRPr="00DA01CE" w:rsidRDefault="00DA01CE" w:rsidP="00DA01CE">
            <w:pPr>
              <w:rPr>
                <w:sz w:val="20"/>
                <w:szCs w:val="20"/>
              </w:rPr>
            </w:pPr>
          </w:p>
        </w:tc>
      </w:tr>
      <w:tr w:rsidR="00DA01CE" w:rsidRPr="00DA01CE" w14:paraId="756CCDCA"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21C07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E28CB3" w14:textId="77777777" w:rsidR="00DA01CE" w:rsidRPr="00DA01CE" w:rsidRDefault="00DA01CE" w:rsidP="00DA01CE">
            <w:pPr>
              <w:jc w:val="center"/>
              <w:rPr>
                <w:rFonts w:ascii="Arial" w:hAnsi="Arial" w:cs="Arial"/>
                <w:color w:val="000000"/>
                <w:sz w:val="16"/>
                <w:szCs w:val="16"/>
                <w:lang w:val="ru-RU"/>
              </w:rPr>
            </w:pPr>
            <w:r w:rsidRPr="00DA01CE">
              <w:rPr>
                <w:rFonts w:ascii="Arial" w:hAnsi="Arial" w:cs="Arial"/>
                <w:color w:val="000000"/>
                <w:sz w:val="16"/>
                <w:szCs w:val="16"/>
              </w:rPr>
              <w:t>Խճային</w:t>
            </w:r>
            <w:r w:rsidRPr="00DA01CE">
              <w:rPr>
                <w:rFonts w:ascii="Arial" w:hAnsi="Arial" w:cs="Arial"/>
                <w:color w:val="000000"/>
                <w:sz w:val="16"/>
                <w:szCs w:val="16"/>
                <w:lang w:val="ru-RU"/>
              </w:rPr>
              <w:t xml:space="preserve"> </w:t>
            </w:r>
            <w:r w:rsidRPr="00DA01CE">
              <w:rPr>
                <w:rFonts w:ascii="Arial" w:hAnsi="Arial" w:cs="Arial"/>
                <w:color w:val="000000"/>
                <w:sz w:val="16"/>
                <w:szCs w:val="16"/>
              </w:rPr>
              <w:t>հիմք</w:t>
            </w:r>
            <w:r w:rsidRPr="00DA01CE">
              <w:rPr>
                <w:rFonts w:ascii="Arial" w:hAnsi="Arial" w:cs="Arial"/>
                <w:color w:val="000000"/>
                <w:sz w:val="16"/>
                <w:szCs w:val="16"/>
                <w:lang w:val="ru-RU"/>
              </w:rPr>
              <w:t xml:space="preserve">   </w:t>
            </w:r>
            <w:r w:rsidRPr="00DA01CE">
              <w:rPr>
                <w:rFonts w:ascii="Arial" w:hAnsi="Arial" w:cs="Arial"/>
                <w:color w:val="000000"/>
                <w:sz w:val="16"/>
                <w:szCs w:val="16"/>
              </w:rPr>
              <w:t>H</w:t>
            </w:r>
            <w:r w:rsidRPr="00DA01CE">
              <w:rPr>
                <w:rFonts w:ascii="Arial" w:hAnsi="Arial" w:cs="Arial"/>
                <w:color w:val="000000"/>
                <w:sz w:val="16"/>
                <w:szCs w:val="16"/>
                <w:lang w:val="ru-RU"/>
              </w:rPr>
              <w:t>=12</w:t>
            </w:r>
            <w:r w:rsidRPr="00DA01CE">
              <w:rPr>
                <w:rFonts w:ascii="Arial" w:hAnsi="Arial" w:cs="Arial"/>
                <w:color w:val="000000"/>
                <w:sz w:val="16"/>
                <w:szCs w:val="16"/>
              </w:rPr>
              <w:t>սմ</w:t>
            </w:r>
            <w:r w:rsidRPr="00DA01CE">
              <w:rPr>
                <w:rFonts w:ascii="Arial" w:hAnsi="Arial" w:cs="Arial"/>
                <w:color w:val="000000"/>
                <w:sz w:val="16"/>
                <w:szCs w:val="16"/>
                <w:lang w:val="ru-RU"/>
              </w:rPr>
              <w:br/>
              <w:t xml:space="preserve">Гравийное основание </w:t>
            </w:r>
            <w:r w:rsidRPr="00DA01CE">
              <w:rPr>
                <w:rFonts w:ascii="Arial" w:hAnsi="Arial" w:cs="Arial"/>
                <w:color w:val="000000"/>
                <w:sz w:val="16"/>
                <w:szCs w:val="16"/>
              </w:rPr>
              <w:t>H</w:t>
            </w:r>
            <w:r w:rsidRPr="00DA01CE">
              <w:rPr>
                <w:rFonts w:ascii="Arial" w:hAnsi="Arial" w:cs="Arial"/>
                <w:color w:val="000000"/>
                <w:sz w:val="16"/>
                <w:szCs w:val="16"/>
                <w:lang w:val="ru-RU"/>
              </w:rPr>
              <w:t xml:space="preserve">=12см  </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3C6A39"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2</w:t>
            </w:r>
            <w:r w:rsidRPr="00DA01CE">
              <w:rPr>
                <w:rFonts w:ascii="Arial" w:hAnsi="Arial" w:cs="Arial"/>
                <w:color w:val="000000"/>
                <w:sz w:val="16"/>
                <w:szCs w:val="16"/>
              </w:rPr>
              <w:br/>
              <w:t>м</w:t>
            </w:r>
            <w:r w:rsidRPr="00DA01CE">
              <w:rPr>
                <w:rFonts w:ascii="Arial" w:hAnsi="Arial"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C3D33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355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8ABBE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1.47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57350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523.34</w:t>
            </w:r>
          </w:p>
        </w:tc>
        <w:tc>
          <w:tcPr>
            <w:tcW w:w="36" w:type="dxa"/>
            <w:vAlign w:val="center"/>
            <w:hideMark/>
          </w:tcPr>
          <w:p w14:paraId="4A994805" w14:textId="77777777" w:rsidR="00DA01CE" w:rsidRPr="00DA01CE" w:rsidRDefault="00DA01CE" w:rsidP="00DA01CE">
            <w:pPr>
              <w:rPr>
                <w:sz w:val="20"/>
                <w:szCs w:val="20"/>
              </w:rPr>
            </w:pPr>
          </w:p>
        </w:tc>
      </w:tr>
      <w:tr w:rsidR="00DA01CE" w:rsidRPr="00DA01CE" w14:paraId="2107BA5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A1FC6C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018A411" w14:textId="77777777" w:rsidR="00DA01CE" w:rsidRPr="00DA01CE" w:rsidRDefault="00DA01CE" w:rsidP="00DA01CE">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C5B04BB"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D14AA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A28F46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340AA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8A55B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E32DE5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08408B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44F83BD" w14:textId="77777777" w:rsidR="00DA01CE" w:rsidRPr="00DA01CE" w:rsidRDefault="00DA01CE" w:rsidP="00DA01CE">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7DBE08"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F0009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D545A5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81B2E4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CC0043" w14:textId="77777777" w:rsidR="00DA01CE" w:rsidRPr="00DA01CE" w:rsidRDefault="00DA01CE" w:rsidP="00DA01CE">
            <w:pPr>
              <w:rPr>
                <w:sz w:val="20"/>
                <w:szCs w:val="20"/>
              </w:rPr>
            </w:pPr>
          </w:p>
        </w:tc>
      </w:tr>
      <w:tr w:rsidR="00DA01CE" w:rsidRPr="00DA01CE" w14:paraId="4643112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088547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91D6786" w14:textId="77777777" w:rsidR="00DA01CE" w:rsidRPr="00DA01CE" w:rsidRDefault="00DA01CE" w:rsidP="00DA01CE">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1930B0"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6D7B7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82698E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BC424B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C0672D" w14:textId="77777777" w:rsidR="00DA01CE" w:rsidRPr="00DA01CE" w:rsidRDefault="00DA01CE" w:rsidP="00DA01CE">
            <w:pPr>
              <w:rPr>
                <w:sz w:val="20"/>
                <w:szCs w:val="20"/>
              </w:rPr>
            </w:pPr>
          </w:p>
        </w:tc>
      </w:tr>
      <w:tr w:rsidR="00DA01CE" w:rsidRPr="00DA01CE" w14:paraId="480F3C0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F4C20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C56D3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Բիտումի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լցում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խճի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355 </w:t>
            </w:r>
            <w:r w:rsidRPr="00DA01CE">
              <w:rPr>
                <w:rFonts w:ascii="Sylfaen" w:hAnsi="Sylfaen" w:cs="Sylfaen"/>
                <w:color w:val="000000"/>
                <w:sz w:val="16"/>
                <w:szCs w:val="16"/>
              </w:rPr>
              <w:t>մ</w:t>
            </w:r>
            <w:r w:rsidRPr="00DA01CE">
              <w:rPr>
                <w:rFonts w:ascii="Arial Armenian" w:hAnsi="Arial Armenian" w:cs="Arial"/>
                <w:color w:val="000000"/>
                <w:sz w:val="16"/>
                <w:szCs w:val="16"/>
              </w:rPr>
              <w:t>2 (4.12</w:t>
            </w:r>
            <w:r w:rsidRPr="00DA01CE">
              <w:rPr>
                <w:rFonts w:ascii="Sylfaen" w:hAnsi="Sylfaen" w:cs="Sylfaen"/>
                <w:color w:val="000000"/>
                <w:sz w:val="16"/>
                <w:szCs w:val="16"/>
              </w:rPr>
              <w:t>տ</w:t>
            </w:r>
            <w:r w:rsidRPr="00DA01CE">
              <w:rPr>
                <w:rFonts w:ascii="Arial Armenian" w:hAnsi="Arial Armenian" w:cs="Arial"/>
                <w:color w:val="000000"/>
                <w:sz w:val="16"/>
                <w:szCs w:val="16"/>
              </w:rPr>
              <w:t>/1000</w:t>
            </w:r>
            <w:r w:rsidRPr="00DA01CE">
              <w:rPr>
                <w:rFonts w:ascii="Sylfaen" w:hAnsi="Sylfaen" w:cs="Sylfaen"/>
                <w:color w:val="000000"/>
                <w:sz w:val="16"/>
                <w:szCs w:val="16"/>
              </w:rPr>
              <w:t>մ</w:t>
            </w:r>
            <w:r w:rsidRPr="00DA01CE">
              <w:rPr>
                <w:rFonts w:ascii="Arial Armenian" w:hAnsi="Arial Armenian" w:cs="Arial"/>
                <w:color w:val="000000"/>
                <w:sz w:val="16"/>
                <w:szCs w:val="16"/>
              </w:rPr>
              <w:t>2)</w:t>
            </w:r>
            <w:r w:rsidRPr="00DA01CE">
              <w:rPr>
                <w:rFonts w:ascii="Arial Armenian" w:hAnsi="Arial Armenian" w:cs="Arial"/>
                <w:color w:val="000000"/>
                <w:sz w:val="16"/>
                <w:szCs w:val="16"/>
              </w:rPr>
              <w:br/>
            </w:r>
            <w:r w:rsidRPr="00DA01CE">
              <w:rPr>
                <w:rFonts w:ascii="Calibri" w:hAnsi="Calibri" w:cs="Calibri"/>
                <w:color w:val="000000"/>
                <w:sz w:val="16"/>
                <w:szCs w:val="16"/>
              </w:rPr>
              <w:t>Битумная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заливка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щебень</w:t>
            </w:r>
            <w:r w:rsidRPr="00DA01CE">
              <w:rPr>
                <w:rFonts w:ascii="Arial Armenian" w:hAnsi="Arial Armenian" w:cs="Arial"/>
                <w:color w:val="000000"/>
                <w:sz w:val="16"/>
                <w:szCs w:val="16"/>
              </w:rPr>
              <w:t xml:space="preserve"> 355 </w:t>
            </w:r>
            <w:r w:rsidRPr="00DA01CE">
              <w:rPr>
                <w:rFonts w:ascii="Calibri" w:hAnsi="Calibri" w:cs="Calibri"/>
                <w:color w:val="000000"/>
                <w:sz w:val="16"/>
                <w:szCs w:val="16"/>
              </w:rPr>
              <w:t>м</w:t>
            </w:r>
            <w:r w:rsidRPr="00DA01CE">
              <w:rPr>
                <w:rFonts w:ascii="Arial Armenian" w:hAnsi="Arial Armenian" w:cs="Arial"/>
                <w:color w:val="000000"/>
                <w:sz w:val="16"/>
                <w:szCs w:val="16"/>
              </w:rPr>
              <w:t>2 (4,12</w:t>
            </w:r>
            <w:r w:rsidRPr="00DA01CE">
              <w:rPr>
                <w:rFonts w:ascii="Calibri" w:hAnsi="Calibri" w:cs="Calibri"/>
                <w:color w:val="000000"/>
                <w:sz w:val="16"/>
                <w:szCs w:val="16"/>
              </w:rPr>
              <w:t>т</w:t>
            </w:r>
            <w:r w:rsidRPr="00DA01CE">
              <w:rPr>
                <w:rFonts w:ascii="Arial Armenian" w:hAnsi="Arial Armenian" w:cs="Arial"/>
                <w:color w:val="000000"/>
                <w:sz w:val="16"/>
                <w:szCs w:val="16"/>
              </w:rPr>
              <w:t>/1000</w:t>
            </w:r>
            <w:r w:rsidRPr="00DA01CE">
              <w:rPr>
                <w:rFonts w:ascii="Calibri" w:hAnsi="Calibri" w:cs="Calibri"/>
                <w:color w:val="000000"/>
                <w:sz w:val="16"/>
                <w:szCs w:val="16"/>
              </w:rPr>
              <w:t>м</w:t>
            </w:r>
            <w:r w:rsidRPr="00DA01CE">
              <w:rPr>
                <w:rFonts w:ascii="Arial Armenian" w:hAnsi="Arial Armenian" w:cs="Arial"/>
                <w:color w:val="000000"/>
                <w:sz w:val="16"/>
                <w:szCs w:val="16"/>
              </w:rPr>
              <w:t>2)</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FC114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2EB38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1.46260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A9C50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256.39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F8F4A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375.00</w:t>
            </w:r>
          </w:p>
        </w:tc>
        <w:tc>
          <w:tcPr>
            <w:tcW w:w="36" w:type="dxa"/>
            <w:vAlign w:val="center"/>
            <w:hideMark/>
          </w:tcPr>
          <w:p w14:paraId="1CCEE40B" w14:textId="77777777" w:rsidR="00DA01CE" w:rsidRPr="00DA01CE" w:rsidRDefault="00DA01CE" w:rsidP="00DA01CE">
            <w:pPr>
              <w:rPr>
                <w:sz w:val="20"/>
                <w:szCs w:val="20"/>
              </w:rPr>
            </w:pPr>
          </w:p>
        </w:tc>
      </w:tr>
      <w:tr w:rsidR="00DA01CE" w:rsidRPr="00DA01CE" w14:paraId="07AD490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B7DF38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9F4D4A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8F6E4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987533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7905D9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8643AC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830EAD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B800F4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DD7DAE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CF49FD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A4B42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9F124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D8E1CA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EDA56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AEF5AEC" w14:textId="77777777" w:rsidR="00DA01CE" w:rsidRPr="00DA01CE" w:rsidRDefault="00DA01CE" w:rsidP="00DA01CE">
            <w:pPr>
              <w:rPr>
                <w:sz w:val="20"/>
                <w:szCs w:val="20"/>
              </w:rPr>
            </w:pPr>
          </w:p>
        </w:tc>
      </w:tr>
      <w:tr w:rsidR="00DA01CE" w:rsidRPr="00DA01CE" w14:paraId="466BF33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AD65D2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CC1471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D1ED3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985397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6FB050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FC426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68CE64D" w14:textId="77777777" w:rsidR="00DA01CE" w:rsidRPr="00DA01CE" w:rsidRDefault="00DA01CE" w:rsidP="00DA01CE">
            <w:pPr>
              <w:rPr>
                <w:sz w:val="20"/>
                <w:szCs w:val="20"/>
              </w:rPr>
            </w:pPr>
          </w:p>
        </w:tc>
      </w:tr>
      <w:tr w:rsidR="00DA01CE" w:rsidRPr="00DA01CE" w14:paraId="62CB3DC3"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5F27C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85D51B"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Մանրահատիկ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ասֆալտբետոնե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ծածկույթի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5</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r>
            <w:r w:rsidRPr="00DA01CE">
              <w:rPr>
                <w:rFonts w:ascii="Calibri" w:hAnsi="Calibri" w:cs="Calibri"/>
                <w:color w:val="000000"/>
                <w:sz w:val="16"/>
                <w:szCs w:val="16"/>
              </w:rPr>
              <w:t>Устройство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покрытия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зернистого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асфальтобетона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5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4D6884" w14:textId="77777777" w:rsidR="00DA01CE" w:rsidRPr="00DA01CE" w:rsidRDefault="00DA01CE" w:rsidP="00DA01CE">
            <w:pPr>
              <w:jc w:val="center"/>
              <w:rPr>
                <w:rFonts w:ascii="Arial" w:hAnsi="Arial" w:cs="Arial"/>
                <w:color w:val="000000"/>
                <w:sz w:val="16"/>
                <w:szCs w:val="16"/>
              </w:rPr>
            </w:pPr>
            <w:r w:rsidRPr="00DA01CE">
              <w:rPr>
                <w:rFonts w:ascii="Arial" w:hAnsi="Arial" w:cs="Arial"/>
                <w:color w:val="000000"/>
                <w:sz w:val="16"/>
                <w:szCs w:val="16"/>
              </w:rPr>
              <w:t>մ</w:t>
            </w:r>
            <w:r w:rsidRPr="00DA01CE">
              <w:rPr>
                <w:rFonts w:ascii="Arial" w:hAnsi="Arial" w:cs="Arial"/>
                <w:color w:val="000000"/>
                <w:sz w:val="16"/>
                <w:szCs w:val="16"/>
                <w:vertAlign w:val="superscript"/>
              </w:rPr>
              <w:t>2</w:t>
            </w:r>
            <w:r w:rsidRPr="00DA01CE">
              <w:rPr>
                <w:rFonts w:ascii="Arial" w:hAnsi="Arial" w:cs="Arial"/>
                <w:color w:val="000000"/>
                <w:sz w:val="16"/>
                <w:szCs w:val="16"/>
              </w:rPr>
              <w:br/>
              <w:t>м</w:t>
            </w:r>
            <w:r w:rsidRPr="00DA01CE">
              <w:rPr>
                <w:rFonts w:ascii="Arial" w:hAnsi="Arial"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AF659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425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D969A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4.93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B7526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2095.21</w:t>
            </w:r>
          </w:p>
        </w:tc>
        <w:tc>
          <w:tcPr>
            <w:tcW w:w="36" w:type="dxa"/>
            <w:vAlign w:val="center"/>
            <w:hideMark/>
          </w:tcPr>
          <w:p w14:paraId="3DE05936" w14:textId="77777777" w:rsidR="00DA01CE" w:rsidRPr="00DA01CE" w:rsidRDefault="00DA01CE" w:rsidP="00DA01CE">
            <w:pPr>
              <w:rPr>
                <w:sz w:val="20"/>
                <w:szCs w:val="20"/>
              </w:rPr>
            </w:pPr>
          </w:p>
        </w:tc>
      </w:tr>
      <w:tr w:rsidR="00DA01CE" w:rsidRPr="00DA01CE" w14:paraId="32E9AB7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A0D572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CD6446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0BAC5E"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1E0506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579CA2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4DE7C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3C0B4E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E42F10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9638CA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B17EB1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A38876"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FB6D0F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37A584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798CA5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B97812A" w14:textId="77777777" w:rsidR="00DA01CE" w:rsidRPr="00DA01CE" w:rsidRDefault="00DA01CE" w:rsidP="00DA01CE">
            <w:pPr>
              <w:rPr>
                <w:sz w:val="20"/>
                <w:szCs w:val="20"/>
              </w:rPr>
            </w:pPr>
          </w:p>
        </w:tc>
      </w:tr>
      <w:tr w:rsidR="00DA01CE" w:rsidRPr="00DA01CE" w14:paraId="0EE8843F" w14:textId="77777777" w:rsidTr="00DA01CE">
        <w:trPr>
          <w:trHeight w:val="375"/>
        </w:trPr>
        <w:tc>
          <w:tcPr>
            <w:tcW w:w="399" w:type="dxa"/>
            <w:vMerge/>
            <w:tcBorders>
              <w:top w:val="nil"/>
              <w:left w:val="single" w:sz="4" w:space="0" w:color="auto"/>
              <w:bottom w:val="single" w:sz="4" w:space="0" w:color="auto"/>
              <w:right w:val="single" w:sz="4" w:space="0" w:color="auto"/>
            </w:tcBorders>
            <w:vAlign w:val="center"/>
            <w:hideMark/>
          </w:tcPr>
          <w:p w14:paraId="0924E83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7EE586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DC35FDC" w14:textId="77777777" w:rsidR="00DA01CE" w:rsidRPr="00DA01CE" w:rsidRDefault="00DA01CE" w:rsidP="00DA01CE">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B4143F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1D9AB7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94697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9F0DFD" w14:textId="77777777" w:rsidR="00DA01CE" w:rsidRPr="00DA01CE" w:rsidRDefault="00DA01CE" w:rsidP="00DA01CE">
            <w:pPr>
              <w:rPr>
                <w:sz w:val="20"/>
                <w:szCs w:val="20"/>
              </w:rPr>
            </w:pPr>
          </w:p>
        </w:tc>
      </w:tr>
      <w:tr w:rsidR="00DA01CE" w:rsidRPr="00DA01CE" w14:paraId="1A8CFCF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926167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5399CB1"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E3CFFA0"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5278858"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8A6956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9BE4670"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2993.54</w:t>
            </w:r>
          </w:p>
        </w:tc>
        <w:tc>
          <w:tcPr>
            <w:tcW w:w="36" w:type="dxa"/>
            <w:vAlign w:val="center"/>
            <w:hideMark/>
          </w:tcPr>
          <w:p w14:paraId="43A13577" w14:textId="77777777" w:rsidR="00DA01CE" w:rsidRPr="00DA01CE" w:rsidRDefault="00DA01CE" w:rsidP="00DA01CE">
            <w:pPr>
              <w:rPr>
                <w:sz w:val="20"/>
                <w:szCs w:val="20"/>
              </w:rPr>
            </w:pPr>
          </w:p>
        </w:tc>
      </w:tr>
      <w:tr w:rsidR="00DA01CE" w:rsidRPr="00DA01CE" w14:paraId="0DE954F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DD11DF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A777A33"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97DED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4C3ED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514619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F03493"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F1D9BA8"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48B6784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B6D9F3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782A54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0B5E8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1360A5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13715A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46790B"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F9E5884" w14:textId="77777777" w:rsidR="00DA01CE" w:rsidRPr="00DA01CE" w:rsidRDefault="00DA01CE" w:rsidP="00DA01CE">
            <w:pPr>
              <w:rPr>
                <w:sz w:val="20"/>
                <w:szCs w:val="20"/>
              </w:rPr>
            </w:pPr>
          </w:p>
        </w:tc>
      </w:tr>
      <w:tr w:rsidR="00DA01CE" w:rsidRPr="00DA01CE" w14:paraId="3D08453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B31EC3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5404722"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F5C9E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9507C7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FC496C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D87807"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2817F96" w14:textId="77777777" w:rsidR="00DA01CE" w:rsidRPr="00DA01CE" w:rsidRDefault="00DA01CE" w:rsidP="00DA01CE">
            <w:pPr>
              <w:rPr>
                <w:sz w:val="20"/>
                <w:szCs w:val="20"/>
              </w:rPr>
            </w:pPr>
          </w:p>
        </w:tc>
      </w:tr>
      <w:tr w:rsidR="00DA01CE" w:rsidRPr="00DA01CE" w14:paraId="7DC7604B"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153C01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4FC5DC4"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0A5D8E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57F242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99B3EB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3C1DC0E"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5.40%</w:t>
            </w:r>
          </w:p>
        </w:tc>
        <w:tc>
          <w:tcPr>
            <w:tcW w:w="36" w:type="dxa"/>
            <w:vAlign w:val="center"/>
            <w:hideMark/>
          </w:tcPr>
          <w:p w14:paraId="5F23DC4D" w14:textId="77777777" w:rsidR="00DA01CE" w:rsidRPr="00DA01CE" w:rsidRDefault="00DA01CE" w:rsidP="00DA01CE">
            <w:pPr>
              <w:rPr>
                <w:sz w:val="20"/>
                <w:szCs w:val="20"/>
              </w:rPr>
            </w:pPr>
          </w:p>
        </w:tc>
      </w:tr>
      <w:tr w:rsidR="00DA01CE" w:rsidRPr="00DA01CE" w14:paraId="090D520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4C613C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DF1C749"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76F70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EF107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B57B86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49A446"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7300A70"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698505D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F10298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A155A10"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2CD89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37F508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6416C8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ECC823"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4C6CBCB" w14:textId="77777777" w:rsidR="00DA01CE" w:rsidRPr="00DA01CE" w:rsidRDefault="00DA01CE" w:rsidP="00DA01CE">
            <w:pPr>
              <w:rPr>
                <w:sz w:val="20"/>
                <w:szCs w:val="20"/>
              </w:rPr>
            </w:pPr>
          </w:p>
        </w:tc>
      </w:tr>
      <w:tr w:rsidR="00DA01CE" w:rsidRPr="00DA01CE" w14:paraId="66E2795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F3E9DF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03EECCB"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90ED5F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933B46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F9DCD4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D91D86"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B4E5367" w14:textId="77777777" w:rsidR="00DA01CE" w:rsidRPr="00DA01CE" w:rsidRDefault="00DA01CE" w:rsidP="00DA01CE">
            <w:pPr>
              <w:rPr>
                <w:sz w:val="20"/>
                <w:szCs w:val="20"/>
              </w:rPr>
            </w:pPr>
          </w:p>
        </w:tc>
      </w:tr>
      <w:tr w:rsidR="00DA01CE" w:rsidRPr="00DA01CE" w14:paraId="43F2D30B"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55360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057776" w14:textId="77777777" w:rsidR="00DA01CE" w:rsidRPr="00DA01CE" w:rsidRDefault="00DA01CE" w:rsidP="00DA01CE">
            <w:pPr>
              <w:jc w:val="center"/>
              <w:rPr>
                <w:rFonts w:ascii="Arial Armenian" w:hAnsi="Arial Armenian" w:cs="Arial"/>
                <w:b/>
                <w:bCs/>
                <w:color w:val="000000"/>
                <w:sz w:val="16"/>
                <w:szCs w:val="16"/>
                <w:u w:val="single"/>
              </w:rPr>
            </w:pPr>
            <w:r w:rsidRPr="00DA01CE">
              <w:rPr>
                <w:rFonts w:ascii="Sylfaen" w:hAnsi="Sylfaen" w:cs="Sylfaen"/>
                <w:b/>
                <w:bCs/>
                <w:color w:val="000000"/>
                <w:sz w:val="16"/>
                <w:szCs w:val="16"/>
                <w:u w:val="single"/>
              </w:rPr>
              <w:t>Ասֆալտբետոնյա</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աշխատանքներ</w:t>
            </w:r>
            <w:r w:rsidRPr="00DA01CE">
              <w:rPr>
                <w:rFonts w:ascii="Arial Armenian" w:hAnsi="Arial Armenian" w:cs="Arial"/>
                <w:b/>
                <w:bCs/>
                <w:color w:val="000000"/>
                <w:sz w:val="16"/>
                <w:szCs w:val="16"/>
                <w:u w:val="single"/>
              </w:rPr>
              <w:br/>
            </w:r>
            <w:r w:rsidRPr="00DA01CE">
              <w:rPr>
                <w:rFonts w:ascii="Sylfaen" w:hAnsi="Sylfaen" w:cs="Sylfaen"/>
                <w:b/>
                <w:bCs/>
                <w:color w:val="000000"/>
                <w:sz w:val="16"/>
                <w:szCs w:val="16"/>
                <w:u w:val="single"/>
              </w:rPr>
              <w:t>մայթ</w:t>
            </w:r>
            <w:r w:rsidRPr="00DA01CE">
              <w:rPr>
                <w:rFonts w:ascii="Arial Armenian" w:hAnsi="Arial Armenian" w:cs="Arial"/>
                <w:b/>
                <w:bCs/>
                <w:color w:val="000000"/>
                <w:sz w:val="16"/>
                <w:szCs w:val="16"/>
                <w:u w:val="single"/>
              </w:rPr>
              <w:br/>
            </w:r>
            <w:r w:rsidRPr="00DA01CE">
              <w:rPr>
                <w:rFonts w:ascii="Calibri" w:hAnsi="Calibri" w:cs="Calibri"/>
                <w:b/>
                <w:bCs/>
                <w:color w:val="000000"/>
                <w:sz w:val="16"/>
                <w:szCs w:val="16"/>
                <w:u w:val="single"/>
              </w:rPr>
              <w:t>Асфальтобетонные</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работы</w:t>
            </w:r>
            <w:r w:rsidRPr="00DA01CE">
              <w:rPr>
                <w:rFonts w:ascii="Arial Armenian" w:hAnsi="Arial Armenian" w:cs="Arial"/>
                <w:b/>
                <w:bCs/>
                <w:color w:val="000000"/>
                <w:sz w:val="16"/>
                <w:szCs w:val="16"/>
                <w:u w:val="single"/>
              </w:rPr>
              <w:br/>
            </w:r>
            <w:r w:rsidRPr="00DA01CE">
              <w:rPr>
                <w:rFonts w:ascii="Calibri" w:hAnsi="Calibri" w:cs="Calibri"/>
                <w:b/>
                <w:bCs/>
                <w:color w:val="000000"/>
                <w:sz w:val="16"/>
                <w:szCs w:val="16"/>
                <w:u w:val="single"/>
              </w:rPr>
              <w:t>тротуар</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C4E56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A24E4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A2D9B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87BB2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36" w:type="dxa"/>
            <w:vAlign w:val="center"/>
            <w:hideMark/>
          </w:tcPr>
          <w:p w14:paraId="4A23369C" w14:textId="77777777" w:rsidR="00DA01CE" w:rsidRPr="00DA01CE" w:rsidRDefault="00DA01CE" w:rsidP="00DA01CE">
            <w:pPr>
              <w:rPr>
                <w:sz w:val="20"/>
                <w:szCs w:val="20"/>
              </w:rPr>
            </w:pPr>
          </w:p>
        </w:tc>
      </w:tr>
      <w:tr w:rsidR="00DA01CE" w:rsidRPr="00DA01CE" w14:paraId="4080EF9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59714B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00210B7"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0A47EF5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B65CB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30F861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98D1C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B40DC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8CE466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D7385F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3E6101E"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6C05371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20938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FC77D6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32395F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73CF6A0" w14:textId="77777777" w:rsidR="00DA01CE" w:rsidRPr="00DA01CE" w:rsidRDefault="00DA01CE" w:rsidP="00DA01CE">
            <w:pPr>
              <w:rPr>
                <w:sz w:val="20"/>
                <w:szCs w:val="20"/>
              </w:rPr>
            </w:pPr>
          </w:p>
        </w:tc>
      </w:tr>
      <w:tr w:rsidR="00DA01CE" w:rsidRPr="00DA01CE" w14:paraId="09A5D25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C705F1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DFD0EF5"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0033B4C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AAB261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2E0F42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B0291E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CA4CEFE" w14:textId="77777777" w:rsidR="00DA01CE" w:rsidRPr="00DA01CE" w:rsidRDefault="00DA01CE" w:rsidP="00DA01CE">
            <w:pPr>
              <w:rPr>
                <w:sz w:val="20"/>
                <w:szCs w:val="20"/>
              </w:rPr>
            </w:pPr>
          </w:p>
        </w:tc>
      </w:tr>
      <w:tr w:rsidR="00DA01CE" w:rsidRPr="00DA01CE" w14:paraId="5CC38961"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826AE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4D0FD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7 </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խճե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br/>
            </w:r>
            <w:r w:rsidRPr="00DA01CE">
              <w:rPr>
                <w:rFonts w:ascii="Calibri" w:hAnsi="Calibri" w:cs="Calibri"/>
                <w:color w:val="000000"/>
                <w:sz w:val="16"/>
                <w:szCs w:val="16"/>
              </w:rPr>
              <w:t>Поролоновая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основа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7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3664993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56E07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255.0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ED4CD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AA466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300.17</w:t>
            </w:r>
          </w:p>
        </w:tc>
        <w:tc>
          <w:tcPr>
            <w:tcW w:w="36" w:type="dxa"/>
            <w:vAlign w:val="center"/>
            <w:hideMark/>
          </w:tcPr>
          <w:p w14:paraId="345C8769" w14:textId="77777777" w:rsidR="00DA01CE" w:rsidRPr="00DA01CE" w:rsidRDefault="00DA01CE" w:rsidP="00DA01CE">
            <w:pPr>
              <w:rPr>
                <w:sz w:val="20"/>
                <w:szCs w:val="20"/>
              </w:rPr>
            </w:pPr>
          </w:p>
        </w:tc>
      </w:tr>
      <w:tr w:rsidR="00DA01CE" w:rsidRPr="00DA01CE" w14:paraId="6022082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47A3DF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0A7B32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9190A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7671F4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A279AB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6759F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F3196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D2E563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4A0103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B9C045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5EA9E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A92D9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A47649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FEB6B3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7D262D" w14:textId="77777777" w:rsidR="00DA01CE" w:rsidRPr="00DA01CE" w:rsidRDefault="00DA01CE" w:rsidP="00DA01CE">
            <w:pPr>
              <w:rPr>
                <w:sz w:val="20"/>
                <w:szCs w:val="20"/>
              </w:rPr>
            </w:pPr>
          </w:p>
        </w:tc>
      </w:tr>
      <w:tr w:rsidR="00DA01CE" w:rsidRPr="00DA01CE" w14:paraId="2FD655A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5AECCA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DEE1DD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FBFF5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7FDA4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BE6245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70E220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43C7EB9" w14:textId="77777777" w:rsidR="00DA01CE" w:rsidRPr="00DA01CE" w:rsidRDefault="00DA01CE" w:rsidP="00DA01CE">
            <w:pPr>
              <w:rPr>
                <w:sz w:val="20"/>
                <w:szCs w:val="20"/>
              </w:rPr>
            </w:pPr>
          </w:p>
        </w:tc>
      </w:tr>
      <w:tr w:rsidR="00DA01CE" w:rsidRPr="00DA01CE" w14:paraId="06735771"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A198D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71B63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Ավազակոպճային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խառնուրդից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պրոֆիլի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ուղղում</w:t>
            </w:r>
            <w:r w:rsidRPr="00DA01CE">
              <w:rPr>
                <w:rFonts w:ascii="Arial Armenian" w:hAnsi="Arial Armenian" w:cs="Arial"/>
                <w:color w:val="000000"/>
                <w:sz w:val="16"/>
                <w:szCs w:val="16"/>
              </w:rPr>
              <w:br/>
            </w:r>
            <w:r w:rsidRPr="00DA01CE">
              <w:rPr>
                <w:rFonts w:ascii="Calibri" w:hAnsi="Calibri" w:cs="Calibri"/>
                <w:color w:val="000000"/>
                <w:sz w:val="16"/>
                <w:szCs w:val="16"/>
              </w:rPr>
              <w:t>Исправление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профиля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песчано</w:t>
            </w:r>
            <w:r w:rsidRPr="00DA01CE">
              <w:rPr>
                <w:rFonts w:ascii="Arial Armenian" w:hAnsi="Arial Armenian" w:cs="Arial"/>
                <w:color w:val="000000"/>
                <w:sz w:val="16"/>
                <w:szCs w:val="16"/>
              </w:rPr>
              <w:t>-</w:t>
            </w:r>
            <w:r w:rsidRPr="00DA01CE">
              <w:rPr>
                <w:rFonts w:ascii="Calibri" w:hAnsi="Calibri" w:cs="Calibri"/>
                <w:color w:val="000000"/>
                <w:sz w:val="16"/>
                <w:szCs w:val="16"/>
              </w:rPr>
              <w:t>гравийной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смеси</w:t>
            </w:r>
          </w:p>
        </w:tc>
        <w:tc>
          <w:tcPr>
            <w:tcW w:w="620" w:type="dxa"/>
            <w:vMerge w:val="restart"/>
            <w:tcBorders>
              <w:top w:val="nil"/>
              <w:left w:val="single" w:sz="4" w:space="0" w:color="auto"/>
              <w:bottom w:val="single" w:sz="4" w:space="0" w:color="auto"/>
              <w:right w:val="single" w:sz="4" w:space="0" w:color="auto"/>
            </w:tcBorders>
            <w:vAlign w:val="center"/>
            <w:hideMark/>
          </w:tcPr>
          <w:p w14:paraId="1B683FB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60F9F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255.0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62523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F81D5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165.18</w:t>
            </w:r>
          </w:p>
        </w:tc>
        <w:tc>
          <w:tcPr>
            <w:tcW w:w="36" w:type="dxa"/>
            <w:vAlign w:val="center"/>
            <w:hideMark/>
          </w:tcPr>
          <w:p w14:paraId="2F8B1A0E" w14:textId="77777777" w:rsidR="00DA01CE" w:rsidRPr="00DA01CE" w:rsidRDefault="00DA01CE" w:rsidP="00DA01CE">
            <w:pPr>
              <w:rPr>
                <w:sz w:val="20"/>
                <w:szCs w:val="20"/>
              </w:rPr>
            </w:pPr>
          </w:p>
        </w:tc>
      </w:tr>
      <w:tr w:rsidR="00DA01CE" w:rsidRPr="00DA01CE" w14:paraId="5E68558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1EE410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C424FA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F5F7B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52DA0C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27D654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A257B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0CC18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29FD82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3A5991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2F010E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EC460A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BDBDF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02E776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1A7010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EE06C19" w14:textId="77777777" w:rsidR="00DA01CE" w:rsidRPr="00DA01CE" w:rsidRDefault="00DA01CE" w:rsidP="00DA01CE">
            <w:pPr>
              <w:rPr>
                <w:sz w:val="20"/>
                <w:szCs w:val="20"/>
              </w:rPr>
            </w:pPr>
          </w:p>
        </w:tc>
      </w:tr>
      <w:tr w:rsidR="00DA01CE" w:rsidRPr="00DA01CE" w14:paraId="01DD662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933CDD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36CBF7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DFA3CE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400443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946A07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586D9F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638476" w14:textId="77777777" w:rsidR="00DA01CE" w:rsidRPr="00DA01CE" w:rsidRDefault="00DA01CE" w:rsidP="00DA01CE">
            <w:pPr>
              <w:rPr>
                <w:sz w:val="20"/>
                <w:szCs w:val="20"/>
              </w:rPr>
            </w:pPr>
          </w:p>
        </w:tc>
      </w:tr>
      <w:tr w:rsidR="00DA01CE" w:rsidRPr="00DA01CE" w14:paraId="6EE3F56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A4C45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0D96E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Մանրահատիկ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ասֆալտբետոնե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ծածկույթի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3</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type="page"/>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мелкозернистого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асфальтобетонного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покрытия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4D62DD1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type="page"/>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C92FB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37A62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EE85A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790.87</w:t>
            </w:r>
          </w:p>
        </w:tc>
        <w:tc>
          <w:tcPr>
            <w:tcW w:w="36" w:type="dxa"/>
            <w:vAlign w:val="center"/>
            <w:hideMark/>
          </w:tcPr>
          <w:p w14:paraId="638B37AE" w14:textId="77777777" w:rsidR="00DA01CE" w:rsidRPr="00DA01CE" w:rsidRDefault="00DA01CE" w:rsidP="00DA01CE">
            <w:pPr>
              <w:rPr>
                <w:sz w:val="20"/>
                <w:szCs w:val="20"/>
              </w:rPr>
            </w:pPr>
          </w:p>
        </w:tc>
      </w:tr>
      <w:tr w:rsidR="00DA01CE" w:rsidRPr="00DA01CE" w14:paraId="2747749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A49B56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8BFF89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B1AFF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6B7BBF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1B3DA6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CDDD0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A475C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5CFA31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B5187A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1CDB24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B3C8EC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D3E4B5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9DD8B1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2EEC6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309BA4" w14:textId="77777777" w:rsidR="00DA01CE" w:rsidRPr="00DA01CE" w:rsidRDefault="00DA01CE" w:rsidP="00DA01CE">
            <w:pPr>
              <w:rPr>
                <w:sz w:val="20"/>
                <w:szCs w:val="20"/>
              </w:rPr>
            </w:pPr>
          </w:p>
        </w:tc>
      </w:tr>
      <w:tr w:rsidR="00DA01CE" w:rsidRPr="00DA01CE" w14:paraId="283903EC" w14:textId="77777777" w:rsidTr="00DA01CE">
        <w:trPr>
          <w:trHeight w:val="585"/>
        </w:trPr>
        <w:tc>
          <w:tcPr>
            <w:tcW w:w="399" w:type="dxa"/>
            <w:vMerge/>
            <w:tcBorders>
              <w:top w:val="nil"/>
              <w:left w:val="single" w:sz="4" w:space="0" w:color="auto"/>
              <w:bottom w:val="single" w:sz="4" w:space="0" w:color="auto"/>
              <w:right w:val="single" w:sz="4" w:space="0" w:color="auto"/>
            </w:tcBorders>
            <w:vAlign w:val="center"/>
            <w:hideMark/>
          </w:tcPr>
          <w:p w14:paraId="09B0924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5E7ACD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DE9D2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E3FD45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1C1A1A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C64AA7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CED5740" w14:textId="77777777" w:rsidR="00DA01CE" w:rsidRPr="00DA01CE" w:rsidRDefault="00DA01CE" w:rsidP="00DA01CE">
            <w:pPr>
              <w:rPr>
                <w:sz w:val="20"/>
                <w:szCs w:val="20"/>
              </w:rPr>
            </w:pPr>
          </w:p>
        </w:tc>
      </w:tr>
      <w:tr w:rsidR="00DA01CE" w:rsidRPr="00DA01CE" w14:paraId="798FEEE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E584E2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CB9EFDB"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43349F2"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EA8BB4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A248D7F"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75515A8"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1256.22</w:t>
            </w:r>
          </w:p>
        </w:tc>
        <w:tc>
          <w:tcPr>
            <w:tcW w:w="36" w:type="dxa"/>
            <w:vAlign w:val="center"/>
            <w:hideMark/>
          </w:tcPr>
          <w:p w14:paraId="062CA3AE" w14:textId="77777777" w:rsidR="00DA01CE" w:rsidRPr="00DA01CE" w:rsidRDefault="00DA01CE" w:rsidP="00DA01CE">
            <w:pPr>
              <w:rPr>
                <w:sz w:val="20"/>
                <w:szCs w:val="20"/>
              </w:rPr>
            </w:pPr>
          </w:p>
        </w:tc>
      </w:tr>
      <w:tr w:rsidR="00DA01CE" w:rsidRPr="00DA01CE" w14:paraId="5BDEB68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1CDD41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04E2FAC"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87D7F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74E99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031E49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1ADE60"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2D1F632"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2E8F5BA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A0D352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7BC15E5"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A0C30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67301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8AD044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89DF6C"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44D24F3" w14:textId="77777777" w:rsidR="00DA01CE" w:rsidRPr="00DA01CE" w:rsidRDefault="00DA01CE" w:rsidP="00DA01CE">
            <w:pPr>
              <w:rPr>
                <w:sz w:val="20"/>
                <w:szCs w:val="20"/>
              </w:rPr>
            </w:pPr>
          </w:p>
        </w:tc>
      </w:tr>
      <w:tr w:rsidR="00DA01CE" w:rsidRPr="00DA01CE" w14:paraId="6606AFD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CBB627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BBE534A"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8E1DB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16DB8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9F0D96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D04A6F"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CC46942" w14:textId="77777777" w:rsidR="00DA01CE" w:rsidRPr="00DA01CE" w:rsidRDefault="00DA01CE" w:rsidP="00DA01CE">
            <w:pPr>
              <w:rPr>
                <w:sz w:val="20"/>
                <w:szCs w:val="20"/>
              </w:rPr>
            </w:pPr>
          </w:p>
        </w:tc>
      </w:tr>
      <w:tr w:rsidR="00DA01CE" w:rsidRPr="00DA01CE" w14:paraId="37332F2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995958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A96AA51"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10E7C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0997F6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BB9B41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E3F95C7"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2.26%</w:t>
            </w:r>
          </w:p>
        </w:tc>
        <w:tc>
          <w:tcPr>
            <w:tcW w:w="36" w:type="dxa"/>
            <w:vAlign w:val="center"/>
            <w:hideMark/>
          </w:tcPr>
          <w:p w14:paraId="5861B395" w14:textId="77777777" w:rsidR="00DA01CE" w:rsidRPr="00DA01CE" w:rsidRDefault="00DA01CE" w:rsidP="00DA01CE">
            <w:pPr>
              <w:rPr>
                <w:sz w:val="20"/>
                <w:szCs w:val="20"/>
              </w:rPr>
            </w:pPr>
          </w:p>
        </w:tc>
      </w:tr>
      <w:tr w:rsidR="00DA01CE" w:rsidRPr="00DA01CE" w14:paraId="5FDD300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1A3A9D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EB7F81F"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B694A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170B66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C11BBE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62286B"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3B55DD4"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484CBE2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3888E9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8D29E4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0EF3D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AC739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5DB399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3DA94E"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694DF70" w14:textId="77777777" w:rsidR="00DA01CE" w:rsidRPr="00DA01CE" w:rsidRDefault="00DA01CE" w:rsidP="00DA01CE">
            <w:pPr>
              <w:rPr>
                <w:sz w:val="20"/>
                <w:szCs w:val="20"/>
              </w:rPr>
            </w:pPr>
          </w:p>
        </w:tc>
      </w:tr>
      <w:tr w:rsidR="00DA01CE" w:rsidRPr="00DA01CE" w14:paraId="463B19D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328B32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B6E44E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5601F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E958B5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A0E533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29AD53F"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8F3A62E" w14:textId="77777777" w:rsidR="00DA01CE" w:rsidRPr="00DA01CE" w:rsidRDefault="00DA01CE" w:rsidP="00DA01CE">
            <w:pPr>
              <w:rPr>
                <w:sz w:val="20"/>
                <w:szCs w:val="20"/>
              </w:rPr>
            </w:pPr>
          </w:p>
        </w:tc>
      </w:tr>
      <w:tr w:rsidR="00DA01CE" w:rsidRPr="00DA01CE" w14:paraId="3AA55AA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5A180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57B73A" w14:textId="77777777" w:rsidR="00DA01CE" w:rsidRPr="00DA01CE" w:rsidRDefault="00DA01CE" w:rsidP="00DA01CE">
            <w:pPr>
              <w:jc w:val="center"/>
              <w:rPr>
                <w:rFonts w:ascii="Arial Armenian" w:hAnsi="Arial Armenian" w:cs="Arial"/>
                <w:b/>
                <w:bCs/>
                <w:color w:val="000000"/>
                <w:sz w:val="16"/>
                <w:szCs w:val="16"/>
                <w:u w:val="single"/>
              </w:rPr>
            </w:pPr>
            <w:r w:rsidRPr="00DA01CE">
              <w:rPr>
                <w:rFonts w:ascii="Arial Armenian" w:hAnsi="Arial Armenian" w:cs="Arial"/>
                <w:b/>
                <w:bCs/>
                <w:color w:val="000000"/>
                <w:sz w:val="16"/>
                <w:szCs w:val="16"/>
                <w:u w:val="single"/>
              </w:rPr>
              <w:t>´»ïáÝ» ë³ÉÇÏÝ»ñÇ (ïáÙ»ï) ï»Õ³¹ñáõÙ-</w:t>
            </w:r>
            <w:r w:rsidRPr="00DA01CE">
              <w:rPr>
                <w:rFonts w:ascii="Sylfaen" w:hAnsi="Sylfaen" w:cs="Sylfaen"/>
                <w:b/>
                <w:bCs/>
                <w:color w:val="000000"/>
                <w:sz w:val="16"/>
                <w:szCs w:val="16"/>
                <w:u w:val="single"/>
              </w:rPr>
              <w:t>գունավոր</w:t>
            </w:r>
            <w:r w:rsidRPr="00DA01CE">
              <w:rPr>
                <w:rFonts w:ascii="Arial Armenian" w:hAnsi="Arial Armenian" w:cs="Arial"/>
                <w:b/>
                <w:bCs/>
                <w:color w:val="000000"/>
                <w:sz w:val="16"/>
                <w:szCs w:val="16"/>
                <w:u w:val="single"/>
              </w:rPr>
              <w:t>-/</w:t>
            </w:r>
            <w:r w:rsidRPr="00DA01CE">
              <w:rPr>
                <w:rFonts w:ascii="Calibri" w:hAnsi="Calibri" w:cs="Calibri"/>
                <w:b/>
                <w:bCs/>
                <w:color w:val="000000"/>
                <w:sz w:val="16"/>
                <w:szCs w:val="16"/>
                <w:u w:val="single"/>
              </w:rPr>
              <w:t>Старый</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город</w:t>
            </w:r>
            <w:r w:rsidRPr="00DA01CE">
              <w:rPr>
                <w:rFonts w:ascii="Arial Armenian" w:hAnsi="Arial Armenian" w:cs="Arial"/>
                <w:b/>
                <w:bCs/>
                <w:color w:val="000000"/>
                <w:sz w:val="16"/>
                <w:szCs w:val="16"/>
                <w:u w:val="single"/>
              </w:rPr>
              <w:t>/-</w:t>
            </w:r>
            <w:r w:rsidRPr="00DA01CE">
              <w:rPr>
                <w:rFonts w:ascii="Sylfaen" w:hAnsi="Sylfaen" w:cs="Sylfaen"/>
                <w:b/>
                <w:bCs/>
                <w:color w:val="000000"/>
                <w:sz w:val="16"/>
                <w:szCs w:val="16"/>
                <w:u w:val="single"/>
              </w:rPr>
              <w:t>արտաքին</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մեկերևույթը</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ջնարակապատված</w:t>
            </w:r>
            <w:r w:rsidRPr="00DA01CE">
              <w:rPr>
                <w:rFonts w:ascii="Arial Armenian" w:hAnsi="Arial Armenian" w:cs="Arial"/>
                <w:b/>
                <w:bCs/>
                <w:color w:val="000000"/>
                <w:sz w:val="16"/>
                <w:szCs w:val="16"/>
                <w:u w:val="single"/>
              </w:rPr>
              <w:br/>
            </w:r>
            <w:r w:rsidRPr="00DA01CE">
              <w:rPr>
                <w:rFonts w:ascii="Calibri" w:hAnsi="Calibri" w:cs="Calibri"/>
                <w:b/>
                <w:bCs/>
                <w:color w:val="000000"/>
                <w:sz w:val="16"/>
                <w:szCs w:val="16"/>
                <w:u w:val="single"/>
              </w:rPr>
              <w:t>Монтаж</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бетонной</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плитки</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томет</w:t>
            </w:r>
            <w:r w:rsidRPr="00DA01CE">
              <w:rPr>
                <w:rFonts w:ascii="Arial Armenian" w:hAnsi="Arial Armenian" w:cs="Arial"/>
                <w:b/>
                <w:bCs/>
                <w:color w:val="000000"/>
                <w:sz w:val="16"/>
                <w:szCs w:val="16"/>
                <w:u w:val="single"/>
              </w:rPr>
              <w:t xml:space="preserve">) - </w:t>
            </w:r>
            <w:r w:rsidRPr="00DA01CE">
              <w:rPr>
                <w:rFonts w:ascii="Calibri" w:hAnsi="Calibri" w:cs="Calibri"/>
                <w:b/>
                <w:bCs/>
                <w:color w:val="000000"/>
                <w:sz w:val="16"/>
                <w:szCs w:val="16"/>
                <w:u w:val="single"/>
              </w:rPr>
              <w:t>цветной</w:t>
            </w:r>
            <w:r w:rsidRPr="00DA01CE">
              <w:rPr>
                <w:rFonts w:ascii="Arial Armenian" w:hAnsi="Arial Armenian" w:cs="Arial"/>
                <w:b/>
                <w:bCs/>
                <w:color w:val="000000"/>
                <w:sz w:val="16"/>
                <w:szCs w:val="16"/>
                <w:u w:val="single"/>
              </w:rPr>
              <w:t xml:space="preserve"> - /</w:t>
            </w:r>
            <w:r w:rsidRPr="00DA01CE">
              <w:rPr>
                <w:rFonts w:ascii="Calibri" w:hAnsi="Calibri" w:cs="Calibri"/>
                <w:b/>
                <w:bCs/>
                <w:color w:val="000000"/>
                <w:sz w:val="16"/>
                <w:szCs w:val="16"/>
                <w:u w:val="single"/>
              </w:rPr>
              <w:t>Старый</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Город</w:t>
            </w:r>
            <w:r w:rsidRPr="00DA01CE">
              <w:rPr>
                <w:rFonts w:ascii="Arial Armenian" w:hAnsi="Arial Armenian" w:cs="Arial"/>
                <w:b/>
                <w:bCs/>
                <w:color w:val="000000"/>
                <w:sz w:val="16"/>
                <w:szCs w:val="16"/>
                <w:u w:val="single"/>
              </w:rPr>
              <w:t xml:space="preserve">/ - </w:t>
            </w:r>
            <w:r w:rsidRPr="00DA01CE">
              <w:rPr>
                <w:rFonts w:ascii="Calibri" w:hAnsi="Calibri" w:cs="Calibri"/>
                <w:b/>
                <w:bCs/>
                <w:color w:val="000000"/>
                <w:sz w:val="16"/>
                <w:szCs w:val="16"/>
                <w:u w:val="single"/>
              </w:rPr>
              <w:t>внешняя</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поверхность</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глазурованная</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1D163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EB313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CB41D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AA173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36" w:type="dxa"/>
            <w:vAlign w:val="center"/>
            <w:hideMark/>
          </w:tcPr>
          <w:p w14:paraId="1A4A9791" w14:textId="77777777" w:rsidR="00DA01CE" w:rsidRPr="00DA01CE" w:rsidRDefault="00DA01CE" w:rsidP="00DA01CE">
            <w:pPr>
              <w:rPr>
                <w:sz w:val="20"/>
                <w:szCs w:val="20"/>
              </w:rPr>
            </w:pPr>
          </w:p>
        </w:tc>
      </w:tr>
      <w:tr w:rsidR="00DA01CE" w:rsidRPr="00DA01CE" w14:paraId="68DC677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494D09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C1291EA"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3F7470E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1B74C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55AE41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AEDD17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89FDD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5B5A8D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A792C5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5A63090"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13A1D7E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2E5BA9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2336F9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4C098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1689EA" w14:textId="77777777" w:rsidR="00DA01CE" w:rsidRPr="00DA01CE" w:rsidRDefault="00DA01CE" w:rsidP="00DA01CE">
            <w:pPr>
              <w:rPr>
                <w:sz w:val="20"/>
                <w:szCs w:val="20"/>
              </w:rPr>
            </w:pPr>
          </w:p>
        </w:tc>
      </w:tr>
      <w:tr w:rsidR="00DA01CE" w:rsidRPr="00DA01CE" w14:paraId="4A30B141" w14:textId="77777777" w:rsidTr="00DA01CE">
        <w:trPr>
          <w:trHeight w:val="795"/>
        </w:trPr>
        <w:tc>
          <w:tcPr>
            <w:tcW w:w="399" w:type="dxa"/>
            <w:vMerge/>
            <w:tcBorders>
              <w:top w:val="nil"/>
              <w:left w:val="single" w:sz="4" w:space="0" w:color="auto"/>
              <w:bottom w:val="single" w:sz="4" w:space="0" w:color="auto"/>
              <w:right w:val="single" w:sz="4" w:space="0" w:color="auto"/>
            </w:tcBorders>
            <w:vAlign w:val="center"/>
            <w:hideMark/>
          </w:tcPr>
          <w:p w14:paraId="351C398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6D8EA22"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1A9AE34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0D2AB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B2BF90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FE7AB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DB74076" w14:textId="77777777" w:rsidR="00DA01CE" w:rsidRPr="00DA01CE" w:rsidRDefault="00DA01CE" w:rsidP="00DA01CE">
            <w:pPr>
              <w:rPr>
                <w:sz w:val="20"/>
                <w:szCs w:val="20"/>
              </w:rPr>
            </w:pPr>
          </w:p>
        </w:tc>
      </w:tr>
      <w:tr w:rsidR="00DA01CE" w:rsidRPr="00DA01CE" w14:paraId="2869BF8A"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0CE1E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434C3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Ê×Ç Ý³Ë³å³ïñ³ëï³Ï³Ý ß»ñïÇ Çñ³Ï³Ý³óáõÙ 7ëÙ Ñ³ëïáõÃÛ³Ùµ</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7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CF7FA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61AAF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68.670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E8E2D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53C19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738.35</w:t>
            </w:r>
          </w:p>
        </w:tc>
        <w:tc>
          <w:tcPr>
            <w:tcW w:w="36" w:type="dxa"/>
            <w:vAlign w:val="center"/>
            <w:hideMark/>
          </w:tcPr>
          <w:p w14:paraId="0F361253" w14:textId="77777777" w:rsidR="00DA01CE" w:rsidRPr="00DA01CE" w:rsidRDefault="00DA01CE" w:rsidP="00DA01CE">
            <w:pPr>
              <w:rPr>
                <w:sz w:val="20"/>
                <w:szCs w:val="20"/>
              </w:rPr>
            </w:pPr>
          </w:p>
        </w:tc>
      </w:tr>
      <w:tr w:rsidR="00DA01CE" w:rsidRPr="00DA01CE" w14:paraId="129362A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BE5CC3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9D9992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D5483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03FE75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E9A65D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41F1B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0E23EE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280EA1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B3C98D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EC0CA8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263CA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6F2124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FB3594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74B07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DA29D80" w14:textId="77777777" w:rsidR="00DA01CE" w:rsidRPr="00DA01CE" w:rsidRDefault="00DA01CE" w:rsidP="00DA01CE">
            <w:pPr>
              <w:rPr>
                <w:sz w:val="20"/>
                <w:szCs w:val="20"/>
              </w:rPr>
            </w:pPr>
          </w:p>
        </w:tc>
      </w:tr>
      <w:tr w:rsidR="00DA01CE" w:rsidRPr="00DA01CE" w14:paraId="49F0B61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6A0CC0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1C0A67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BF600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6D4A25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665F39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3E18C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94A7ED6" w14:textId="77777777" w:rsidR="00DA01CE" w:rsidRPr="00DA01CE" w:rsidRDefault="00DA01CE" w:rsidP="00DA01CE">
            <w:pPr>
              <w:rPr>
                <w:sz w:val="20"/>
                <w:szCs w:val="20"/>
              </w:rPr>
            </w:pPr>
          </w:p>
        </w:tc>
      </w:tr>
      <w:tr w:rsidR="00DA01CE" w:rsidRPr="00DA01CE" w14:paraId="051F573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85EB0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96CD4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Ð³ñÃ»óÝáÕ ß»ñï  µ»ïáÝ» ë³É»ñÇ ï³Ï  10ëÙ Ñ³ëïáõÃ.ãáñ ó/³  ß³Õ³Ëáí</w:t>
            </w:r>
            <w:r w:rsidRPr="00DA01CE">
              <w:rPr>
                <w:rFonts w:ascii="Arial Armenian" w:hAnsi="Arial Armenian" w:cs="Arial"/>
                <w:color w:val="000000"/>
                <w:sz w:val="16"/>
                <w:szCs w:val="16"/>
              </w:rPr>
              <w:br/>
            </w:r>
            <w:r w:rsidRPr="00DA01CE">
              <w:rPr>
                <w:rFonts w:ascii="Calibri" w:hAnsi="Calibri" w:cs="Calibri"/>
                <w:color w:val="000000"/>
                <w:sz w:val="16"/>
                <w:szCs w:val="16"/>
              </w:rPr>
              <w:t>Выравнивающий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сухим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4EE7A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1AB67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98.10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D7766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21.07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E658E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2067.05</w:t>
            </w:r>
          </w:p>
        </w:tc>
        <w:tc>
          <w:tcPr>
            <w:tcW w:w="36" w:type="dxa"/>
            <w:vAlign w:val="center"/>
            <w:hideMark/>
          </w:tcPr>
          <w:p w14:paraId="5EEEAAE7" w14:textId="77777777" w:rsidR="00DA01CE" w:rsidRPr="00DA01CE" w:rsidRDefault="00DA01CE" w:rsidP="00DA01CE">
            <w:pPr>
              <w:rPr>
                <w:sz w:val="20"/>
                <w:szCs w:val="20"/>
              </w:rPr>
            </w:pPr>
          </w:p>
        </w:tc>
      </w:tr>
      <w:tr w:rsidR="00DA01CE" w:rsidRPr="00DA01CE" w14:paraId="78788DF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E61465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4D3AF3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F60C1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53A241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2879BD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77248E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6633F1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DF4E94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3EB9F3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148C4E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B667F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3BE983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1E14B2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0C9EE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E383924" w14:textId="77777777" w:rsidR="00DA01CE" w:rsidRPr="00DA01CE" w:rsidRDefault="00DA01CE" w:rsidP="00DA01CE">
            <w:pPr>
              <w:rPr>
                <w:sz w:val="20"/>
                <w:szCs w:val="20"/>
              </w:rPr>
            </w:pPr>
          </w:p>
        </w:tc>
      </w:tr>
      <w:tr w:rsidR="00DA01CE" w:rsidRPr="00DA01CE" w14:paraId="0E53AAAB" w14:textId="77777777" w:rsidTr="00DA01CE">
        <w:trPr>
          <w:trHeight w:val="390"/>
        </w:trPr>
        <w:tc>
          <w:tcPr>
            <w:tcW w:w="399" w:type="dxa"/>
            <w:vMerge/>
            <w:tcBorders>
              <w:top w:val="nil"/>
              <w:left w:val="single" w:sz="4" w:space="0" w:color="auto"/>
              <w:bottom w:val="single" w:sz="4" w:space="0" w:color="auto"/>
              <w:right w:val="single" w:sz="4" w:space="0" w:color="auto"/>
            </w:tcBorders>
            <w:vAlign w:val="center"/>
            <w:hideMark/>
          </w:tcPr>
          <w:p w14:paraId="67A6226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B82D2E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4E21A6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11B884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848FC9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30F080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B46A01" w14:textId="77777777" w:rsidR="00DA01CE" w:rsidRPr="00DA01CE" w:rsidRDefault="00DA01CE" w:rsidP="00DA01CE">
            <w:pPr>
              <w:rPr>
                <w:sz w:val="20"/>
                <w:szCs w:val="20"/>
              </w:rPr>
            </w:pPr>
          </w:p>
        </w:tc>
      </w:tr>
      <w:tr w:rsidR="00DA01CE" w:rsidRPr="00DA01CE" w14:paraId="5E40A16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C727B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4C00F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ê³ÉÇÏ³å³ïáõÙ µ»ïáÝ» ë³ÉÇÏÝ»ñáí </w:t>
            </w:r>
            <w:r w:rsidRPr="00DA01CE">
              <w:rPr>
                <w:rFonts w:ascii="Arial Armenian" w:hAnsi="Arial Armenian" w:cs="Arial"/>
                <w:color w:val="000000"/>
                <w:sz w:val="16"/>
                <w:szCs w:val="16"/>
              </w:rPr>
              <w:br/>
              <w:t>4ëÙ Ñ³ëïáõÃÛ³Ùµ-/</w:t>
            </w:r>
            <w:r w:rsidRPr="00DA01CE">
              <w:rPr>
                <w:rFonts w:ascii="Calibri" w:hAnsi="Calibri" w:cs="Calibri"/>
                <w:color w:val="000000"/>
                <w:sz w:val="16"/>
                <w:szCs w:val="16"/>
              </w:rPr>
              <w:t>Старый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город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արտաքին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մեկերևույթը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ջնարակապատված</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плиткой</w:t>
            </w:r>
            <w:r w:rsidRPr="00DA01CE">
              <w:rPr>
                <w:rFonts w:ascii="Arial Armenian" w:hAnsi="Arial Armenian" w:cs="Arial"/>
                <w:color w:val="000000"/>
                <w:sz w:val="16"/>
                <w:szCs w:val="16"/>
              </w:rPr>
              <w:br/>
            </w:r>
            <w:r w:rsidRPr="00DA01CE">
              <w:rPr>
                <w:rFonts w:ascii="Calibri" w:hAnsi="Calibri" w:cs="Calibri"/>
                <w:color w:val="000000"/>
                <w:sz w:val="16"/>
                <w:szCs w:val="16"/>
              </w:rPr>
              <w:t>Толщина</w:t>
            </w:r>
            <w:r w:rsidRPr="00DA01CE">
              <w:rPr>
                <w:rFonts w:ascii="Arial Armenian" w:hAnsi="Arial Armenian" w:cs="Arial"/>
                <w:color w:val="000000"/>
                <w:sz w:val="16"/>
                <w:szCs w:val="16"/>
              </w:rPr>
              <w:t xml:space="preserve"> 4 </w:t>
            </w:r>
            <w:r w:rsidRPr="00DA01CE">
              <w:rPr>
                <w:rFonts w:ascii="Calibri" w:hAnsi="Calibri" w:cs="Calibri"/>
                <w:color w:val="000000"/>
                <w:sz w:val="16"/>
                <w:szCs w:val="16"/>
              </w:rPr>
              <w:t>см</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Старый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город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внешняя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поверхность</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глазурованная</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CD908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2F00A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981.0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3916E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5.62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308F0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5511.24</w:t>
            </w:r>
          </w:p>
        </w:tc>
        <w:tc>
          <w:tcPr>
            <w:tcW w:w="36" w:type="dxa"/>
            <w:vAlign w:val="center"/>
            <w:hideMark/>
          </w:tcPr>
          <w:p w14:paraId="28EB1991" w14:textId="77777777" w:rsidR="00DA01CE" w:rsidRPr="00DA01CE" w:rsidRDefault="00DA01CE" w:rsidP="00DA01CE">
            <w:pPr>
              <w:rPr>
                <w:sz w:val="20"/>
                <w:szCs w:val="20"/>
              </w:rPr>
            </w:pPr>
          </w:p>
        </w:tc>
      </w:tr>
      <w:tr w:rsidR="00DA01CE" w:rsidRPr="00DA01CE" w14:paraId="2FD6112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07D8C9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B876D5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579D55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DFAD37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A90043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1FE15A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B91B4E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4296F0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25DF6F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9D73E3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7B76F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88F9C2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86737E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AD84C5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F4B0A4" w14:textId="77777777" w:rsidR="00DA01CE" w:rsidRPr="00DA01CE" w:rsidRDefault="00DA01CE" w:rsidP="00DA01CE">
            <w:pPr>
              <w:rPr>
                <w:sz w:val="20"/>
                <w:szCs w:val="20"/>
              </w:rPr>
            </w:pPr>
          </w:p>
        </w:tc>
      </w:tr>
      <w:tr w:rsidR="00DA01CE" w:rsidRPr="00DA01CE" w14:paraId="6F5ABF34" w14:textId="77777777" w:rsidTr="00DA01CE">
        <w:trPr>
          <w:trHeight w:val="855"/>
        </w:trPr>
        <w:tc>
          <w:tcPr>
            <w:tcW w:w="399" w:type="dxa"/>
            <w:vMerge/>
            <w:tcBorders>
              <w:top w:val="nil"/>
              <w:left w:val="single" w:sz="4" w:space="0" w:color="auto"/>
              <w:bottom w:val="single" w:sz="4" w:space="0" w:color="auto"/>
              <w:right w:val="single" w:sz="4" w:space="0" w:color="auto"/>
            </w:tcBorders>
            <w:vAlign w:val="center"/>
            <w:hideMark/>
          </w:tcPr>
          <w:p w14:paraId="3495252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8BF193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36465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3553C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7DB701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677BF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0C991D" w14:textId="77777777" w:rsidR="00DA01CE" w:rsidRPr="00DA01CE" w:rsidRDefault="00DA01CE" w:rsidP="00DA01CE">
            <w:pPr>
              <w:rPr>
                <w:sz w:val="20"/>
                <w:szCs w:val="20"/>
              </w:rPr>
            </w:pPr>
          </w:p>
        </w:tc>
      </w:tr>
      <w:tr w:rsidR="00DA01CE" w:rsidRPr="00DA01CE" w14:paraId="1A420FF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7662DA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5F1E13D"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B5ADA3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7736AB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D2DC48"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1598728"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8316.65</w:t>
            </w:r>
          </w:p>
        </w:tc>
        <w:tc>
          <w:tcPr>
            <w:tcW w:w="36" w:type="dxa"/>
            <w:vAlign w:val="center"/>
            <w:hideMark/>
          </w:tcPr>
          <w:p w14:paraId="62A2CA91" w14:textId="77777777" w:rsidR="00DA01CE" w:rsidRPr="00DA01CE" w:rsidRDefault="00DA01CE" w:rsidP="00DA01CE">
            <w:pPr>
              <w:rPr>
                <w:sz w:val="20"/>
                <w:szCs w:val="20"/>
              </w:rPr>
            </w:pPr>
          </w:p>
        </w:tc>
      </w:tr>
      <w:tr w:rsidR="00DA01CE" w:rsidRPr="00DA01CE" w14:paraId="11F63FC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36C571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E56FD8E"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49FA8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1D64B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9AC84A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692CBE"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FE65276"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2B4DAFB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EF87C2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DBF77A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5DFDD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1DFCF1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219533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9B44D9"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FAD02B4" w14:textId="77777777" w:rsidR="00DA01CE" w:rsidRPr="00DA01CE" w:rsidRDefault="00DA01CE" w:rsidP="00DA01CE">
            <w:pPr>
              <w:rPr>
                <w:sz w:val="20"/>
                <w:szCs w:val="20"/>
              </w:rPr>
            </w:pPr>
          </w:p>
        </w:tc>
      </w:tr>
      <w:tr w:rsidR="00DA01CE" w:rsidRPr="00DA01CE" w14:paraId="697FB63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E5A26B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38B24C6"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0E9CE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7A6A6C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F5A18F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7C4CF7"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1A1712E" w14:textId="77777777" w:rsidR="00DA01CE" w:rsidRPr="00DA01CE" w:rsidRDefault="00DA01CE" w:rsidP="00DA01CE">
            <w:pPr>
              <w:rPr>
                <w:sz w:val="20"/>
                <w:szCs w:val="20"/>
              </w:rPr>
            </w:pPr>
          </w:p>
        </w:tc>
      </w:tr>
      <w:tr w:rsidR="00DA01CE" w:rsidRPr="00DA01CE" w14:paraId="59604BD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37D76C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F4194BE"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1F4139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B9F73A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F24765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4DD4CBC"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14.99%</w:t>
            </w:r>
          </w:p>
        </w:tc>
        <w:tc>
          <w:tcPr>
            <w:tcW w:w="36" w:type="dxa"/>
            <w:vAlign w:val="center"/>
            <w:hideMark/>
          </w:tcPr>
          <w:p w14:paraId="18D5B3D2" w14:textId="77777777" w:rsidR="00DA01CE" w:rsidRPr="00DA01CE" w:rsidRDefault="00DA01CE" w:rsidP="00DA01CE">
            <w:pPr>
              <w:rPr>
                <w:sz w:val="20"/>
                <w:szCs w:val="20"/>
              </w:rPr>
            </w:pPr>
          </w:p>
        </w:tc>
      </w:tr>
      <w:tr w:rsidR="00DA01CE" w:rsidRPr="00DA01CE" w14:paraId="1214C7F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E4B4F8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A37AE24"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204D5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344715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3BC721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72B121"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E021CB9"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73C7D5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24811A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1D9A248"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339EF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866386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48EBD2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FA828A"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F6EC305" w14:textId="77777777" w:rsidR="00DA01CE" w:rsidRPr="00DA01CE" w:rsidRDefault="00DA01CE" w:rsidP="00DA01CE">
            <w:pPr>
              <w:rPr>
                <w:sz w:val="20"/>
                <w:szCs w:val="20"/>
              </w:rPr>
            </w:pPr>
          </w:p>
        </w:tc>
      </w:tr>
      <w:tr w:rsidR="00DA01CE" w:rsidRPr="00DA01CE" w14:paraId="11DCD1A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6A078D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548F04D"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37A12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2E0D3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8BDCBB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3D62C2"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2026B57" w14:textId="77777777" w:rsidR="00DA01CE" w:rsidRPr="00DA01CE" w:rsidRDefault="00DA01CE" w:rsidP="00DA01CE">
            <w:pPr>
              <w:rPr>
                <w:sz w:val="20"/>
                <w:szCs w:val="20"/>
              </w:rPr>
            </w:pPr>
          </w:p>
        </w:tc>
      </w:tr>
      <w:tr w:rsidR="00DA01CE" w:rsidRPr="005C0845" w14:paraId="28F6B34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63E6D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9B5A30"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 xml:space="preserve">¸Çï³Ñáñ»ñÇ </w:t>
            </w:r>
            <w:r w:rsidRPr="00DA01CE">
              <w:rPr>
                <w:rFonts w:ascii="Sylfaen" w:hAnsi="Sylfaen" w:cs="Sylfaen"/>
                <w:b/>
                <w:bCs/>
                <w:color w:val="000000"/>
                <w:sz w:val="16"/>
                <w:szCs w:val="16"/>
                <w:u w:val="single"/>
              </w:rPr>
              <w:t>նիշերի</w:t>
            </w:r>
            <w:r w:rsidRPr="00DA01CE">
              <w:rPr>
                <w:rFonts w:ascii="Arial Armenian" w:hAnsi="Arial Armenian" w:cs="Arial"/>
                <w:b/>
                <w:bCs/>
                <w:color w:val="000000"/>
                <w:sz w:val="16"/>
                <w:szCs w:val="16"/>
                <w:u w:val="single"/>
                <w:lang w:val="ru-RU"/>
              </w:rPr>
              <w:t xml:space="preserve"> </w:t>
            </w:r>
            <w:r w:rsidRPr="00DA01CE">
              <w:rPr>
                <w:rFonts w:ascii="Sylfaen" w:hAnsi="Sylfaen" w:cs="Sylfaen"/>
                <w:b/>
                <w:bCs/>
                <w:color w:val="000000"/>
                <w:sz w:val="16"/>
                <w:szCs w:val="16"/>
                <w:u w:val="single"/>
              </w:rPr>
              <w:t>ուղղում</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Исправление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персонажей</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сторожевых</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вышек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DFB0F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95B3A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1ABE8E"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0D04BC"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36" w:type="dxa"/>
            <w:vAlign w:val="center"/>
            <w:hideMark/>
          </w:tcPr>
          <w:p w14:paraId="717B79A5" w14:textId="77777777" w:rsidR="00DA01CE" w:rsidRPr="00DA01CE" w:rsidRDefault="00DA01CE" w:rsidP="00DA01CE">
            <w:pPr>
              <w:rPr>
                <w:sz w:val="20"/>
                <w:szCs w:val="20"/>
                <w:lang w:val="ru-RU"/>
              </w:rPr>
            </w:pPr>
          </w:p>
        </w:tc>
      </w:tr>
      <w:tr w:rsidR="00DA01CE" w:rsidRPr="005C0845" w14:paraId="05ED9B2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B480927"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3593E1A7"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5449E43"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3478149B"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7DBB54D9"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6B3012B"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6C409DAB"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227B1C5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7665F6C"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7D675872"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0B8FFAF"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4359033"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25E9D424"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67C1F54"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32CAA079" w14:textId="77777777" w:rsidR="00DA01CE" w:rsidRPr="00DA01CE" w:rsidRDefault="00DA01CE" w:rsidP="00DA01CE">
            <w:pPr>
              <w:rPr>
                <w:sz w:val="20"/>
                <w:szCs w:val="20"/>
                <w:lang w:val="ru-RU"/>
              </w:rPr>
            </w:pPr>
          </w:p>
        </w:tc>
      </w:tr>
      <w:tr w:rsidR="00DA01CE" w:rsidRPr="005C0845" w14:paraId="73A8123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7FA51E0"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0923E149"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0865801"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7CEAF7D3"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5D325535"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EFBC052"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B0E0379" w14:textId="77777777" w:rsidR="00DA01CE" w:rsidRPr="00DA01CE" w:rsidRDefault="00DA01CE" w:rsidP="00DA01CE">
            <w:pPr>
              <w:rPr>
                <w:sz w:val="20"/>
                <w:szCs w:val="20"/>
                <w:lang w:val="ru-RU"/>
              </w:rPr>
            </w:pPr>
          </w:p>
        </w:tc>
      </w:tr>
      <w:tr w:rsidR="00DA01CE" w:rsidRPr="00DA01CE" w14:paraId="6AC908A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CEEED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AC9C1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¸Çï³ÑáñÇ Í³ÍÏÇ ë³É»ñÇ ³å³ÙáÝï³ÅáõÙ</w:t>
            </w:r>
            <w:r w:rsidRPr="00DA01CE">
              <w:rPr>
                <w:rFonts w:ascii="Arial Armenian" w:hAnsi="Arial Armenian" w:cs="Arial"/>
                <w:color w:val="000000"/>
                <w:sz w:val="16"/>
                <w:szCs w:val="16"/>
              </w:rPr>
              <w:br/>
            </w:r>
            <w:r w:rsidRPr="00DA01CE">
              <w:rPr>
                <w:rFonts w:ascii="Calibri" w:hAnsi="Calibri" w:cs="Calibri"/>
                <w:color w:val="000000"/>
                <w:sz w:val="16"/>
                <w:szCs w:val="16"/>
              </w:rPr>
              <w:t>Демонтаж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крышек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сторожевой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башни</w:t>
            </w:r>
          </w:p>
        </w:tc>
        <w:tc>
          <w:tcPr>
            <w:tcW w:w="620" w:type="dxa"/>
            <w:vMerge w:val="restart"/>
            <w:tcBorders>
              <w:top w:val="nil"/>
              <w:left w:val="single" w:sz="4" w:space="0" w:color="auto"/>
              <w:bottom w:val="single" w:sz="4" w:space="0" w:color="auto"/>
              <w:right w:val="single" w:sz="4" w:space="0" w:color="auto"/>
            </w:tcBorders>
            <w:vAlign w:val="center"/>
            <w:hideMark/>
          </w:tcPr>
          <w:p w14:paraId="5AEC37B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21D41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D1B50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6.72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1A4BA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53.72</w:t>
            </w:r>
          </w:p>
        </w:tc>
        <w:tc>
          <w:tcPr>
            <w:tcW w:w="36" w:type="dxa"/>
            <w:vAlign w:val="center"/>
            <w:hideMark/>
          </w:tcPr>
          <w:p w14:paraId="7ED5CA91" w14:textId="77777777" w:rsidR="00DA01CE" w:rsidRPr="00DA01CE" w:rsidRDefault="00DA01CE" w:rsidP="00DA01CE">
            <w:pPr>
              <w:rPr>
                <w:sz w:val="20"/>
                <w:szCs w:val="20"/>
              </w:rPr>
            </w:pPr>
          </w:p>
        </w:tc>
      </w:tr>
      <w:tr w:rsidR="00DA01CE" w:rsidRPr="00DA01CE" w14:paraId="2446D59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D5D986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AAC880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EA470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1B2FDD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AC1842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CF71AC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CB9CB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9DB1E2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C7CF0E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03288B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B484B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533F7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1B65E7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52077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F54815" w14:textId="77777777" w:rsidR="00DA01CE" w:rsidRPr="00DA01CE" w:rsidRDefault="00DA01CE" w:rsidP="00DA01CE">
            <w:pPr>
              <w:rPr>
                <w:sz w:val="20"/>
                <w:szCs w:val="20"/>
              </w:rPr>
            </w:pPr>
          </w:p>
        </w:tc>
      </w:tr>
      <w:tr w:rsidR="00DA01CE" w:rsidRPr="00DA01CE" w14:paraId="4DE487F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621884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F76D7A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3BE7C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E387DE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84336B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5964FD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80AFC8" w14:textId="77777777" w:rsidR="00DA01CE" w:rsidRPr="00DA01CE" w:rsidRDefault="00DA01CE" w:rsidP="00DA01CE">
            <w:pPr>
              <w:rPr>
                <w:sz w:val="20"/>
                <w:szCs w:val="20"/>
              </w:rPr>
            </w:pPr>
          </w:p>
        </w:tc>
      </w:tr>
      <w:tr w:rsidR="00DA01CE" w:rsidRPr="00DA01CE" w14:paraId="6316309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40CF6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61262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¸Çï³Ñáñ»ñÇ å³ï»ñÇ µ³ñÓñ³óáõÙ ÙÇ³ÓáõÛÉ B15 ¹³ëÇ µ»ïáÝáí, ÙÇÝã»õ 6ëÙ</w:t>
            </w:r>
            <w:r w:rsidRPr="00DA01CE">
              <w:rPr>
                <w:rFonts w:ascii="Arial Armenian" w:hAnsi="Arial Armenian" w:cs="Arial"/>
                <w:color w:val="000000"/>
                <w:sz w:val="16"/>
                <w:szCs w:val="16"/>
              </w:rPr>
              <w:br/>
            </w:r>
            <w:r w:rsidRPr="00DA01CE">
              <w:rPr>
                <w:rFonts w:ascii="Calibri" w:hAnsi="Calibri" w:cs="Calibri"/>
                <w:color w:val="000000"/>
                <w:sz w:val="16"/>
                <w:szCs w:val="16"/>
              </w:rPr>
              <w:t>Возведение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стенок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колодцев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01F63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50926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0D1FC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91.54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89157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109.85</w:t>
            </w:r>
          </w:p>
        </w:tc>
        <w:tc>
          <w:tcPr>
            <w:tcW w:w="36" w:type="dxa"/>
            <w:vAlign w:val="center"/>
            <w:hideMark/>
          </w:tcPr>
          <w:p w14:paraId="2E0A7ACF" w14:textId="77777777" w:rsidR="00DA01CE" w:rsidRPr="00DA01CE" w:rsidRDefault="00DA01CE" w:rsidP="00DA01CE">
            <w:pPr>
              <w:rPr>
                <w:sz w:val="20"/>
                <w:szCs w:val="20"/>
              </w:rPr>
            </w:pPr>
          </w:p>
        </w:tc>
      </w:tr>
      <w:tr w:rsidR="00DA01CE" w:rsidRPr="00DA01CE" w14:paraId="2BF8F93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552DF1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744F46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601F9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1A851A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15121E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08E512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ECCA59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0786FF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97D22F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0B27CB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66B03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845D3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0F807D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651207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583866" w14:textId="77777777" w:rsidR="00DA01CE" w:rsidRPr="00DA01CE" w:rsidRDefault="00DA01CE" w:rsidP="00DA01CE">
            <w:pPr>
              <w:rPr>
                <w:sz w:val="20"/>
                <w:szCs w:val="20"/>
              </w:rPr>
            </w:pPr>
          </w:p>
        </w:tc>
      </w:tr>
      <w:tr w:rsidR="00DA01CE" w:rsidRPr="00DA01CE" w14:paraId="112337F7" w14:textId="77777777" w:rsidTr="00DA01CE">
        <w:trPr>
          <w:trHeight w:val="435"/>
        </w:trPr>
        <w:tc>
          <w:tcPr>
            <w:tcW w:w="399" w:type="dxa"/>
            <w:vMerge/>
            <w:tcBorders>
              <w:top w:val="nil"/>
              <w:left w:val="single" w:sz="4" w:space="0" w:color="auto"/>
              <w:bottom w:val="single" w:sz="4" w:space="0" w:color="auto"/>
              <w:right w:val="single" w:sz="4" w:space="0" w:color="auto"/>
            </w:tcBorders>
            <w:vAlign w:val="center"/>
            <w:hideMark/>
          </w:tcPr>
          <w:p w14:paraId="476BC7B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CDAB7A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DC3CC7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B87F2C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979BEA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E94820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24E4E6C" w14:textId="77777777" w:rsidR="00DA01CE" w:rsidRPr="00DA01CE" w:rsidRDefault="00DA01CE" w:rsidP="00DA01CE">
            <w:pPr>
              <w:rPr>
                <w:sz w:val="20"/>
                <w:szCs w:val="20"/>
              </w:rPr>
            </w:pPr>
          </w:p>
        </w:tc>
      </w:tr>
      <w:tr w:rsidR="00DA01CE" w:rsidRPr="00DA01CE" w14:paraId="54983411"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26B11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6465D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¸Çï³ÑáñÇ ³å³ÙáÝï³Åí³Í Í³ÍÏÇ ë³ÉÇ ï»Õ³¹ñáõÙ</w:t>
            </w:r>
            <w:r w:rsidRPr="00DA01CE">
              <w:rPr>
                <w:rFonts w:ascii="Arial Armenian" w:hAnsi="Arial Armenian" w:cs="Arial"/>
                <w:color w:val="000000"/>
                <w:sz w:val="16"/>
                <w:szCs w:val="16"/>
              </w:rPr>
              <w:br/>
            </w:r>
            <w:r w:rsidRPr="00DA01CE">
              <w:rPr>
                <w:rFonts w:ascii="Calibri" w:hAnsi="Calibri" w:cs="Calibri"/>
                <w:color w:val="000000"/>
                <w:sz w:val="16"/>
                <w:szCs w:val="16"/>
              </w:rPr>
              <w:t>Установка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демонтированной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крышки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люка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A4DD6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CF680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D6AEA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16.02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F836C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128.12</w:t>
            </w:r>
          </w:p>
        </w:tc>
        <w:tc>
          <w:tcPr>
            <w:tcW w:w="36" w:type="dxa"/>
            <w:vAlign w:val="center"/>
            <w:hideMark/>
          </w:tcPr>
          <w:p w14:paraId="05597989" w14:textId="77777777" w:rsidR="00DA01CE" w:rsidRPr="00DA01CE" w:rsidRDefault="00DA01CE" w:rsidP="00DA01CE">
            <w:pPr>
              <w:rPr>
                <w:sz w:val="20"/>
                <w:szCs w:val="20"/>
              </w:rPr>
            </w:pPr>
          </w:p>
        </w:tc>
      </w:tr>
      <w:tr w:rsidR="00DA01CE" w:rsidRPr="00DA01CE" w14:paraId="4BDF0BB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E124BF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EF909C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F85F2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D67F2F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7E0378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FC0364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BEF06A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556B90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6D207D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2835CB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89506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DEF49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E59F58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2DEF5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944895E" w14:textId="77777777" w:rsidR="00DA01CE" w:rsidRPr="00DA01CE" w:rsidRDefault="00DA01CE" w:rsidP="00DA01CE">
            <w:pPr>
              <w:rPr>
                <w:sz w:val="20"/>
                <w:szCs w:val="20"/>
              </w:rPr>
            </w:pPr>
          </w:p>
        </w:tc>
      </w:tr>
      <w:tr w:rsidR="00DA01CE" w:rsidRPr="00DA01CE" w14:paraId="04D588A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B05589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724C69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E4577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AFD4A2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2136C2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E29CD4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4B59302" w14:textId="77777777" w:rsidR="00DA01CE" w:rsidRPr="00DA01CE" w:rsidRDefault="00DA01CE" w:rsidP="00DA01CE">
            <w:pPr>
              <w:rPr>
                <w:sz w:val="20"/>
                <w:szCs w:val="20"/>
              </w:rPr>
            </w:pPr>
          </w:p>
        </w:tc>
      </w:tr>
      <w:tr w:rsidR="00DA01CE" w:rsidRPr="00DA01CE" w14:paraId="2640E5F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EE70DE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10C73F0"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type="page"/>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5C89A0C"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BCAB2B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A37406C"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4AF2137"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291.69</w:t>
            </w:r>
          </w:p>
        </w:tc>
        <w:tc>
          <w:tcPr>
            <w:tcW w:w="36" w:type="dxa"/>
            <w:vAlign w:val="center"/>
            <w:hideMark/>
          </w:tcPr>
          <w:p w14:paraId="4D99F460" w14:textId="77777777" w:rsidR="00DA01CE" w:rsidRPr="00DA01CE" w:rsidRDefault="00DA01CE" w:rsidP="00DA01CE">
            <w:pPr>
              <w:rPr>
                <w:sz w:val="20"/>
                <w:szCs w:val="20"/>
              </w:rPr>
            </w:pPr>
          </w:p>
        </w:tc>
      </w:tr>
      <w:tr w:rsidR="00DA01CE" w:rsidRPr="00DA01CE" w14:paraId="2FC4A59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2C2D51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7760BE8"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B3855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01048E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BCAADF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8014CC"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1AAC7ED"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6A5F1E7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61076A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0A5C43B"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65EF2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94EF0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BA2D86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54C0BD"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B72B38E" w14:textId="77777777" w:rsidR="00DA01CE" w:rsidRPr="00DA01CE" w:rsidRDefault="00DA01CE" w:rsidP="00DA01CE">
            <w:pPr>
              <w:rPr>
                <w:sz w:val="20"/>
                <w:szCs w:val="20"/>
              </w:rPr>
            </w:pPr>
          </w:p>
        </w:tc>
      </w:tr>
      <w:tr w:rsidR="00DA01CE" w:rsidRPr="00DA01CE" w14:paraId="361155A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E206BF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CDAFC30"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0970E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D3D92A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E30F69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71402C"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EB7A3BD" w14:textId="77777777" w:rsidR="00DA01CE" w:rsidRPr="00DA01CE" w:rsidRDefault="00DA01CE" w:rsidP="00DA01CE">
            <w:pPr>
              <w:rPr>
                <w:sz w:val="20"/>
                <w:szCs w:val="20"/>
              </w:rPr>
            </w:pPr>
          </w:p>
        </w:tc>
      </w:tr>
      <w:tr w:rsidR="00DA01CE" w:rsidRPr="00DA01CE" w14:paraId="174C475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20F2F1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B8EA69A"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A9A379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95366E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FA0B8C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3DEE32C"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0.53%</w:t>
            </w:r>
          </w:p>
        </w:tc>
        <w:tc>
          <w:tcPr>
            <w:tcW w:w="36" w:type="dxa"/>
            <w:vAlign w:val="center"/>
            <w:hideMark/>
          </w:tcPr>
          <w:p w14:paraId="28BDE022" w14:textId="77777777" w:rsidR="00DA01CE" w:rsidRPr="00DA01CE" w:rsidRDefault="00DA01CE" w:rsidP="00DA01CE">
            <w:pPr>
              <w:rPr>
                <w:sz w:val="20"/>
                <w:szCs w:val="20"/>
              </w:rPr>
            </w:pPr>
          </w:p>
        </w:tc>
      </w:tr>
      <w:tr w:rsidR="00DA01CE" w:rsidRPr="00DA01CE" w14:paraId="2FCEA4A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459263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B1C4833"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0AB12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3B233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7C222E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C308A2"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E2F1893"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FFBE5B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58E9D8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B3E83EF"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5848A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DE73C6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B05152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0A76C7"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57B8DCE" w14:textId="77777777" w:rsidR="00DA01CE" w:rsidRPr="00DA01CE" w:rsidRDefault="00DA01CE" w:rsidP="00DA01CE">
            <w:pPr>
              <w:rPr>
                <w:sz w:val="20"/>
                <w:szCs w:val="20"/>
              </w:rPr>
            </w:pPr>
          </w:p>
        </w:tc>
      </w:tr>
      <w:tr w:rsidR="00DA01CE" w:rsidRPr="00DA01CE" w14:paraId="4D7D1A9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DA7603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922D834"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CCFB8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ADA9CE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FC1ED2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B3196D"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AE34FE7" w14:textId="77777777" w:rsidR="00DA01CE" w:rsidRPr="00DA01CE" w:rsidRDefault="00DA01CE" w:rsidP="00DA01CE">
            <w:pPr>
              <w:rPr>
                <w:sz w:val="20"/>
                <w:szCs w:val="20"/>
              </w:rPr>
            </w:pPr>
          </w:p>
        </w:tc>
      </w:tr>
      <w:tr w:rsidR="00DA01CE" w:rsidRPr="00DA01CE" w14:paraId="12E6741B"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71421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0100D0" w14:textId="77777777" w:rsidR="00DA01CE" w:rsidRPr="00DA01CE" w:rsidRDefault="00DA01CE" w:rsidP="00DA01CE">
            <w:pPr>
              <w:jc w:val="center"/>
              <w:rPr>
                <w:rFonts w:ascii="Arial Armenian" w:hAnsi="Arial Armenian" w:cs="Arial"/>
                <w:b/>
                <w:bCs/>
                <w:color w:val="000000"/>
                <w:sz w:val="16"/>
                <w:szCs w:val="16"/>
                <w:u w:val="single"/>
              </w:rPr>
            </w:pPr>
            <w:r w:rsidRPr="00DA01CE">
              <w:rPr>
                <w:rFonts w:ascii="Sylfaen" w:hAnsi="Sylfaen" w:cs="Sylfaen"/>
                <w:b/>
                <w:bCs/>
                <w:color w:val="000000"/>
                <w:sz w:val="16"/>
                <w:szCs w:val="16"/>
                <w:u w:val="single"/>
              </w:rPr>
              <w:t>Նոր</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ե</w:t>
            </w:r>
            <w:r w:rsidRPr="00DA01CE">
              <w:rPr>
                <w:rFonts w:ascii="Arial Armenian" w:hAnsi="Arial Armenian" w:cs="Arial"/>
                <w:b/>
                <w:bCs/>
                <w:color w:val="000000"/>
                <w:sz w:val="16"/>
                <w:szCs w:val="16"/>
                <w:u w:val="single"/>
              </w:rPr>
              <w:t>/</w:t>
            </w:r>
            <w:r w:rsidRPr="00DA01CE">
              <w:rPr>
                <w:rFonts w:ascii="Sylfaen" w:hAnsi="Sylfaen" w:cs="Sylfaen"/>
                <w:b/>
                <w:bCs/>
                <w:color w:val="000000"/>
                <w:sz w:val="16"/>
                <w:szCs w:val="16"/>
                <w:u w:val="single"/>
              </w:rPr>
              <w:t>բետոնյա</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հենապատ</w:t>
            </w:r>
            <w:r w:rsidRPr="00DA01CE">
              <w:rPr>
                <w:rFonts w:ascii="Arial Armenian" w:hAnsi="Arial Armenian" w:cs="Arial"/>
                <w:b/>
                <w:bCs/>
                <w:color w:val="000000"/>
                <w:sz w:val="16"/>
                <w:szCs w:val="16"/>
                <w:u w:val="single"/>
              </w:rPr>
              <w:br/>
              <w:t>/</w:t>
            </w:r>
            <w:r w:rsidRPr="00DA01CE">
              <w:rPr>
                <w:rFonts w:ascii="Sylfaen" w:hAnsi="Sylfaen" w:cs="Sylfaen"/>
                <w:b/>
                <w:bCs/>
                <w:color w:val="000000"/>
                <w:sz w:val="16"/>
                <w:szCs w:val="16"/>
                <w:u w:val="single"/>
              </w:rPr>
              <w:t>շենքի</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կողային</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հատվածում</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գոյություն</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ունեցող</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պատի</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դիմային</w:t>
            </w:r>
            <w:r w:rsidRPr="00DA01CE">
              <w:rPr>
                <w:rFonts w:ascii="Arial Armenian" w:hAnsi="Arial Armenian" w:cs="Arial"/>
                <w:b/>
                <w:bCs/>
                <w:color w:val="000000"/>
                <w:sz w:val="16"/>
                <w:szCs w:val="16"/>
                <w:u w:val="single"/>
              </w:rPr>
              <w:t xml:space="preserve"> </w:t>
            </w:r>
            <w:r w:rsidRPr="00DA01CE">
              <w:rPr>
                <w:rFonts w:ascii="Sylfaen" w:hAnsi="Sylfaen" w:cs="Sylfaen"/>
                <w:b/>
                <w:bCs/>
                <w:color w:val="000000"/>
                <w:sz w:val="16"/>
                <w:szCs w:val="16"/>
                <w:u w:val="single"/>
              </w:rPr>
              <w:t>հատվածում</w:t>
            </w:r>
            <w:r w:rsidRPr="00DA01CE">
              <w:rPr>
                <w:rFonts w:ascii="Arial Armenian" w:hAnsi="Arial Armenian" w:cs="Arial"/>
                <w:b/>
                <w:bCs/>
                <w:color w:val="000000"/>
                <w:sz w:val="16"/>
                <w:szCs w:val="16"/>
                <w:u w:val="single"/>
              </w:rPr>
              <w:t>/</w:t>
            </w:r>
            <w:r w:rsidRPr="00DA01CE">
              <w:rPr>
                <w:rFonts w:ascii="Arial Armenian" w:hAnsi="Arial Armenian" w:cs="Arial"/>
                <w:b/>
                <w:bCs/>
                <w:color w:val="000000"/>
                <w:sz w:val="16"/>
                <w:szCs w:val="16"/>
                <w:u w:val="single"/>
              </w:rPr>
              <w:br/>
            </w:r>
            <w:r w:rsidRPr="00DA01CE">
              <w:rPr>
                <w:rFonts w:ascii="Calibri" w:hAnsi="Calibri" w:cs="Calibri"/>
                <w:b/>
                <w:bCs/>
                <w:color w:val="000000"/>
                <w:sz w:val="16"/>
                <w:szCs w:val="16"/>
                <w:u w:val="single"/>
              </w:rPr>
              <w:t>Новая</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подпорная</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стена</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из</w:t>
            </w:r>
            <w:r w:rsidRPr="00DA01CE">
              <w:rPr>
                <w:rFonts w:ascii="Arial Armenian" w:hAnsi="Arial Armenian" w:cs="Arial"/>
                <w:b/>
                <w:bCs/>
                <w:color w:val="000000"/>
                <w:sz w:val="16"/>
                <w:szCs w:val="16"/>
                <w:u w:val="single"/>
              </w:rPr>
              <w:t xml:space="preserve"> </w:t>
            </w:r>
            <w:r w:rsidRPr="00DA01CE">
              <w:rPr>
                <w:rFonts w:ascii="Calibri" w:hAnsi="Calibri" w:cs="Calibri"/>
                <w:b/>
                <w:bCs/>
                <w:color w:val="000000"/>
                <w:sz w:val="16"/>
                <w:szCs w:val="16"/>
                <w:u w:val="single"/>
              </w:rPr>
              <w:t>е</w:t>
            </w:r>
            <w:r w:rsidRPr="00DA01CE">
              <w:rPr>
                <w:rFonts w:ascii="Arial Armenian" w:hAnsi="Arial Armenian" w:cs="Arial"/>
                <w:b/>
                <w:bCs/>
                <w:color w:val="000000"/>
                <w:sz w:val="16"/>
                <w:szCs w:val="16"/>
                <w:u w:val="single"/>
              </w:rPr>
              <w:t>/</w:t>
            </w:r>
            <w:r w:rsidRPr="00DA01CE">
              <w:rPr>
                <w:rFonts w:ascii="Calibri" w:hAnsi="Calibri" w:cs="Calibri"/>
                <w:b/>
                <w:bCs/>
                <w:color w:val="000000"/>
                <w:sz w:val="16"/>
                <w:szCs w:val="16"/>
                <w:u w:val="single"/>
              </w:rPr>
              <w:t>бетона</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88F59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428D6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368ED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11B3D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36" w:type="dxa"/>
            <w:vAlign w:val="center"/>
            <w:hideMark/>
          </w:tcPr>
          <w:p w14:paraId="732CA5ED" w14:textId="77777777" w:rsidR="00DA01CE" w:rsidRPr="00DA01CE" w:rsidRDefault="00DA01CE" w:rsidP="00DA01CE">
            <w:pPr>
              <w:rPr>
                <w:sz w:val="20"/>
                <w:szCs w:val="20"/>
              </w:rPr>
            </w:pPr>
          </w:p>
        </w:tc>
      </w:tr>
      <w:tr w:rsidR="00DA01CE" w:rsidRPr="00DA01CE" w14:paraId="2A9AA96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E00DEC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26FC0F3"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444A14C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0AE7E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270A20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04B71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DF0D14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2841C4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A60B46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AF47AF3"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501D9F5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B765EA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71A70F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6D232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E96994" w14:textId="77777777" w:rsidR="00DA01CE" w:rsidRPr="00DA01CE" w:rsidRDefault="00DA01CE" w:rsidP="00DA01CE">
            <w:pPr>
              <w:rPr>
                <w:sz w:val="20"/>
                <w:szCs w:val="20"/>
              </w:rPr>
            </w:pPr>
          </w:p>
        </w:tc>
      </w:tr>
      <w:tr w:rsidR="00DA01CE" w:rsidRPr="00DA01CE" w14:paraId="4DD698B7" w14:textId="77777777" w:rsidTr="00DA01CE">
        <w:trPr>
          <w:trHeight w:val="375"/>
        </w:trPr>
        <w:tc>
          <w:tcPr>
            <w:tcW w:w="399" w:type="dxa"/>
            <w:vMerge/>
            <w:tcBorders>
              <w:top w:val="nil"/>
              <w:left w:val="single" w:sz="4" w:space="0" w:color="auto"/>
              <w:bottom w:val="single" w:sz="4" w:space="0" w:color="auto"/>
              <w:right w:val="single" w:sz="4" w:space="0" w:color="auto"/>
            </w:tcBorders>
            <w:vAlign w:val="center"/>
            <w:hideMark/>
          </w:tcPr>
          <w:p w14:paraId="113D642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B38D568" w14:textId="77777777" w:rsidR="00DA01CE" w:rsidRPr="00DA01CE" w:rsidRDefault="00DA01CE" w:rsidP="00DA01CE">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4E5FE66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17AFF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7C5DAA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61857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4B0A4B" w14:textId="77777777" w:rsidR="00DA01CE" w:rsidRPr="00DA01CE" w:rsidRDefault="00DA01CE" w:rsidP="00DA01CE">
            <w:pPr>
              <w:rPr>
                <w:sz w:val="20"/>
                <w:szCs w:val="20"/>
              </w:rPr>
            </w:pPr>
          </w:p>
        </w:tc>
      </w:tr>
      <w:tr w:rsidR="00DA01CE" w:rsidRPr="00DA01CE" w14:paraId="7421F298"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AD8A8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A86C6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մեխանիզմով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կողալիցքով</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механизмом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боковая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загрузка</w:t>
            </w:r>
          </w:p>
        </w:tc>
        <w:tc>
          <w:tcPr>
            <w:tcW w:w="620" w:type="dxa"/>
            <w:vMerge w:val="restart"/>
            <w:tcBorders>
              <w:top w:val="nil"/>
              <w:left w:val="single" w:sz="4" w:space="0" w:color="auto"/>
              <w:bottom w:val="single" w:sz="4" w:space="0" w:color="auto"/>
              <w:right w:val="single" w:sz="4" w:space="0" w:color="auto"/>
            </w:tcBorders>
            <w:vAlign w:val="center"/>
            <w:hideMark/>
          </w:tcPr>
          <w:p w14:paraId="2052B17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6DD44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5.38</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748EC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96B8A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3.69</w:t>
            </w:r>
          </w:p>
        </w:tc>
        <w:tc>
          <w:tcPr>
            <w:tcW w:w="36" w:type="dxa"/>
            <w:vAlign w:val="center"/>
            <w:hideMark/>
          </w:tcPr>
          <w:p w14:paraId="6637576E" w14:textId="77777777" w:rsidR="00DA01CE" w:rsidRPr="00DA01CE" w:rsidRDefault="00DA01CE" w:rsidP="00DA01CE">
            <w:pPr>
              <w:rPr>
                <w:sz w:val="20"/>
                <w:szCs w:val="20"/>
              </w:rPr>
            </w:pPr>
          </w:p>
        </w:tc>
      </w:tr>
      <w:tr w:rsidR="00DA01CE" w:rsidRPr="00DA01CE" w14:paraId="2225353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564B70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3CEE45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1B5C3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BAD65B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62354F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47EE5B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33F657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CA22E9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878544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B460FF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DE7CD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67703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647AA7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664817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8C65B1C" w14:textId="77777777" w:rsidR="00DA01CE" w:rsidRPr="00DA01CE" w:rsidRDefault="00DA01CE" w:rsidP="00DA01CE">
            <w:pPr>
              <w:rPr>
                <w:sz w:val="20"/>
                <w:szCs w:val="20"/>
              </w:rPr>
            </w:pPr>
          </w:p>
        </w:tc>
      </w:tr>
      <w:tr w:rsidR="00DA01CE" w:rsidRPr="00DA01CE" w14:paraId="26E2E14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4E1520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313EEC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BBBF7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AC8E7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DE3714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7EAF0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C0C81F9" w14:textId="77777777" w:rsidR="00DA01CE" w:rsidRPr="00DA01CE" w:rsidRDefault="00DA01CE" w:rsidP="00DA01CE">
            <w:pPr>
              <w:rPr>
                <w:sz w:val="20"/>
                <w:szCs w:val="20"/>
              </w:rPr>
            </w:pPr>
          </w:p>
        </w:tc>
      </w:tr>
      <w:tr w:rsidR="00DA01CE" w:rsidRPr="00DA01CE" w14:paraId="661074F9"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EA61D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B8ACF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p>
        </w:tc>
        <w:tc>
          <w:tcPr>
            <w:tcW w:w="620" w:type="dxa"/>
            <w:vMerge w:val="restart"/>
            <w:tcBorders>
              <w:top w:val="nil"/>
              <w:left w:val="single" w:sz="4" w:space="0" w:color="auto"/>
              <w:bottom w:val="single" w:sz="4" w:space="0" w:color="auto"/>
              <w:right w:val="single" w:sz="4" w:space="0" w:color="auto"/>
            </w:tcBorders>
            <w:vAlign w:val="center"/>
            <w:hideMark/>
          </w:tcPr>
          <w:p w14:paraId="01D0E94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924FA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0.60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071BC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C23AA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2.05</w:t>
            </w:r>
          </w:p>
        </w:tc>
        <w:tc>
          <w:tcPr>
            <w:tcW w:w="36" w:type="dxa"/>
            <w:vAlign w:val="center"/>
            <w:hideMark/>
          </w:tcPr>
          <w:p w14:paraId="7B50CE8A" w14:textId="77777777" w:rsidR="00DA01CE" w:rsidRPr="00DA01CE" w:rsidRDefault="00DA01CE" w:rsidP="00DA01CE">
            <w:pPr>
              <w:rPr>
                <w:sz w:val="20"/>
                <w:szCs w:val="20"/>
              </w:rPr>
            </w:pPr>
          </w:p>
        </w:tc>
      </w:tr>
      <w:tr w:rsidR="00DA01CE" w:rsidRPr="00DA01CE" w14:paraId="0DB7E3C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064639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64CE68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359B7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69B1CA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7A7BB8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D27AC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BD998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3F72D4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2AB10C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7B086C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3049C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8A3E7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78A39E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DC76B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C30080" w14:textId="77777777" w:rsidR="00DA01CE" w:rsidRPr="00DA01CE" w:rsidRDefault="00DA01CE" w:rsidP="00DA01CE">
            <w:pPr>
              <w:rPr>
                <w:sz w:val="20"/>
                <w:szCs w:val="20"/>
              </w:rPr>
            </w:pPr>
          </w:p>
        </w:tc>
      </w:tr>
      <w:tr w:rsidR="00DA01CE" w:rsidRPr="00DA01CE" w14:paraId="3595F58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C90E38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D75404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2FD14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7BDFA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23F6A6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5E294E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076B8A3" w14:textId="77777777" w:rsidR="00DA01CE" w:rsidRPr="00DA01CE" w:rsidRDefault="00DA01CE" w:rsidP="00DA01CE">
            <w:pPr>
              <w:rPr>
                <w:sz w:val="20"/>
                <w:szCs w:val="20"/>
              </w:rPr>
            </w:pPr>
          </w:p>
        </w:tc>
      </w:tr>
      <w:tr w:rsidR="00DA01CE" w:rsidRPr="00DA01CE" w14:paraId="107CD03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F9B56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B11D7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Խճի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նախապատրաստական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10</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глины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47C3368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1038B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0.92</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5C32C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9.57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159B0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8.81</w:t>
            </w:r>
          </w:p>
        </w:tc>
        <w:tc>
          <w:tcPr>
            <w:tcW w:w="36" w:type="dxa"/>
            <w:vAlign w:val="center"/>
            <w:hideMark/>
          </w:tcPr>
          <w:p w14:paraId="67E9D427" w14:textId="77777777" w:rsidR="00DA01CE" w:rsidRPr="00DA01CE" w:rsidRDefault="00DA01CE" w:rsidP="00DA01CE">
            <w:pPr>
              <w:rPr>
                <w:sz w:val="20"/>
                <w:szCs w:val="20"/>
              </w:rPr>
            </w:pPr>
          </w:p>
        </w:tc>
      </w:tr>
      <w:tr w:rsidR="00DA01CE" w:rsidRPr="00DA01CE" w14:paraId="6700C7A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F4D4F2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3E1B42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CA009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48627A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9AB25D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D7F84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95CC51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ED769D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3F877D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E1B081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132E8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ECE3C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AEA66D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D78060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8BD0D5" w14:textId="77777777" w:rsidR="00DA01CE" w:rsidRPr="00DA01CE" w:rsidRDefault="00DA01CE" w:rsidP="00DA01CE">
            <w:pPr>
              <w:rPr>
                <w:sz w:val="20"/>
                <w:szCs w:val="20"/>
              </w:rPr>
            </w:pPr>
          </w:p>
        </w:tc>
      </w:tr>
      <w:tr w:rsidR="00DA01CE" w:rsidRPr="00DA01CE" w14:paraId="68621AA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905037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064128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27946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B74A7E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5594BF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C538D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22B40C" w14:textId="77777777" w:rsidR="00DA01CE" w:rsidRPr="00DA01CE" w:rsidRDefault="00DA01CE" w:rsidP="00DA01CE">
            <w:pPr>
              <w:rPr>
                <w:sz w:val="20"/>
                <w:szCs w:val="20"/>
              </w:rPr>
            </w:pPr>
          </w:p>
        </w:tc>
      </w:tr>
      <w:tr w:rsidR="00DA01CE" w:rsidRPr="00DA01CE" w14:paraId="74DEB20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A67BC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E635DE"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Երկաթբետոնե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հիմնային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հեծանների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B-20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բետոնով</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t>20-40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չափաբաժնի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խիճով</w:t>
            </w:r>
            <w:r w:rsidRPr="00DA01CE">
              <w:rPr>
                <w:rFonts w:ascii="Arial Armenian" w:hAnsi="Arial Armenian" w:cs="Arial"/>
                <w:color w:val="000000"/>
                <w:sz w:val="16"/>
                <w:szCs w:val="16"/>
              </w:rPr>
              <w:br/>
            </w:r>
            <w:r w:rsidRPr="00DA01CE">
              <w:rPr>
                <w:rFonts w:ascii="Calibri" w:hAnsi="Calibri" w:cs="Calibri"/>
                <w:color w:val="000000"/>
                <w:sz w:val="16"/>
                <w:szCs w:val="16"/>
              </w:rPr>
              <w:t>Реализация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железобетонных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основных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колес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-20,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20-40 </w:t>
            </w:r>
            <w:r w:rsidRPr="00DA01CE">
              <w:rPr>
                <w:rFonts w:ascii="Calibri" w:hAnsi="Calibri" w:cs="Calibri"/>
                <w:color w:val="000000"/>
                <w:sz w:val="16"/>
                <w:szCs w:val="16"/>
              </w:rPr>
              <w:t>мм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19AD333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923C8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2.76</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2859A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85.96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03993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237.24</w:t>
            </w:r>
          </w:p>
        </w:tc>
        <w:tc>
          <w:tcPr>
            <w:tcW w:w="36" w:type="dxa"/>
            <w:vAlign w:val="center"/>
            <w:hideMark/>
          </w:tcPr>
          <w:p w14:paraId="71195BAB" w14:textId="77777777" w:rsidR="00DA01CE" w:rsidRPr="00DA01CE" w:rsidRDefault="00DA01CE" w:rsidP="00DA01CE">
            <w:pPr>
              <w:rPr>
                <w:sz w:val="20"/>
                <w:szCs w:val="20"/>
              </w:rPr>
            </w:pPr>
          </w:p>
        </w:tc>
      </w:tr>
      <w:tr w:rsidR="00DA01CE" w:rsidRPr="00DA01CE" w14:paraId="13567C2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E60503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FF3400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ED114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EBCD9F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E0388C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8A38AF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51720E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DCC714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7E611E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04A938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0B7C2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BA6247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FD24D6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EFAC7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B8922B" w14:textId="77777777" w:rsidR="00DA01CE" w:rsidRPr="00DA01CE" w:rsidRDefault="00DA01CE" w:rsidP="00DA01CE">
            <w:pPr>
              <w:rPr>
                <w:sz w:val="20"/>
                <w:szCs w:val="20"/>
              </w:rPr>
            </w:pPr>
          </w:p>
        </w:tc>
      </w:tr>
      <w:tr w:rsidR="00DA01CE" w:rsidRPr="00DA01CE" w14:paraId="261B7A2D" w14:textId="77777777" w:rsidTr="00DA01CE">
        <w:trPr>
          <w:trHeight w:val="675"/>
        </w:trPr>
        <w:tc>
          <w:tcPr>
            <w:tcW w:w="399" w:type="dxa"/>
            <w:vMerge/>
            <w:tcBorders>
              <w:top w:val="nil"/>
              <w:left w:val="single" w:sz="4" w:space="0" w:color="auto"/>
              <w:bottom w:val="single" w:sz="4" w:space="0" w:color="auto"/>
              <w:right w:val="single" w:sz="4" w:space="0" w:color="auto"/>
            </w:tcBorders>
            <w:vAlign w:val="center"/>
            <w:hideMark/>
          </w:tcPr>
          <w:p w14:paraId="0721E89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AE3B24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3A4E9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3E4DA2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D92F7D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A39F65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CACA3FA" w14:textId="77777777" w:rsidR="00DA01CE" w:rsidRPr="00DA01CE" w:rsidRDefault="00DA01CE" w:rsidP="00DA01CE">
            <w:pPr>
              <w:rPr>
                <w:sz w:val="20"/>
                <w:szCs w:val="20"/>
              </w:rPr>
            </w:pPr>
          </w:p>
        </w:tc>
      </w:tr>
      <w:tr w:rsidR="00DA01CE" w:rsidRPr="00DA01CE" w14:paraId="0756636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2AC75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2E614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vAlign w:val="center"/>
            <w:hideMark/>
          </w:tcPr>
          <w:p w14:paraId="0155856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EBA04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0.0817</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6F9D4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355.70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F2876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29.06</w:t>
            </w:r>
          </w:p>
        </w:tc>
        <w:tc>
          <w:tcPr>
            <w:tcW w:w="36" w:type="dxa"/>
            <w:vAlign w:val="center"/>
            <w:hideMark/>
          </w:tcPr>
          <w:p w14:paraId="1941AB54" w14:textId="77777777" w:rsidR="00DA01CE" w:rsidRPr="00DA01CE" w:rsidRDefault="00DA01CE" w:rsidP="00DA01CE">
            <w:pPr>
              <w:rPr>
                <w:sz w:val="20"/>
                <w:szCs w:val="20"/>
              </w:rPr>
            </w:pPr>
          </w:p>
        </w:tc>
      </w:tr>
      <w:tr w:rsidR="00DA01CE" w:rsidRPr="00DA01CE" w14:paraId="130FC96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82F13A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1117C8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E2395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BF1F6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224162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D735D7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DD5830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2A5088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FAE60E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FC8CB7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31B77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F58556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AD03B7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85F3C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E7333A" w14:textId="77777777" w:rsidR="00DA01CE" w:rsidRPr="00DA01CE" w:rsidRDefault="00DA01CE" w:rsidP="00DA01CE">
            <w:pPr>
              <w:rPr>
                <w:sz w:val="20"/>
                <w:szCs w:val="20"/>
              </w:rPr>
            </w:pPr>
          </w:p>
        </w:tc>
      </w:tr>
      <w:tr w:rsidR="00DA01CE" w:rsidRPr="00DA01CE" w14:paraId="412D391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045997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91DED7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2C73C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63922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6EB859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46FCE8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0525255" w14:textId="77777777" w:rsidR="00DA01CE" w:rsidRPr="00DA01CE" w:rsidRDefault="00DA01CE" w:rsidP="00DA01CE">
            <w:pPr>
              <w:rPr>
                <w:sz w:val="20"/>
                <w:szCs w:val="20"/>
              </w:rPr>
            </w:pPr>
          </w:p>
        </w:tc>
      </w:tr>
      <w:tr w:rsidR="00DA01CE" w:rsidRPr="00DA01CE" w14:paraId="4530FD2B"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F3A8E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A4852E"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620" w:type="dxa"/>
            <w:vMerge w:val="restart"/>
            <w:tcBorders>
              <w:top w:val="nil"/>
              <w:left w:val="single" w:sz="4" w:space="0" w:color="auto"/>
              <w:bottom w:val="single" w:sz="4" w:space="0" w:color="auto"/>
              <w:right w:val="single" w:sz="4" w:space="0" w:color="auto"/>
            </w:tcBorders>
            <w:vAlign w:val="center"/>
            <w:hideMark/>
          </w:tcPr>
          <w:p w14:paraId="169623E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ED42B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0.0494</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255DD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393.21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8DE88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19.42</w:t>
            </w:r>
          </w:p>
        </w:tc>
        <w:tc>
          <w:tcPr>
            <w:tcW w:w="36" w:type="dxa"/>
            <w:vAlign w:val="center"/>
            <w:hideMark/>
          </w:tcPr>
          <w:p w14:paraId="6C1D902D" w14:textId="77777777" w:rsidR="00DA01CE" w:rsidRPr="00DA01CE" w:rsidRDefault="00DA01CE" w:rsidP="00DA01CE">
            <w:pPr>
              <w:rPr>
                <w:sz w:val="20"/>
                <w:szCs w:val="20"/>
              </w:rPr>
            </w:pPr>
          </w:p>
        </w:tc>
      </w:tr>
      <w:tr w:rsidR="00DA01CE" w:rsidRPr="00DA01CE" w14:paraId="2F104F0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36D26F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D7CFBD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D5673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E50D6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D402E9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249231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AD3EBF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EE503B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FB39EF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8E6867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C1F63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0FC4D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200628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3D07B6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01B35A1" w14:textId="77777777" w:rsidR="00DA01CE" w:rsidRPr="00DA01CE" w:rsidRDefault="00DA01CE" w:rsidP="00DA01CE">
            <w:pPr>
              <w:rPr>
                <w:sz w:val="20"/>
                <w:szCs w:val="20"/>
              </w:rPr>
            </w:pPr>
          </w:p>
        </w:tc>
      </w:tr>
      <w:tr w:rsidR="00DA01CE" w:rsidRPr="00DA01CE" w14:paraId="54C6041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2CCF72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C32495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3474F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777B97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713CC1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D8AA7A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B4FF064" w14:textId="77777777" w:rsidR="00DA01CE" w:rsidRPr="00DA01CE" w:rsidRDefault="00DA01CE" w:rsidP="00DA01CE">
            <w:pPr>
              <w:rPr>
                <w:sz w:val="20"/>
                <w:szCs w:val="20"/>
              </w:rPr>
            </w:pPr>
          </w:p>
        </w:tc>
      </w:tr>
      <w:tr w:rsidR="00DA01CE" w:rsidRPr="00DA01CE" w14:paraId="06E4DB13"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96F4E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3E8EB2"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Ե</w:t>
            </w:r>
            <w:r w:rsidRPr="00DA01CE">
              <w:rPr>
                <w:rFonts w:ascii="Arial Armenian" w:hAnsi="Arial Armenian" w:cs="Arial"/>
                <w:color w:val="000000"/>
                <w:sz w:val="16"/>
                <w:szCs w:val="16"/>
                <w:lang w:val="ru-RU"/>
              </w:rPr>
              <w:t>/</w:t>
            </w:r>
            <w:r w:rsidRPr="00DA01CE">
              <w:rPr>
                <w:rFonts w:ascii="Sylfaen" w:hAnsi="Sylfaen" w:cs="Sylfaen"/>
                <w:color w:val="000000"/>
                <w:sz w:val="16"/>
                <w:szCs w:val="16"/>
              </w:rPr>
              <w:t>բ</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հենապատի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կառուցում</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rPr>
              <w:t>B</w:t>
            </w:r>
            <w:r w:rsidRPr="00DA01CE">
              <w:rPr>
                <w:rFonts w:ascii="Arial Armenian" w:hAnsi="Arial Armenian" w:cs="Arial"/>
                <w:color w:val="000000"/>
                <w:sz w:val="16"/>
                <w:szCs w:val="16"/>
                <w:lang w:val="ru-RU"/>
              </w:rPr>
              <w:t xml:space="preserve">15 </w:t>
            </w:r>
            <w:r w:rsidRPr="00DA01CE">
              <w:rPr>
                <w:rFonts w:ascii="Sylfaen" w:hAnsi="Sylfaen" w:cs="Sylfaen"/>
                <w:color w:val="000000"/>
                <w:sz w:val="16"/>
                <w:szCs w:val="16"/>
              </w:rPr>
              <w:t>դասի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բետոնից</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Строительство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подпорной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стенки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Е</w:t>
            </w:r>
            <w:r w:rsidRPr="00DA01CE">
              <w:rPr>
                <w:rFonts w:ascii="Arial Armenian" w:hAnsi="Arial Armenian" w:cs="Arial"/>
                <w:color w:val="000000"/>
                <w:sz w:val="16"/>
                <w:szCs w:val="16"/>
                <w:lang w:val="ru-RU"/>
              </w:rPr>
              <w:t>/</w:t>
            </w:r>
            <w:r w:rsidRPr="00DA01CE">
              <w:rPr>
                <w:rFonts w:ascii="Calibri" w:hAnsi="Calibri" w:cs="Calibri"/>
                <w:color w:val="000000"/>
                <w:sz w:val="16"/>
                <w:szCs w:val="16"/>
                <w:lang w:val="ru-RU"/>
              </w:rPr>
              <w:t>Б</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из</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бетона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класса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w:t>
            </w:r>
            <w:r w:rsidRPr="00DA01CE">
              <w:rPr>
                <w:rFonts w:ascii="Arial Armenian" w:hAnsi="Arial Armenian" w:cs="Arial"/>
                <w:color w:val="000000"/>
                <w:sz w:val="16"/>
                <w:szCs w:val="16"/>
                <w:lang w:val="ru-RU"/>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F52CC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C3167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3.80</w:t>
            </w:r>
          </w:p>
        </w:tc>
        <w:tc>
          <w:tcPr>
            <w:tcW w:w="9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41ED8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70.88</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416DF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269.33</w:t>
            </w:r>
          </w:p>
        </w:tc>
        <w:tc>
          <w:tcPr>
            <w:tcW w:w="36" w:type="dxa"/>
            <w:vAlign w:val="center"/>
            <w:hideMark/>
          </w:tcPr>
          <w:p w14:paraId="1B257421" w14:textId="77777777" w:rsidR="00DA01CE" w:rsidRPr="00DA01CE" w:rsidRDefault="00DA01CE" w:rsidP="00DA01CE">
            <w:pPr>
              <w:rPr>
                <w:sz w:val="20"/>
                <w:szCs w:val="20"/>
              </w:rPr>
            </w:pPr>
          </w:p>
        </w:tc>
      </w:tr>
      <w:tr w:rsidR="00DA01CE" w:rsidRPr="00DA01CE" w14:paraId="0CD63CA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4B52D8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59FCA9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2CC29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6315D9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EDF472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BAC93D"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36C709F8"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7EEEF3C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1E15FB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E216D7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70FF0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F40A4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D3C219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E23E42"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307B22B3" w14:textId="77777777" w:rsidR="00DA01CE" w:rsidRPr="00DA01CE" w:rsidRDefault="00DA01CE" w:rsidP="00DA01CE">
            <w:pPr>
              <w:rPr>
                <w:sz w:val="20"/>
                <w:szCs w:val="20"/>
              </w:rPr>
            </w:pPr>
          </w:p>
        </w:tc>
      </w:tr>
      <w:tr w:rsidR="00DA01CE" w:rsidRPr="00DA01CE" w14:paraId="6BE33FB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00A454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5115D2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2ECA1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0C1EB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804039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D0A83E9"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07734323" w14:textId="77777777" w:rsidR="00DA01CE" w:rsidRPr="00DA01CE" w:rsidRDefault="00DA01CE" w:rsidP="00DA01CE">
            <w:pPr>
              <w:rPr>
                <w:sz w:val="20"/>
                <w:szCs w:val="20"/>
              </w:rPr>
            </w:pPr>
          </w:p>
        </w:tc>
      </w:tr>
      <w:tr w:rsidR="00DA01CE" w:rsidRPr="00DA01CE" w14:paraId="2F7E062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8117EC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239132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9F780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CBC63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67FC52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BB8192"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5A66A969" w14:textId="77777777" w:rsidR="00DA01CE" w:rsidRPr="00DA01CE" w:rsidRDefault="00DA01CE" w:rsidP="00DA01CE">
            <w:pPr>
              <w:rPr>
                <w:sz w:val="20"/>
                <w:szCs w:val="20"/>
              </w:rPr>
            </w:pPr>
          </w:p>
        </w:tc>
      </w:tr>
      <w:tr w:rsidR="00DA01CE" w:rsidRPr="00DA01CE" w14:paraId="1258D44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BEB3F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0A4A7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vAlign w:val="center"/>
            <w:hideMark/>
          </w:tcPr>
          <w:p w14:paraId="48D6B0B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46F47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0.36896</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1E313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355.70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538BC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131.24</w:t>
            </w:r>
          </w:p>
        </w:tc>
        <w:tc>
          <w:tcPr>
            <w:tcW w:w="36" w:type="dxa"/>
            <w:vAlign w:val="center"/>
            <w:hideMark/>
          </w:tcPr>
          <w:p w14:paraId="2D257DD3" w14:textId="77777777" w:rsidR="00DA01CE" w:rsidRPr="00DA01CE" w:rsidRDefault="00DA01CE" w:rsidP="00DA01CE">
            <w:pPr>
              <w:rPr>
                <w:sz w:val="20"/>
                <w:szCs w:val="20"/>
              </w:rPr>
            </w:pPr>
          </w:p>
        </w:tc>
      </w:tr>
      <w:tr w:rsidR="00DA01CE" w:rsidRPr="00DA01CE" w14:paraId="25892B2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4D5873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EB0D20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76EF7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CCE77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8D9A90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135A29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AA83A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6BFE93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A496BA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DB4DD5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9CE28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3AAE8D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EB2BEB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A4A768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B2C86E" w14:textId="77777777" w:rsidR="00DA01CE" w:rsidRPr="00DA01CE" w:rsidRDefault="00DA01CE" w:rsidP="00DA01CE">
            <w:pPr>
              <w:rPr>
                <w:sz w:val="20"/>
                <w:szCs w:val="20"/>
              </w:rPr>
            </w:pPr>
          </w:p>
        </w:tc>
      </w:tr>
      <w:tr w:rsidR="00DA01CE" w:rsidRPr="00DA01CE" w14:paraId="4CB1C9B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B61F6B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8426BE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3230D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B88A39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3F8988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FFF6D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0AE6050" w14:textId="77777777" w:rsidR="00DA01CE" w:rsidRPr="00DA01CE" w:rsidRDefault="00DA01CE" w:rsidP="00DA01CE">
            <w:pPr>
              <w:rPr>
                <w:sz w:val="20"/>
                <w:szCs w:val="20"/>
              </w:rPr>
            </w:pPr>
          </w:p>
        </w:tc>
      </w:tr>
      <w:tr w:rsidR="00DA01CE" w:rsidRPr="00DA01CE" w14:paraId="151EA35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940D2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C885CD"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620" w:type="dxa"/>
            <w:vMerge w:val="restart"/>
            <w:tcBorders>
              <w:top w:val="nil"/>
              <w:left w:val="single" w:sz="4" w:space="0" w:color="auto"/>
              <w:bottom w:val="single" w:sz="4" w:space="0" w:color="auto"/>
              <w:right w:val="single" w:sz="4" w:space="0" w:color="auto"/>
            </w:tcBorders>
            <w:vAlign w:val="center"/>
            <w:hideMark/>
          </w:tcPr>
          <w:p w14:paraId="7CC1E90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14BBE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0.003</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79868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393.21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2ABB5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1.18</w:t>
            </w:r>
          </w:p>
        </w:tc>
        <w:tc>
          <w:tcPr>
            <w:tcW w:w="36" w:type="dxa"/>
            <w:vAlign w:val="center"/>
            <w:hideMark/>
          </w:tcPr>
          <w:p w14:paraId="6360D6D5" w14:textId="77777777" w:rsidR="00DA01CE" w:rsidRPr="00DA01CE" w:rsidRDefault="00DA01CE" w:rsidP="00DA01CE">
            <w:pPr>
              <w:rPr>
                <w:sz w:val="20"/>
                <w:szCs w:val="20"/>
              </w:rPr>
            </w:pPr>
          </w:p>
        </w:tc>
      </w:tr>
      <w:tr w:rsidR="00DA01CE" w:rsidRPr="00DA01CE" w14:paraId="2F17A1E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36DF58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C715EF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53F2A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391E0B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E66AEB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4495AF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34010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A377DB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8AB4EF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F016C7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4A9F78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78AC78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215175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E2DAFF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C44929" w14:textId="77777777" w:rsidR="00DA01CE" w:rsidRPr="00DA01CE" w:rsidRDefault="00DA01CE" w:rsidP="00DA01CE">
            <w:pPr>
              <w:rPr>
                <w:sz w:val="20"/>
                <w:szCs w:val="20"/>
              </w:rPr>
            </w:pPr>
          </w:p>
        </w:tc>
      </w:tr>
      <w:tr w:rsidR="00DA01CE" w:rsidRPr="00DA01CE" w14:paraId="1DD5B0B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DDF9F5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6EFB03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489E2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0E7118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B987B6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C3E97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DDFCD59" w14:textId="77777777" w:rsidR="00DA01CE" w:rsidRPr="00DA01CE" w:rsidRDefault="00DA01CE" w:rsidP="00DA01CE">
            <w:pPr>
              <w:rPr>
                <w:sz w:val="20"/>
                <w:szCs w:val="20"/>
              </w:rPr>
            </w:pPr>
          </w:p>
        </w:tc>
      </w:tr>
      <w:tr w:rsidR="00DA01CE" w:rsidRPr="00DA01CE" w14:paraId="27605C9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EA219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17A36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Ջրամեկուսացում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բիտումի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տաք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կրկնակի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քսուկով</w:t>
            </w:r>
            <w:r w:rsidRPr="00DA01CE">
              <w:rPr>
                <w:rFonts w:ascii="Arial Armenian" w:hAnsi="Arial Armenian" w:cs="Arial"/>
                <w:color w:val="000000"/>
                <w:sz w:val="16"/>
                <w:szCs w:val="16"/>
              </w:rPr>
              <w:br/>
            </w:r>
            <w:r w:rsidRPr="00DA01CE">
              <w:rPr>
                <w:rFonts w:ascii="Calibri" w:hAnsi="Calibri" w:cs="Calibri"/>
                <w:color w:val="000000"/>
                <w:sz w:val="16"/>
                <w:szCs w:val="16"/>
              </w:rPr>
              <w:t>Гидроизоляция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двойным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горячего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битума</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E38DF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C917E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13.8</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A6484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301D3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17.16</w:t>
            </w:r>
          </w:p>
        </w:tc>
        <w:tc>
          <w:tcPr>
            <w:tcW w:w="36" w:type="dxa"/>
            <w:vAlign w:val="center"/>
            <w:hideMark/>
          </w:tcPr>
          <w:p w14:paraId="7ADDBB1E" w14:textId="77777777" w:rsidR="00DA01CE" w:rsidRPr="00DA01CE" w:rsidRDefault="00DA01CE" w:rsidP="00DA01CE">
            <w:pPr>
              <w:rPr>
                <w:sz w:val="20"/>
                <w:szCs w:val="20"/>
              </w:rPr>
            </w:pPr>
          </w:p>
        </w:tc>
      </w:tr>
      <w:tr w:rsidR="00DA01CE" w:rsidRPr="00DA01CE" w14:paraId="01C5930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6CC0B7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CE046B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306CC8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E21BC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B50AA5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A3878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C93EBA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F3744B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3A5861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015524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027AA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286B7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0AF149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7B68BD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11FE23F" w14:textId="77777777" w:rsidR="00DA01CE" w:rsidRPr="00DA01CE" w:rsidRDefault="00DA01CE" w:rsidP="00DA01CE">
            <w:pPr>
              <w:rPr>
                <w:sz w:val="20"/>
                <w:szCs w:val="20"/>
              </w:rPr>
            </w:pPr>
          </w:p>
        </w:tc>
      </w:tr>
      <w:tr w:rsidR="00DA01CE" w:rsidRPr="00DA01CE" w14:paraId="2494C1C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6549C7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703559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F7BCA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C0D25F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F77342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187C7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6B6880" w14:textId="77777777" w:rsidR="00DA01CE" w:rsidRPr="00DA01CE" w:rsidRDefault="00DA01CE" w:rsidP="00DA01CE">
            <w:pPr>
              <w:rPr>
                <w:sz w:val="20"/>
                <w:szCs w:val="20"/>
              </w:rPr>
            </w:pPr>
          </w:p>
        </w:tc>
      </w:tr>
      <w:tr w:rsidR="00DA01CE" w:rsidRPr="00DA01CE" w14:paraId="4F4B28A3"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DBC45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lastRenderedPageBreak/>
              <w:t>11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091D6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Նույն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w:t>
            </w:r>
            <w:r w:rsidRPr="00DA01CE">
              <w:rPr>
                <w:rFonts w:ascii="Sylfaen" w:hAnsi="Sylfaen" w:cs="Sylfaen"/>
                <w:color w:val="000000"/>
                <w:sz w:val="16"/>
                <w:szCs w:val="16"/>
              </w:rPr>
              <w:t>ցոկոլային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հատված</w:t>
            </w:r>
            <w:r w:rsidRPr="00DA01CE">
              <w:rPr>
                <w:rFonts w:ascii="Arial Armenian" w:hAnsi="Arial Armenian" w:cs="Arial"/>
                <w:color w:val="000000"/>
                <w:sz w:val="16"/>
                <w:szCs w:val="16"/>
              </w:rPr>
              <w:t xml:space="preserve"> h=0.3</w:t>
            </w:r>
            <w:r w:rsidRPr="00DA01CE">
              <w:rPr>
                <w:rFonts w:ascii="Sylfaen" w:hAnsi="Sylfaen" w:cs="Sylfaen"/>
                <w:color w:val="000000"/>
                <w:sz w:val="16"/>
                <w:szCs w:val="16"/>
              </w:rPr>
              <w:t>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тех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w:t>
            </w:r>
            <w:r w:rsidRPr="00DA01CE">
              <w:rPr>
                <w:rFonts w:ascii="Calibri" w:hAnsi="Calibri" w:cs="Calibri"/>
                <w:color w:val="000000"/>
                <w:sz w:val="16"/>
                <w:szCs w:val="16"/>
              </w:rPr>
              <w:t>сечение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цоколя</w:t>
            </w:r>
            <w:r w:rsidRPr="00DA01CE">
              <w:rPr>
                <w:rFonts w:ascii="Arial Armenian" w:hAnsi="Arial Armenian" w:cs="Arial"/>
                <w:color w:val="000000"/>
                <w:sz w:val="16"/>
                <w:szCs w:val="16"/>
              </w:rPr>
              <w:t xml:space="preserve"> h=0,3 </w:t>
            </w:r>
            <w:r w:rsidRPr="00DA01CE">
              <w:rPr>
                <w:rFonts w:ascii="Calibri" w:hAnsi="Calibri" w:cs="Calibri"/>
                <w:color w:val="000000"/>
                <w:sz w:val="16"/>
                <w:szCs w:val="16"/>
              </w:rPr>
              <w:t>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w:t>
            </w:r>
            <w:r w:rsidRPr="00DA01CE">
              <w:rPr>
                <w:rFonts w:ascii="Calibri" w:hAnsi="Calibri" w:cs="Calibri"/>
                <w:color w:val="000000"/>
                <w:sz w:val="16"/>
                <w:szCs w:val="16"/>
              </w:rPr>
              <w:t>без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перфорации</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B97E0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25111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6.90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0D4F7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31.73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AE2CD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218.96</w:t>
            </w:r>
          </w:p>
        </w:tc>
        <w:tc>
          <w:tcPr>
            <w:tcW w:w="36" w:type="dxa"/>
            <w:vAlign w:val="center"/>
            <w:hideMark/>
          </w:tcPr>
          <w:p w14:paraId="08FC3A09" w14:textId="77777777" w:rsidR="00DA01CE" w:rsidRPr="00DA01CE" w:rsidRDefault="00DA01CE" w:rsidP="00DA01CE">
            <w:pPr>
              <w:rPr>
                <w:sz w:val="20"/>
                <w:szCs w:val="20"/>
              </w:rPr>
            </w:pPr>
          </w:p>
        </w:tc>
      </w:tr>
      <w:tr w:rsidR="00DA01CE" w:rsidRPr="00DA01CE" w14:paraId="0F87BFD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162C5F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5524D6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70681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564E5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A082F7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7124D4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2BCDE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981D78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5D82EB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18418F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BF6FD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323AF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C0DB20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72D61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8CD2DB" w14:textId="77777777" w:rsidR="00DA01CE" w:rsidRPr="00DA01CE" w:rsidRDefault="00DA01CE" w:rsidP="00DA01CE">
            <w:pPr>
              <w:rPr>
                <w:sz w:val="20"/>
                <w:szCs w:val="20"/>
              </w:rPr>
            </w:pPr>
          </w:p>
        </w:tc>
      </w:tr>
      <w:tr w:rsidR="00DA01CE" w:rsidRPr="00DA01CE" w14:paraId="0180003E" w14:textId="77777777" w:rsidTr="00DA01CE">
        <w:trPr>
          <w:trHeight w:val="570"/>
        </w:trPr>
        <w:tc>
          <w:tcPr>
            <w:tcW w:w="399" w:type="dxa"/>
            <w:vMerge/>
            <w:tcBorders>
              <w:top w:val="nil"/>
              <w:left w:val="single" w:sz="4" w:space="0" w:color="auto"/>
              <w:bottom w:val="single" w:sz="4" w:space="0" w:color="auto"/>
              <w:right w:val="single" w:sz="4" w:space="0" w:color="auto"/>
            </w:tcBorders>
            <w:vAlign w:val="center"/>
            <w:hideMark/>
          </w:tcPr>
          <w:p w14:paraId="15352F5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4657D9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8FB5B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83A04B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4D4C4C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18D619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E54475" w14:textId="77777777" w:rsidR="00DA01CE" w:rsidRPr="00DA01CE" w:rsidRDefault="00DA01CE" w:rsidP="00DA01CE">
            <w:pPr>
              <w:rPr>
                <w:sz w:val="20"/>
                <w:szCs w:val="20"/>
              </w:rPr>
            </w:pPr>
          </w:p>
        </w:tc>
      </w:tr>
      <w:tr w:rsidR="00DA01CE" w:rsidRPr="00DA01CE" w14:paraId="26E6372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9605C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690A3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Բնահողի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ետլիցք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տոփանումով</w:t>
            </w:r>
            <w:r w:rsidRPr="00DA01CE">
              <w:rPr>
                <w:rFonts w:ascii="Arial Armenian" w:hAnsi="Arial Armenian" w:cs="Arial"/>
                <w:color w:val="000000"/>
                <w:sz w:val="16"/>
                <w:szCs w:val="16"/>
              </w:rPr>
              <w:br w:type="page"/>
            </w:r>
            <w:r w:rsidRPr="00DA01CE">
              <w:rPr>
                <w:rFonts w:ascii="Calibri" w:hAnsi="Calibri" w:cs="Calibri"/>
                <w:color w:val="000000"/>
                <w:sz w:val="16"/>
                <w:szCs w:val="16"/>
              </w:rPr>
              <w:t>Обратная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засыпка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грунта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притаптывание</w:t>
            </w:r>
          </w:p>
        </w:tc>
        <w:tc>
          <w:tcPr>
            <w:tcW w:w="620" w:type="dxa"/>
            <w:vMerge w:val="restart"/>
            <w:tcBorders>
              <w:top w:val="nil"/>
              <w:left w:val="single" w:sz="4" w:space="0" w:color="auto"/>
              <w:bottom w:val="single" w:sz="4" w:space="0" w:color="auto"/>
              <w:right w:val="single" w:sz="4" w:space="0" w:color="auto"/>
            </w:tcBorders>
            <w:vAlign w:val="center"/>
            <w:hideMark/>
          </w:tcPr>
          <w:p w14:paraId="2CBA0B0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type="page"/>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4502D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2.300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8C193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B0956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4.02</w:t>
            </w:r>
          </w:p>
        </w:tc>
        <w:tc>
          <w:tcPr>
            <w:tcW w:w="36" w:type="dxa"/>
            <w:vAlign w:val="center"/>
            <w:hideMark/>
          </w:tcPr>
          <w:p w14:paraId="0061116D" w14:textId="77777777" w:rsidR="00DA01CE" w:rsidRPr="00DA01CE" w:rsidRDefault="00DA01CE" w:rsidP="00DA01CE">
            <w:pPr>
              <w:rPr>
                <w:sz w:val="20"/>
                <w:szCs w:val="20"/>
              </w:rPr>
            </w:pPr>
          </w:p>
        </w:tc>
      </w:tr>
      <w:tr w:rsidR="00DA01CE" w:rsidRPr="00DA01CE" w14:paraId="60B55D2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8DD86C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587E1A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E86BF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7834B6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2EFC83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3E0C91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1901D0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8FA6D3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8C32D9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2B972F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7D526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5CE912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0A47D3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165336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70B5C7" w14:textId="77777777" w:rsidR="00DA01CE" w:rsidRPr="00DA01CE" w:rsidRDefault="00DA01CE" w:rsidP="00DA01CE">
            <w:pPr>
              <w:rPr>
                <w:sz w:val="20"/>
                <w:szCs w:val="20"/>
              </w:rPr>
            </w:pPr>
          </w:p>
        </w:tc>
      </w:tr>
      <w:tr w:rsidR="00DA01CE" w:rsidRPr="00DA01CE" w14:paraId="739988F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A3C62E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9AAC08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A91D5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D756B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026889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152E81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9E9A7E" w14:textId="77777777" w:rsidR="00DA01CE" w:rsidRPr="00DA01CE" w:rsidRDefault="00DA01CE" w:rsidP="00DA01CE">
            <w:pPr>
              <w:rPr>
                <w:sz w:val="20"/>
                <w:szCs w:val="20"/>
              </w:rPr>
            </w:pPr>
          </w:p>
        </w:tc>
      </w:tr>
      <w:tr w:rsidR="00DA01CE" w:rsidRPr="00DA01CE" w14:paraId="10E8676E"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2890F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4D81B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Շին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աղբի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հավաքում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բարձում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ինքնաթափերի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եւ</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տեղափոխում</w:t>
            </w:r>
            <w:r w:rsidRPr="00DA01CE">
              <w:rPr>
                <w:rFonts w:ascii="Arial Armenian" w:hAnsi="Arial Armenian" w:cs="Arial"/>
                <w:color w:val="000000"/>
                <w:sz w:val="16"/>
                <w:szCs w:val="16"/>
              </w:rPr>
              <w:t xml:space="preserve"> 13</w:t>
            </w:r>
            <w:r w:rsidRPr="00DA01CE">
              <w:rPr>
                <w:rFonts w:ascii="Sylfaen" w:hAnsi="Sylfaen" w:cs="Sylfaen"/>
                <w:color w:val="000000"/>
                <w:sz w:val="16"/>
                <w:szCs w:val="16"/>
              </w:rPr>
              <w:t>կմ</w:t>
            </w:r>
            <w:r w:rsidRPr="00DA01CE">
              <w:rPr>
                <w:rFonts w:ascii="Arial Armenian" w:hAnsi="Arial Armenian" w:cs="Arial"/>
                <w:color w:val="000000"/>
                <w:sz w:val="16"/>
                <w:szCs w:val="16"/>
              </w:rPr>
              <w:br/>
            </w:r>
            <w:r w:rsidRPr="00DA01CE">
              <w:rPr>
                <w:rFonts w:ascii="Calibri" w:hAnsi="Calibri" w:cs="Calibri"/>
                <w:color w:val="000000"/>
                <w:sz w:val="16"/>
                <w:szCs w:val="16"/>
              </w:rPr>
              <w:t>Шин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вывоз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погрузка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самосвалы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транспорт</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км</w:t>
            </w:r>
          </w:p>
        </w:tc>
        <w:tc>
          <w:tcPr>
            <w:tcW w:w="620" w:type="dxa"/>
            <w:vMerge w:val="restart"/>
            <w:tcBorders>
              <w:top w:val="nil"/>
              <w:left w:val="single" w:sz="4" w:space="0" w:color="auto"/>
              <w:bottom w:val="single" w:sz="4" w:space="0" w:color="auto"/>
              <w:right w:val="single" w:sz="4" w:space="0" w:color="auto"/>
            </w:tcBorders>
            <w:vAlign w:val="center"/>
            <w:hideMark/>
          </w:tcPr>
          <w:p w14:paraId="4F74F46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D03D5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5.59</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CD954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E5D0B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27.31</w:t>
            </w:r>
          </w:p>
        </w:tc>
        <w:tc>
          <w:tcPr>
            <w:tcW w:w="36" w:type="dxa"/>
            <w:vAlign w:val="center"/>
            <w:hideMark/>
          </w:tcPr>
          <w:p w14:paraId="5B84CE3A" w14:textId="77777777" w:rsidR="00DA01CE" w:rsidRPr="00DA01CE" w:rsidRDefault="00DA01CE" w:rsidP="00DA01CE">
            <w:pPr>
              <w:rPr>
                <w:sz w:val="20"/>
                <w:szCs w:val="20"/>
              </w:rPr>
            </w:pPr>
          </w:p>
        </w:tc>
      </w:tr>
      <w:tr w:rsidR="00DA01CE" w:rsidRPr="00DA01CE" w14:paraId="0BC80E9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ED4B11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099A54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16769C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7525D0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DC7911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C15589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9F44A0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4862F5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4E36A0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3666AF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22BEA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F8F19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F5947C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22BAC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263AA3A" w14:textId="77777777" w:rsidR="00DA01CE" w:rsidRPr="00DA01CE" w:rsidRDefault="00DA01CE" w:rsidP="00DA01CE">
            <w:pPr>
              <w:rPr>
                <w:sz w:val="20"/>
                <w:szCs w:val="20"/>
              </w:rPr>
            </w:pPr>
          </w:p>
        </w:tc>
      </w:tr>
      <w:tr w:rsidR="00DA01CE" w:rsidRPr="00DA01CE" w14:paraId="1658DB25" w14:textId="77777777" w:rsidTr="00DA01CE">
        <w:trPr>
          <w:trHeight w:val="420"/>
        </w:trPr>
        <w:tc>
          <w:tcPr>
            <w:tcW w:w="399" w:type="dxa"/>
            <w:vMerge/>
            <w:tcBorders>
              <w:top w:val="nil"/>
              <w:left w:val="single" w:sz="4" w:space="0" w:color="auto"/>
              <w:bottom w:val="single" w:sz="4" w:space="0" w:color="auto"/>
              <w:right w:val="single" w:sz="4" w:space="0" w:color="auto"/>
            </w:tcBorders>
            <w:vAlign w:val="center"/>
            <w:hideMark/>
          </w:tcPr>
          <w:p w14:paraId="6AD1EB6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240A90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A07C6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8D2657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A8BA0D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A4F47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843A68A" w14:textId="77777777" w:rsidR="00DA01CE" w:rsidRPr="00DA01CE" w:rsidRDefault="00DA01CE" w:rsidP="00DA01CE">
            <w:pPr>
              <w:rPr>
                <w:sz w:val="20"/>
                <w:szCs w:val="20"/>
              </w:rPr>
            </w:pPr>
          </w:p>
        </w:tc>
      </w:tr>
      <w:tr w:rsidR="00DA01CE" w:rsidRPr="00DA01CE" w14:paraId="7A57A7D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DBDA3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4EECD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Նույնի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սվաղի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ցեմենտավազային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շաղախով</w:t>
            </w:r>
            <w:r w:rsidRPr="00DA01CE">
              <w:rPr>
                <w:rFonts w:ascii="Arial Armenian" w:hAnsi="Arial Armenian" w:cs="Arial"/>
                <w:color w:val="000000"/>
                <w:sz w:val="16"/>
                <w:szCs w:val="16"/>
              </w:rPr>
              <w:t xml:space="preserve"> 1:3 </w:t>
            </w:r>
            <w:r w:rsidRPr="00DA01CE">
              <w:rPr>
                <w:rFonts w:ascii="Sylfaen" w:hAnsi="Sylfaen" w:cs="Sylfaen"/>
                <w:color w:val="000000"/>
                <w:sz w:val="16"/>
                <w:szCs w:val="16"/>
              </w:rPr>
              <w:t>հարաբերությամբ</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ցանցով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Оштукатуривание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соотношении</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сеткой</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E08F7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EC3A7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25.30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8AF11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4F084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73.12</w:t>
            </w:r>
          </w:p>
        </w:tc>
        <w:tc>
          <w:tcPr>
            <w:tcW w:w="36" w:type="dxa"/>
            <w:vAlign w:val="center"/>
            <w:hideMark/>
          </w:tcPr>
          <w:p w14:paraId="31FE0D79" w14:textId="77777777" w:rsidR="00DA01CE" w:rsidRPr="00DA01CE" w:rsidRDefault="00DA01CE" w:rsidP="00DA01CE">
            <w:pPr>
              <w:rPr>
                <w:sz w:val="20"/>
                <w:szCs w:val="20"/>
              </w:rPr>
            </w:pPr>
          </w:p>
        </w:tc>
      </w:tr>
      <w:tr w:rsidR="00DA01CE" w:rsidRPr="00DA01CE" w14:paraId="72F90DD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FCE7E2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FCA8E0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B7D06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EC1DC4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E2D3F4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8E06CD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4BB5D5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D79D9C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7953AF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303D66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44B12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4D753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197B55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413F6E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CF4269B" w14:textId="77777777" w:rsidR="00DA01CE" w:rsidRPr="00DA01CE" w:rsidRDefault="00DA01CE" w:rsidP="00DA01CE">
            <w:pPr>
              <w:rPr>
                <w:sz w:val="20"/>
                <w:szCs w:val="20"/>
              </w:rPr>
            </w:pPr>
          </w:p>
        </w:tc>
      </w:tr>
      <w:tr w:rsidR="00DA01CE" w:rsidRPr="00DA01CE" w14:paraId="353D056D" w14:textId="77777777" w:rsidTr="00DA01CE">
        <w:trPr>
          <w:trHeight w:val="525"/>
        </w:trPr>
        <w:tc>
          <w:tcPr>
            <w:tcW w:w="399" w:type="dxa"/>
            <w:vMerge/>
            <w:tcBorders>
              <w:top w:val="nil"/>
              <w:left w:val="single" w:sz="4" w:space="0" w:color="auto"/>
              <w:bottom w:val="single" w:sz="4" w:space="0" w:color="auto"/>
              <w:right w:val="single" w:sz="4" w:space="0" w:color="auto"/>
            </w:tcBorders>
            <w:vAlign w:val="center"/>
            <w:hideMark/>
          </w:tcPr>
          <w:p w14:paraId="46A3ABF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008D71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30FF6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8C1D42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EF5951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649B6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AA52F3" w14:textId="77777777" w:rsidR="00DA01CE" w:rsidRPr="00DA01CE" w:rsidRDefault="00DA01CE" w:rsidP="00DA01CE">
            <w:pPr>
              <w:rPr>
                <w:sz w:val="20"/>
                <w:szCs w:val="20"/>
              </w:rPr>
            </w:pPr>
          </w:p>
        </w:tc>
      </w:tr>
      <w:tr w:rsidR="00DA01CE" w:rsidRPr="00DA01CE" w14:paraId="63D08C33"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05F59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AACD1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ֆասադային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երանգը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համաձայնեցնել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Покраска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фасадной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цвет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согласовываем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8B9AA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B95BD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25.30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0589D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86008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64.02</w:t>
            </w:r>
          </w:p>
        </w:tc>
        <w:tc>
          <w:tcPr>
            <w:tcW w:w="36" w:type="dxa"/>
            <w:vAlign w:val="center"/>
            <w:hideMark/>
          </w:tcPr>
          <w:p w14:paraId="61CF2BCF" w14:textId="77777777" w:rsidR="00DA01CE" w:rsidRPr="00DA01CE" w:rsidRDefault="00DA01CE" w:rsidP="00DA01CE">
            <w:pPr>
              <w:rPr>
                <w:sz w:val="20"/>
                <w:szCs w:val="20"/>
              </w:rPr>
            </w:pPr>
          </w:p>
        </w:tc>
      </w:tr>
      <w:tr w:rsidR="00DA01CE" w:rsidRPr="00DA01CE" w14:paraId="2292208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29F5ED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707121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4CB81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B403B9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A3B619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31B546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A8244B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D4BEBB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AF5C56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1A3311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9F71C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DC0BF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3C429E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788193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3D64AB" w14:textId="77777777" w:rsidR="00DA01CE" w:rsidRPr="00DA01CE" w:rsidRDefault="00DA01CE" w:rsidP="00DA01CE">
            <w:pPr>
              <w:rPr>
                <w:sz w:val="20"/>
                <w:szCs w:val="20"/>
              </w:rPr>
            </w:pPr>
          </w:p>
        </w:tc>
      </w:tr>
      <w:tr w:rsidR="00DA01CE" w:rsidRPr="00DA01CE" w14:paraId="5829FA2D" w14:textId="77777777" w:rsidTr="00DA01CE">
        <w:trPr>
          <w:trHeight w:val="450"/>
        </w:trPr>
        <w:tc>
          <w:tcPr>
            <w:tcW w:w="399" w:type="dxa"/>
            <w:vMerge/>
            <w:tcBorders>
              <w:top w:val="nil"/>
              <w:left w:val="single" w:sz="4" w:space="0" w:color="auto"/>
              <w:bottom w:val="single" w:sz="4" w:space="0" w:color="auto"/>
              <w:right w:val="single" w:sz="4" w:space="0" w:color="auto"/>
            </w:tcBorders>
            <w:vAlign w:val="center"/>
            <w:hideMark/>
          </w:tcPr>
          <w:p w14:paraId="649E54B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92417B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ADB1C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89D5E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4E05BC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2ED9F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66C69F8" w14:textId="77777777" w:rsidR="00DA01CE" w:rsidRPr="00DA01CE" w:rsidRDefault="00DA01CE" w:rsidP="00DA01CE">
            <w:pPr>
              <w:rPr>
                <w:sz w:val="20"/>
                <w:szCs w:val="20"/>
              </w:rPr>
            </w:pPr>
          </w:p>
        </w:tc>
      </w:tr>
      <w:tr w:rsidR="00DA01CE" w:rsidRPr="00DA01CE" w14:paraId="3CC1E8C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6F7B3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16</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D607C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վրադիր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քարերի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облицовочного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камня</w:t>
            </w:r>
            <w:r w:rsidRPr="00DA01CE">
              <w:rPr>
                <w:rFonts w:ascii="Arial Armenian" w:hAnsi="Arial Armenian" w:cs="Arial"/>
                <w:color w:val="000000"/>
                <w:sz w:val="16"/>
                <w:szCs w:val="16"/>
              </w:rPr>
              <w:t xml:space="preserve"> 30</w:t>
            </w:r>
            <w:r w:rsidRPr="00DA01CE">
              <w:rPr>
                <w:rFonts w:ascii="Calibri" w:hAnsi="Calibri" w:cs="Calibri"/>
                <w:color w:val="000000"/>
                <w:sz w:val="16"/>
                <w:szCs w:val="16"/>
              </w:rPr>
              <w:t>мм</w:t>
            </w:r>
            <w:r w:rsidRPr="00DA01CE">
              <w:rPr>
                <w:rFonts w:ascii="Arial Armenian" w:hAnsi="Arial Armenian" w:cs="Arial"/>
                <w:color w:val="000000"/>
                <w:sz w:val="16"/>
                <w:szCs w:val="16"/>
              </w:rPr>
              <w:t>/</w:t>
            </w:r>
            <w:r w:rsidRPr="00DA01CE">
              <w:rPr>
                <w:rFonts w:ascii="Calibri" w:hAnsi="Calibri" w:cs="Calibri"/>
                <w:color w:val="000000"/>
                <w:sz w:val="16"/>
                <w:szCs w:val="16"/>
              </w:rPr>
              <w:t>непористый</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F441B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8AEC9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9.20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A248A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42.44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C9D73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390.41</w:t>
            </w:r>
          </w:p>
        </w:tc>
        <w:tc>
          <w:tcPr>
            <w:tcW w:w="36" w:type="dxa"/>
            <w:vAlign w:val="center"/>
            <w:hideMark/>
          </w:tcPr>
          <w:p w14:paraId="6051CA11" w14:textId="77777777" w:rsidR="00DA01CE" w:rsidRPr="00DA01CE" w:rsidRDefault="00DA01CE" w:rsidP="00DA01CE">
            <w:pPr>
              <w:rPr>
                <w:sz w:val="20"/>
                <w:szCs w:val="20"/>
              </w:rPr>
            </w:pPr>
          </w:p>
        </w:tc>
      </w:tr>
      <w:tr w:rsidR="00DA01CE" w:rsidRPr="00DA01CE" w14:paraId="5171BA6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60B3A9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7D44E3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CA2C7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1799F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57A1A9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85B748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92AFD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51007D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308EAD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82629B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B1C76F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E0C3E1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6B5DA5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85C5A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FC31D2" w14:textId="77777777" w:rsidR="00DA01CE" w:rsidRPr="00DA01CE" w:rsidRDefault="00DA01CE" w:rsidP="00DA01CE">
            <w:pPr>
              <w:rPr>
                <w:sz w:val="20"/>
                <w:szCs w:val="20"/>
              </w:rPr>
            </w:pPr>
          </w:p>
        </w:tc>
      </w:tr>
      <w:tr w:rsidR="00DA01CE" w:rsidRPr="00DA01CE" w14:paraId="46B0DC9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3090EE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D8CB6C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A4D302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E3E5BF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95A9A8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3E6DC5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A9F273A" w14:textId="77777777" w:rsidR="00DA01CE" w:rsidRPr="00DA01CE" w:rsidRDefault="00DA01CE" w:rsidP="00DA01CE">
            <w:pPr>
              <w:rPr>
                <w:sz w:val="20"/>
                <w:szCs w:val="20"/>
              </w:rPr>
            </w:pPr>
          </w:p>
        </w:tc>
      </w:tr>
      <w:tr w:rsidR="00DA01CE" w:rsidRPr="00DA01CE" w14:paraId="57F9A09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0ABAA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A7B54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Խողովակաշարի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անցկացում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պոլիէթիլենային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խողովակներից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հենապատի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ջրահեռացում</w:t>
            </w:r>
            <w:r w:rsidRPr="00DA01CE">
              <w:rPr>
                <w:rFonts w:ascii="Arial Armenian" w:hAnsi="Arial Armenian" w:cs="Arial"/>
                <w:color w:val="000000"/>
                <w:sz w:val="16"/>
                <w:szCs w:val="16"/>
              </w:rPr>
              <w:t>/ d=63x5,8</w:t>
            </w:r>
            <w:r w:rsidRPr="00DA01CE">
              <w:rPr>
                <w:rFonts w:ascii="Sylfaen" w:hAnsi="Sylfaen" w:cs="Sylfaen"/>
                <w:color w:val="000000"/>
                <w:sz w:val="16"/>
                <w:szCs w:val="16"/>
              </w:rPr>
              <w:t>մմ</w:t>
            </w:r>
            <w:r w:rsidRPr="00DA01CE">
              <w:rPr>
                <w:rFonts w:ascii="Arial Armenian" w:hAnsi="Arial Armenian" w:cs="Arial"/>
                <w:color w:val="000000"/>
                <w:sz w:val="16"/>
                <w:szCs w:val="16"/>
              </w:rPr>
              <w:br/>
            </w:r>
            <w:r w:rsidRPr="00DA01CE">
              <w:rPr>
                <w:rFonts w:ascii="Calibri" w:hAnsi="Calibri" w:cs="Calibri"/>
                <w:color w:val="000000"/>
                <w:sz w:val="16"/>
                <w:szCs w:val="16"/>
              </w:rPr>
              <w:t>Обвязка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полиэтиленовых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w:t>
            </w:r>
            <w:r w:rsidRPr="00DA01CE">
              <w:rPr>
                <w:rFonts w:ascii="Arial Armenian" w:hAnsi="Arial Armenian" w:cs="Arial"/>
                <w:color w:val="000000"/>
                <w:sz w:val="16"/>
                <w:szCs w:val="16"/>
              </w:rPr>
              <w:t>/</w:t>
            </w:r>
            <w:r w:rsidRPr="00DA01CE">
              <w:rPr>
                <w:rFonts w:ascii="Calibri" w:hAnsi="Calibri" w:cs="Calibri"/>
                <w:color w:val="000000"/>
                <w:sz w:val="16"/>
                <w:szCs w:val="16"/>
              </w:rPr>
              <w:t>подпорный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дренаж</w:t>
            </w:r>
            <w:r w:rsidRPr="00DA01CE">
              <w:rPr>
                <w:rFonts w:ascii="Arial Armenian" w:hAnsi="Arial Armenian" w:cs="Arial"/>
                <w:color w:val="000000"/>
                <w:sz w:val="16"/>
                <w:szCs w:val="16"/>
              </w:rPr>
              <w:t>/d=63</w:t>
            </w:r>
            <w:r w:rsidRPr="00DA01CE">
              <w:rPr>
                <w:rFonts w:ascii="Calibri" w:hAnsi="Calibri" w:cs="Calibri"/>
                <w:color w:val="000000"/>
                <w:sz w:val="16"/>
                <w:szCs w:val="16"/>
              </w:rPr>
              <w:t>х</w:t>
            </w:r>
            <w:r w:rsidRPr="00DA01CE">
              <w:rPr>
                <w:rFonts w:ascii="Arial Armenian" w:hAnsi="Arial Armenian" w:cs="Arial"/>
                <w:color w:val="000000"/>
                <w:sz w:val="16"/>
                <w:szCs w:val="16"/>
              </w:rPr>
              <w:t>5,8</w:t>
            </w:r>
            <w:r w:rsidRPr="00DA01CE">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E1E3A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E7FB8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2.1</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A92CC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1.92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28AE9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4.03</w:t>
            </w:r>
          </w:p>
        </w:tc>
        <w:tc>
          <w:tcPr>
            <w:tcW w:w="36" w:type="dxa"/>
            <w:vAlign w:val="center"/>
            <w:hideMark/>
          </w:tcPr>
          <w:p w14:paraId="3ABF4CFF" w14:textId="77777777" w:rsidR="00DA01CE" w:rsidRPr="00DA01CE" w:rsidRDefault="00DA01CE" w:rsidP="00DA01CE">
            <w:pPr>
              <w:rPr>
                <w:sz w:val="20"/>
                <w:szCs w:val="20"/>
              </w:rPr>
            </w:pPr>
          </w:p>
        </w:tc>
      </w:tr>
      <w:tr w:rsidR="00DA01CE" w:rsidRPr="00DA01CE" w14:paraId="064E734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E918A8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07D460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F519B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5E970A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792ABD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0D6A79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5E892A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3C2211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AAA082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8065B1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E236C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F5D83C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1956EA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CC355E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CC2AF0B" w14:textId="77777777" w:rsidR="00DA01CE" w:rsidRPr="00DA01CE" w:rsidRDefault="00DA01CE" w:rsidP="00DA01CE">
            <w:pPr>
              <w:rPr>
                <w:sz w:val="20"/>
                <w:szCs w:val="20"/>
              </w:rPr>
            </w:pPr>
          </w:p>
        </w:tc>
      </w:tr>
      <w:tr w:rsidR="00DA01CE" w:rsidRPr="00DA01CE" w14:paraId="49A20ACD" w14:textId="77777777" w:rsidTr="00DA01CE">
        <w:trPr>
          <w:trHeight w:val="630"/>
        </w:trPr>
        <w:tc>
          <w:tcPr>
            <w:tcW w:w="399" w:type="dxa"/>
            <w:vMerge/>
            <w:tcBorders>
              <w:top w:val="nil"/>
              <w:left w:val="single" w:sz="4" w:space="0" w:color="auto"/>
              <w:bottom w:val="single" w:sz="4" w:space="0" w:color="auto"/>
              <w:right w:val="single" w:sz="4" w:space="0" w:color="auto"/>
            </w:tcBorders>
            <w:vAlign w:val="center"/>
            <w:hideMark/>
          </w:tcPr>
          <w:p w14:paraId="397B94D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509EC1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8B4504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879A18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D36356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AC3C5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94843D" w14:textId="77777777" w:rsidR="00DA01CE" w:rsidRPr="00DA01CE" w:rsidRDefault="00DA01CE" w:rsidP="00DA01CE">
            <w:pPr>
              <w:rPr>
                <w:sz w:val="20"/>
                <w:szCs w:val="20"/>
              </w:rPr>
            </w:pPr>
          </w:p>
        </w:tc>
      </w:tr>
      <w:tr w:rsidR="00DA01CE" w:rsidRPr="00DA01CE" w14:paraId="0331158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88530D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8B078AF"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512A8B8"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7DF57D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E39810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F181D5F"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1501.06</w:t>
            </w:r>
          </w:p>
        </w:tc>
        <w:tc>
          <w:tcPr>
            <w:tcW w:w="36" w:type="dxa"/>
            <w:vAlign w:val="center"/>
            <w:hideMark/>
          </w:tcPr>
          <w:p w14:paraId="6B2B9CF3" w14:textId="77777777" w:rsidR="00DA01CE" w:rsidRPr="00DA01CE" w:rsidRDefault="00DA01CE" w:rsidP="00DA01CE">
            <w:pPr>
              <w:rPr>
                <w:sz w:val="20"/>
                <w:szCs w:val="20"/>
              </w:rPr>
            </w:pPr>
          </w:p>
        </w:tc>
      </w:tr>
      <w:tr w:rsidR="00DA01CE" w:rsidRPr="00DA01CE" w14:paraId="32D2A4D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D12E03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82F619D"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C09C2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432F30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1A2ECF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69EF97"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5193353"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2187CD3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60B5E1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D2688B5"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57392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379BB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35E084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6FB613"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DA8D88A" w14:textId="77777777" w:rsidR="00DA01CE" w:rsidRPr="00DA01CE" w:rsidRDefault="00DA01CE" w:rsidP="00DA01CE">
            <w:pPr>
              <w:rPr>
                <w:sz w:val="20"/>
                <w:szCs w:val="20"/>
              </w:rPr>
            </w:pPr>
          </w:p>
        </w:tc>
      </w:tr>
      <w:tr w:rsidR="00DA01CE" w:rsidRPr="00DA01CE" w14:paraId="7B7222E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1D9BCA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9285466"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B3AAA3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9FEB2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60DDAD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922EFE"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F21B6E3" w14:textId="77777777" w:rsidR="00DA01CE" w:rsidRPr="00DA01CE" w:rsidRDefault="00DA01CE" w:rsidP="00DA01CE">
            <w:pPr>
              <w:rPr>
                <w:sz w:val="20"/>
                <w:szCs w:val="20"/>
              </w:rPr>
            </w:pPr>
          </w:p>
        </w:tc>
      </w:tr>
      <w:tr w:rsidR="00DA01CE" w:rsidRPr="00DA01CE" w14:paraId="7AD0A55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4B16B8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57801A1"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7E3253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016F9B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C7668F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5A5F897"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2.71%</w:t>
            </w:r>
          </w:p>
        </w:tc>
        <w:tc>
          <w:tcPr>
            <w:tcW w:w="36" w:type="dxa"/>
            <w:vAlign w:val="center"/>
            <w:hideMark/>
          </w:tcPr>
          <w:p w14:paraId="0B3E946C" w14:textId="77777777" w:rsidR="00DA01CE" w:rsidRPr="00DA01CE" w:rsidRDefault="00DA01CE" w:rsidP="00DA01CE">
            <w:pPr>
              <w:rPr>
                <w:sz w:val="20"/>
                <w:szCs w:val="20"/>
              </w:rPr>
            </w:pPr>
          </w:p>
        </w:tc>
      </w:tr>
      <w:tr w:rsidR="00DA01CE" w:rsidRPr="00DA01CE" w14:paraId="1139037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164A81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D925DBD"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23098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307EC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97CFEF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4F60E5"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F44E603"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2694E4B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346C82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D79EE9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C2EFF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67BEFA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BA4CFB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C1DD0D"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44A0455" w14:textId="77777777" w:rsidR="00DA01CE" w:rsidRPr="00DA01CE" w:rsidRDefault="00DA01CE" w:rsidP="00DA01CE">
            <w:pPr>
              <w:rPr>
                <w:sz w:val="20"/>
                <w:szCs w:val="20"/>
              </w:rPr>
            </w:pPr>
          </w:p>
        </w:tc>
      </w:tr>
      <w:tr w:rsidR="00DA01CE" w:rsidRPr="00DA01CE" w14:paraId="34CEA6B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917A81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B9818C6"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FB5A6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C78ED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7BF7FC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89605E7"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E6D5E7D" w14:textId="77777777" w:rsidR="00DA01CE" w:rsidRPr="00DA01CE" w:rsidRDefault="00DA01CE" w:rsidP="00DA01CE">
            <w:pPr>
              <w:rPr>
                <w:sz w:val="20"/>
                <w:szCs w:val="20"/>
              </w:rPr>
            </w:pPr>
          </w:p>
        </w:tc>
      </w:tr>
      <w:tr w:rsidR="00DA01CE" w:rsidRPr="005C0845" w14:paraId="2044D5FA"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DEBB5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C67C15"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Sylfaen" w:hAnsi="Sylfaen" w:cs="Sylfaen"/>
                <w:b/>
                <w:bCs/>
                <w:color w:val="000000"/>
                <w:sz w:val="16"/>
                <w:szCs w:val="16"/>
                <w:u w:val="single"/>
              </w:rPr>
              <w:t>Նոր</w:t>
            </w:r>
            <w:r w:rsidRPr="00DA01CE">
              <w:rPr>
                <w:rFonts w:ascii="Arial Armenian" w:hAnsi="Arial Armenian" w:cs="Arial"/>
                <w:b/>
                <w:bCs/>
                <w:color w:val="000000"/>
                <w:sz w:val="16"/>
                <w:szCs w:val="16"/>
                <w:u w:val="single"/>
                <w:lang w:val="ru-RU"/>
              </w:rPr>
              <w:t xml:space="preserve"> </w:t>
            </w:r>
            <w:r w:rsidRPr="00DA01CE">
              <w:rPr>
                <w:rFonts w:ascii="Sylfaen" w:hAnsi="Sylfaen" w:cs="Sylfaen"/>
                <w:b/>
                <w:bCs/>
                <w:color w:val="000000"/>
                <w:sz w:val="16"/>
                <w:szCs w:val="16"/>
                <w:u w:val="single"/>
              </w:rPr>
              <w:t>ե</w:t>
            </w:r>
            <w:r w:rsidRPr="00DA01CE">
              <w:rPr>
                <w:rFonts w:ascii="Arial Armenian" w:hAnsi="Arial Armenian" w:cs="Arial"/>
                <w:b/>
                <w:bCs/>
                <w:color w:val="000000"/>
                <w:sz w:val="16"/>
                <w:szCs w:val="16"/>
                <w:u w:val="single"/>
                <w:lang w:val="ru-RU"/>
              </w:rPr>
              <w:t>/</w:t>
            </w:r>
            <w:r w:rsidRPr="00DA01CE">
              <w:rPr>
                <w:rFonts w:ascii="Sylfaen" w:hAnsi="Sylfaen" w:cs="Sylfaen"/>
                <w:b/>
                <w:bCs/>
                <w:color w:val="000000"/>
                <w:sz w:val="16"/>
                <w:szCs w:val="16"/>
                <w:u w:val="single"/>
              </w:rPr>
              <w:t>բետոնյա</w:t>
            </w:r>
            <w:r w:rsidRPr="00DA01CE">
              <w:rPr>
                <w:rFonts w:ascii="Arial Armenian" w:hAnsi="Arial Armenian" w:cs="Arial"/>
                <w:b/>
                <w:bCs/>
                <w:color w:val="000000"/>
                <w:sz w:val="16"/>
                <w:szCs w:val="16"/>
                <w:u w:val="single"/>
                <w:lang w:val="ru-RU"/>
              </w:rPr>
              <w:t xml:space="preserve"> </w:t>
            </w:r>
            <w:r w:rsidRPr="00DA01CE">
              <w:rPr>
                <w:rFonts w:ascii="Sylfaen" w:hAnsi="Sylfaen" w:cs="Sylfaen"/>
                <w:b/>
                <w:bCs/>
                <w:color w:val="000000"/>
                <w:sz w:val="16"/>
                <w:szCs w:val="16"/>
                <w:u w:val="single"/>
              </w:rPr>
              <w:t>հենապատ</w:t>
            </w:r>
            <w:r w:rsidRPr="00DA01CE">
              <w:rPr>
                <w:rFonts w:ascii="Arial Armenian" w:hAnsi="Arial Armenian" w:cs="Arial"/>
                <w:b/>
                <w:bCs/>
                <w:color w:val="000000"/>
                <w:sz w:val="16"/>
                <w:szCs w:val="16"/>
                <w:u w:val="single"/>
                <w:lang w:val="ru-RU"/>
              </w:rPr>
              <w:br/>
            </w:r>
            <w:r w:rsidRPr="00DA01CE">
              <w:rPr>
                <w:rFonts w:ascii="Arial Armenian" w:hAnsi="Arial Armenian" w:cs="Arial"/>
                <w:b/>
                <w:bCs/>
                <w:color w:val="000000"/>
                <w:sz w:val="16"/>
                <w:szCs w:val="16"/>
                <w:u w:val="single"/>
              </w:rPr>
              <w:t>h</w:t>
            </w:r>
            <w:r w:rsidRPr="00DA01CE">
              <w:rPr>
                <w:rFonts w:ascii="Arial Armenian" w:hAnsi="Arial Armenian" w:cs="Arial"/>
                <w:b/>
                <w:bCs/>
                <w:color w:val="000000"/>
                <w:sz w:val="16"/>
                <w:szCs w:val="16"/>
                <w:u w:val="single"/>
                <w:lang w:val="ru-RU"/>
              </w:rPr>
              <w:t>=0.8</w:t>
            </w:r>
            <w:r w:rsidRPr="00DA01CE">
              <w:rPr>
                <w:rFonts w:ascii="Sylfaen" w:hAnsi="Sylfaen" w:cs="Sylfaen"/>
                <w:b/>
                <w:bCs/>
                <w:color w:val="000000"/>
                <w:sz w:val="16"/>
                <w:szCs w:val="16"/>
                <w:u w:val="single"/>
              </w:rPr>
              <w:t>մ</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Новая</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подпорная</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стена</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из</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е</w:t>
            </w:r>
            <w:r w:rsidRPr="00DA01CE">
              <w:rPr>
                <w:rFonts w:ascii="Arial Armenian" w:hAnsi="Arial Armenian" w:cs="Arial"/>
                <w:b/>
                <w:bCs/>
                <w:color w:val="000000"/>
                <w:sz w:val="16"/>
                <w:szCs w:val="16"/>
                <w:u w:val="single"/>
                <w:lang w:val="ru-RU"/>
              </w:rPr>
              <w:t>/</w:t>
            </w:r>
            <w:r w:rsidRPr="00DA01CE">
              <w:rPr>
                <w:rFonts w:ascii="Calibri" w:hAnsi="Calibri" w:cs="Calibri"/>
                <w:b/>
                <w:bCs/>
                <w:color w:val="000000"/>
                <w:sz w:val="16"/>
                <w:szCs w:val="16"/>
                <w:u w:val="single"/>
                <w:lang w:val="ru-RU"/>
              </w:rPr>
              <w:t>бетона</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высота</w:t>
            </w:r>
            <w:r w:rsidRPr="00DA01CE">
              <w:rPr>
                <w:rFonts w:ascii="Arial Armenian" w:hAnsi="Arial Armenian" w:cs="Arial"/>
                <w:b/>
                <w:bCs/>
                <w:color w:val="000000"/>
                <w:sz w:val="16"/>
                <w:szCs w:val="16"/>
                <w:u w:val="single"/>
                <w:lang w:val="ru-RU"/>
              </w:rPr>
              <w:t xml:space="preserve">=0,8 </w:t>
            </w:r>
            <w:r w:rsidRPr="00DA01CE">
              <w:rPr>
                <w:rFonts w:ascii="Calibri" w:hAnsi="Calibri" w:cs="Calibri"/>
                <w:b/>
                <w:bCs/>
                <w:color w:val="000000"/>
                <w:sz w:val="16"/>
                <w:szCs w:val="16"/>
                <w:u w:val="single"/>
                <w:lang w:val="ru-RU"/>
              </w:rPr>
              <w:t>м</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930C5E"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4E4AB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951CC9"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7DF760"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36" w:type="dxa"/>
            <w:vAlign w:val="center"/>
            <w:hideMark/>
          </w:tcPr>
          <w:p w14:paraId="0A880C19" w14:textId="77777777" w:rsidR="00DA01CE" w:rsidRPr="00DA01CE" w:rsidRDefault="00DA01CE" w:rsidP="00DA01CE">
            <w:pPr>
              <w:rPr>
                <w:sz w:val="20"/>
                <w:szCs w:val="20"/>
                <w:lang w:val="ru-RU"/>
              </w:rPr>
            </w:pPr>
          </w:p>
        </w:tc>
      </w:tr>
      <w:tr w:rsidR="00DA01CE" w:rsidRPr="005C0845" w14:paraId="5ADB927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BD1A8D2"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05464155"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73450077"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392FC3FA"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787E1347"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7B6733F"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D6FF374"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709B1CA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48FAE16"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07165252"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7E60BC79"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602B5FFF"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7B0EA528"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BE2E278"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A170802" w14:textId="77777777" w:rsidR="00DA01CE" w:rsidRPr="00DA01CE" w:rsidRDefault="00DA01CE" w:rsidP="00DA01CE">
            <w:pPr>
              <w:rPr>
                <w:sz w:val="20"/>
                <w:szCs w:val="20"/>
                <w:lang w:val="ru-RU"/>
              </w:rPr>
            </w:pPr>
          </w:p>
        </w:tc>
      </w:tr>
      <w:tr w:rsidR="00DA01CE" w:rsidRPr="005C0845" w14:paraId="0DA487E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9A70A0A"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6838CD50"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629724B"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F12873A"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64DAB00F"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4A1102F"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21F6A1A9" w14:textId="77777777" w:rsidR="00DA01CE" w:rsidRPr="00DA01CE" w:rsidRDefault="00DA01CE" w:rsidP="00DA01CE">
            <w:pPr>
              <w:rPr>
                <w:sz w:val="20"/>
                <w:szCs w:val="20"/>
                <w:lang w:val="ru-RU"/>
              </w:rPr>
            </w:pPr>
          </w:p>
        </w:tc>
      </w:tr>
      <w:tr w:rsidR="00DA01CE" w:rsidRPr="00DA01CE" w14:paraId="0F1C161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FF0CB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97101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մեխանիզմով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կողալիցքով</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механизмом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боковая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загрузка</w:t>
            </w:r>
          </w:p>
        </w:tc>
        <w:tc>
          <w:tcPr>
            <w:tcW w:w="620" w:type="dxa"/>
            <w:vMerge w:val="restart"/>
            <w:tcBorders>
              <w:top w:val="nil"/>
              <w:left w:val="single" w:sz="4" w:space="0" w:color="auto"/>
              <w:bottom w:val="single" w:sz="4" w:space="0" w:color="auto"/>
              <w:right w:val="single" w:sz="4" w:space="0" w:color="auto"/>
            </w:tcBorders>
            <w:vAlign w:val="center"/>
            <w:hideMark/>
          </w:tcPr>
          <w:p w14:paraId="784FF1F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02FE8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10.35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EC6C5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0649B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7.10</w:t>
            </w:r>
          </w:p>
        </w:tc>
        <w:tc>
          <w:tcPr>
            <w:tcW w:w="36" w:type="dxa"/>
            <w:vAlign w:val="center"/>
            <w:hideMark/>
          </w:tcPr>
          <w:p w14:paraId="6C47873D" w14:textId="77777777" w:rsidR="00DA01CE" w:rsidRPr="00DA01CE" w:rsidRDefault="00DA01CE" w:rsidP="00DA01CE">
            <w:pPr>
              <w:rPr>
                <w:sz w:val="20"/>
                <w:szCs w:val="20"/>
              </w:rPr>
            </w:pPr>
          </w:p>
        </w:tc>
      </w:tr>
      <w:tr w:rsidR="00DA01CE" w:rsidRPr="00DA01CE" w14:paraId="7B85B54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389203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EA4C07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790FD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C6281C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A18953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2233F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30F07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2385BB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3878F6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2942D0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98FD5C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E0A3A7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972DAD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439AD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971CCB" w14:textId="77777777" w:rsidR="00DA01CE" w:rsidRPr="00DA01CE" w:rsidRDefault="00DA01CE" w:rsidP="00DA01CE">
            <w:pPr>
              <w:rPr>
                <w:sz w:val="20"/>
                <w:szCs w:val="20"/>
              </w:rPr>
            </w:pPr>
          </w:p>
        </w:tc>
      </w:tr>
      <w:tr w:rsidR="00DA01CE" w:rsidRPr="00DA01CE" w14:paraId="0090A6C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722FEE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49AB19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9B285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466BC6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456F43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E2D2C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6BD8B2B" w14:textId="77777777" w:rsidR="00DA01CE" w:rsidRPr="00DA01CE" w:rsidRDefault="00DA01CE" w:rsidP="00DA01CE">
            <w:pPr>
              <w:rPr>
                <w:sz w:val="20"/>
                <w:szCs w:val="20"/>
              </w:rPr>
            </w:pPr>
          </w:p>
        </w:tc>
      </w:tr>
      <w:tr w:rsidR="00DA01CE" w:rsidRPr="00DA01CE" w14:paraId="1FF734E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5BA01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19BD9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p>
        </w:tc>
        <w:tc>
          <w:tcPr>
            <w:tcW w:w="620" w:type="dxa"/>
            <w:vMerge w:val="restart"/>
            <w:tcBorders>
              <w:top w:val="nil"/>
              <w:left w:val="single" w:sz="4" w:space="0" w:color="auto"/>
              <w:bottom w:val="single" w:sz="4" w:space="0" w:color="auto"/>
              <w:right w:val="single" w:sz="4" w:space="0" w:color="auto"/>
            </w:tcBorders>
            <w:vAlign w:val="center"/>
            <w:hideMark/>
          </w:tcPr>
          <w:p w14:paraId="3C8A4AD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666BA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3DCDE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11BD2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3.93</w:t>
            </w:r>
          </w:p>
        </w:tc>
        <w:tc>
          <w:tcPr>
            <w:tcW w:w="36" w:type="dxa"/>
            <w:vAlign w:val="center"/>
            <w:hideMark/>
          </w:tcPr>
          <w:p w14:paraId="1D92B35A" w14:textId="77777777" w:rsidR="00DA01CE" w:rsidRPr="00DA01CE" w:rsidRDefault="00DA01CE" w:rsidP="00DA01CE">
            <w:pPr>
              <w:rPr>
                <w:sz w:val="20"/>
                <w:szCs w:val="20"/>
              </w:rPr>
            </w:pPr>
          </w:p>
        </w:tc>
      </w:tr>
      <w:tr w:rsidR="00DA01CE" w:rsidRPr="00DA01CE" w14:paraId="467AA95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9B6288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C3DF1B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F6E496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501D08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1AA818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538A6E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9680453"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93DA4B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ABE2EA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D10157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14E99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6526B3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2E83EF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C4CB9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C27635" w14:textId="77777777" w:rsidR="00DA01CE" w:rsidRPr="00DA01CE" w:rsidRDefault="00DA01CE" w:rsidP="00DA01CE">
            <w:pPr>
              <w:rPr>
                <w:sz w:val="20"/>
                <w:szCs w:val="20"/>
              </w:rPr>
            </w:pPr>
          </w:p>
        </w:tc>
      </w:tr>
      <w:tr w:rsidR="00DA01CE" w:rsidRPr="00DA01CE" w14:paraId="2E0BFAF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CE616E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2090B0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FA1D4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43380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2C9B76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8D566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38E73D" w14:textId="77777777" w:rsidR="00DA01CE" w:rsidRPr="00DA01CE" w:rsidRDefault="00DA01CE" w:rsidP="00DA01CE">
            <w:pPr>
              <w:rPr>
                <w:sz w:val="20"/>
                <w:szCs w:val="20"/>
              </w:rPr>
            </w:pPr>
          </w:p>
        </w:tc>
      </w:tr>
      <w:tr w:rsidR="00DA01CE" w:rsidRPr="00DA01CE" w14:paraId="04ACCCE7"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A857B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39A382"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Խճի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նախապատրաստական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10</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глины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1B42632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E2C07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1.26</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FE466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9.57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E06D6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12.06</w:t>
            </w:r>
          </w:p>
        </w:tc>
        <w:tc>
          <w:tcPr>
            <w:tcW w:w="36" w:type="dxa"/>
            <w:vAlign w:val="center"/>
            <w:hideMark/>
          </w:tcPr>
          <w:p w14:paraId="46D21642" w14:textId="77777777" w:rsidR="00DA01CE" w:rsidRPr="00DA01CE" w:rsidRDefault="00DA01CE" w:rsidP="00DA01CE">
            <w:pPr>
              <w:rPr>
                <w:sz w:val="20"/>
                <w:szCs w:val="20"/>
              </w:rPr>
            </w:pPr>
          </w:p>
        </w:tc>
      </w:tr>
      <w:tr w:rsidR="00DA01CE" w:rsidRPr="00DA01CE" w14:paraId="3991FF0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43D751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4C2A00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829CF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CD6B6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D9E31E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EE0CF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743E9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759A4D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0F2412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8BB690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B96A9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C3BFBE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43B91D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57363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8C84DB4" w14:textId="77777777" w:rsidR="00DA01CE" w:rsidRPr="00DA01CE" w:rsidRDefault="00DA01CE" w:rsidP="00DA01CE">
            <w:pPr>
              <w:rPr>
                <w:sz w:val="20"/>
                <w:szCs w:val="20"/>
              </w:rPr>
            </w:pPr>
          </w:p>
        </w:tc>
      </w:tr>
      <w:tr w:rsidR="00DA01CE" w:rsidRPr="00DA01CE" w14:paraId="6BC5241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514C92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974E3B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50861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3543C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675E2E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8EF8A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EE53F95" w14:textId="77777777" w:rsidR="00DA01CE" w:rsidRPr="00DA01CE" w:rsidRDefault="00DA01CE" w:rsidP="00DA01CE">
            <w:pPr>
              <w:rPr>
                <w:sz w:val="20"/>
                <w:szCs w:val="20"/>
              </w:rPr>
            </w:pPr>
          </w:p>
        </w:tc>
      </w:tr>
      <w:tr w:rsidR="00DA01CE" w:rsidRPr="00DA01CE" w14:paraId="3F40B0FE"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05CAF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lastRenderedPageBreak/>
              <w:t>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47318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Երկաթբետոնե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հիմնային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հեծանների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B-20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բետոնով</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t>20-40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չափաբաժնի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խիճով</w:t>
            </w:r>
            <w:r w:rsidRPr="00DA01CE">
              <w:rPr>
                <w:rFonts w:ascii="Arial Armenian" w:hAnsi="Arial Armenian" w:cs="Arial"/>
                <w:color w:val="000000"/>
                <w:sz w:val="16"/>
                <w:szCs w:val="16"/>
              </w:rPr>
              <w:br/>
            </w:r>
            <w:r w:rsidRPr="00DA01CE">
              <w:rPr>
                <w:rFonts w:ascii="Calibri" w:hAnsi="Calibri" w:cs="Calibri"/>
                <w:color w:val="000000"/>
                <w:sz w:val="16"/>
                <w:szCs w:val="16"/>
              </w:rPr>
              <w:t>Реализация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железобетонных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основных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колес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-20,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20-40 </w:t>
            </w:r>
            <w:r w:rsidRPr="00DA01CE">
              <w:rPr>
                <w:rFonts w:ascii="Calibri" w:hAnsi="Calibri" w:cs="Calibri"/>
                <w:color w:val="000000"/>
                <w:sz w:val="16"/>
                <w:szCs w:val="16"/>
              </w:rPr>
              <w:t>мм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2843E7C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20828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6.3</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3D6EA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85.96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CBF50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541.53</w:t>
            </w:r>
          </w:p>
        </w:tc>
        <w:tc>
          <w:tcPr>
            <w:tcW w:w="36" w:type="dxa"/>
            <w:vAlign w:val="center"/>
            <w:hideMark/>
          </w:tcPr>
          <w:p w14:paraId="38841C5B" w14:textId="77777777" w:rsidR="00DA01CE" w:rsidRPr="00DA01CE" w:rsidRDefault="00DA01CE" w:rsidP="00DA01CE">
            <w:pPr>
              <w:rPr>
                <w:sz w:val="20"/>
                <w:szCs w:val="20"/>
              </w:rPr>
            </w:pPr>
          </w:p>
        </w:tc>
      </w:tr>
      <w:tr w:rsidR="00DA01CE" w:rsidRPr="00DA01CE" w14:paraId="20AA4F7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FD2C34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399A3A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8280DF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3AD985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5B973E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A0574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0405FD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3B5DF6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0B677B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31AB2B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47FD0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C23BB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C79132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E1745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33858DC" w14:textId="77777777" w:rsidR="00DA01CE" w:rsidRPr="00DA01CE" w:rsidRDefault="00DA01CE" w:rsidP="00DA01CE">
            <w:pPr>
              <w:rPr>
                <w:sz w:val="20"/>
                <w:szCs w:val="20"/>
              </w:rPr>
            </w:pPr>
          </w:p>
        </w:tc>
      </w:tr>
      <w:tr w:rsidR="00DA01CE" w:rsidRPr="00DA01CE" w14:paraId="79122185" w14:textId="77777777" w:rsidTr="00DA01CE">
        <w:trPr>
          <w:trHeight w:val="600"/>
        </w:trPr>
        <w:tc>
          <w:tcPr>
            <w:tcW w:w="399" w:type="dxa"/>
            <w:vMerge/>
            <w:tcBorders>
              <w:top w:val="nil"/>
              <w:left w:val="single" w:sz="4" w:space="0" w:color="auto"/>
              <w:bottom w:val="single" w:sz="4" w:space="0" w:color="auto"/>
              <w:right w:val="single" w:sz="4" w:space="0" w:color="auto"/>
            </w:tcBorders>
            <w:vAlign w:val="center"/>
            <w:hideMark/>
          </w:tcPr>
          <w:p w14:paraId="7348CA2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A7F786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3A0F2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9645D4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A5B4E4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D6B95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790CCEB" w14:textId="77777777" w:rsidR="00DA01CE" w:rsidRPr="00DA01CE" w:rsidRDefault="00DA01CE" w:rsidP="00DA01CE">
            <w:pPr>
              <w:rPr>
                <w:sz w:val="20"/>
                <w:szCs w:val="20"/>
              </w:rPr>
            </w:pPr>
          </w:p>
        </w:tc>
      </w:tr>
      <w:tr w:rsidR="00DA01CE" w:rsidRPr="00DA01CE" w14:paraId="47F23B3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9CD67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DC637A"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vAlign w:val="center"/>
            <w:hideMark/>
          </w:tcPr>
          <w:p w14:paraId="2FE12DC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A5880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0.0746</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5F530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355.70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FFE92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26.53</w:t>
            </w:r>
          </w:p>
        </w:tc>
        <w:tc>
          <w:tcPr>
            <w:tcW w:w="36" w:type="dxa"/>
            <w:vAlign w:val="center"/>
            <w:hideMark/>
          </w:tcPr>
          <w:p w14:paraId="78A0B2A4" w14:textId="77777777" w:rsidR="00DA01CE" w:rsidRPr="00DA01CE" w:rsidRDefault="00DA01CE" w:rsidP="00DA01CE">
            <w:pPr>
              <w:rPr>
                <w:sz w:val="20"/>
                <w:szCs w:val="20"/>
              </w:rPr>
            </w:pPr>
          </w:p>
        </w:tc>
      </w:tr>
      <w:tr w:rsidR="00DA01CE" w:rsidRPr="00DA01CE" w14:paraId="52C5871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2D737C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584867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28738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E3ECA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CF9FBB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3A4E6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DFBF9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8C9E5D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EDBDCE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3B6BDE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9FDFB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456746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3BC761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0B7F6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22DECB" w14:textId="77777777" w:rsidR="00DA01CE" w:rsidRPr="00DA01CE" w:rsidRDefault="00DA01CE" w:rsidP="00DA01CE">
            <w:pPr>
              <w:rPr>
                <w:sz w:val="20"/>
                <w:szCs w:val="20"/>
              </w:rPr>
            </w:pPr>
          </w:p>
        </w:tc>
      </w:tr>
      <w:tr w:rsidR="00DA01CE" w:rsidRPr="00DA01CE" w14:paraId="71035F5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482552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7086A1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D9E5E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5636B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87F171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EA51E0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F7CC7A1" w14:textId="77777777" w:rsidR="00DA01CE" w:rsidRPr="00DA01CE" w:rsidRDefault="00DA01CE" w:rsidP="00DA01CE">
            <w:pPr>
              <w:rPr>
                <w:sz w:val="20"/>
                <w:szCs w:val="20"/>
              </w:rPr>
            </w:pPr>
          </w:p>
        </w:tc>
      </w:tr>
      <w:tr w:rsidR="00DA01CE" w:rsidRPr="00DA01CE" w14:paraId="5F5CD088"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6CEC7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B847B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type="page"/>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620" w:type="dxa"/>
            <w:vMerge w:val="restart"/>
            <w:tcBorders>
              <w:top w:val="nil"/>
              <w:left w:val="single" w:sz="4" w:space="0" w:color="auto"/>
              <w:bottom w:val="single" w:sz="4" w:space="0" w:color="auto"/>
              <w:right w:val="single" w:sz="4" w:space="0" w:color="auto"/>
            </w:tcBorders>
            <w:vAlign w:val="center"/>
            <w:hideMark/>
          </w:tcPr>
          <w:p w14:paraId="02A3A04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type="page"/>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47AB9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0.0717</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8F834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393.21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AAF73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28.19</w:t>
            </w:r>
          </w:p>
        </w:tc>
        <w:tc>
          <w:tcPr>
            <w:tcW w:w="36" w:type="dxa"/>
            <w:vAlign w:val="center"/>
            <w:hideMark/>
          </w:tcPr>
          <w:p w14:paraId="3FDB6920" w14:textId="77777777" w:rsidR="00DA01CE" w:rsidRPr="00DA01CE" w:rsidRDefault="00DA01CE" w:rsidP="00DA01CE">
            <w:pPr>
              <w:rPr>
                <w:sz w:val="20"/>
                <w:szCs w:val="20"/>
              </w:rPr>
            </w:pPr>
          </w:p>
        </w:tc>
      </w:tr>
      <w:tr w:rsidR="00DA01CE" w:rsidRPr="00DA01CE" w14:paraId="3A9F0E4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6B8DE6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D39E07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64885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BCF9FD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732D47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40DB44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CC9892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E03A9A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2F2CE3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7DD344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2C232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4E3E7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8BFB2F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D40EBF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A86A52" w14:textId="77777777" w:rsidR="00DA01CE" w:rsidRPr="00DA01CE" w:rsidRDefault="00DA01CE" w:rsidP="00DA01CE">
            <w:pPr>
              <w:rPr>
                <w:sz w:val="20"/>
                <w:szCs w:val="20"/>
              </w:rPr>
            </w:pPr>
          </w:p>
        </w:tc>
      </w:tr>
      <w:tr w:rsidR="00DA01CE" w:rsidRPr="00DA01CE" w14:paraId="59A73FC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D911C2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2F2CB6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712AB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7FBC1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E5EA40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FC68D5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F27EC76" w14:textId="77777777" w:rsidR="00DA01CE" w:rsidRPr="00DA01CE" w:rsidRDefault="00DA01CE" w:rsidP="00DA01CE">
            <w:pPr>
              <w:rPr>
                <w:sz w:val="20"/>
                <w:szCs w:val="20"/>
              </w:rPr>
            </w:pPr>
          </w:p>
        </w:tc>
      </w:tr>
      <w:tr w:rsidR="00DA01CE" w:rsidRPr="00DA01CE" w14:paraId="4ABA5F1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45EDF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C6D335"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Ե</w:t>
            </w:r>
            <w:r w:rsidRPr="00DA01CE">
              <w:rPr>
                <w:rFonts w:ascii="Arial Armenian" w:hAnsi="Arial Armenian" w:cs="Arial"/>
                <w:color w:val="000000"/>
                <w:sz w:val="16"/>
                <w:szCs w:val="16"/>
                <w:lang w:val="ru-RU"/>
              </w:rPr>
              <w:t>/</w:t>
            </w:r>
            <w:r w:rsidRPr="00DA01CE">
              <w:rPr>
                <w:rFonts w:ascii="Sylfaen" w:hAnsi="Sylfaen" w:cs="Sylfaen"/>
                <w:color w:val="000000"/>
                <w:sz w:val="16"/>
                <w:szCs w:val="16"/>
              </w:rPr>
              <w:t>բ</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հենապատի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կառուցում</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rPr>
              <w:t>B</w:t>
            </w:r>
            <w:r w:rsidRPr="00DA01CE">
              <w:rPr>
                <w:rFonts w:ascii="Arial Armenian" w:hAnsi="Arial Armenian" w:cs="Arial"/>
                <w:color w:val="000000"/>
                <w:sz w:val="16"/>
                <w:szCs w:val="16"/>
                <w:lang w:val="ru-RU"/>
              </w:rPr>
              <w:t xml:space="preserve">15 </w:t>
            </w:r>
            <w:r w:rsidRPr="00DA01CE">
              <w:rPr>
                <w:rFonts w:ascii="Sylfaen" w:hAnsi="Sylfaen" w:cs="Sylfaen"/>
                <w:color w:val="000000"/>
                <w:sz w:val="16"/>
                <w:szCs w:val="16"/>
              </w:rPr>
              <w:t>դասի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բետոնից</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Строительство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подпорной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стенки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Е</w:t>
            </w:r>
            <w:r w:rsidRPr="00DA01CE">
              <w:rPr>
                <w:rFonts w:ascii="Arial Armenian" w:hAnsi="Arial Armenian" w:cs="Arial"/>
                <w:color w:val="000000"/>
                <w:sz w:val="16"/>
                <w:szCs w:val="16"/>
                <w:lang w:val="ru-RU"/>
              </w:rPr>
              <w:t>/</w:t>
            </w:r>
            <w:r w:rsidRPr="00DA01CE">
              <w:rPr>
                <w:rFonts w:ascii="Calibri" w:hAnsi="Calibri" w:cs="Calibri"/>
                <w:color w:val="000000"/>
                <w:sz w:val="16"/>
                <w:szCs w:val="16"/>
                <w:lang w:val="ru-RU"/>
              </w:rPr>
              <w:t>Б</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из</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бетона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класса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w:t>
            </w:r>
            <w:r w:rsidRPr="00DA01CE">
              <w:rPr>
                <w:rFonts w:ascii="Arial Armenian" w:hAnsi="Arial Armenian" w:cs="Arial"/>
                <w:color w:val="000000"/>
                <w:sz w:val="16"/>
                <w:szCs w:val="16"/>
                <w:lang w:val="ru-RU"/>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A14DC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30C17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5.04</w:t>
            </w:r>
          </w:p>
        </w:tc>
        <w:tc>
          <w:tcPr>
            <w:tcW w:w="9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7B6BF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70.88</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E9144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357.21</w:t>
            </w:r>
          </w:p>
        </w:tc>
        <w:tc>
          <w:tcPr>
            <w:tcW w:w="36" w:type="dxa"/>
            <w:vAlign w:val="center"/>
            <w:hideMark/>
          </w:tcPr>
          <w:p w14:paraId="28BBE12E" w14:textId="77777777" w:rsidR="00DA01CE" w:rsidRPr="00DA01CE" w:rsidRDefault="00DA01CE" w:rsidP="00DA01CE">
            <w:pPr>
              <w:rPr>
                <w:sz w:val="20"/>
                <w:szCs w:val="20"/>
              </w:rPr>
            </w:pPr>
          </w:p>
        </w:tc>
      </w:tr>
      <w:tr w:rsidR="00DA01CE" w:rsidRPr="00DA01CE" w14:paraId="71B86F3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ADE530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E24792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47C06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AC178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C0FDBD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72286A"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01854BC5"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78D436F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B8EDEE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30B28F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E2EDFF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532A4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C8A937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47ADEC"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57E7F5F9" w14:textId="77777777" w:rsidR="00DA01CE" w:rsidRPr="00DA01CE" w:rsidRDefault="00DA01CE" w:rsidP="00DA01CE">
            <w:pPr>
              <w:rPr>
                <w:sz w:val="20"/>
                <w:szCs w:val="20"/>
              </w:rPr>
            </w:pPr>
          </w:p>
        </w:tc>
      </w:tr>
      <w:tr w:rsidR="00DA01CE" w:rsidRPr="00DA01CE" w14:paraId="78D52ED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04E401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4FE2EA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50137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9075B7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A4D275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CEB3482"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564A3B63" w14:textId="77777777" w:rsidR="00DA01CE" w:rsidRPr="00DA01CE" w:rsidRDefault="00DA01CE" w:rsidP="00DA01CE">
            <w:pPr>
              <w:rPr>
                <w:sz w:val="20"/>
                <w:szCs w:val="20"/>
              </w:rPr>
            </w:pPr>
          </w:p>
        </w:tc>
      </w:tr>
      <w:tr w:rsidR="00DA01CE" w:rsidRPr="00DA01CE" w14:paraId="46A3686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572BAD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D76573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FCD10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EB5FD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0C8AFC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0BEB4A"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1A4E3DBE" w14:textId="77777777" w:rsidR="00DA01CE" w:rsidRPr="00DA01CE" w:rsidRDefault="00DA01CE" w:rsidP="00DA01CE">
            <w:pPr>
              <w:rPr>
                <w:sz w:val="20"/>
                <w:szCs w:val="20"/>
              </w:rPr>
            </w:pPr>
          </w:p>
        </w:tc>
      </w:tr>
      <w:tr w:rsidR="00DA01CE" w:rsidRPr="00DA01CE" w14:paraId="3036493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E9B08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259FCD"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vAlign w:val="center"/>
            <w:hideMark/>
          </w:tcPr>
          <w:p w14:paraId="4B70723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DB3DE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0.28505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E2225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355.70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4CBE5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101.39</w:t>
            </w:r>
          </w:p>
        </w:tc>
        <w:tc>
          <w:tcPr>
            <w:tcW w:w="36" w:type="dxa"/>
            <w:vAlign w:val="center"/>
            <w:hideMark/>
          </w:tcPr>
          <w:p w14:paraId="3D2E31B9" w14:textId="77777777" w:rsidR="00DA01CE" w:rsidRPr="00DA01CE" w:rsidRDefault="00DA01CE" w:rsidP="00DA01CE">
            <w:pPr>
              <w:rPr>
                <w:sz w:val="20"/>
                <w:szCs w:val="20"/>
              </w:rPr>
            </w:pPr>
          </w:p>
        </w:tc>
      </w:tr>
      <w:tr w:rsidR="00DA01CE" w:rsidRPr="00DA01CE" w14:paraId="72C58F1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DA2C57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87EA9A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3EEDF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3CF4F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08DF9A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1AF3A4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5CBCD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05A1F6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00F89C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F24524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76661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37151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831B92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98C8E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5F7D63" w14:textId="77777777" w:rsidR="00DA01CE" w:rsidRPr="00DA01CE" w:rsidRDefault="00DA01CE" w:rsidP="00DA01CE">
            <w:pPr>
              <w:rPr>
                <w:sz w:val="20"/>
                <w:szCs w:val="20"/>
              </w:rPr>
            </w:pPr>
          </w:p>
        </w:tc>
      </w:tr>
      <w:tr w:rsidR="00DA01CE" w:rsidRPr="00DA01CE" w14:paraId="3D9AC39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C735D2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0C8832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5BF93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E744D2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EBFDF6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1E9CCD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643D91" w14:textId="77777777" w:rsidR="00DA01CE" w:rsidRPr="00DA01CE" w:rsidRDefault="00DA01CE" w:rsidP="00DA01CE">
            <w:pPr>
              <w:rPr>
                <w:sz w:val="20"/>
                <w:szCs w:val="20"/>
              </w:rPr>
            </w:pPr>
          </w:p>
        </w:tc>
      </w:tr>
      <w:tr w:rsidR="00DA01CE" w:rsidRPr="00DA01CE" w14:paraId="61588FE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54E182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014EA8"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620" w:type="dxa"/>
            <w:vMerge w:val="restart"/>
            <w:tcBorders>
              <w:top w:val="nil"/>
              <w:left w:val="single" w:sz="4" w:space="0" w:color="auto"/>
              <w:bottom w:val="single" w:sz="4" w:space="0" w:color="auto"/>
              <w:right w:val="single" w:sz="4" w:space="0" w:color="auto"/>
            </w:tcBorders>
            <w:vAlign w:val="center"/>
            <w:hideMark/>
          </w:tcPr>
          <w:p w14:paraId="5D336FC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53081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0.004</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6A576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393.21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A8370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1.57</w:t>
            </w:r>
          </w:p>
        </w:tc>
        <w:tc>
          <w:tcPr>
            <w:tcW w:w="36" w:type="dxa"/>
            <w:vAlign w:val="center"/>
            <w:hideMark/>
          </w:tcPr>
          <w:p w14:paraId="5B54DABE" w14:textId="77777777" w:rsidR="00DA01CE" w:rsidRPr="00DA01CE" w:rsidRDefault="00DA01CE" w:rsidP="00DA01CE">
            <w:pPr>
              <w:rPr>
                <w:sz w:val="20"/>
                <w:szCs w:val="20"/>
              </w:rPr>
            </w:pPr>
          </w:p>
        </w:tc>
      </w:tr>
      <w:tr w:rsidR="00DA01CE" w:rsidRPr="00DA01CE" w14:paraId="47FDBFB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D9470F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2BDD55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AD89B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7895D5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BCFACD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26E88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4B3923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D5F918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CAFD67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0C3AC6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B90FE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A4FF9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7EF284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CE97B3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27FE9D" w14:textId="77777777" w:rsidR="00DA01CE" w:rsidRPr="00DA01CE" w:rsidRDefault="00DA01CE" w:rsidP="00DA01CE">
            <w:pPr>
              <w:rPr>
                <w:sz w:val="20"/>
                <w:szCs w:val="20"/>
              </w:rPr>
            </w:pPr>
          </w:p>
        </w:tc>
      </w:tr>
      <w:tr w:rsidR="00DA01CE" w:rsidRPr="00DA01CE" w14:paraId="7424921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65E75E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0DE0FF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18140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C6514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329D1B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5F0BA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5006E1" w14:textId="77777777" w:rsidR="00DA01CE" w:rsidRPr="00DA01CE" w:rsidRDefault="00DA01CE" w:rsidP="00DA01CE">
            <w:pPr>
              <w:rPr>
                <w:sz w:val="20"/>
                <w:szCs w:val="20"/>
              </w:rPr>
            </w:pPr>
          </w:p>
        </w:tc>
      </w:tr>
      <w:tr w:rsidR="00DA01CE" w:rsidRPr="00DA01CE" w14:paraId="2C942FA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0590F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96288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Ջրամեկուսացում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բիտումի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տաք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կրկնակի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քսուկով</w:t>
            </w:r>
            <w:r w:rsidRPr="00DA01CE">
              <w:rPr>
                <w:rFonts w:ascii="Arial Armenian" w:hAnsi="Arial Armenian" w:cs="Arial"/>
                <w:color w:val="000000"/>
                <w:sz w:val="16"/>
                <w:szCs w:val="16"/>
              </w:rPr>
              <w:br/>
            </w:r>
            <w:r w:rsidRPr="00DA01CE">
              <w:rPr>
                <w:rFonts w:ascii="Calibri" w:hAnsi="Calibri" w:cs="Calibri"/>
                <w:color w:val="000000"/>
                <w:sz w:val="16"/>
                <w:szCs w:val="16"/>
              </w:rPr>
              <w:t>Гидроизоляция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двойным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горячего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битума</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9D4E4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D1037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14.7</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7DC40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D5AF9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18.28</w:t>
            </w:r>
          </w:p>
        </w:tc>
        <w:tc>
          <w:tcPr>
            <w:tcW w:w="36" w:type="dxa"/>
            <w:vAlign w:val="center"/>
            <w:hideMark/>
          </w:tcPr>
          <w:p w14:paraId="42BECB90" w14:textId="77777777" w:rsidR="00DA01CE" w:rsidRPr="00DA01CE" w:rsidRDefault="00DA01CE" w:rsidP="00DA01CE">
            <w:pPr>
              <w:rPr>
                <w:sz w:val="20"/>
                <w:szCs w:val="20"/>
              </w:rPr>
            </w:pPr>
          </w:p>
        </w:tc>
      </w:tr>
      <w:tr w:rsidR="00DA01CE" w:rsidRPr="00DA01CE" w14:paraId="0CDCB14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BF3DE9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5AE71E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53EC0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E939FB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063060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EAE62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8C351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7D6283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989E46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A0C4E0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1A8A7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63E868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7BB51E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416CC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0F7A733" w14:textId="77777777" w:rsidR="00DA01CE" w:rsidRPr="00DA01CE" w:rsidRDefault="00DA01CE" w:rsidP="00DA01CE">
            <w:pPr>
              <w:rPr>
                <w:sz w:val="20"/>
                <w:szCs w:val="20"/>
              </w:rPr>
            </w:pPr>
          </w:p>
        </w:tc>
      </w:tr>
      <w:tr w:rsidR="00DA01CE" w:rsidRPr="00DA01CE" w14:paraId="35AB276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DD2AEC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687395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AEC78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82A07A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F74313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790D08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9C2102" w14:textId="77777777" w:rsidR="00DA01CE" w:rsidRPr="00DA01CE" w:rsidRDefault="00DA01CE" w:rsidP="00DA01CE">
            <w:pPr>
              <w:rPr>
                <w:sz w:val="20"/>
                <w:szCs w:val="20"/>
              </w:rPr>
            </w:pPr>
          </w:p>
        </w:tc>
      </w:tr>
      <w:tr w:rsidR="00DA01CE" w:rsidRPr="00DA01CE" w14:paraId="4E7B889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12DCC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AB9F2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Բնահողի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ետլիցք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տոփանումով</w:t>
            </w:r>
            <w:r w:rsidRPr="00DA01CE">
              <w:rPr>
                <w:rFonts w:ascii="Arial Armenian" w:hAnsi="Arial Armenian" w:cs="Arial"/>
                <w:color w:val="000000"/>
                <w:sz w:val="16"/>
                <w:szCs w:val="16"/>
              </w:rPr>
              <w:br/>
            </w:r>
            <w:r w:rsidRPr="00DA01CE">
              <w:rPr>
                <w:rFonts w:ascii="Calibri" w:hAnsi="Calibri" w:cs="Calibri"/>
                <w:color w:val="000000"/>
                <w:sz w:val="16"/>
                <w:szCs w:val="16"/>
              </w:rPr>
              <w:t>Обратная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засыпка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грунта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притаптывание</w:t>
            </w:r>
          </w:p>
        </w:tc>
        <w:tc>
          <w:tcPr>
            <w:tcW w:w="620" w:type="dxa"/>
            <w:vMerge w:val="restart"/>
            <w:tcBorders>
              <w:top w:val="nil"/>
              <w:left w:val="single" w:sz="4" w:space="0" w:color="auto"/>
              <w:bottom w:val="single" w:sz="4" w:space="0" w:color="auto"/>
              <w:right w:val="single" w:sz="4" w:space="0" w:color="auto"/>
            </w:tcBorders>
            <w:vAlign w:val="center"/>
            <w:hideMark/>
          </w:tcPr>
          <w:p w14:paraId="5B052FC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06ADE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3.940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4A2AC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5795B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6.88</w:t>
            </w:r>
          </w:p>
        </w:tc>
        <w:tc>
          <w:tcPr>
            <w:tcW w:w="36" w:type="dxa"/>
            <w:vAlign w:val="center"/>
            <w:hideMark/>
          </w:tcPr>
          <w:p w14:paraId="7B1778A0" w14:textId="77777777" w:rsidR="00DA01CE" w:rsidRPr="00DA01CE" w:rsidRDefault="00DA01CE" w:rsidP="00DA01CE">
            <w:pPr>
              <w:rPr>
                <w:sz w:val="20"/>
                <w:szCs w:val="20"/>
              </w:rPr>
            </w:pPr>
          </w:p>
        </w:tc>
      </w:tr>
      <w:tr w:rsidR="00DA01CE" w:rsidRPr="00DA01CE" w14:paraId="7CEB957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433C31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0CF8EE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5AA66C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35838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10305C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C010D7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6F53B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2EA9BD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4D26F2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7FEA1C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921AB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6172E1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24F821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3DA6F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B3BDF19" w14:textId="77777777" w:rsidR="00DA01CE" w:rsidRPr="00DA01CE" w:rsidRDefault="00DA01CE" w:rsidP="00DA01CE">
            <w:pPr>
              <w:rPr>
                <w:sz w:val="20"/>
                <w:szCs w:val="20"/>
              </w:rPr>
            </w:pPr>
          </w:p>
        </w:tc>
      </w:tr>
      <w:tr w:rsidR="00DA01CE" w:rsidRPr="00DA01CE" w14:paraId="37D50E2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D699E8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7F3CB4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CA570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78B70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9115B9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F3422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3D1ED9" w14:textId="77777777" w:rsidR="00DA01CE" w:rsidRPr="00DA01CE" w:rsidRDefault="00DA01CE" w:rsidP="00DA01CE">
            <w:pPr>
              <w:rPr>
                <w:sz w:val="20"/>
                <w:szCs w:val="20"/>
              </w:rPr>
            </w:pPr>
          </w:p>
        </w:tc>
      </w:tr>
      <w:tr w:rsidR="00DA01CE" w:rsidRPr="00DA01CE" w14:paraId="68BA97C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8BAA4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11538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Շին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աղբի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հավաքում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բարձում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ինքնաթափերի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եւ</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տեղափոխում</w:t>
            </w:r>
            <w:r w:rsidRPr="00DA01CE">
              <w:rPr>
                <w:rFonts w:ascii="Arial Armenian" w:hAnsi="Arial Armenian" w:cs="Arial"/>
                <w:color w:val="000000"/>
                <w:sz w:val="16"/>
                <w:szCs w:val="16"/>
              </w:rPr>
              <w:t xml:space="preserve"> 13</w:t>
            </w:r>
            <w:r w:rsidRPr="00DA01CE">
              <w:rPr>
                <w:rFonts w:ascii="Sylfaen" w:hAnsi="Sylfaen" w:cs="Sylfaen"/>
                <w:color w:val="000000"/>
                <w:sz w:val="16"/>
                <w:szCs w:val="16"/>
              </w:rPr>
              <w:t>կմ</w:t>
            </w:r>
            <w:r w:rsidRPr="00DA01CE">
              <w:rPr>
                <w:rFonts w:ascii="Arial Armenian" w:hAnsi="Arial Armenian" w:cs="Arial"/>
                <w:color w:val="000000"/>
                <w:sz w:val="16"/>
                <w:szCs w:val="16"/>
              </w:rPr>
              <w:br/>
            </w:r>
            <w:r w:rsidRPr="00DA01CE">
              <w:rPr>
                <w:rFonts w:ascii="Calibri" w:hAnsi="Calibri" w:cs="Calibri"/>
                <w:color w:val="000000"/>
                <w:sz w:val="16"/>
                <w:szCs w:val="16"/>
              </w:rPr>
              <w:t>Шин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вывоз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погрузка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самосвалы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транспорт</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км</w:t>
            </w:r>
          </w:p>
        </w:tc>
        <w:tc>
          <w:tcPr>
            <w:tcW w:w="620" w:type="dxa"/>
            <w:vMerge w:val="restart"/>
            <w:tcBorders>
              <w:top w:val="nil"/>
              <w:left w:val="single" w:sz="4" w:space="0" w:color="auto"/>
              <w:bottom w:val="single" w:sz="4" w:space="0" w:color="auto"/>
              <w:right w:val="single" w:sz="4" w:space="0" w:color="auto"/>
            </w:tcBorders>
            <w:vAlign w:val="center"/>
            <w:hideMark/>
          </w:tcPr>
          <w:p w14:paraId="53BDDF5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2E1E7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11.49</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54945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CC0C9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56.14</w:t>
            </w:r>
          </w:p>
        </w:tc>
        <w:tc>
          <w:tcPr>
            <w:tcW w:w="36" w:type="dxa"/>
            <w:vAlign w:val="center"/>
            <w:hideMark/>
          </w:tcPr>
          <w:p w14:paraId="2C0C237F" w14:textId="77777777" w:rsidR="00DA01CE" w:rsidRPr="00DA01CE" w:rsidRDefault="00DA01CE" w:rsidP="00DA01CE">
            <w:pPr>
              <w:rPr>
                <w:sz w:val="20"/>
                <w:szCs w:val="20"/>
              </w:rPr>
            </w:pPr>
          </w:p>
        </w:tc>
      </w:tr>
      <w:tr w:rsidR="00DA01CE" w:rsidRPr="00DA01CE" w14:paraId="2B938CE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95D828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3669CE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9E853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66A52E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7FAFDF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2ED163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C79112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5FA41A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690C62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B0E3F9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A9C4D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7F14F2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F76B6A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84B026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A93245" w14:textId="77777777" w:rsidR="00DA01CE" w:rsidRPr="00DA01CE" w:rsidRDefault="00DA01CE" w:rsidP="00DA01CE">
            <w:pPr>
              <w:rPr>
                <w:sz w:val="20"/>
                <w:szCs w:val="20"/>
              </w:rPr>
            </w:pPr>
          </w:p>
        </w:tc>
      </w:tr>
      <w:tr w:rsidR="00DA01CE" w:rsidRPr="00DA01CE" w14:paraId="1D8F2E77" w14:textId="77777777" w:rsidTr="00DA01CE">
        <w:trPr>
          <w:trHeight w:val="360"/>
        </w:trPr>
        <w:tc>
          <w:tcPr>
            <w:tcW w:w="399" w:type="dxa"/>
            <w:vMerge/>
            <w:tcBorders>
              <w:top w:val="nil"/>
              <w:left w:val="single" w:sz="4" w:space="0" w:color="auto"/>
              <w:bottom w:val="single" w:sz="4" w:space="0" w:color="auto"/>
              <w:right w:val="single" w:sz="4" w:space="0" w:color="auto"/>
            </w:tcBorders>
            <w:vAlign w:val="center"/>
            <w:hideMark/>
          </w:tcPr>
          <w:p w14:paraId="3CB5938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CE9CFE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D8ADC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3905AC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3F66A5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5974D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5E4975A" w14:textId="77777777" w:rsidR="00DA01CE" w:rsidRPr="00DA01CE" w:rsidRDefault="00DA01CE" w:rsidP="00DA01CE">
            <w:pPr>
              <w:rPr>
                <w:sz w:val="20"/>
                <w:szCs w:val="20"/>
              </w:rPr>
            </w:pPr>
          </w:p>
        </w:tc>
      </w:tr>
      <w:tr w:rsidR="00DA01CE" w:rsidRPr="00DA01CE" w14:paraId="5EDBC427"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F64BB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C4A0E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Նույնի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սվաղի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ցեմենտավազային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շաղախով</w:t>
            </w:r>
            <w:r w:rsidRPr="00DA01CE">
              <w:rPr>
                <w:rFonts w:ascii="Arial Armenian" w:hAnsi="Arial Armenian" w:cs="Arial"/>
                <w:color w:val="000000"/>
                <w:sz w:val="16"/>
                <w:szCs w:val="16"/>
              </w:rPr>
              <w:t xml:space="preserve"> 1:3 </w:t>
            </w:r>
            <w:r w:rsidRPr="00DA01CE">
              <w:rPr>
                <w:rFonts w:ascii="Sylfaen" w:hAnsi="Sylfaen" w:cs="Sylfaen"/>
                <w:color w:val="000000"/>
                <w:sz w:val="16"/>
                <w:szCs w:val="16"/>
              </w:rPr>
              <w:t>հարաբերությամբ</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ցանցով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Оштукатуривание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соотношении</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сеткой</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5E62F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07606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37.80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0AB5A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E873C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109.24</w:t>
            </w:r>
          </w:p>
        </w:tc>
        <w:tc>
          <w:tcPr>
            <w:tcW w:w="36" w:type="dxa"/>
            <w:vAlign w:val="center"/>
            <w:hideMark/>
          </w:tcPr>
          <w:p w14:paraId="28AF0EE9" w14:textId="77777777" w:rsidR="00DA01CE" w:rsidRPr="00DA01CE" w:rsidRDefault="00DA01CE" w:rsidP="00DA01CE">
            <w:pPr>
              <w:rPr>
                <w:sz w:val="20"/>
                <w:szCs w:val="20"/>
              </w:rPr>
            </w:pPr>
          </w:p>
        </w:tc>
      </w:tr>
      <w:tr w:rsidR="00DA01CE" w:rsidRPr="00DA01CE" w14:paraId="09FBFFD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000FF4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14D60D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088039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FEDDF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89667A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D147BD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5E0BE9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AB4C3E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391DCC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DCF8EB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A1F25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5D9FB5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68C4AB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1B301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119603" w14:textId="77777777" w:rsidR="00DA01CE" w:rsidRPr="00DA01CE" w:rsidRDefault="00DA01CE" w:rsidP="00DA01CE">
            <w:pPr>
              <w:rPr>
                <w:sz w:val="20"/>
                <w:szCs w:val="20"/>
              </w:rPr>
            </w:pPr>
          </w:p>
        </w:tc>
      </w:tr>
      <w:tr w:rsidR="00DA01CE" w:rsidRPr="00DA01CE" w14:paraId="63DE9E43" w14:textId="77777777" w:rsidTr="00DA01CE">
        <w:trPr>
          <w:trHeight w:val="615"/>
        </w:trPr>
        <w:tc>
          <w:tcPr>
            <w:tcW w:w="399" w:type="dxa"/>
            <w:vMerge/>
            <w:tcBorders>
              <w:top w:val="nil"/>
              <w:left w:val="single" w:sz="4" w:space="0" w:color="auto"/>
              <w:bottom w:val="single" w:sz="4" w:space="0" w:color="auto"/>
              <w:right w:val="single" w:sz="4" w:space="0" w:color="auto"/>
            </w:tcBorders>
            <w:vAlign w:val="center"/>
            <w:hideMark/>
          </w:tcPr>
          <w:p w14:paraId="43CBAA4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750B60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63AF3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144A87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1FFC9F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F35EA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F81DBEA" w14:textId="77777777" w:rsidR="00DA01CE" w:rsidRPr="00DA01CE" w:rsidRDefault="00DA01CE" w:rsidP="00DA01CE">
            <w:pPr>
              <w:rPr>
                <w:sz w:val="20"/>
                <w:szCs w:val="20"/>
              </w:rPr>
            </w:pPr>
          </w:p>
        </w:tc>
      </w:tr>
      <w:tr w:rsidR="00DA01CE" w:rsidRPr="00DA01CE" w14:paraId="294243E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6A4C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0E53FB"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ֆասադային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երանգը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համաձայնեցնել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Покраска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фасадной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цвет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согласовываем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B8D14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41457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37.80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12DAA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5BB64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95.66</w:t>
            </w:r>
          </w:p>
        </w:tc>
        <w:tc>
          <w:tcPr>
            <w:tcW w:w="36" w:type="dxa"/>
            <w:vAlign w:val="center"/>
            <w:hideMark/>
          </w:tcPr>
          <w:p w14:paraId="5E6D7C31" w14:textId="77777777" w:rsidR="00DA01CE" w:rsidRPr="00DA01CE" w:rsidRDefault="00DA01CE" w:rsidP="00DA01CE">
            <w:pPr>
              <w:rPr>
                <w:sz w:val="20"/>
                <w:szCs w:val="20"/>
              </w:rPr>
            </w:pPr>
          </w:p>
        </w:tc>
      </w:tr>
      <w:tr w:rsidR="00DA01CE" w:rsidRPr="00DA01CE" w14:paraId="4D71D0A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E35036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2CFC57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D6E0E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97F287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E3FEAF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525029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E1D33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E4ADD8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25F974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83B402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181AD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BC97BD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BA0147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73DBF4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E08493" w14:textId="77777777" w:rsidR="00DA01CE" w:rsidRPr="00DA01CE" w:rsidRDefault="00DA01CE" w:rsidP="00DA01CE">
            <w:pPr>
              <w:rPr>
                <w:sz w:val="20"/>
                <w:szCs w:val="20"/>
              </w:rPr>
            </w:pPr>
          </w:p>
        </w:tc>
      </w:tr>
      <w:tr w:rsidR="00DA01CE" w:rsidRPr="00DA01CE" w14:paraId="13DCD3FA" w14:textId="77777777" w:rsidTr="00DA01CE">
        <w:trPr>
          <w:trHeight w:val="435"/>
        </w:trPr>
        <w:tc>
          <w:tcPr>
            <w:tcW w:w="399" w:type="dxa"/>
            <w:vMerge/>
            <w:tcBorders>
              <w:top w:val="nil"/>
              <w:left w:val="single" w:sz="4" w:space="0" w:color="auto"/>
              <w:bottom w:val="single" w:sz="4" w:space="0" w:color="auto"/>
              <w:right w:val="single" w:sz="4" w:space="0" w:color="auto"/>
            </w:tcBorders>
            <w:vAlign w:val="center"/>
            <w:hideMark/>
          </w:tcPr>
          <w:p w14:paraId="79228ED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DCEAA6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6C9C5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DB5BA4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FB7EA0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998C7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ADC7F5" w14:textId="77777777" w:rsidR="00DA01CE" w:rsidRPr="00DA01CE" w:rsidRDefault="00DA01CE" w:rsidP="00DA01CE">
            <w:pPr>
              <w:rPr>
                <w:sz w:val="20"/>
                <w:szCs w:val="20"/>
              </w:rPr>
            </w:pPr>
          </w:p>
        </w:tc>
      </w:tr>
      <w:tr w:rsidR="00DA01CE" w:rsidRPr="00DA01CE" w14:paraId="640DDDD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9BCEC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FD232F2"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DF9618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31F5C60"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5278AAC"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8FF9A03"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1365.73</w:t>
            </w:r>
          </w:p>
        </w:tc>
        <w:tc>
          <w:tcPr>
            <w:tcW w:w="36" w:type="dxa"/>
            <w:vAlign w:val="center"/>
            <w:hideMark/>
          </w:tcPr>
          <w:p w14:paraId="60C44166" w14:textId="77777777" w:rsidR="00DA01CE" w:rsidRPr="00DA01CE" w:rsidRDefault="00DA01CE" w:rsidP="00DA01CE">
            <w:pPr>
              <w:rPr>
                <w:sz w:val="20"/>
                <w:szCs w:val="20"/>
              </w:rPr>
            </w:pPr>
          </w:p>
        </w:tc>
      </w:tr>
      <w:tr w:rsidR="00DA01CE" w:rsidRPr="00DA01CE" w14:paraId="70E0D83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305522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E2CBCF0"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59342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A33B65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CE6AAC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3179B7"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D1745E3"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4EF5355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CD3FCD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B97A0F0"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06197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C0CA57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C34333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9D001F"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71A81DF" w14:textId="77777777" w:rsidR="00DA01CE" w:rsidRPr="00DA01CE" w:rsidRDefault="00DA01CE" w:rsidP="00DA01CE">
            <w:pPr>
              <w:rPr>
                <w:sz w:val="20"/>
                <w:szCs w:val="20"/>
              </w:rPr>
            </w:pPr>
          </w:p>
        </w:tc>
      </w:tr>
      <w:tr w:rsidR="00DA01CE" w:rsidRPr="00DA01CE" w14:paraId="1EF80EE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00BD85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1767E7B"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DF137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FAB3D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5D12ED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FFE19A"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77E9A74" w14:textId="77777777" w:rsidR="00DA01CE" w:rsidRPr="00DA01CE" w:rsidRDefault="00DA01CE" w:rsidP="00DA01CE">
            <w:pPr>
              <w:rPr>
                <w:sz w:val="20"/>
                <w:szCs w:val="20"/>
              </w:rPr>
            </w:pPr>
          </w:p>
        </w:tc>
      </w:tr>
      <w:tr w:rsidR="00DA01CE" w:rsidRPr="00DA01CE" w14:paraId="3195F12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D5FDD8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1C24D5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61D355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994B37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B6643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82EF5A9"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2.46%</w:t>
            </w:r>
          </w:p>
        </w:tc>
        <w:tc>
          <w:tcPr>
            <w:tcW w:w="36" w:type="dxa"/>
            <w:vAlign w:val="center"/>
            <w:hideMark/>
          </w:tcPr>
          <w:p w14:paraId="7C9314E8" w14:textId="77777777" w:rsidR="00DA01CE" w:rsidRPr="00DA01CE" w:rsidRDefault="00DA01CE" w:rsidP="00DA01CE">
            <w:pPr>
              <w:rPr>
                <w:sz w:val="20"/>
                <w:szCs w:val="20"/>
              </w:rPr>
            </w:pPr>
          </w:p>
        </w:tc>
      </w:tr>
      <w:tr w:rsidR="00DA01CE" w:rsidRPr="00DA01CE" w14:paraId="12CF8F4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05256F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1DE1E3C"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13AD6F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9557C2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F8997E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952C52"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1D2107F"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16BB064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FB8B15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B7958CA"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4FF79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BDAADF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F504FC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110225"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28C2D84" w14:textId="77777777" w:rsidR="00DA01CE" w:rsidRPr="00DA01CE" w:rsidRDefault="00DA01CE" w:rsidP="00DA01CE">
            <w:pPr>
              <w:rPr>
                <w:sz w:val="20"/>
                <w:szCs w:val="20"/>
              </w:rPr>
            </w:pPr>
          </w:p>
        </w:tc>
      </w:tr>
      <w:tr w:rsidR="00DA01CE" w:rsidRPr="00DA01CE" w14:paraId="525BDCF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FEBDBA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6559E88"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AFA89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6E372E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EBB339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B84DB3"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F89BE72" w14:textId="77777777" w:rsidR="00DA01CE" w:rsidRPr="00DA01CE" w:rsidRDefault="00DA01CE" w:rsidP="00DA01CE">
            <w:pPr>
              <w:rPr>
                <w:sz w:val="20"/>
                <w:szCs w:val="20"/>
              </w:rPr>
            </w:pPr>
          </w:p>
        </w:tc>
      </w:tr>
      <w:tr w:rsidR="00DA01CE" w:rsidRPr="005C0845" w14:paraId="1DD503C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393A3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7A1556"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Sylfaen" w:hAnsi="Sylfaen" w:cs="Sylfaen"/>
                <w:b/>
                <w:bCs/>
                <w:color w:val="000000"/>
                <w:sz w:val="16"/>
                <w:szCs w:val="16"/>
                <w:u w:val="single"/>
              </w:rPr>
              <w:t>Նոր</w:t>
            </w:r>
            <w:r w:rsidRPr="00DA01CE">
              <w:rPr>
                <w:rFonts w:ascii="Arial Armenian" w:hAnsi="Arial Armenian" w:cs="Arial"/>
                <w:b/>
                <w:bCs/>
                <w:color w:val="000000"/>
                <w:sz w:val="16"/>
                <w:szCs w:val="16"/>
                <w:u w:val="single"/>
                <w:lang w:val="ru-RU"/>
              </w:rPr>
              <w:t xml:space="preserve"> </w:t>
            </w:r>
            <w:r w:rsidRPr="00DA01CE">
              <w:rPr>
                <w:rFonts w:ascii="Sylfaen" w:hAnsi="Sylfaen" w:cs="Sylfaen"/>
                <w:b/>
                <w:bCs/>
                <w:color w:val="000000"/>
                <w:sz w:val="16"/>
                <w:szCs w:val="16"/>
                <w:u w:val="single"/>
              </w:rPr>
              <w:t>ե</w:t>
            </w:r>
            <w:r w:rsidRPr="00DA01CE">
              <w:rPr>
                <w:rFonts w:ascii="Arial Armenian" w:hAnsi="Arial Armenian" w:cs="Arial"/>
                <w:b/>
                <w:bCs/>
                <w:color w:val="000000"/>
                <w:sz w:val="16"/>
                <w:szCs w:val="16"/>
                <w:u w:val="single"/>
                <w:lang w:val="ru-RU"/>
              </w:rPr>
              <w:t>/</w:t>
            </w:r>
            <w:r w:rsidRPr="00DA01CE">
              <w:rPr>
                <w:rFonts w:ascii="Sylfaen" w:hAnsi="Sylfaen" w:cs="Sylfaen"/>
                <w:b/>
                <w:bCs/>
                <w:color w:val="000000"/>
                <w:sz w:val="16"/>
                <w:szCs w:val="16"/>
                <w:u w:val="single"/>
              </w:rPr>
              <w:t>բետոնյա</w:t>
            </w:r>
            <w:r w:rsidRPr="00DA01CE">
              <w:rPr>
                <w:rFonts w:ascii="Arial Armenian" w:hAnsi="Arial Armenian" w:cs="Arial"/>
                <w:b/>
                <w:bCs/>
                <w:color w:val="000000"/>
                <w:sz w:val="16"/>
                <w:szCs w:val="16"/>
                <w:u w:val="single"/>
                <w:lang w:val="ru-RU"/>
              </w:rPr>
              <w:t xml:space="preserve"> </w:t>
            </w:r>
            <w:r w:rsidRPr="00DA01CE">
              <w:rPr>
                <w:rFonts w:ascii="Sylfaen" w:hAnsi="Sylfaen" w:cs="Sylfaen"/>
                <w:b/>
                <w:bCs/>
                <w:color w:val="000000"/>
                <w:sz w:val="16"/>
                <w:szCs w:val="16"/>
                <w:u w:val="single"/>
              </w:rPr>
              <w:t>հենապատ</w:t>
            </w:r>
            <w:r w:rsidRPr="00DA01CE">
              <w:rPr>
                <w:rFonts w:ascii="Arial Armenian" w:hAnsi="Arial Armenian" w:cs="Arial"/>
                <w:b/>
                <w:bCs/>
                <w:color w:val="000000"/>
                <w:sz w:val="16"/>
                <w:szCs w:val="16"/>
                <w:u w:val="single"/>
                <w:lang w:val="ru-RU"/>
              </w:rPr>
              <w:br/>
            </w:r>
            <w:r w:rsidRPr="00DA01CE">
              <w:rPr>
                <w:rFonts w:ascii="Arial Armenian" w:hAnsi="Arial Armenian" w:cs="Arial"/>
                <w:b/>
                <w:bCs/>
                <w:color w:val="000000"/>
                <w:sz w:val="16"/>
                <w:szCs w:val="16"/>
                <w:u w:val="single"/>
              </w:rPr>
              <w:t>h</w:t>
            </w:r>
            <w:r w:rsidRPr="00DA01CE">
              <w:rPr>
                <w:rFonts w:ascii="Arial Armenian" w:hAnsi="Arial Armenian" w:cs="Arial"/>
                <w:b/>
                <w:bCs/>
                <w:color w:val="000000"/>
                <w:sz w:val="16"/>
                <w:szCs w:val="16"/>
                <w:u w:val="single"/>
                <w:lang w:val="ru-RU"/>
              </w:rPr>
              <w:t>=1.2</w:t>
            </w:r>
            <w:r w:rsidRPr="00DA01CE">
              <w:rPr>
                <w:rFonts w:ascii="Sylfaen" w:hAnsi="Sylfaen" w:cs="Sylfaen"/>
                <w:b/>
                <w:bCs/>
                <w:color w:val="000000"/>
                <w:sz w:val="16"/>
                <w:szCs w:val="16"/>
                <w:u w:val="single"/>
              </w:rPr>
              <w:t>մ</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Новая</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подпорная</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стена</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из</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е</w:t>
            </w:r>
            <w:r w:rsidRPr="00DA01CE">
              <w:rPr>
                <w:rFonts w:ascii="Arial Armenian" w:hAnsi="Arial Armenian" w:cs="Arial"/>
                <w:b/>
                <w:bCs/>
                <w:color w:val="000000"/>
                <w:sz w:val="16"/>
                <w:szCs w:val="16"/>
                <w:u w:val="single"/>
                <w:lang w:val="ru-RU"/>
              </w:rPr>
              <w:t>/</w:t>
            </w:r>
            <w:r w:rsidRPr="00DA01CE">
              <w:rPr>
                <w:rFonts w:ascii="Calibri" w:hAnsi="Calibri" w:cs="Calibri"/>
                <w:b/>
                <w:bCs/>
                <w:color w:val="000000"/>
                <w:sz w:val="16"/>
                <w:szCs w:val="16"/>
                <w:u w:val="single"/>
                <w:lang w:val="ru-RU"/>
              </w:rPr>
              <w:t>бетона</w:t>
            </w:r>
            <w:r w:rsidRPr="00DA01CE">
              <w:rPr>
                <w:rFonts w:ascii="Arial Armenian" w:hAnsi="Arial Armenian" w:cs="Arial"/>
                <w:b/>
                <w:bCs/>
                <w:color w:val="000000"/>
                <w:sz w:val="16"/>
                <w:szCs w:val="16"/>
                <w:u w:val="single"/>
                <w:lang w:val="ru-RU"/>
              </w:rPr>
              <w:br/>
            </w:r>
            <w:r w:rsidRPr="00DA01CE">
              <w:rPr>
                <w:rFonts w:ascii="Calibri" w:hAnsi="Calibri" w:cs="Calibri"/>
                <w:b/>
                <w:bCs/>
                <w:color w:val="000000"/>
                <w:sz w:val="16"/>
                <w:szCs w:val="16"/>
                <w:u w:val="single"/>
                <w:lang w:val="ru-RU"/>
              </w:rPr>
              <w:t>высота</w:t>
            </w:r>
            <w:r w:rsidRPr="00DA01CE">
              <w:rPr>
                <w:rFonts w:ascii="Arial Armenian" w:hAnsi="Arial Armenian" w:cs="Arial"/>
                <w:b/>
                <w:bCs/>
                <w:color w:val="000000"/>
                <w:sz w:val="16"/>
                <w:szCs w:val="16"/>
                <w:u w:val="single"/>
                <w:lang w:val="ru-RU"/>
              </w:rPr>
              <w:t xml:space="preserve">=1.2 </w:t>
            </w:r>
            <w:r w:rsidRPr="00DA01CE">
              <w:rPr>
                <w:rFonts w:ascii="Calibri" w:hAnsi="Calibri" w:cs="Calibri"/>
                <w:b/>
                <w:bCs/>
                <w:color w:val="000000"/>
                <w:sz w:val="16"/>
                <w:szCs w:val="16"/>
                <w:u w:val="single"/>
                <w:lang w:val="ru-RU"/>
              </w:rPr>
              <w:t>м</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914C2C"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241C35"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5B107F"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94998C"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36" w:type="dxa"/>
            <w:vAlign w:val="center"/>
            <w:hideMark/>
          </w:tcPr>
          <w:p w14:paraId="05D37FA8" w14:textId="77777777" w:rsidR="00DA01CE" w:rsidRPr="00DA01CE" w:rsidRDefault="00DA01CE" w:rsidP="00DA01CE">
            <w:pPr>
              <w:rPr>
                <w:sz w:val="20"/>
                <w:szCs w:val="20"/>
                <w:lang w:val="ru-RU"/>
              </w:rPr>
            </w:pPr>
          </w:p>
        </w:tc>
      </w:tr>
      <w:tr w:rsidR="00DA01CE" w:rsidRPr="005C0845" w14:paraId="43A0205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FFFE362"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66C2EF81"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5F6B1DF3"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2B68D74F"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7018B7FB"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F57008E"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7BD48D6"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5620A9B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104B6D0"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5CE63F46"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816480F"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9D722F1"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2D6459EF"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DDAEC41"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52A66FED" w14:textId="77777777" w:rsidR="00DA01CE" w:rsidRPr="00DA01CE" w:rsidRDefault="00DA01CE" w:rsidP="00DA01CE">
            <w:pPr>
              <w:rPr>
                <w:sz w:val="20"/>
                <w:szCs w:val="20"/>
                <w:lang w:val="ru-RU"/>
              </w:rPr>
            </w:pPr>
          </w:p>
        </w:tc>
      </w:tr>
      <w:tr w:rsidR="00DA01CE" w:rsidRPr="005C0845" w14:paraId="1E7E5EC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E1CC546"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70C8F3CE"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83E1CD2"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31E48F37"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2856EC2D"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9AF40DB"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357E87A" w14:textId="77777777" w:rsidR="00DA01CE" w:rsidRPr="00DA01CE" w:rsidRDefault="00DA01CE" w:rsidP="00DA01CE">
            <w:pPr>
              <w:rPr>
                <w:sz w:val="20"/>
                <w:szCs w:val="20"/>
                <w:lang w:val="ru-RU"/>
              </w:rPr>
            </w:pPr>
          </w:p>
        </w:tc>
      </w:tr>
      <w:tr w:rsidR="00DA01CE" w:rsidRPr="00DA01CE" w14:paraId="75A2B19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068C3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3E4CB0"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մեխանիզմով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կողալիցքով</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механизмом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боковая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загрузка</w:t>
            </w:r>
          </w:p>
        </w:tc>
        <w:tc>
          <w:tcPr>
            <w:tcW w:w="620" w:type="dxa"/>
            <w:vMerge w:val="restart"/>
            <w:tcBorders>
              <w:top w:val="nil"/>
              <w:left w:val="single" w:sz="4" w:space="0" w:color="auto"/>
              <w:bottom w:val="single" w:sz="4" w:space="0" w:color="auto"/>
              <w:right w:val="single" w:sz="4" w:space="0" w:color="auto"/>
            </w:tcBorders>
            <w:vAlign w:val="center"/>
            <w:hideMark/>
          </w:tcPr>
          <w:p w14:paraId="2810B7A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6278F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46.575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C7091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B3EEF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31.94</w:t>
            </w:r>
          </w:p>
        </w:tc>
        <w:tc>
          <w:tcPr>
            <w:tcW w:w="36" w:type="dxa"/>
            <w:vAlign w:val="center"/>
            <w:hideMark/>
          </w:tcPr>
          <w:p w14:paraId="77E3B4F9" w14:textId="77777777" w:rsidR="00DA01CE" w:rsidRPr="00DA01CE" w:rsidRDefault="00DA01CE" w:rsidP="00DA01CE">
            <w:pPr>
              <w:rPr>
                <w:sz w:val="20"/>
                <w:szCs w:val="20"/>
              </w:rPr>
            </w:pPr>
          </w:p>
        </w:tc>
      </w:tr>
      <w:tr w:rsidR="00DA01CE" w:rsidRPr="00DA01CE" w14:paraId="6A4789E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D83AE8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FCAF4D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20A65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79937B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BFB032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7B3E3C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370F0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D3614D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5825C6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51EB99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C2090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E230F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C7CFCC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1FAF72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3E7585F" w14:textId="77777777" w:rsidR="00DA01CE" w:rsidRPr="00DA01CE" w:rsidRDefault="00DA01CE" w:rsidP="00DA01CE">
            <w:pPr>
              <w:rPr>
                <w:sz w:val="20"/>
                <w:szCs w:val="20"/>
              </w:rPr>
            </w:pPr>
          </w:p>
        </w:tc>
      </w:tr>
      <w:tr w:rsidR="00DA01CE" w:rsidRPr="00DA01CE" w14:paraId="3E0FCC0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ECB791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EF2400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8F14F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256D4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0DE135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989C3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3ADCFF6" w14:textId="77777777" w:rsidR="00DA01CE" w:rsidRPr="00DA01CE" w:rsidRDefault="00DA01CE" w:rsidP="00DA01CE">
            <w:pPr>
              <w:rPr>
                <w:sz w:val="20"/>
                <w:szCs w:val="20"/>
              </w:rPr>
            </w:pPr>
          </w:p>
        </w:tc>
      </w:tr>
      <w:tr w:rsidR="00DA01CE" w:rsidRPr="00DA01CE" w14:paraId="78466469"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12590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EEDF8C"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Գրունտի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մշակում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br/>
            </w:r>
            <w:r w:rsidRPr="00DA01CE">
              <w:rPr>
                <w:rFonts w:ascii="Calibri" w:hAnsi="Calibri" w:cs="Calibri"/>
                <w:color w:val="000000"/>
                <w:sz w:val="16"/>
                <w:szCs w:val="16"/>
              </w:rPr>
              <w:t>Обработка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почвы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p>
        </w:tc>
        <w:tc>
          <w:tcPr>
            <w:tcW w:w="620" w:type="dxa"/>
            <w:vMerge w:val="restart"/>
            <w:tcBorders>
              <w:top w:val="nil"/>
              <w:left w:val="single" w:sz="4" w:space="0" w:color="auto"/>
              <w:bottom w:val="single" w:sz="4" w:space="0" w:color="auto"/>
              <w:right w:val="single" w:sz="4" w:space="0" w:color="auto"/>
            </w:tcBorders>
            <w:vAlign w:val="center"/>
            <w:hideMark/>
          </w:tcPr>
          <w:p w14:paraId="5002F51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808D1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5.175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B1146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69837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17.70</w:t>
            </w:r>
          </w:p>
        </w:tc>
        <w:tc>
          <w:tcPr>
            <w:tcW w:w="36" w:type="dxa"/>
            <w:vAlign w:val="center"/>
            <w:hideMark/>
          </w:tcPr>
          <w:p w14:paraId="58E585AF" w14:textId="77777777" w:rsidR="00DA01CE" w:rsidRPr="00DA01CE" w:rsidRDefault="00DA01CE" w:rsidP="00DA01CE">
            <w:pPr>
              <w:rPr>
                <w:sz w:val="20"/>
                <w:szCs w:val="20"/>
              </w:rPr>
            </w:pPr>
          </w:p>
        </w:tc>
      </w:tr>
      <w:tr w:rsidR="00DA01CE" w:rsidRPr="00DA01CE" w14:paraId="2C0CDB6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F87082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A51A64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63C16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2FFC30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8E9638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C9CA55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7FA5E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EE69CF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449A64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87CE3E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402DA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230DA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ACF477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CF54F8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9F81FBE" w14:textId="77777777" w:rsidR="00DA01CE" w:rsidRPr="00DA01CE" w:rsidRDefault="00DA01CE" w:rsidP="00DA01CE">
            <w:pPr>
              <w:rPr>
                <w:sz w:val="20"/>
                <w:szCs w:val="20"/>
              </w:rPr>
            </w:pPr>
          </w:p>
        </w:tc>
      </w:tr>
      <w:tr w:rsidR="00DA01CE" w:rsidRPr="00DA01CE" w14:paraId="41162D1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02124A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288AC0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3B942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8B07F2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60BD2B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E9F899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6DB71A" w14:textId="77777777" w:rsidR="00DA01CE" w:rsidRPr="00DA01CE" w:rsidRDefault="00DA01CE" w:rsidP="00DA01CE">
            <w:pPr>
              <w:rPr>
                <w:sz w:val="20"/>
                <w:szCs w:val="20"/>
              </w:rPr>
            </w:pPr>
          </w:p>
        </w:tc>
      </w:tr>
      <w:tr w:rsidR="00DA01CE" w:rsidRPr="00DA01CE" w14:paraId="5542DBD9"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CCEAF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5E686E"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Խճի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նախապատրաստական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10</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br w:type="page"/>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глины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2AD9435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type="page"/>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F9325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5.670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0D870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9.57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02EE5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54.29</w:t>
            </w:r>
          </w:p>
        </w:tc>
        <w:tc>
          <w:tcPr>
            <w:tcW w:w="36" w:type="dxa"/>
            <w:vAlign w:val="center"/>
            <w:hideMark/>
          </w:tcPr>
          <w:p w14:paraId="477E59AB" w14:textId="77777777" w:rsidR="00DA01CE" w:rsidRPr="00DA01CE" w:rsidRDefault="00DA01CE" w:rsidP="00DA01CE">
            <w:pPr>
              <w:rPr>
                <w:sz w:val="20"/>
                <w:szCs w:val="20"/>
              </w:rPr>
            </w:pPr>
          </w:p>
        </w:tc>
      </w:tr>
      <w:tr w:rsidR="00DA01CE" w:rsidRPr="00DA01CE" w14:paraId="6C0603D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0F8EEC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8EDCF3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33594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AF4FE7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3D2F6D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F55822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700F4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B37C4F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DCEE13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4A1FFB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DC3DC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D3A4EB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0EA730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4BEEB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11E981" w14:textId="77777777" w:rsidR="00DA01CE" w:rsidRPr="00DA01CE" w:rsidRDefault="00DA01CE" w:rsidP="00DA01CE">
            <w:pPr>
              <w:rPr>
                <w:sz w:val="20"/>
                <w:szCs w:val="20"/>
              </w:rPr>
            </w:pPr>
          </w:p>
        </w:tc>
      </w:tr>
      <w:tr w:rsidR="00DA01CE" w:rsidRPr="00DA01CE" w14:paraId="737692D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58B2B8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7122CB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4B462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5CFD4F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129A63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5DAD62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755D91A" w14:textId="77777777" w:rsidR="00DA01CE" w:rsidRPr="00DA01CE" w:rsidRDefault="00DA01CE" w:rsidP="00DA01CE">
            <w:pPr>
              <w:rPr>
                <w:sz w:val="20"/>
                <w:szCs w:val="20"/>
              </w:rPr>
            </w:pPr>
          </w:p>
        </w:tc>
      </w:tr>
      <w:tr w:rsidR="00DA01CE" w:rsidRPr="00DA01CE" w14:paraId="294C505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ECE8A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A6035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Երկաթբետոնե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հիմնային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հեծանների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B-20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բետոնով</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t>20-40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չափաբաժնի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խիճով</w:t>
            </w:r>
            <w:r w:rsidRPr="00DA01CE">
              <w:rPr>
                <w:rFonts w:ascii="Arial Armenian" w:hAnsi="Arial Armenian" w:cs="Arial"/>
                <w:color w:val="000000"/>
                <w:sz w:val="16"/>
                <w:szCs w:val="16"/>
              </w:rPr>
              <w:br/>
            </w:r>
            <w:r w:rsidRPr="00DA01CE">
              <w:rPr>
                <w:rFonts w:ascii="Calibri" w:hAnsi="Calibri" w:cs="Calibri"/>
                <w:color w:val="000000"/>
                <w:sz w:val="16"/>
                <w:szCs w:val="16"/>
              </w:rPr>
              <w:t>Реализация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железобетонных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основных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колес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-20, </w:t>
            </w:r>
            <w:r w:rsidRPr="00DA01CE">
              <w:rPr>
                <w:rFonts w:ascii="Calibri" w:hAnsi="Calibri" w:cs="Calibri"/>
                <w:color w:val="000000"/>
                <w:sz w:val="16"/>
                <w:szCs w:val="16"/>
              </w:rPr>
              <w:t>гравия</w:t>
            </w:r>
            <w:r w:rsidRPr="00DA01CE">
              <w:rPr>
                <w:rFonts w:ascii="Arial Armenian" w:hAnsi="Arial Armenian" w:cs="Arial"/>
                <w:color w:val="000000"/>
                <w:sz w:val="16"/>
                <w:szCs w:val="16"/>
              </w:rPr>
              <w:t xml:space="preserve"> 20-40 </w:t>
            </w:r>
            <w:r w:rsidRPr="00DA01CE">
              <w:rPr>
                <w:rFonts w:ascii="Calibri" w:hAnsi="Calibri" w:cs="Calibri"/>
                <w:color w:val="000000"/>
                <w:sz w:val="16"/>
                <w:szCs w:val="16"/>
              </w:rPr>
              <w:t>мм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20DB150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C32B2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28.350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5C319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85.96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E667C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2436.87</w:t>
            </w:r>
          </w:p>
        </w:tc>
        <w:tc>
          <w:tcPr>
            <w:tcW w:w="36" w:type="dxa"/>
            <w:vAlign w:val="center"/>
            <w:hideMark/>
          </w:tcPr>
          <w:p w14:paraId="76294BC2" w14:textId="77777777" w:rsidR="00DA01CE" w:rsidRPr="00DA01CE" w:rsidRDefault="00DA01CE" w:rsidP="00DA01CE">
            <w:pPr>
              <w:rPr>
                <w:sz w:val="20"/>
                <w:szCs w:val="20"/>
              </w:rPr>
            </w:pPr>
          </w:p>
        </w:tc>
      </w:tr>
      <w:tr w:rsidR="00DA01CE" w:rsidRPr="00DA01CE" w14:paraId="4CD981D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FB2944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0EF925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CD8A3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53D2B4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6B37E4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F00E22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F1DDE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F474AD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F57CA8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602B08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03B306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9BD38A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B328EC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9CE9D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7C30298" w14:textId="77777777" w:rsidR="00DA01CE" w:rsidRPr="00DA01CE" w:rsidRDefault="00DA01CE" w:rsidP="00DA01CE">
            <w:pPr>
              <w:rPr>
                <w:sz w:val="20"/>
                <w:szCs w:val="20"/>
              </w:rPr>
            </w:pPr>
          </w:p>
        </w:tc>
      </w:tr>
      <w:tr w:rsidR="00DA01CE" w:rsidRPr="00DA01CE" w14:paraId="389BE6CE" w14:textId="77777777" w:rsidTr="00DA01CE">
        <w:trPr>
          <w:trHeight w:val="585"/>
        </w:trPr>
        <w:tc>
          <w:tcPr>
            <w:tcW w:w="399" w:type="dxa"/>
            <w:vMerge/>
            <w:tcBorders>
              <w:top w:val="nil"/>
              <w:left w:val="single" w:sz="4" w:space="0" w:color="auto"/>
              <w:bottom w:val="single" w:sz="4" w:space="0" w:color="auto"/>
              <w:right w:val="single" w:sz="4" w:space="0" w:color="auto"/>
            </w:tcBorders>
            <w:vAlign w:val="center"/>
            <w:hideMark/>
          </w:tcPr>
          <w:p w14:paraId="7D103C0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2DCC64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AF0F2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8E5D73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47D1BD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A2B57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31786D2" w14:textId="77777777" w:rsidR="00DA01CE" w:rsidRPr="00DA01CE" w:rsidRDefault="00DA01CE" w:rsidP="00DA01CE">
            <w:pPr>
              <w:rPr>
                <w:sz w:val="20"/>
                <w:szCs w:val="20"/>
              </w:rPr>
            </w:pPr>
          </w:p>
        </w:tc>
      </w:tr>
      <w:tr w:rsidR="00DA01CE" w:rsidRPr="00DA01CE" w14:paraId="21F6B8E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F22F6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104BB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vAlign w:val="center"/>
            <w:hideMark/>
          </w:tcPr>
          <w:p w14:paraId="2136980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72525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0.3357</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CE276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355.70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CB6D8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119.39</w:t>
            </w:r>
          </w:p>
        </w:tc>
        <w:tc>
          <w:tcPr>
            <w:tcW w:w="36" w:type="dxa"/>
            <w:vAlign w:val="center"/>
            <w:hideMark/>
          </w:tcPr>
          <w:p w14:paraId="34364B62" w14:textId="77777777" w:rsidR="00DA01CE" w:rsidRPr="00DA01CE" w:rsidRDefault="00DA01CE" w:rsidP="00DA01CE">
            <w:pPr>
              <w:rPr>
                <w:sz w:val="20"/>
                <w:szCs w:val="20"/>
              </w:rPr>
            </w:pPr>
          </w:p>
        </w:tc>
      </w:tr>
      <w:tr w:rsidR="00DA01CE" w:rsidRPr="00DA01CE" w14:paraId="2E8F1B1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121637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8F2BB3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0593D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05449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D2467F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B60B4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ADCAAB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FB4367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30EC95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9502C1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B7208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367B62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CC3F19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17747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DBA775" w14:textId="77777777" w:rsidR="00DA01CE" w:rsidRPr="00DA01CE" w:rsidRDefault="00DA01CE" w:rsidP="00DA01CE">
            <w:pPr>
              <w:rPr>
                <w:sz w:val="20"/>
                <w:szCs w:val="20"/>
              </w:rPr>
            </w:pPr>
          </w:p>
        </w:tc>
      </w:tr>
      <w:tr w:rsidR="00DA01CE" w:rsidRPr="00DA01CE" w14:paraId="561BA4B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F9AD3A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1B6150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511D9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FE8C2E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F89253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65124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F7B3E8F" w14:textId="77777777" w:rsidR="00DA01CE" w:rsidRPr="00DA01CE" w:rsidRDefault="00DA01CE" w:rsidP="00DA01CE">
            <w:pPr>
              <w:rPr>
                <w:sz w:val="20"/>
                <w:szCs w:val="20"/>
              </w:rPr>
            </w:pPr>
          </w:p>
        </w:tc>
      </w:tr>
      <w:tr w:rsidR="00DA01CE" w:rsidRPr="00DA01CE" w14:paraId="1C34640E"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8B56E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92966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620" w:type="dxa"/>
            <w:vMerge w:val="restart"/>
            <w:tcBorders>
              <w:top w:val="nil"/>
              <w:left w:val="single" w:sz="4" w:space="0" w:color="auto"/>
              <w:bottom w:val="single" w:sz="4" w:space="0" w:color="auto"/>
              <w:right w:val="single" w:sz="4" w:space="0" w:color="auto"/>
            </w:tcBorders>
            <w:vAlign w:val="center"/>
            <w:hideMark/>
          </w:tcPr>
          <w:p w14:paraId="43A0618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C9704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0.3227</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E5022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393.21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913C9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126.87</w:t>
            </w:r>
          </w:p>
        </w:tc>
        <w:tc>
          <w:tcPr>
            <w:tcW w:w="36" w:type="dxa"/>
            <w:vAlign w:val="center"/>
            <w:hideMark/>
          </w:tcPr>
          <w:p w14:paraId="16CEF25C" w14:textId="77777777" w:rsidR="00DA01CE" w:rsidRPr="00DA01CE" w:rsidRDefault="00DA01CE" w:rsidP="00DA01CE">
            <w:pPr>
              <w:rPr>
                <w:sz w:val="20"/>
                <w:szCs w:val="20"/>
              </w:rPr>
            </w:pPr>
          </w:p>
        </w:tc>
      </w:tr>
      <w:tr w:rsidR="00DA01CE" w:rsidRPr="00DA01CE" w14:paraId="6749BF0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0EF1C2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0176D9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D5066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62E27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C96319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F84EB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8F0571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705220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332802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36B47B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ABE2E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E2C3EB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26FA07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6AE97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8C4379" w14:textId="77777777" w:rsidR="00DA01CE" w:rsidRPr="00DA01CE" w:rsidRDefault="00DA01CE" w:rsidP="00DA01CE">
            <w:pPr>
              <w:rPr>
                <w:sz w:val="20"/>
                <w:szCs w:val="20"/>
              </w:rPr>
            </w:pPr>
          </w:p>
        </w:tc>
      </w:tr>
      <w:tr w:rsidR="00DA01CE" w:rsidRPr="00DA01CE" w14:paraId="6FBC1E2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AF6E1F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C47E43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0B45B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7F0DC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9401B8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B6DDA0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051DDF0" w14:textId="77777777" w:rsidR="00DA01CE" w:rsidRPr="00DA01CE" w:rsidRDefault="00DA01CE" w:rsidP="00DA01CE">
            <w:pPr>
              <w:rPr>
                <w:sz w:val="20"/>
                <w:szCs w:val="20"/>
              </w:rPr>
            </w:pPr>
          </w:p>
        </w:tc>
      </w:tr>
      <w:tr w:rsidR="00DA01CE" w:rsidRPr="00DA01CE" w14:paraId="091839E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DD691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15E76F"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Ե</w:t>
            </w:r>
            <w:r w:rsidRPr="00DA01CE">
              <w:rPr>
                <w:rFonts w:ascii="Arial Armenian" w:hAnsi="Arial Armenian" w:cs="Arial"/>
                <w:color w:val="000000"/>
                <w:sz w:val="16"/>
                <w:szCs w:val="16"/>
                <w:lang w:val="ru-RU"/>
              </w:rPr>
              <w:t>/</w:t>
            </w:r>
            <w:r w:rsidRPr="00DA01CE">
              <w:rPr>
                <w:rFonts w:ascii="Sylfaen" w:hAnsi="Sylfaen" w:cs="Sylfaen"/>
                <w:color w:val="000000"/>
                <w:sz w:val="16"/>
                <w:szCs w:val="16"/>
              </w:rPr>
              <w:t>բ</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հենապատի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կառուցում</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rPr>
              <w:t>B</w:t>
            </w:r>
            <w:r w:rsidRPr="00DA01CE">
              <w:rPr>
                <w:rFonts w:ascii="Arial Armenian" w:hAnsi="Arial Armenian" w:cs="Arial"/>
                <w:color w:val="000000"/>
                <w:sz w:val="16"/>
                <w:szCs w:val="16"/>
                <w:lang w:val="ru-RU"/>
              </w:rPr>
              <w:t xml:space="preserve">15 </w:t>
            </w:r>
            <w:r w:rsidRPr="00DA01CE">
              <w:rPr>
                <w:rFonts w:ascii="Sylfaen" w:hAnsi="Sylfaen" w:cs="Sylfaen"/>
                <w:color w:val="000000"/>
                <w:sz w:val="16"/>
                <w:szCs w:val="16"/>
              </w:rPr>
              <w:t>դասի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բետոնից</w:t>
            </w:r>
            <w:r w:rsidRPr="00DA01CE">
              <w:rPr>
                <w:rFonts w:ascii="Arial Armenian" w:hAnsi="Arial Armenian" w:cs="Arial"/>
                <w:color w:val="000000"/>
                <w:sz w:val="16"/>
                <w:szCs w:val="16"/>
                <w:lang w:val="ru-RU"/>
              </w:rPr>
              <w:t xml:space="preserve"> </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Строительство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подпорной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стенки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Е</w:t>
            </w:r>
            <w:r w:rsidRPr="00DA01CE">
              <w:rPr>
                <w:rFonts w:ascii="Arial Armenian" w:hAnsi="Arial Armenian" w:cs="Arial"/>
                <w:color w:val="000000"/>
                <w:sz w:val="16"/>
                <w:szCs w:val="16"/>
                <w:lang w:val="ru-RU"/>
              </w:rPr>
              <w:t>/</w:t>
            </w:r>
            <w:r w:rsidRPr="00DA01CE">
              <w:rPr>
                <w:rFonts w:ascii="Calibri" w:hAnsi="Calibri" w:cs="Calibri"/>
                <w:color w:val="000000"/>
                <w:sz w:val="16"/>
                <w:szCs w:val="16"/>
                <w:lang w:val="ru-RU"/>
              </w:rPr>
              <w:t>Б</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из</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бетона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класса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w:t>
            </w:r>
            <w:r w:rsidRPr="00DA01CE">
              <w:rPr>
                <w:rFonts w:ascii="Arial Armenian" w:hAnsi="Arial Armenian" w:cs="Arial"/>
                <w:color w:val="000000"/>
                <w:sz w:val="16"/>
                <w:szCs w:val="16"/>
                <w:lang w:val="ru-RU"/>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5C50C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930E9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22.680</w:t>
            </w:r>
          </w:p>
        </w:tc>
        <w:tc>
          <w:tcPr>
            <w:tcW w:w="9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A3E19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70.88</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1342A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1607.46</w:t>
            </w:r>
          </w:p>
        </w:tc>
        <w:tc>
          <w:tcPr>
            <w:tcW w:w="36" w:type="dxa"/>
            <w:vAlign w:val="center"/>
            <w:hideMark/>
          </w:tcPr>
          <w:p w14:paraId="09F14CB4" w14:textId="77777777" w:rsidR="00DA01CE" w:rsidRPr="00DA01CE" w:rsidRDefault="00DA01CE" w:rsidP="00DA01CE">
            <w:pPr>
              <w:rPr>
                <w:sz w:val="20"/>
                <w:szCs w:val="20"/>
              </w:rPr>
            </w:pPr>
          </w:p>
        </w:tc>
      </w:tr>
      <w:tr w:rsidR="00DA01CE" w:rsidRPr="00DA01CE" w14:paraId="4F2ACF2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171583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450EF0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EF6F6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F90E7A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514D95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E21A32"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6C13D04B"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75C7C0A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85AA3A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844066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B61F4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DB487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C784E0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5751D8"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66EB8E87" w14:textId="77777777" w:rsidR="00DA01CE" w:rsidRPr="00DA01CE" w:rsidRDefault="00DA01CE" w:rsidP="00DA01CE">
            <w:pPr>
              <w:rPr>
                <w:sz w:val="20"/>
                <w:szCs w:val="20"/>
              </w:rPr>
            </w:pPr>
          </w:p>
        </w:tc>
      </w:tr>
      <w:tr w:rsidR="00DA01CE" w:rsidRPr="00DA01CE" w14:paraId="6C0BE3E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B37EC2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B6AF09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9C2CE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272F97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FD97E3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CB9CA2"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5F44C379" w14:textId="77777777" w:rsidR="00DA01CE" w:rsidRPr="00DA01CE" w:rsidRDefault="00DA01CE" w:rsidP="00DA01CE">
            <w:pPr>
              <w:rPr>
                <w:sz w:val="20"/>
                <w:szCs w:val="20"/>
              </w:rPr>
            </w:pPr>
          </w:p>
        </w:tc>
      </w:tr>
      <w:tr w:rsidR="00DA01CE" w:rsidRPr="00DA01CE" w14:paraId="0474F12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F32104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EA7FA4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38E78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B181F2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770230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FC0FFF"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47FE5E50" w14:textId="77777777" w:rsidR="00DA01CE" w:rsidRPr="00DA01CE" w:rsidRDefault="00DA01CE" w:rsidP="00DA01CE">
            <w:pPr>
              <w:rPr>
                <w:sz w:val="20"/>
                <w:szCs w:val="20"/>
              </w:rPr>
            </w:pPr>
          </w:p>
        </w:tc>
      </w:tr>
      <w:tr w:rsidR="00DA01CE" w:rsidRPr="00DA01CE" w14:paraId="539D355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53AFE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8FB86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Ամրան</w:t>
            </w:r>
            <w:r w:rsidRPr="00DA01CE">
              <w:rPr>
                <w:rFonts w:ascii="Arial Armenian" w:hAnsi="Arial Armenian" w:cs="Arial"/>
                <w:color w:val="000000"/>
                <w:sz w:val="16"/>
                <w:szCs w:val="16"/>
              </w:rPr>
              <w:t xml:space="preserve"> A500c</w:t>
            </w:r>
            <w:r w:rsidRPr="00DA01CE">
              <w:rPr>
                <w:rFonts w:ascii="Arial Armenian" w:hAnsi="Arial Armenian" w:cs="Arial"/>
                <w:color w:val="000000"/>
                <w:sz w:val="16"/>
                <w:szCs w:val="16"/>
              </w:rPr>
              <w:br/>
            </w:r>
            <w:r w:rsidRPr="00DA01CE">
              <w:rPr>
                <w:rFonts w:ascii="Calibri" w:hAnsi="Calibri" w:cs="Calibri"/>
                <w:color w:val="000000"/>
                <w:sz w:val="16"/>
                <w:szCs w:val="16"/>
              </w:rPr>
              <w:t>Амран</w:t>
            </w:r>
            <w:r w:rsidRPr="00DA01CE">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vAlign w:val="center"/>
            <w:hideMark/>
          </w:tcPr>
          <w:p w14:paraId="12A2744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53A35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1.28273</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AEB28D"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355.70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0492A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456.27</w:t>
            </w:r>
          </w:p>
        </w:tc>
        <w:tc>
          <w:tcPr>
            <w:tcW w:w="36" w:type="dxa"/>
            <w:vAlign w:val="center"/>
            <w:hideMark/>
          </w:tcPr>
          <w:p w14:paraId="3B7A084D" w14:textId="77777777" w:rsidR="00DA01CE" w:rsidRPr="00DA01CE" w:rsidRDefault="00DA01CE" w:rsidP="00DA01CE">
            <w:pPr>
              <w:rPr>
                <w:sz w:val="20"/>
                <w:szCs w:val="20"/>
              </w:rPr>
            </w:pPr>
          </w:p>
        </w:tc>
      </w:tr>
      <w:tr w:rsidR="00DA01CE" w:rsidRPr="00DA01CE" w14:paraId="2EE5D52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113E30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2F98BF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7C39D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AC380D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93193A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F9B98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04EECF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0432A8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22E80E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D13C19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F65CA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B4D3F4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D801FC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750624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D7D640" w14:textId="77777777" w:rsidR="00DA01CE" w:rsidRPr="00DA01CE" w:rsidRDefault="00DA01CE" w:rsidP="00DA01CE">
            <w:pPr>
              <w:rPr>
                <w:sz w:val="20"/>
                <w:szCs w:val="20"/>
              </w:rPr>
            </w:pPr>
          </w:p>
        </w:tc>
      </w:tr>
      <w:tr w:rsidR="00DA01CE" w:rsidRPr="00DA01CE" w14:paraId="01E3083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BC2FEE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2BA459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0D02A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12CAFF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A67800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FA6881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2BEEEFC" w14:textId="77777777" w:rsidR="00DA01CE" w:rsidRPr="00DA01CE" w:rsidRDefault="00DA01CE" w:rsidP="00DA01CE">
            <w:pPr>
              <w:rPr>
                <w:sz w:val="20"/>
                <w:szCs w:val="20"/>
              </w:rPr>
            </w:pPr>
          </w:p>
        </w:tc>
      </w:tr>
      <w:tr w:rsidR="00DA01CE" w:rsidRPr="00DA01CE" w14:paraId="642FDD6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BF41E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9</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503AE6"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Ամրալար</w:t>
            </w:r>
            <w:r w:rsidRPr="00DA01CE">
              <w:rPr>
                <w:rFonts w:ascii="Arial Armenian" w:hAnsi="Arial Armenian" w:cs="Arial"/>
                <w:color w:val="000000"/>
                <w:sz w:val="16"/>
                <w:szCs w:val="16"/>
              </w:rPr>
              <w:t xml:space="preserve"> Al</w:t>
            </w:r>
            <w:r w:rsidRPr="00DA01CE">
              <w:rPr>
                <w:rFonts w:ascii="Arial Armenian" w:hAnsi="Arial Armenian" w:cs="Arial"/>
                <w:color w:val="000000"/>
                <w:sz w:val="16"/>
                <w:szCs w:val="16"/>
              </w:rPr>
              <w:br/>
            </w:r>
            <w:r w:rsidRPr="00DA01CE">
              <w:rPr>
                <w:rFonts w:ascii="Calibri" w:hAnsi="Calibri" w:cs="Calibri"/>
                <w:color w:val="000000"/>
                <w:sz w:val="16"/>
                <w:szCs w:val="16"/>
              </w:rPr>
              <w:t>Провод</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w:t>
            </w:r>
            <w:r w:rsidRPr="00DA01CE">
              <w:rPr>
                <w:rFonts w:ascii="Arial Armenian" w:hAnsi="Arial Armenian" w:cs="Arial"/>
                <w:color w:val="000000"/>
                <w:sz w:val="16"/>
                <w:szCs w:val="16"/>
              </w:rPr>
              <w:t>l</w:t>
            </w:r>
          </w:p>
        </w:tc>
        <w:tc>
          <w:tcPr>
            <w:tcW w:w="620" w:type="dxa"/>
            <w:vMerge w:val="restart"/>
            <w:tcBorders>
              <w:top w:val="nil"/>
              <w:left w:val="single" w:sz="4" w:space="0" w:color="auto"/>
              <w:bottom w:val="single" w:sz="4" w:space="0" w:color="auto"/>
              <w:right w:val="single" w:sz="4" w:space="0" w:color="auto"/>
            </w:tcBorders>
            <w:vAlign w:val="center"/>
            <w:hideMark/>
          </w:tcPr>
          <w:p w14:paraId="79F05D6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3BF5B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0.018</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4E111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393.21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F1C41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7.08</w:t>
            </w:r>
          </w:p>
        </w:tc>
        <w:tc>
          <w:tcPr>
            <w:tcW w:w="36" w:type="dxa"/>
            <w:vAlign w:val="center"/>
            <w:hideMark/>
          </w:tcPr>
          <w:p w14:paraId="46FC9D6B" w14:textId="77777777" w:rsidR="00DA01CE" w:rsidRPr="00DA01CE" w:rsidRDefault="00DA01CE" w:rsidP="00DA01CE">
            <w:pPr>
              <w:rPr>
                <w:sz w:val="20"/>
                <w:szCs w:val="20"/>
              </w:rPr>
            </w:pPr>
          </w:p>
        </w:tc>
      </w:tr>
      <w:tr w:rsidR="00DA01CE" w:rsidRPr="00DA01CE" w14:paraId="2E061E8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B4D6F7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4BAFBA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4552F6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30948C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63AE95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178F8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E9A90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14F2C2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BCCEDB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FC9525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679B0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6B459A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FE129C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0C684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309FD81" w14:textId="77777777" w:rsidR="00DA01CE" w:rsidRPr="00DA01CE" w:rsidRDefault="00DA01CE" w:rsidP="00DA01CE">
            <w:pPr>
              <w:rPr>
                <w:sz w:val="20"/>
                <w:szCs w:val="20"/>
              </w:rPr>
            </w:pPr>
          </w:p>
        </w:tc>
      </w:tr>
      <w:tr w:rsidR="00DA01CE" w:rsidRPr="00DA01CE" w14:paraId="41735B2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55DE2C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DD0F95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FAD97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675C06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E62701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7382F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751354" w14:textId="77777777" w:rsidR="00DA01CE" w:rsidRPr="00DA01CE" w:rsidRDefault="00DA01CE" w:rsidP="00DA01CE">
            <w:pPr>
              <w:rPr>
                <w:sz w:val="20"/>
                <w:szCs w:val="20"/>
              </w:rPr>
            </w:pPr>
          </w:p>
        </w:tc>
      </w:tr>
      <w:tr w:rsidR="00DA01CE" w:rsidRPr="00DA01CE" w14:paraId="1D8EFBCE"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7DA92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CE6AB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Ջրամեկուսացում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բիտումի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տաք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կրկնակի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քսուկով</w:t>
            </w:r>
            <w:r w:rsidRPr="00DA01CE">
              <w:rPr>
                <w:rFonts w:ascii="Arial Armenian" w:hAnsi="Arial Armenian" w:cs="Arial"/>
                <w:color w:val="000000"/>
                <w:sz w:val="16"/>
                <w:szCs w:val="16"/>
              </w:rPr>
              <w:br/>
            </w:r>
            <w:r w:rsidRPr="00DA01CE">
              <w:rPr>
                <w:rFonts w:ascii="Calibri" w:hAnsi="Calibri" w:cs="Calibri"/>
                <w:color w:val="000000"/>
                <w:sz w:val="16"/>
                <w:szCs w:val="16"/>
              </w:rPr>
              <w:t>Гидроизоляция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двойным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горячего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битума</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E202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8F304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66.20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3BC8B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1.24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8F114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82.33</w:t>
            </w:r>
          </w:p>
        </w:tc>
        <w:tc>
          <w:tcPr>
            <w:tcW w:w="36" w:type="dxa"/>
            <w:vAlign w:val="center"/>
            <w:hideMark/>
          </w:tcPr>
          <w:p w14:paraId="7D96CEF8" w14:textId="77777777" w:rsidR="00DA01CE" w:rsidRPr="00DA01CE" w:rsidRDefault="00DA01CE" w:rsidP="00DA01CE">
            <w:pPr>
              <w:rPr>
                <w:sz w:val="20"/>
                <w:szCs w:val="20"/>
              </w:rPr>
            </w:pPr>
          </w:p>
        </w:tc>
      </w:tr>
      <w:tr w:rsidR="00DA01CE" w:rsidRPr="00DA01CE" w14:paraId="1790BCA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15EBD1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A89F2F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3B3AD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4BF6E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D4B143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453733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77309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C40C3E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6A1D5F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99A3E4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53B93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FF5CFF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43743A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72AC46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EBE0E8C" w14:textId="77777777" w:rsidR="00DA01CE" w:rsidRPr="00DA01CE" w:rsidRDefault="00DA01CE" w:rsidP="00DA01CE">
            <w:pPr>
              <w:rPr>
                <w:sz w:val="20"/>
                <w:szCs w:val="20"/>
              </w:rPr>
            </w:pPr>
          </w:p>
        </w:tc>
      </w:tr>
      <w:tr w:rsidR="00DA01CE" w:rsidRPr="00DA01CE" w14:paraId="52276BB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BA7A9B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A25B70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EC601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2E26B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B8F4F3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DD93B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78C4EC" w14:textId="77777777" w:rsidR="00DA01CE" w:rsidRPr="00DA01CE" w:rsidRDefault="00DA01CE" w:rsidP="00DA01CE">
            <w:pPr>
              <w:rPr>
                <w:sz w:val="20"/>
                <w:szCs w:val="20"/>
              </w:rPr>
            </w:pPr>
          </w:p>
        </w:tc>
      </w:tr>
      <w:tr w:rsidR="00DA01CE" w:rsidRPr="00DA01CE" w14:paraId="4CAFEE3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5C77D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6D5E12"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Բնահողի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ետլիցք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տոփանումով</w:t>
            </w:r>
            <w:r w:rsidRPr="00DA01CE">
              <w:rPr>
                <w:rFonts w:ascii="Arial Armenian" w:hAnsi="Arial Armenian" w:cs="Arial"/>
                <w:color w:val="000000"/>
                <w:sz w:val="16"/>
                <w:szCs w:val="16"/>
              </w:rPr>
              <w:br/>
            </w:r>
            <w:r w:rsidRPr="00DA01CE">
              <w:rPr>
                <w:rFonts w:ascii="Calibri" w:hAnsi="Calibri" w:cs="Calibri"/>
                <w:color w:val="000000"/>
                <w:sz w:val="16"/>
                <w:szCs w:val="16"/>
              </w:rPr>
              <w:t>Обратная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засыпка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грунта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вручную</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притаптывание</w:t>
            </w:r>
          </w:p>
        </w:tc>
        <w:tc>
          <w:tcPr>
            <w:tcW w:w="620" w:type="dxa"/>
            <w:vMerge w:val="restart"/>
            <w:tcBorders>
              <w:top w:val="nil"/>
              <w:left w:val="single" w:sz="4" w:space="0" w:color="auto"/>
              <w:bottom w:val="single" w:sz="4" w:space="0" w:color="auto"/>
              <w:right w:val="single" w:sz="4" w:space="0" w:color="auto"/>
            </w:tcBorders>
            <w:vAlign w:val="center"/>
            <w:hideMark/>
          </w:tcPr>
          <w:p w14:paraId="51BECDE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ECF59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17.73</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96C5A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294DB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30.98</w:t>
            </w:r>
          </w:p>
        </w:tc>
        <w:tc>
          <w:tcPr>
            <w:tcW w:w="36" w:type="dxa"/>
            <w:vAlign w:val="center"/>
            <w:hideMark/>
          </w:tcPr>
          <w:p w14:paraId="329657B8" w14:textId="77777777" w:rsidR="00DA01CE" w:rsidRPr="00DA01CE" w:rsidRDefault="00DA01CE" w:rsidP="00DA01CE">
            <w:pPr>
              <w:rPr>
                <w:sz w:val="20"/>
                <w:szCs w:val="20"/>
              </w:rPr>
            </w:pPr>
          </w:p>
        </w:tc>
      </w:tr>
      <w:tr w:rsidR="00DA01CE" w:rsidRPr="00DA01CE" w14:paraId="0D3DE20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452423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2C3257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80951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6E3F41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218B9D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9DC3F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73E5A6"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246AB9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A140BE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E19074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38829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F687E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FC7EFB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4455BE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3E2E3B7" w14:textId="77777777" w:rsidR="00DA01CE" w:rsidRPr="00DA01CE" w:rsidRDefault="00DA01CE" w:rsidP="00DA01CE">
            <w:pPr>
              <w:rPr>
                <w:sz w:val="20"/>
                <w:szCs w:val="20"/>
              </w:rPr>
            </w:pPr>
          </w:p>
        </w:tc>
      </w:tr>
      <w:tr w:rsidR="00DA01CE" w:rsidRPr="00DA01CE" w14:paraId="4C0CB0C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C30831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C22B42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66BE2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2997A3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4F1811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F240B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BA9CC3A" w14:textId="77777777" w:rsidR="00DA01CE" w:rsidRPr="00DA01CE" w:rsidRDefault="00DA01CE" w:rsidP="00DA01CE">
            <w:pPr>
              <w:rPr>
                <w:sz w:val="20"/>
                <w:szCs w:val="20"/>
              </w:rPr>
            </w:pPr>
          </w:p>
        </w:tc>
      </w:tr>
      <w:tr w:rsidR="00DA01CE" w:rsidRPr="00DA01CE" w14:paraId="3CBEB22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E7793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233862"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Շին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աղբի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հավաքում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բարձում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ինքնաթափերի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եւ</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տեղափոխում</w:t>
            </w:r>
            <w:r w:rsidRPr="00DA01CE">
              <w:rPr>
                <w:rFonts w:ascii="Arial Armenian" w:hAnsi="Arial Armenian" w:cs="Arial"/>
                <w:color w:val="000000"/>
                <w:sz w:val="16"/>
                <w:szCs w:val="16"/>
              </w:rPr>
              <w:t xml:space="preserve"> 13</w:t>
            </w:r>
            <w:r w:rsidRPr="00DA01CE">
              <w:rPr>
                <w:rFonts w:ascii="Sylfaen" w:hAnsi="Sylfaen" w:cs="Sylfaen"/>
                <w:color w:val="000000"/>
                <w:sz w:val="16"/>
                <w:szCs w:val="16"/>
              </w:rPr>
              <w:t>կմ</w:t>
            </w:r>
            <w:r w:rsidRPr="00DA01CE">
              <w:rPr>
                <w:rFonts w:ascii="Arial Armenian" w:hAnsi="Arial Armenian" w:cs="Arial"/>
                <w:color w:val="000000"/>
                <w:sz w:val="16"/>
                <w:szCs w:val="16"/>
              </w:rPr>
              <w:br/>
            </w:r>
            <w:r w:rsidRPr="00DA01CE">
              <w:rPr>
                <w:rFonts w:ascii="Calibri" w:hAnsi="Calibri" w:cs="Calibri"/>
                <w:color w:val="000000"/>
                <w:sz w:val="16"/>
                <w:szCs w:val="16"/>
              </w:rPr>
              <w:t>Шин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вывоз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погрузка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самосвалы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транспорт</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км</w:t>
            </w:r>
          </w:p>
        </w:tc>
        <w:tc>
          <w:tcPr>
            <w:tcW w:w="620" w:type="dxa"/>
            <w:vMerge w:val="restart"/>
            <w:tcBorders>
              <w:top w:val="nil"/>
              <w:left w:val="single" w:sz="4" w:space="0" w:color="auto"/>
              <w:bottom w:val="single" w:sz="4" w:space="0" w:color="auto"/>
              <w:right w:val="single" w:sz="4" w:space="0" w:color="auto"/>
            </w:tcBorders>
            <w:vAlign w:val="center"/>
            <w:hideMark/>
          </w:tcPr>
          <w:p w14:paraId="6636E0E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5F5EA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51.71</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BE165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6CB96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252.64</w:t>
            </w:r>
          </w:p>
        </w:tc>
        <w:tc>
          <w:tcPr>
            <w:tcW w:w="36" w:type="dxa"/>
            <w:vAlign w:val="center"/>
            <w:hideMark/>
          </w:tcPr>
          <w:p w14:paraId="7810EF71" w14:textId="77777777" w:rsidR="00DA01CE" w:rsidRPr="00DA01CE" w:rsidRDefault="00DA01CE" w:rsidP="00DA01CE">
            <w:pPr>
              <w:rPr>
                <w:sz w:val="20"/>
                <w:szCs w:val="20"/>
              </w:rPr>
            </w:pPr>
          </w:p>
        </w:tc>
      </w:tr>
      <w:tr w:rsidR="00DA01CE" w:rsidRPr="00DA01CE" w14:paraId="2237762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AC5051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361206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25736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7C9EC3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8790A0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682598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B25A1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375F43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4BCA6C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457471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4ED73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2A2D94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C766E8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7A326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8ECE766" w14:textId="77777777" w:rsidR="00DA01CE" w:rsidRPr="00DA01CE" w:rsidRDefault="00DA01CE" w:rsidP="00DA01CE">
            <w:pPr>
              <w:rPr>
                <w:sz w:val="20"/>
                <w:szCs w:val="20"/>
              </w:rPr>
            </w:pPr>
          </w:p>
        </w:tc>
      </w:tr>
      <w:tr w:rsidR="00DA01CE" w:rsidRPr="00DA01CE" w14:paraId="599531F8" w14:textId="77777777" w:rsidTr="00DA01CE">
        <w:trPr>
          <w:trHeight w:val="450"/>
        </w:trPr>
        <w:tc>
          <w:tcPr>
            <w:tcW w:w="399" w:type="dxa"/>
            <w:vMerge/>
            <w:tcBorders>
              <w:top w:val="nil"/>
              <w:left w:val="single" w:sz="4" w:space="0" w:color="auto"/>
              <w:bottom w:val="single" w:sz="4" w:space="0" w:color="auto"/>
              <w:right w:val="single" w:sz="4" w:space="0" w:color="auto"/>
            </w:tcBorders>
            <w:vAlign w:val="center"/>
            <w:hideMark/>
          </w:tcPr>
          <w:p w14:paraId="7F25E83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C4AA62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D5F3A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8F1F9E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60D0CC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DAF08E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F64A82" w14:textId="77777777" w:rsidR="00DA01CE" w:rsidRPr="00DA01CE" w:rsidRDefault="00DA01CE" w:rsidP="00DA01CE">
            <w:pPr>
              <w:rPr>
                <w:sz w:val="20"/>
                <w:szCs w:val="20"/>
              </w:rPr>
            </w:pPr>
          </w:p>
        </w:tc>
      </w:tr>
      <w:tr w:rsidR="00DA01CE" w:rsidRPr="00DA01CE" w14:paraId="69E1041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AAE1A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9F35A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Նույնի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սվաղի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ցեմենտավազային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շաղախով</w:t>
            </w:r>
            <w:r w:rsidRPr="00DA01CE">
              <w:rPr>
                <w:rFonts w:ascii="Arial Armenian" w:hAnsi="Arial Armenian" w:cs="Arial"/>
                <w:color w:val="000000"/>
                <w:sz w:val="16"/>
                <w:szCs w:val="16"/>
              </w:rPr>
              <w:t xml:space="preserve"> 1:3 </w:t>
            </w:r>
            <w:r w:rsidRPr="00DA01CE">
              <w:rPr>
                <w:rFonts w:ascii="Sylfaen" w:hAnsi="Sylfaen" w:cs="Sylfaen"/>
                <w:color w:val="000000"/>
                <w:sz w:val="16"/>
                <w:szCs w:val="16"/>
              </w:rPr>
              <w:t>հարաբերությամբ</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ցանցով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Оштукатуривание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соотношении</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сеткой</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DA492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34E57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170.10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54A62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780E4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491.59</w:t>
            </w:r>
          </w:p>
        </w:tc>
        <w:tc>
          <w:tcPr>
            <w:tcW w:w="36" w:type="dxa"/>
            <w:vAlign w:val="center"/>
            <w:hideMark/>
          </w:tcPr>
          <w:p w14:paraId="7EC86BEB" w14:textId="77777777" w:rsidR="00DA01CE" w:rsidRPr="00DA01CE" w:rsidRDefault="00DA01CE" w:rsidP="00DA01CE">
            <w:pPr>
              <w:rPr>
                <w:sz w:val="20"/>
                <w:szCs w:val="20"/>
              </w:rPr>
            </w:pPr>
          </w:p>
        </w:tc>
      </w:tr>
      <w:tr w:rsidR="00DA01CE" w:rsidRPr="00DA01CE" w14:paraId="2B8CA3F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865D70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5F6A24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BD228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E2D56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C20F4D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75E50B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84C8B6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2EB9CB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D7C1C5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D572F7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C57CA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74B7C3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5E82AC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6BD2ED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BACA32" w14:textId="77777777" w:rsidR="00DA01CE" w:rsidRPr="00DA01CE" w:rsidRDefault="00DA01CE" w:rsidP="00DA01CE">
            <w:pPr>
              <w:rPr>
                <w:sz w:val="20"/>
                <w:szCs w:val="20"/>
              </w:rPr>
            </w:pPr>
          </w:p>
        </w:tc>
      </w:tr>
      <w:tr w:rsidR="00DA01CE" w:rsidRPr="00DA01CE" w14:paraId="1197BEA6" w14:textId="77777777" w:rsidTr="00DA01CE">
        <w:trPr>
          <w:trHeight w:val="540"/>
        </w:trPr>
        <w:tc>
          <w:tcPr>
            <w:tcW w:w="399" w:type="dxa"/>
            <w:vMerge/>
            <w:tcBorders>
              <w:top w:val="nil"/>
              <w:left w:val="single" w:sz="4" w:space="0" w:color="auto"/>
              <w:bottom w:val="single" w:sz="4" w:space="0" w:color="auto"/>
              <w:right w:val="single" w:sz="4" w:space="0" w:color="auto"/>
            </w:tcBorders>
            <w:vAlign w:val="center"/>
            <w:hideMark/>
          </w:tcPr>
          <w:p w14:paraId="53E79C9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76F997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60063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DB094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AFFC37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FA314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94044AE" w14:textId="77777777" w:rsidR="00DA01CE" w:rsidRPr="00DA01CE" w:rsidRDefault="00DA01CE" w:rsidP="00DA01CE">
            <w:pPr>
              <w:rPr>
                <w:sz w:val="20"/>
                <w:szCs w:val="20"/>
              </w:rPr>
            </w:pPr>
          </w:p>
        </w:tc>
      </w:tr>
      <w:tr w:rsidR="00DA01CE" w:rsidRPr="00DA01CE" w14:paraId="162597B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79AE5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20FBE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ֆասադային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երանգը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համաձայնեցնել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Покраска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фасадной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цвет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согласовываем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6C48F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37541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170.10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A0D61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41CF8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430.45</w:t>
            </w:r>
          </w:p>
        </w:tc>
        <w:tc>
          <w:tcPr>
            <w:tcW w:w="36" w:type="dxa"/>
            <w:vAlign w:val="center"/>
            <w:hideMark/>
          </w:tcPr>
          <w:p w14:paraId="02C3371A" w14:textId="77777777" w:rsidR="00DA01CE" w:rsidRPr="00DA01CE" w:rsidRDefault="00DA01CE" w:rsidP="00DA01CE">
            <w:pPr>
              <w:rPr>
                <w:sz w:val="20"/>
                <w:szCs w:val="20"/>
              </w:rPr>
            </w:pPr>
          </w:p>
        </w:tc>
      </w:tr>
      <w:tr w:rsidR="00DA01CE" w:rsidRPr="00DA01CE" w14:paraId="05EC22F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B3B2FD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8A61C9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A3F1D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781EA9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E12B8F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4EC87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6CD31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D80F76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F05CA8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C3849E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77219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3508A6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3DB590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0F25A4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C7EF4C5" w14:textId="77777777" w:rsidR="00DA01CE" w:rsidRPr="00DA01CE" w:rsidRDefault="00DA01CE" w:rsidP="00DA01CE">
            <w:pPr>
              <w:rPr>
                <w:sz w:val="20"/>
                <w:szCs w:val="20"/>
              </w:rPr>
            </w:pPr>
          </w:p>
        </w:tc>
      </w:tr>
      <w:tr w:rsidR="00DA01CE" w:rsidRPr="00DA01CE" w14:paraId="1426092E" w14:textId="77777777" w:rsidTr="00DA01CE">
        <w:trPr>
          <w:trHeight w:val="405"/>
        </w:trPr>
        <w:tc>
          <w:tcPr>
            <w:tcW w:w="399" w:type="dxa"/>
            <w:vMerge/>
            <w:tcBorders>
              <w:top w:val="nil"/>
              <w:left w:val="single" w:sz="4" w:space="0" w:color="auto"/>
              <w:bottom w:val="single" w:sz="4" w:space="0" w:color="auto"/>
              <w:right w:val="single" w:sz="4" w:space="0" w:color="auto"/>
            </w:tcBorders>
            <w:vAlign w:val="center"/>
            <w:hideMark/>
          </w:tcPr>
          <w:p w14:paraId="67A0932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639D30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616C3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B80539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512AB4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840C4B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C6793D" w14:textId="77777777" w:rsidR="00DA01CE" w:rsidRPr="00DA01CE" w:rsidRDefault="00DA01CE" w:rsidP="00DA01CE">
            <w:pPr>
              <w:rPr>
                <w:sz w:val="20"/>
                <w:szCs w:val="20"/>
              </w:rPr>
            </w:pPr>
          </w:p>
        </w:tc>
      </w:tr>
      <w:tr w:rsidR="00DA01CE" w:rsidRPr="00DA01CE" w14:paraId="170ACFE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23AF27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A74A761"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462082"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55A0732"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9D2FF8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EA29DC3"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6145.85</w:t>
            </w:r>
          </w:p>
        </w:tc>
        <w:tc>
          <w:tcPr>
            <w:tcW w:w="36" w:type="dxa"/>
            <w:vAlign w:val="center"/>
            <w:hideMark/>
          </w:tcPr>
          <w:p w14:paraId="7F8B1E00" w14:textId="77777777" w:rsidR="00DA01CE" w:rsidRPr="00DA01CE" w:rsidRDefault="00DA01CE" w:rsidP="00DA01CE">
            <w:pPr>
              <w:rPr>
                <w:sz w:val="20"/>
                <w:szCs w:val="20"/>
              </w:rPr>
            </w:pPr>
          </w:p>
        </w:tc>
      </w:tr>
      <w:tr w:rsidR="00DA01CE" w:rsidRPr="00DA01CE" w14:paraId="6121984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4D5912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02F4C2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89681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6AC76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E70386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305833"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3B490BE"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5C4717F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0DC7C3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59542D0"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A30E55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DA911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BFD2DC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D2AA0C"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ED27E61" w14:textId="77777777" w:rsidR="00DA01CE" w:rsidRPr="00DA01CE" w:rsidRDefault="00DA01CE" w:rsidP="00DA01CE">
            <w:pPr>
              <w:rPr>
                <w:sz w:val="20"/>
                <w:szCs w:val="20"/>
              </w:rPr>
            </w:pPr>
          </w:p>
        </w:tc>
      </w:tr>
      <w:tr w:rsidR="00DA01CE" w:rsidRPr="00DA01CE" w14:paraId="02ABD01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E70536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63D4282"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2D3AC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D3413E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1EC15D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0F27FC"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57DB594" w14:textId="77777777" w:rsidR="00DA01CE" w:rsidRPr="00DA01CE" w:rsidRDefault="00DA01CE" w:rsidP="00DA01CE">
            <w:pPr>
              <w:rPr>
                <w:sz w:val="20"/>
                <w:szCs w:val="20"/>
              </w:rPr>
            </w:pPr>
          </w:p>
        </w:tc>
      </w:tr>
      <w:tr w:rsidR="00DA01CE" w:rsidRPr="00DA01CE" w14:paraId="5C04C04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45B270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7F5DAA5"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DD1A9E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F700B6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8739FB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6C38CE5"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11.08%</w:t>
            </w:r>
          </w:p>
        </w:tc>
        <w:tc>
          <w:tcPr>
            <w:tcW w:w="36" w:type="dxa"/>
            <w:vAlign w:val="center"/>
            <w:hideMark/>
          </w:tcPr>
          <w:p w14:paraId="5700FD5D" w14:textId="77777777" w:rsidR="00DA01CE" w:rsidRPr="00DA01CE" w:rsidRDefault="00DA01CE" w:rsidP="00DA01CE">
            <w:pPr>
              <w:rPr>
                <w:sz w:val="20"/>
                <w:szCs w:val="20"/>
              </w:rPr>
            </w:pPr>
          </w:p>
        </w:tc>
      </w:tr>
      <w:tr w:rsidR="00DA01CE" w:rsidRPr="00DA01CE" w14:paraId="0F61914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D509E4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8D43499"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F2BDA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E61A07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256641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4B15FB"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697248A"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AB496E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D0E63A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C10B204"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8A027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48D863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462D6E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DB3D7A"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BD237D4" w14:textId="77777777" w:rsidR="00DA01CE" w:rsidRPr="00DA01CE" w:rsidRDefault="00DA01CE" w:rsidP="00DA01CE">
            <w:pPr>
              <w:rPr>
                <w:sz w:val="20"/>
                <w:szCs w:val="20"/>
              </w:rPr>
            </w:pPr>
          </w:p>
        </w:tc>
      </w:tr>
      <w:tr w:rsidR="00DA01CE" w:rsidRPr="00DA01CE" w14:paraId="07720CC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D0F1D4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7E2E71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C81CF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60C381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DD1076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15B89B"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7580984" w14:textId="77777777" w:rsidR="00DA01CE" w:rsidRPr="00DA01CE" w:rsidRDefault="00DA01CE" w:rsidP="00DA01CE">
            <w:pPr>
              <w:rPr>
                <w:sz w:val="20"/>
                <w:szCs w:val="20"/>
              </w:rPr>
            </w:pPr>
          </w:p>
        </w:tc>
      </w:tr>
      <w:tr w:rsidR="00DA01CE" w:rsidRPr="005C0845" w14:paraId="4D5C117A"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612A0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951791" w14:textId="77777777" w:rsidR="00DA01CE" w:rsidRPr="00DA01CE" w:rsidRDefault="00DA01CE" w:rsidP="00DA01CE">
            <w:pPr>
              <w:jc w:val="center"/>
              <w:rPr>
                <w:rFonts w:ascii="Arial Armenian" w:hAnsi="Arial Armenian" w:cs="Arial"/>
                <w:b/>
                <w:bCs/>
                <w:color w:val="000000"/>
                <w:sz w:val="16"/>
                <w:szCs w:val="16"/>
                <w:u w:val="single"/>
                <w:lang w:val="ru-RU"/>
              </w:rPr>
            </w:pPr>
            <w:r w:rsidRPr="00DA01CE">
              <w:rPr>
                <w:rFonts w:ascii="Arial Armenian" w:hAnsi="Arial Armenian" w:cs="Arial"/>
                <w:b/>
                <w:bCs/>
                <w:color w:val="000000"/>
                <w:sz w:val="16"/>
                <w:szCs w:val="16"/>
                <w:u w:val="single"/>
                <w:lang w:val="ru-RU"/>
              </w:rPr>
              <w:t>²ÛÉ ³ßË³ï³ÝùÝ»ñ</w:t>
            </w:r>
            <w:r w:rsidRPr="00DA01CE">
              <w:rPr>
                <w:rFonts w:ascii="Arial Armenian" w:hAnsi="Arial Armenian" w:cs="Arial"/>
                <w:b/>
                <w:bCs/>
                <w:color w:val="000000"/>
                <w:sz w:val="16"/>
                <w:szCs w:val="16"/>
                <w:u w:val="single"/>
                <w:lang w:val="ru-RU"/>
              </w:rPr>
              <w:br w:type="page"/>
            </w:r>
            <w:r w:rsidRPr="00DA01CE">
              <w:rPr>
                <w:rFonts w:ascii="Calibri" w:hAnsi="Calibri" w:cs="Calibri"/>
                <w:b/>
                <w:bCs/>
                <w:color w:val="000000"/>
                <w:sz w:val="16"/>
                <w:szCs w:val="16"/>
                <w:u w:val="single"/>
                <w:lang w:val="ru-RU"/>
              </w:rPr>
              <w:t>Другие</w:t>
            </w:r>
            <w:r w:rsidRPr="00DA01CE">
              <w:rPr>
                <w:rFonts w:ascii="Arial Armenian" w:hAnsi="Arial Armenian" w:cs="Arial"/>
                <w:b/>
                <w:bCs/>
                <w:color w:val="000000"/>
                <w:sz w:val="16"/>
                <w:szCs w:val="16"/>
                <w:u w:val="single"/>
                <w:lang w:val="ru-RU"/>
              </w:rPr>
              <w:t xml:space="preserve"> </w:t>
            </w:r>
            <w:r w:rsidRPr="00DA01CE">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B6002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308FE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0DE33E"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D39644" w14:textId="77777777" w:rsidR="00DA01CE" w:rsidRPr="00DA01CE" w:rsidRDefault="00DA01CE" w:rsidP="00DA01CE">
            <w:pPr>
              <w:jc w:val="center"/>
              <w:rPr>
                <w:rFonts w:ascii="Arial Armenian" w:hAnsi="Arial Armenian" w:cs="Arial"/>
                <w:color w:val="000000"/>
                <w:sz w:val="20"/>
                <w:szCs w:val="20"/>
                <w:lang w:val="ru-RU"/>
              </w:rPr>
            </w:pPr>
            <w:r w:rsidRPr="00DA01CE">
              <w:rPr>
                <w:rFonts w:ascii="Arial Armenian" w:hAnsi="Arial Armenian" w:cs="Arial"/>
                <w:color w:val="000000"/>
                <w:sz w:val="20"/>
                <w:szCs w:val="20"/>
              </w:rPr>
              <w:t> </w:t>
            </w:r>
          </w:p>
        </w:tc>
        <w:tc>
          <w:tcPr>
            <w:tcW w:w="36" w:type="dxa"/>
            <w:vAlign w:val="center"/>
            <w:hideMark/>
          </w:tcPr>
          <w:p w14:paraId="23389941" w14:textId="77777777" w:rsidR="00DA01CE" w:rsidRPr="00DA01CE" w:rsidRDefault="00DA01CE" w:rsidP="00DA01CE">
            <w:pPr>
              <w:rPr>
                <w:sz w:val="20"/>
                <w:szCs w:val="20"/>
                <w:lang w:val="ru-RU"/>
              </w:rPr>
            </w:pPr>
          </w:p>
        </w:tc>
      </w:tr>
      <w:tr w:rsidR="00DA01CE" w:rsidRPr="005C0845" w14:paraId="1835722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0175E5E"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7B8C2F4F"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BFFF0DF"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34C86890"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07603615"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10767F9"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642C729A" w14:textId="77777777" w:rsidR="00DA01CE" w:rsidRPr="00DA01CE" w:rsidRDefault="00DA01CE" w:rsidP="00DA01CE">
            <w:pPr>
              <w:jc w:val="center"/>
              <w:rPr>
                <w:rFonts w:ascii="Arial Armenian" w:hAnsi="Arial Armenian" w:cs="Arial"/>
                <w:color w:val="000000"/>
                <w:sz w:val="20"/>
                <w:szCs w:val="20"/>
                <w:lang w:val="ru-RU"/>
              </w:rPr>
            </w:pPr>
          </w:p>
        </w:tc>
      </w:tr>
      <w:tr w:rsidR="00DA01CE" w:rsidRPr="005C0845" w14:paraId="05458AA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5695E2B"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464E7834"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B6641E6"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2CFAFAAF"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336FD528"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451213E"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17752CD4" w14:textId="77777777" w:rsidR="00DA01CE" w:rsidRPr="00DA01CE" w:rsidRDefault="00DA01CE" w:rsidP="00DA01CE">
            <w:pPr>
              <w:rPr>
                <w:sz w:val="20"/>
                <w:szCs w:val="20"/>
                <w:lang w:val="ru-RU"/>
              </w:rPr>
            </w:pPr>
          </w:p>
        </w:tc>
      </w:tr>
      <w:tr w:rsidR="00DA01CE" w:rsidRPr="005C0845" w14:paraId="49875C0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7E5B12A"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21CA7971" w14:textId="77777777" w:rsidR="00DA01CE" w:rsidRPr="00DA01CE" w:rsidRDefault="00DA01CE" w:rsidP="00DA01CE">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FA1AE14"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28A020CA"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2216B209" w14:textId="77777777" w:rsidR="00DA01CE" w:rsidRPr="00DA01CE" w:rsidRDefault="00DA01CE" w:rsidP="00DA01CE">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BB8D624" w14:textId="77777777" w:rsidR="00DA01CE" w:rsidRPr="00DA01CE" w:rsidRDefault="00DA01CE" w:rsidP="00DA01CE">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5CFBF8DF" w14:textId="77777777" w:rsidR="00DA01CE" w:rsidRPr="00DA01CE" w:rsidRDefault="00DA01CE" w:rsidP="00DA01CE">
            <w:pPr>
              <w:rPr>
                <w:sz w:val="20"/>
                <w:szCs w:val="20"/>
                <w:lang w:val="ru-RU"/>
              </w:rPr>
            </w:pPr>
          </w:p>
        </w:tc>
      </w:tr>
      <w:tr w:rsidR="00DA01CE" w:rsidRPr="00DA01CE" w14:paraId="045039C1"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E24A4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48D93D"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փայտյա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նստարանների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բերում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br/>
            </w:r>
            <w:r w:rsidRPr="00DA01CE">
              <w:rPr>
                <w:rFonts w:ascii="Calibri" w:hAnsi="Calibri" w:cs="Calibri"/>
                <w:color w:val="000000"/>
                <w:sz w:val="16"/>
                <w:szCs w:val="16"/>
              </w:rPr>
              <w:t>Покупка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деревянных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скамеек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C2E9A1"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հատ</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89919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A422D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84.98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D9F7D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1444.73</w:t>
            </w:r>
          </w:p>
        </w:tc>
        <w:tc>
          <w:tcPr>
            <w:tcW w:w="36" w:type="dxa"/>
            <w:vAlign w:val="center"/>
            <w:hideMark/>
          </w:tcPr>
          <w:p w14:paraId="4505A322" w14:textId="77777777" w:rsidR="00DA01CE" w:rsidRPr="00DA01CE" w:rsidRDefault="00DA01CE" w:rsidP="00DA01CE">
            <w:pPr>
              <w:rPr>
                <w:sz w:val="20"/>
                <w:szCs w:val="20"/>
              </w:rPr>
            </w:pPr>
          </w:p>
        </w:tc>
      </w:tr>
      <w:tr w:rsidR="00DA01CE" w:rsidRPr="00DA01CE" w14:paraId="6CCFBEC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4C45D5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C3E476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45D7A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E6E824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0888D2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19BBCD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A8CD1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852832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8D765B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A66BE0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94FF9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91D1C3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CD143B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31F074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8686760" w14:textId="77777777" w:rsidR="00DA01CE" w:rsidRPr="00DA01CE" w:rsidRDefault="00DA01CE" w:rsidP="00DA01CE">
            <w:pPr>
              <w:rPr>
                <w:sz w:val="20"/>
                <w:szCs w:val="20"/>
              </w:rPr>
            </w:pPr>
          </w:p>
        </w:tc>
      </w:tr>
      <w:tr w:rsidR="00DA01CE" w:rsidRPr="00DA01CE" w14:paraId="54A4B62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07E284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2DB7BE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2D973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50F5B8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937384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676439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0C1594" w14:textId="77777777" w:rsidR="00DA01CE" w:rsidRPr="00DA01CE" w:rsidRDefault="00DA01CE" w:rsidP="00DA01CE">
            <w:pPr>
              <w:rPr>
                <w:sz w:val="20"/>
                <w:szCs w:val="20"/>
              </w:rPr>
            </w:pPr>
          </w:p>
        </w:tc>
      </w:tr>
      <w:tr w:rsidR="00DA01CE" w:rsidRPr="00DA01CE" w14:paraId="346D0F5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ED5C9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053BC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Նոր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մետաղյա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աղբամանների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ձեռք</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բերում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br/>
            </w:r>
            <w:r w:rsidRPr="00DA01CE">
              <w:rPr>
                <w:rFonts w:ascii="Calibri" w:hAnsi="Calibri" w:cs="Calibri"/>
                <w:color w:val="000000"/>
                <w:sz w:val="16"/>
                <w:szCs w:val="16"/>
              </w:rPr>
              <w:t>Закупка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новых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мусорных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баков</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D3535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հատ</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30980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16</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452E9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26.95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184B5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431.14</w:t>
            </w:r>
          </w:p>
        </w:tc>
        <w:tc>
          <w:tcPr>
            <w:tcW w:w="36" w:type="dxa"/>
            <w:vAlign w:val="center"/>
            <w:hideMark/>
          </w:tcPr>
          <w:p w14:paraId="4E0F1A34" w14:textId="77777777" w:rsidR="00DA01CE" w:rsidRPr="00DA01CE" w:rsidRDefault="00DA01CE" w:rsidP="00DA01CE">
            <w:pPr>
              <w:rPr>
                <w:sz w:val="20"/>
                <w:szCs w:val="20"/>
              </w:rPr>
            </w:pPr>
          </w:p>
        </w:tc>
      </w:tr>
      <w:tr w:rsidR="00DA01CE" w:rsidRPr="00DA01CE" w14:paraId="0A88C8F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6F1426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08D818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AEC12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E35D0D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1997FD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CAAD6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26C29B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34114C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C91844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58C16C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53E64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B52A6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4285C4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B68E5B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42443F" w14:textId="77777777" w:rsidR="00DA01CE" w:rsidRPr="00DA01CE" w:rsidRDefault="00DA01CE" w:rsidP="00DA01CE">
            <w:pPr>
              <w:rPr>
                <w:sz w:val="20"/>
                <w:szCs w:val="20"/>
              </w:rPr>
            </w:pPr>
          </w:p>
        </w:tc>
      </w:tr>
      <w:tr w:rsidR="00DA01CE" w:rsidRPr="00DA01CE" w14:paraId="0031CFF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2C6113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38F7AC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65A0D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FD8710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D7535B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499B5D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7E1100F" w14:textId="77777777" w:rsidR="00DA01CE" w:rsidRPr="00DA01CE" w:rsidRDefault="00DA01CE" w:rsidP="00DA01CE">
            <w:pPr>
              <w:rPr>
                <w:sz w:val="20"/>
                <w:szCs w:val="20"/>
              </w:rPr>
            </w:pPr>
          </w:p>
        </w:tc>
      </w:tr>
      <w:tr w:rsidR="00DA01CE" w:rsidRPr="00DA01CE" w14:paraId="4C985773"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03F94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7E8AE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Բետոնե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բետոնյա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վերականգնում</w:t>
            </w:r>
            <w:r w:rsidRPr="00DA01CE">
              <w:rPr>
                <w:rFonts w:ascii="Arial Armenian" w:hAnsi="Arial Armenian" w:cs="Arial"/>
                <w:color w:val="000000"/>
                <w:sz w:val="16"/>
                <w:szCs w:val="16"/>
              </w:rPr>
              <w:t xml:space="preserve"> B15 </w:t>
            </w:r>
            <w:r w:rsidRPr="00DA01CE">
              <w:rPr>
                <w:rFonts w:ascii="Sylfaen" w:hAnsi="Sylfaen" w:cs="Sylfaen"/>
                <w:color w:val="000000"/>
                <w:sz w:val="16"/>
                <w:szCs w:val="16"/>
              </w:rPr>
              <w:t>դասի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բետոնից</w:t>
            </w:r>
            <w:r w:rsidRPr="00DA01CE">
              <w:rPr>
                <w:rFonts w:ascii="Arial Armenian" w:hAnsi="Arial Armenian" w:cs="Arial"/>
                <w:color w:val="000000"/>
                <w:sz w:val="16"/>
                <w:szCs w:val="16"/>
              </w:rPr>
              <w:br/>
            </w:r>
            <w:r w:rsidRPr="00DA01CE">
              <w:rPr>
                <w:rFonts w:ascii="Calibri" w:hAnsi="Calibri" w:cs="Calibri"/>
                <w:color w:val="000000"/>
                <w:sz w:val="16"/>
                <w:szCs w:val="16"/>
              </w:rPr>
              <w:t>Восстановление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ступеней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марки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15.</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A4C3E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FB5E9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0.45</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6978A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62.01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45E99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27.90</w:t>
            </w:r>
          </w:p>
        </w:tc>
        <w:tc>
          <w:tcPr>
            <w:tcW w:w="36" w:type="dxa"/>
            <w:vAlign w:val="center"/>
            <w:hideMark/>
          </w:tcPr>
          <w:p w14:paraId="01203B87" w14:textId="77777777" w:rsidR="00DA01CE" w:rsidRPr="00DA01CE" w:rsidRDefault="00DA01CE" w:rsidP="00DA01CE">
            <w:pPr>
              <w:rPr>
                <w:sz w:val="20"/>
                <w:szCs w:val="20"/>
              </w:rPr>
            </w:pPr>
          </w:p>
        </w:tc>
      </w:tr>
      <w:tr w:rsidR="00DA01CE" w:rsidRPr="00DA01CE" w14:paraId="2104EF1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B5FB37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174B59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6862F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AA4FA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0BEF8B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959252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F42A3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BBADEF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5549D5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A2512F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55209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BD0F82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ACDF21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CE814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435258" w14:textId="77777777" w:rsidR="00DA01CE" w:rsidRPr="00DA01CE" w:rsidRDefault="00DA01CE" w:rsidP="00DA01CE">
            <w:pPr>
              <w:rPr>
                <w:sz w:val="20"/>
                <w:szCs w:val="20"/>
              </w:rPr>
            </w:pPr>
          </w:p>
        </w:tc>
      </w:tr>
      <w:tr w:rsidR="00DA01CE" w:rsidRPr="00DA01CE" w14:paraId="7415E74B" w14:textId="77777777" w:rsidTr="00DA01CE">
        <w:trPr>
          <w:trHeight w:val="510"/>
        </w:trPr>
        <w:tc>
          <w:tcPr>
            <w:tcW w:w="399" w:type="dxa"/>
            <w:vMerge/>
            <w:tcBorders>
              <w:top w:val="nil"/>
              <w:left w:val="single" w:sz="4" w:space="0" w:color="auto"/>
              <w:bottom w:val="single" w:sz="4" w:space="0" w:color="auto"/>
              <w:right w:val="single" w:sz="4" w:space="0" w:color="auto"/>
            </w:tcBorders>
            <w:vAlign w:val="center"/>
            <w:hideMark/>
          </w:tcPr>
          <w:p w14:paraId="6B08CA9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B514F1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54C50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4169D6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2A1D47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5615EE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81C2AB" w14:textId="77777777" w:rsidR="00DA01CE" w:rsidRPr="00DA01CE" w:rsidRDefault="00DA01CE" w:rsidP="00DA01CE">
            <w:pPr>
              <w:rPr>
                <w:sz w:val="20"/>
                <w:szCs w:val="20"/>
              </w:rPr>
            </w:pPr>
          </w:p>
        </w:tc>
      </w:tr>
      <w:tr w:rsidR="00DA01CE" w:rsidRPr="00DA01CE" w14:paraId="75FAAE53"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572BE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3BCF9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եզրագծի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կողմից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աղեղային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հղկումով</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дуговой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шлифовкой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стороны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бордюра</w:t>
            </w:r>
            <w:r w:rsidRPr="00DA01CE">
              <w:rPr>
                <w:rFonts w:ascii="Arial Armenian" w:hAnsi="Arial Armenian" w:cs="Arial"/>
                <w:color w:val="000000"/>
                <w:sz w:val="16"/>
                <w:szCs w:val="16"/>
              </w:rPr>
              <w:t>/</w:t>
            </w:r>
            <w:r w:rsidRPr="00DA01CE">
              <w:rPr>
                <w:rFonts w:ascii="Calibri" w:hAnsi="Calibri" w:cs="Calibri"/>
                <w:color w:val="000000"/>
                <w:sz w:val="16"/>
                <w:szCs w:val="16"/>
              </w:rPr>
              <w:t>без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перфорации</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971D0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40B11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2.30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D59CC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EBB88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35.53</w:t>
            </w:r>
          </w:p>
        </w:tc>
        <w:tc>
          <w:tcPr>
            <w:tcW w:w="36" w:type="dxa"/>
            <w:vAlign w:val="center"/>
            <w:hideMark/>
          </w:tcPr>
          <w:p w14:paraId="42133590" w14:textId="77777777" w:rsidR="00DA01CE" w:rsidRPr="00DA01CE" w:rsidRDefault="00DA01CE" w:rsidP="00DA01CE">
            <w:pPr>
              <w:rPr>
                <w:sz w:val="20"/>
                <w:szCs w:val="20"/>
              </w:rPr>
            </w:pPr>
          </w:p>
        </w:tc>
      </w:tr>
      <w:tr w:rsidR="00DA01CE" w:rsidRPr="00DA01CE" w14:paraId="3121B45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CFE9E4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F0A50C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C98D0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433275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97A305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F9D68B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4C7695B"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35FA29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50FE66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E07398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38270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3EDA3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D4553C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7AAF7A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EC2BF8" w14:textId="77777777" w:rsidR="00DA01CE" w:rsidRPr="00DA01CE" w:rsidRDefault="00DA01CE" w:rsidP="00DA01CE">
            <w:pPr>
              <w:rPr>
                <w:sz w:val="20"/>
                <w:szCs w:val="20"/>
              </w:rPr>
            </w:pPr>
          </w:p>
        </w:tc>
      </w:tr>
      <w:tr w:rsidR="00DA01CE" w:rsidRPr="00DA01CE" w14:paraId="6AF067D1" w14:textId="77777777" w:rsidTr="00DA01CE">
        <w:trPr>
          <w:trHeight w:val="1095"/>
        </w:trPr>
        <w:tc>
          <w:tcPr>
            <w:tcW w:w="399" w:type="dxa"/>
            <w:vMerge/>
            <w:tcBorders>
              <w:top w:val="nil"/>
              <w:left w:val="single" w:sz="4" w:space="0" w:color="auto"/>
              <w:bottom w:val="single" w:sz="4" w:space="0" w:color="auto"/>
              <w:right w:val="single" w:sz="4" w:space="0" w:color="auto"/>
            </w:tcBorders>
            <w:vAlign w:val="center"/>
            <w:hideMark/>
          </w:tcPr>
          <w:p w14:paraId="56EC1D2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B26DC1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D5914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83247F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C0001B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74F60C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41EB65" w14:textId="77777777" w:rsidR="00DA01CE" w:rsidRPr="00DA01CE" w:rsidRDefault="00DA01CE" w:rsidP="00DA01CE">
            <w:pPr>
              <w:rPr>
                <w:sz w:val="20"/>
                <w:szCs w:val="20"/>
              </w:rPr>
            </w:pPr>
          </w:p>
        </w:tc>
      </w:tr>
      <w:tr w:rsidR="00DA01CE" w:rsidRPr="00DA01CE" w14:paraId="5863CC1B"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CBACD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B3A8D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դիմային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մասերի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фасадных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частей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w:t>
            </w:r>
            <w:r w:rsidRPr="00DA01CE">
              <w:rPr>
                <w:rFonts w:ascii="Calibri" w:hAnsi="Calibri" w:cs="Calibri"/>
                <w:color w:val="000000"/>
                <w:sz w:val="16"/>
                <w:szCs w:val="16"/>
              </w:rPr>
              <w:t>непористая</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62664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F98D0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0.81</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A40EF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30.18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DF409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24.45</w:t>
            </w:r>
          </w:p>
        </w:tc>
        <w:tc>
          <w:tcPr>
            <w:tcW w:w="36" w:type="dxa"/>
            <w:vAlign w:val="center"/>
            <w:hideMark/>
          </w:tcPr>
          <w:p w14:paraId="7EBDF4C3" w14:textId="77777777" w:rsidR="00DA01CE" w:rsidRPr="00DA01CE" w:rsidRDefault="00DA01CE" w:rsidP="00DA01CE">
            <w:pPr>
              <w:rPr>
                <w:sz w:val="20"/>
                <w:szCs w:val="20"/>
              </w:rPr>
            </w:pPr>
          </w:p>
        </w:tc>
      </w:tr>
      <w:tr w:rsidR="00DA01CE" w:rsidRPr="00DA01CE" w14:paraId="3E39DEF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79A1DF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E7C9E1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C9C0E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FF9607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CF772B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F82E5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B15CBD7"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CD092A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D2B2D8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C7F5E2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4CCA0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5EF34A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4C4AB4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7EBF29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C5D030" w14:textId="77777777" w:rsidR="00DA01CE" w:rsidRPr="00DA01CE" w:rsidRDefault="00DA01CE" w:rsidP="00DA01CE">
            <w:pPr>
              <w:rPr>
                <w:sz w:val="20"/>
                <w:szCs w:val="20"/>
              </w:rPr>
            </w:pPr>
          </w:p>
        </w:tc>
      </w:tr>
      <w:tr w:rsidR="00DA01CE" w:rsidRPr="00DA01CE" w14:paraId="43341967" w14:textId="77777777" w:rsidTr="00DA01CE">
        <w:trPr>
          <w:trHeight w:val="600"/>
        </w:trPr>
        <w:tc>
          <w:tcPr>
            <w:tcW w:w="399" w:type="dxa"/>
            <w:vMerge/>
            <w:tcBorders>
              <w:top w:val="nil"/>
              <w:left w:val="single" w:sz="4" w:space="0" w:color="auto"/>
              <w:bottom w:val="single" w:sz="4" w:space="0" w:color="auto"/>
              <w:right w:val="single" w:sz="4" w:space="0" w:color="auto"/>
            </w:tcBorders>
            <w:vAlign w:val="center"/>
            <w:hideMark/>
          </w:tcPr>
          <w:p w14:paraId="5897335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B99513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CCB4A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3BE53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7D5CB7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FEC906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6D2513" w14:textId="77777777" w:rsidR="00DA01CE" w:rsidRPr="00DA01CE" w:rsidRDefault="00DA01CE" w:rsidP="00DA01CE">
            <w:pPr>
              <w:rPr>
                <w:sz w:val="20"/>
                <w:szCs w:val="20"/>
              </w:rPr>
            </w:pPr>
          </w:p>
        </w:tc>
      </w:tr>
      <w:tr w:rsidR="00DA01CE" w:rsidRPr="00DA01CE" w14:paraId="0043FF0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BF538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F4CE25"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մետաղական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բազրիքների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t>/</w:t>
            </w:r>
            <w:r w:rsidRPr="00DA01CE">
              <w:rPr>
                <w:rFonts w:ascii="Sylfaen" w:hAnsi="Sylfaen" w:cs="Sylfaen"/>
                <w:color w:val="000000"/>
                <w:sz w:val="16"/>
                <w:szCs w:val="16"/>
              </w:rPr>
              <w:t>երկտակ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յուղաներկումով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лестничных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перил</w:t>
            </w:r>
            <w:r w:rsidRPr="00DA01CE">
              <w:rPr>
                <w:rFonts w:ascii="Arial Armenian" w:hAnsi="Arial Armenian" w:cs="Arial"/>
                <w:color w:val="000000"/>
                <w:sz w:val="16"/>
                <w:szCs w:val="16"/>
              </w:rPr>
              <w:t>/</w:t>
            </w:r>
            <w:r w:rsidRPr="00DA01CE">
              <w:rPr>
                <w:rFonts w:ascii="Calibri" w:hAnsi="Calibri" w:cs="Calibri"/>
                <w:color w:val="000000"/>
                <w:sz w:val="16"/>
                <w:szCs w:val="16"/>
              </w:rPr>
              <w:t>железо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покраской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маслом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95225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52D5E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2.7</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E482E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8.03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7E305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21.68</w:t>
            </w:r>
          </w:p>
        </w:tc>
        <w:tc>
          <w:tcPr>
            <w:tcW w:w="36" w:type="dxa"/>
            <w:vAlign w:val="center"/>
            <w:hideMark/>
          </w:tcPr>
          <w:p w14:paraId="3911F07F" w14:textId="77777777" w:rsidR="00DA01CE" w:rsidRPr="00DA01CE" w:rsidRDefault="00DA01CE" w:rsidP="00DA01CE">
            <w:pPr>
              <w:rPr>
                <w:sz w:val="20"/>
                <w:szCs w:val="20"/>
              </w:rPr>
            </w:pPr>
          </w:p>
        </w:tc>
      </w:tr>
      <w:tr w:rsidR="00DA01CE" w:rsidRPr="00DA01CE" w14:paraId="46D215D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B9B363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C7B95D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2FB09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95A09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33F7D2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B0298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356E3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53D524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49C952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611B31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0F166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DB19A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972EF8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5D120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893830" w14:textId="77777777" w:rsidR="00DA01CE" w:rsidRPr="00DA01CE" w:rsidRDefault="00DA01CE" w:rsidP="00DA01CE">
            <w:pPr>
              <w:rPr>
                <w:sz w:val="20"/>
                <w:szCs w:val="20"/>
              </w:rPr>
            </w:pPr>
          </w:p>
        </w:tc>
      </w:tr>
      <w:tr w:rsidR="00DA01CE" w:rsidRPr="00DA01CE" w14:paraId="27B957F9" w14:textId="77777777" w:rsidTr="00DA01CE">
        <w:trPr>
          <w:trHeight w:val="480"/>
        </w:trPr>
        <w:tc>
          <w:tcPr>
            <w:tcW w:w="399" w:type="dxa"/>
            <w:vMerge/>
            <w:tcBorders>
              <w:top w:val="nil"/>
              <w:left w:val="single" w:sz="4" w:space="0" w:color="auto"/>
              <w:bottom w:val="single" w:sz="4" w:space="0" w:color="auto"/>
              <w:right w:val="single" w:sz="4" w:space="0" w:color="auto"/>
            </w:tcBorders>
            <w:vAlign w:val="center"/>
            <w:hideMark/>
          </w:tcPr>
          <w:p w14:paraId="3C89E9D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1DC057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C985F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E24F3E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AADADF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3F8071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D35E5AF" w14:textId="77777777" w:rsidR="00DA01CE" w:rsidRPr="00DA01CE" w:rsidRDefault="00DA01CE" w:rsidP="00DA01CE">
            <w:pPr>
              <w:rPr>
                <w:sz w:val="20"/>
                <w:szCs w:val="20"/>
              </w:rPr>
            </w:pPr>
          </w:p>
        </w:tc>
      </w:tr>
      <w:tr w:rsidR="00DA01CE" w:rsidRPr="00DA01CE" w14:paraId="30DE441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70A66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7</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AD7B90"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Մետաղական</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ճաղաշարի</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իրականացում</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Реализация</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металлического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забора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6A269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57628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31.0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6C59B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BABEE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406.19</w:t>
            </w:r>
          </w:p>
        </w:tc>
        <w:tc>
          <w:tcPr>
            <w:tcW w:w="36" w:type="dxa"/>
            <w:vAlign w:val="center"/>
            <w:hideMark/>
          </w:tcPr>
          <w:p w14:paraId="7E3ACD2D" w14:textId="77777777" w:rsidR="00DA01CE" w:rsidRPr="00DA01CE" w:rsidRDefault="00DA01CE" w:rsidP="00DA01CE">
            <w:pPr>
              <w:rPr>
                <w:sz w:val="20"/>
                <w:szCs w:val="20"/>
              </w:rPr>
            </w:pPr>
          </w:p>
        </w:tc>
      </w:tr>
      <w:tr w:rsidR="00DA01CE" w:rsidRPr="00DA01CE" w14:paraId="0668EE3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9E5F87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679171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769EF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7BE82D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2AE42A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3FE4A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8328D71"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F63864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2865B8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77193A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39FFB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146AC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951E0F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310B5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58C3896" w14:textId="77777777" w:rsidR="00DA01CE" w:rsidRPr="00DA01CE" w:rsidRDefault="00DA01CE" w:rsidP="00DA01CE">
            <w:pPr>
              <w:rPr>
                <w:sz w:val="20"/>
                <w:szCs w:val="20"/>
              </w:rPr>
            </w:pPr>
          </w:p>
        </w:tc>
      </w:tr>
      <w:tr w:rsidR="00DA01CE" w:rsidRPr="00DA01CE" w14:paraId="465AF90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822CC3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A027C2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61DA4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FED3A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B0A274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F927DF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1F6DBCD" w14:textId="77777777" w:rsidR="00DA01CE" w:rsidRPr="00DA01CE" w:rsidRDefault="00DA01CE" w:rsidP="00DA01CE">
            <w:pPr>
              <w:rPr>
                <w:sz w:val="20"/>
                <w:szCs w:val="20"/>
              </w:rPr>
            </w:pPr>
          </w:p>
        </w:tc>
      </w:tr>
      <w:tr w:rsidR="00DA01CE" w:rsidRPr="00DA01CE" w14:paraId="230B48A8"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0F515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AF3B8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Ê×Ç Ý³Ë. ß»ñïÇ ÇñÏ³Ý³óáõÙ/</w:t>
            </w:r>
            <w:r w:rsidRPr="00DA01CE">
              <w:rPr>
                <w:rFonts w:ascii="Sylfaen" w:hAnsi="Sylfaen" w:cs="Sylfaen"/>
                <w:color w:val="000000"/>
                <w:sz w:val="16"/>
                <w:szCs w:val="16"/>
              </w:rPr>
              <w:t>նոր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կառուցվող</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աստիճաննեևր</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щебёночной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8AD51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1D147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0.6</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A7F06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9.57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BE75F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5.36</w:t>
            </w:r>
          </w:p>
        </w:tc>
        <w:tc>
          <w:tcPr>
            <w:tcW w:w="36" w:type="dxa"/>
            <w:vAlign w:val="center"/>
            <w:hideMark/>
          </w:tcPr>
          <w:p w14:paraId="77C03056" w14:textId="77777777" w:rsidR="00DA01CE" w:rsidRPr="00DA01CE" w:rsidRDefault="00DA01CE" w:rsidP="00DA01CE">
            <w:pPr>
              <w:rPr>
                <w:sz w:val="20"/>
                <w:szCs w:val="20"/>
              </w:rPr>
            </w:pPr>
          </w:p>
        </w:tc>
      </w:tr>
      <w:tr w:rsidR="00DA01CE" w:rsidRPr="00DA01CE" w14:paraId="3D71F33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2EF20C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AC98B0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E6398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B398ED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A299AA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1FF7A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A6B9CF9"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FF4080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78C815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44B945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86B95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581932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6F80B3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4D4714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0AF209" w14:textId="77777777" w:rsidR="00DA01CE" w:rsidRPr="00DA01CE" w:rsidRDefault="00DA01CE" w:rsidP="00DA01CE">
            <w:pPr>
              <w:rPr>
                <w:sz w:val="20"/>
                <w:szCs w:val="20"/>
              </w:rPr>
            </w:pPr>
          </w:p>
        </w:tc>
      </w:tr>
      <w:tr w:rsidR="00DA01CE" w:rsidRPr="00DA01CE" w14:paraId="33E475D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FE5D13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E96D89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FFA42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49EFD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484073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815B49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3BD6550" w14:textId="77777777" w:rsidR="00DA01CE" w:rsidRPr="00DA01CE" w:rsidRDefault="00DA01CE" w:rsidP="00DA01CE">
            <w:pPr>
              <w:rPr>
                <w:sz w:val="20"/>
                <w:szCs w:val="20"/>
              </w:rPr>
            </w:pPr>
          </w:p>
        </w:tc>
      </w:tr>
      <w:tr w:rsidR="00DA01CE" w:rsidRPr="00DA01CE" w14:paraId="2C49CF6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89B9C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lastRenderedPageBreak/>
              <w:t>9</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A81C9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Ü³Ë³å³ïñ³ëï³Ï³Ý ß»ñïÇ Çñ³Ï³Ý³óáõÙ B7.5 ¹³ëÇ µ»ïáÝÇó 10</w:t>
            </w:r>
            <w:r w:rsidRPr="00DA01CE">
              <w:rPr>
                <w:rFonts w:ascii="Sylfaen" w:hAnsi="Sylfaen" w:cs="Sylfaen"/>
                <w:color w:val="000000"/>
                <w:sz w:val="16"/>
                <w:szCs w:val="16"/>
              </w:rPr>
              <w:t>սմ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t>/</w:t>
            </w:r>
            <w:r w:rsidRPr="00DA01CE">
              <w:rPr>
                <w:rFonts w:ascii="Sylfaen" w:hAnsi="Sylfaen" w:cs="Sylfaen"/>
                <w:color w:val="000000"/>
                <w:sz w:val="16"/>
                <w:szCs w:val="16"/>
              </w:rPr>
              <w:t>նոր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կառուցվող</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աստիճաննեևր</w:t>
            </w:r>
            <w:r w:rsidRPr="00DA01CE">
              <w:rPr>
                <w:rFonts w:ascii="Arial Armenian" w:hAnsi="Arial Armenian" w:cs="Arial"/>
                <w:color w:val="000000"/>
                <w:sz w:val="16"/>
                <w:szCs w:val="16"/>
              </w:rPr>
              <w:t xml:space="preserve">/ </w:t>
            </w:r>
            <w:r w:rsidRPr="00DA01CE">
              <w:rPr>
                <w:rFonts w:ascii="Arial Armenian" w:hAnsi="Arial Armenian" w:cs="Arial"/>
                <w:color w:val="000000"/>
                <w:sz w:val="16"/>
                <w:szCs w:val="16"/>
              </w:rPr>
              <w:br/>
            </w:r>
            <w:r w:rsidRPr="00DA01CE">
              <w:rPr>
                <w:rFonts w:ascii="Calibri" w:hAnsi="Calibri" w:cs="Calibri"/>
                <w:color w:val="000000"/>
                <w:sz w:val="16"/>
                <w:szCs w:val="16"/>
              </w:rPr>
              <w:t>Выполнение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подготовительного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класса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7,5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10 </w:t>
            </w:r>
            <w:r w:rsidRPr="00DA01CE">
              <w:rPr>
                <w:rFonts w:ascii="Calibri" w:hAnsi="Calibri" w:cs="Calibri"/>
                <w:color w:val="000000"/>
                <w:sz w:val="16"/>
                <w:szCs w:val="16"/>
              </w:rPr>
              <w:t>см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5DDA3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8A735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0.56</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786D6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40.70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0A189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22.79</w:t>
            </w:r>
          </w:p>
        </w:tc>
        <w:tc>
          <w:tcPr>
            <w:tcW w:w="36" w:type="dxa"/>
            <w:vAlign w:val="center"/>
            <w:hideMark/>
          </w:tcPr>
          <w:p w14:paraId="6A5DD1E3" w14:textId="77777777" w:rsidR="00DA01CE" w:rsidRPr="00DA01CE" w:rsidRDefault="00DA01CE" w:rsidP="00DA01CE">
            <w:pPr>
              <w:rPr>
                <w:sz w:val="20"/>
                <w:szCs w:val="20"/>
              </w:rPr>
            </w:pPr>
          </w:p>
        </w:tc>
      </w:tr>
      <w:tr w:rsidR="00DA01CE" w:rsidRPr="00DA01CE" w14:paraId="6EB1A6B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6A759E6"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D30831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225F4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ADF0B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9F9B3F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B78F54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6563C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A5BA25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0561AD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24F977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72C4B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7F2611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883DF3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617005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76099D" w14:textId="77777777" w:rsidR="00DA01CE" w:rsidRPr="00DA01CE" w:rsidRDefault="00DA01CE" w:rsidP="00DA01CE">
            <w:pPr>
              <w:rPr>
                <w:sz w:val="20"/>
                <w:szCs w:val="20"/>
              </w:rPr>
            </w:pPr>
          </w:p>
        </w:tc>
      </w:tr>
      <w:tr w:rsidR="00DA01CE" w:rsidRPr="00DA01CE" w14:paraId="6774E5CD" w14:textId="77777777" w:rsidTr="00DA01CE">
        <w:trPr>
          <w:trHeight w:val="585"/>
        </w:trPr>
        <w:tc>
          <w:tcPr>
            <w:tcW w:w="399" w:type="dxa"/>
            <w:vMerge/>
            <w:tcBorders>
              <w:top w:val="nil"/>
              <w:left w:val="single" w:sz="4" w:space="0" w:color="auto"/>
              <w:bottom w:val="single" w:sz="4" w:space="0" w:color="auto"/>
              <w:right w:val="single" w:sz="4" w:space="0" w:color="auto"/>
            </w:tcBorders>
            <w:vAlign w:val="center"/>
            <w:hideMark/>
          </w:tcPr>
          <w:p w14:paraId="08703A2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472B8E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2BBF7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95C503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57EBCC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1CF3D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C42966" w14:textId="77777777" w:rsidR="00DA01CE" w:rsidRPr="00DA01CE" w:rsidRDefault="00DA01CE" w:rsidP="00DA01CE">
            <w:pPr>
              <w:rPr>
                <w:sz w:val="20"/>
                <w:szCs w:val="20"/>
              </w:rPr>
            </w:pPr>
          </w:p>
        </w:tc>
      </w:tr>
      <w:tr w:rsidR="00DA01CE" w:rsidRPr="00DA01CE" w14:paraId="69D4452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A0C8B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409C6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xml:space="preserve">º/µ ÙÇ³ÓáõÛÉ </w:t>
            </w: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å³ïñ³ëïáõÙ</w:t>
            </w:r>
            <w:r w:rsidRPr="00DA01CE">
              <w:rPr>
                <w:rFonts w:ascii="Arial Armenian" w:hAnsi="Arial Armenian" w:cs="Arial"/>
                <w:color w:val="000000"/>
                <w:sz w:val="16"/>
                <w:szCs w:val="16"/>
              </w:rPr>
              <w:t xml:space="preserve"> B15 </w:t>
            </w:r>
            <w:r w:rsidRPr="00DA01CE">
              <w:rPr>
                <w:rFonts w:ascii="Arial Armenian" w:hAnsi="Arial Armenian" w:cs="Arial Armenian"/>
                <w:color w:val="000000"/>
                <w:sz w:val="16"/>
                <w:szCs w:val="16"/>
              </w:rPr>
              <w:t>¹³ëÇ</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µ»ïáÝÇó</w:t>
            </w:r>
            <w:r w:rsidRPr="00DA01CE">
              <w:rPr>
                <w:rFonts w:ascii="Arial Armenian" w:hAnsi="Arial Armenian" w:cs="Arial"/>
                <w:color w:val="000000"/>
                <w:sz w:val="16"/>
                <w:szCs w:val="16"/>
              </w:rPr>
              <w:br/>
              <w:t>/</w:t>
            </w:r>
            <w:r w:rsidRPr="00DA01CE">
              <w:rPr>
                <w:rFonts w:ascii="Sylfaen" w:hAnsi="Sylfaen" w:cs="Sylfaen"/>
                <w:color w:val="000000"/>
                <w:sz w:val="16"/>
                <w:szCs w:val="16"/>
              </w:rPr>
              <w:t>բարեկարգվող</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այգու</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հատվածի</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Строительство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монолитной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пандуса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Е</w:t>
            </w:r>
            <w:r w:rsidRPr="00DA01CE">
              <w:rPr>
                <w:rFonts w:ascii="Arial Armenian" w:hAnsi="Arial Armenian" w:cs="Arial"/>
                <w:color w:val="000000"/>
                <w:sz w:val="16"/>
                <w:szCs w:val="16"/>
              </w:rPr>
              <w:t>/</w:t>
            </w:r>
            <w:r w:rsidRPr="00DA01CE">
              <w:rPr>
                <w:rFonts w:ascii="Calibri" w:hAnsi="Calibri" w:cs="Calibri"/>
                <w:color w:val="000000"/>
                <w:sz w:val="16"/>
                <w:szCs w:val="16"/>
              </w:rPr>
              <w:t>Б</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бетона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марки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BDBED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3</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4E1AC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65859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49.84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C2575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69.78</w:t>
            </w:r>
          </w:p>
        </w:tc>
        <w:tc>
          <w:tcPr>
            <w:tcW w:w="36" w:type="dxa"/>
            <w:vAlign w:val="center"/>
            <w:hideMark/>
          </w:tcPr>
          <w:p w14:paraId="2A9D2655" w14:textId="77777777" w:rsidR="00DA01CE" w:rsidRPr="00DA01CE" w:rsidRDefault="00DA01CE" w:rsidP="00DA01CE">
            <w:pPr>
              <w:rPr>
                <w:sz w:val="20"/>
                <w:szCs w:val="20"/>
              </w:rPr>
            </w:pPr>
          </w:p>
        </w:tc>
      </w:tr>
      <w:tr w:rsidR="00DA01CE" w:rsidRPr="00DA01CE" w14:paraId="6CCB734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F6E8EF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F6F556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2B0DD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7BE629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DD84BB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DDE5D3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6A9D7D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2CC942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4117E8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E2FA28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7B430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7C7348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037798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3E49B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9F0697" w14:textId="77777777" w:rsidR="00DA01CE" w:rsidRPr="00DA01CE" w:rsidRDefault="00DA01CE" w:rsidP="00DA01CE">
            <w:pPr>
              <w:rPr>
                <w:sz w:val="20"/>
                <w:szCs w:val="20"/>
              </w:rPr>
            </w:pPr>
          </w:p>
        </w:tc>
      </w:tr>
      <w:tr w:rsidR="00DA01CE" w:rsidRPr="00DA01CE" w14:paraId="1E01D3F1" w14:textId="77777777" w:rsidTr="00DA01CE">
        <w:trPr>
          <w:trHeight w:val="660"/>
        </w:trPr>
        <w:tc>
          <w:tcPr>
            <w:tcW w:w="399" w:type="dxa"/>
            <w:vMerge/>
            <w:tcBorders>
              <w:top w:val="nil"/>
              <w:left w:val="single" w:sz="4" w:space="0" w:color="auto"/>
              <w:bottom w:val="single" w:sz="4" w:space="0" w:color="auto"/>
              <w:right w:val="single" w:sz="4" w:space="0" w:color="auto"/>
            </w:tcBorders>
            <w:vAlign w:val="center"/>
            <w:hideMark/>
          </w:tcPr>
          <w:p w14:paraId="5D5CE9C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081149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FFBF8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6322E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E3F3D6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B248E4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745587" w14:textId="77777777" w:rsidR="00DA01CE" w:rsidRPr="00DA01CE" w:rsidRDefault="00DA01CE" w:rsidP="00DA01CE">
            <w:pPr>
              <w:rPr>
                <w:sz w:val="20"/>
                <w:szCs w:val="20"/>
              </w:rPr>
            </w:pPr>
          </w:p>
        </w:tc>
      </w:tr>
      <w:tr w:rsidR="00DA01CE" w:rsidRPr="00DA01CE" w14:paraId="31EC752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2C8B5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EB14D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²Ùñ³Ý A500c</w:t>
            </w:r>
            <w:r w:rsidRPr="00DA01CE">
              <w:rPr>
                <w:rFonts w:ascii="Arial Armenian" w:hAnsi="Arial Armenian" w:cs="Arial"/>
                <w:color w:val="000000"/>
                <w:sz w:val="16"/>
                <w:szCs w:val="16"/>
              </w:rPr>
              <w:br/>
            </w:r>
            <w:r w:rsidRPr="00DA01CE">
              <w:rPr>
                <w:rFonts w:ascii="Calibri" w:hAnsi="Calibri" w:cs="Calibri"/>
                <w:color w:val="000000"/>
                <w:sz w:val="16"/>
                <w:szCs w:val="16"/>
              </w:rPr>
              <w:t>Арматура</w:t>
            </w:r>
            <w:r w:rsidRPr="00DA01CE">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8BAD2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7EE00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0.098</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662A9C"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355.70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7DA55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34.86</w:t>
            </w:r>
          </w:p>
        </w:tc>
        <w:tc>
          <w:tcPr>
            <w:tcW w:w="36" w:type="dxa"/>
            <w:vAlign w:val="center"/>
            <w:hideMark/>
          </w:tcPr>
          <w:p w14:paraId="3B3D18C8" w14:textId="77777777" w:rsidR="00DA01CE" w:rsidRPr="00DA01CE" w:rsidRDefault="00DA01CE" w:rsidP="00DA01CE">
            <w:pPr>
              <w:rPr>
                <w:sz w:val="20"/>
                <w:szCs w:val="20"/>
              </w:rPr>
            </w:pPr>
          </w:p>
        </w:tc>
      </w:tr>
      <w:tr w:rsidR="00DA01CE" w:rsidRPr="00DA01CE" w14:paraId="506431E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756C0A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62A2AC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B6DE4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47AB53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286F43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E54D2A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2137BC"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A6BBBA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EDBB95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E624EE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7A611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DEA9EE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CDE893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043BF0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2044F86" w14:textId="77777777" w:rsidR="00DA01CE" w:rsidRPr="00DA01CE" w:rsidRDefault="00DA01CE" w:rsidP="00DA01CE">
            <w:pPr>
              <w:rPr>
                <w:sz w:val="20"/>
                <w:szCs w:val="20"/>
              </w:rPr>
            </w:pPr>
          </w:p>
        </w:tc>
      </w:tr>
      <w:tr w:rsidR="00DA01CE" w:rsidRPr="00DA01CE" w14:paraId="4ED3001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20B6FD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BCEEB2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C1FA1F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4954B2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E703F6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3E1DE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0DF093" w14:textId="77777777" w:rsidR="00DA01CE" w:rsidRPr="00DA01CE" w:rsidRDefault="00DA01CE" w:rsidP="00DA01CE">
            <w:pPr>
              <w:rPr>
                <w:sz w:val="20"/>
                <w:szCs w:val="20"/>
              </w:rPr>
            </w:pPr>
          </w:p>
        </w:tc>
      </w:tr>
      <w:tr w:rsidR="00DA01CE" w:rsidRPr="00DA01CE" w14:paraId="56B68449"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B706D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8D239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²Ùñ³Ý AcI</w:t>
            </w:r>
            <w:r w:rsidRPr="00DA01CE">
              <w:rPr>
                <w:rFonts w:ascii="Arial Armenian" w:hAnsi="Arial Armenian" w:cs="Arial"/>
                <w:color w:val="000000"/>
                <w:sz w:val="16"/>
                <w:szCs w:val="16"/>
              </w:rPr>
              <w:br/>
            </w:r>
            <w:r w:rsidRPr="00DA01CE">
              <w:rPr>
                <w:rFonts w:ascii="Calibri" w:hAnsi="Calibri" w:cs="Calibri"/>
                <w:color w:val="000000"/>
                <w:sz w:val="16"/>
                <w:szCs w:val="16"/>
              </w:rPr>
              <w:t>Арматура</w:t>
            </w:r>
            <w:r w:rsidRPr="00DA01CE">
              <w:rPr>
                <w:rFonts w:ascii="Arial Armenian" w:hAnsi="Arial Armenian" w:cs="Arial"/>
                <w:color w:val="000000"/>
                <w:sz w:val="16"/>
                <w:szCs w:val="16"/>
              </w:rPr>
              <w:t xml:space="preserve">  AcI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9B436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74ACE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0.042</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1979C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393.21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617DB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16.51</w:t>
            </w:r>
          </w:p>
        </w:tc>
        <w:tc>
          <w:tcPr>
            <w:tcW w:w="36" w:type="dxa"/>
            <w:vAlign w:val="center"/>
            <w:hideMark/>
          </w:tcPr>
          <w:p w14:paraId="4D1FC432" w14:textId="77777777" w:rsidR="00DA01CE" w:rsidRPr="00DA01CE" w:rsidRDefault="00DA01CE" w:rsidP="00DA01CE">
            <w:pPr>
              <w:rPr>
                <w:sz w:val="20"/>
                <w:szCs w:val="20"/>
              </w:rPr>
            </w:pPr>
          </w:p>
        </w:tc>
      </w:tr>
      <w:tr w:rsidR="00DA01CE" w:rsidRPr="00DA01CE" w14:paraId="7AF7F3B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2FDC15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BEF9BE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3D7AB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B9A5B8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BB5629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93346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4F658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FA2016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54CB7D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B35E51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A1598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1F3504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E5C7AC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DF183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B08318" w14:textId="77777777" w:rsidR="00DA01CE" w:rsidRPr="00DA01CE" w:rsidRDefault="00DA01CE" w:rsidP="00DA01CE">
            <w:pPr>
              <w:rPr>
                <w:sz w:val="20"/>
                <w:szCs w:val="20"/>
              </w:rPr>
            </w:pPr>
          </w:p>
        </w:tc>
      </w:tr>
      <w:tr w:rsidR="00DA01CE" w:rsidRPr="00DA01CE" w14:paraId="76CE2B5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51C32B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5D28B2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30DD2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2A15C1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357A5C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4802DE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6D792B" w14:textId="77777777" w:rsidR="00DA01CE" w:rsidRPr="00DA01CE" w:rsidRDefault="00DA01CE" w:rsidP="00DA01CE">
            <w:pPr>
              <w:rPr>
                <w:sz w:val="20"/>
                <w:szCs w:val="20"/>
              </w:rPr>
            </w:pPr>
          </w:p>
        </w:tc>
      </w:tr>
      <w:tr w:rsidR="00DA01CE" w:rsidRPr="00DA01CE" w14:paraId="08D5BBA7"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61250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D5A25B"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և</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հարթակի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եզրագծի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կողմից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աղեղային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հղկումով</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type="page"/>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дуговой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шлифовкой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стороны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бордюра</w:t>
            </w:r>
            <w:r w:rsidRPr="00DA01CE">
              <w:rPr>
                <w:rFonts w:ascii="Arial Armenian" w:hAnsi="Arial Armenian" w:cs="Arial"/>
                <w:color w:val="000000"/>
                <w:sz w:val="16"/>
                <w:szCs w:val="16"/>
              </w:rPr>
              <w:t>/</w:t>
            </w:r>
            <w:r w:rsidRPr="00DA01CE">
              <w:rPr>
                <w:rFonts w:ascii="Calibri" w:hAnsi="Calibri" w:cs="Calibri"/>
                <w:color w:val="000000"/>
                <w:sz w:val="16"/>
                <w:szCs w:val="16"/>
              </w:rPr>
              <w:t>без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перфорации</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C254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type="page"/>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392AF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6</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3296A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15.45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C9883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86.51</w:t>
            </w:r>
          </w:p>
        </w:tc>
        <w:tc>
          <w:tcPr>
            <w:tcW w:w="36" w:type="dxa"/>
            <w:vAlign w:val="center"/>
            <w:hideMark/>
          </w:tcPr>
          <w:p w14:paraId="307B64C6" w14:textId="77777777" w:rsidR="00DA01CE" w:rsidRPr="00DA01CE" w:rsidRDefault="00DA01CE" w:rsidP="00DA01CE">
            <w:pPr>
              <w:rPr>
                <w:sz w:val="20"/>
                <w:szCs w:val="20"/>
              </w:rPr>
            </w:pPr>
          </w:p>
        </w:tc>
      </w:tr>
      <w:tr w:rsidR="00DA01CE" w:rsidRPr="00DA01CE" w14:paraId="3AE5F67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A8CA03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FEBB18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0572F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C17293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F942BFE"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689E6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914A8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8B498F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32CF4A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EB2276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9D41A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EC6AD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2CBF61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5AD132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BC53CA7" w14:textId="77777777" w:rsidR="00DA01CE" w:rsidRPr="00DA01CE" w:rsidRDefault="00DA01CE" w:rsidP="00DA01CE">
            <w:pPr>
              <w:rPr>
                <w:sz w:val="20"/>
                <w:szCs w:val="20"/>
              </w:rPr>
            </w:pPr>
          </w:p>
        </w:tc>
      </w:tr>
      <w:tr w:rsidR="00DA01CE" w:rsidRPr="00DA01CE" w14:paraId="24C9691B" w14:textId="77777777" w:rsidTr="00DA01CE">
        <w:trPr>
          <w:trHeight w:val="1095"/>
        </w:trPr>
        <w:tc>
          <w:tcPr>
            <w:tcW w:w="399" w:type="dxa"/>
            <w:vMerge/>
            <w:tcBorders>
              <w:top w:val="nil"/>
              <w:left w:val="single" w:sz="4" w:space="0" w:color="auto"/>
              <w:bottom w:val="single" w:sz="4" w:space="0" w:color="auto"/>
              <w:right w:val="single" w:sz="4" w:space="0" w:color="auto"/>
            </w:tcBorders>
            <w:vAlign w:val="center"/>
            <w:hideMark/>
          </w:tcPr>
          <w:p w14:paraId="435C8AA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040038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D5451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AC8496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0B53AF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3A4700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669680C" w14:textId="77777777" w:rsidR="00DA01CE" w:rsidRPr="00DA01CE" w:rsidRDefault="00DA01CE" w:rsidP="00DA01CE">
            <w:pPr>
              <w:rPr>
                <w:sz w:val="20"/>
                <w:szCs w:val="20"/>
              </w:rPr>
            </w:pPr>
          </w:p>
        </w:tc>
      </w:tr>
      <w:tr w:rsidR="00DA01CE" w:rsidRPr="00DA01CE" w14:paraId="09C4F01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D1F4F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B0995A"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դիմային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մասերի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երեսպատում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բազալտե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սալերով</w:t>
            </w:r>
            <w:r w:rsidRPr="00DA01CE">
              <w:rPr>
                <w:rFonts w:ascii="Arial Armenian" w:hAnsi="Arial Armenian" w:cs="Arial"/>
                <w:color w:val="000000"/>
                <w:sz w:val="16"/>
                <w:szCs w:val="16"/>
              </w:rPr>
              <w:t>,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w:t>
            </w:r>
            <w:r w:rsidRPr="00DA01CE">
              <w:rPr>
                <w:rFonts w:ascii="Arial Armenian" w:hAnsi="Arial Armenian" w:cs="Arial"/>
                <w:color w:val="000000"/>
                <w:sz w:val="16"/>
                <w:szCs w:val="16"/>
              </w:rPr>
              <w:t>./</w:t>
            </w:r>
            <w:r w:rsidRPr="00DA01CE">
              <w:rPr>
                <w:rFonts w:ascii="Sylfaen" w:hAnsi="Sylfaen" w:cs="Sylfaen"/>
                <w:color w:val="000000"/>
                <w:sz w:val="16"/>
                <w:szCs w:val="16"/>
              </w:rPr>
              <w:t>առանց</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ծակոտկեն</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Облицовка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фасадных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частей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лестницы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базальтовыми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плитами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w:t>
            </w:r>
            <w:r w:rsidRPr="00DA01CE">
              <w:rPr>
                <w:rFonts w:ascii="Calibri" w:hAnsi="Calibri" w:cs="Calibri"/>
                <w:color w:val="000000"/>
                <w:sz w:val="16"/>
                <w:szCs w:val="16"/>
              </w:rPr>
              <w:t>непористая</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F7ECC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44963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44A89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30.18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0430B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54.33</w:t>
            </w:r>
          </w:p>
        </w:tc>
        <w:tc>
          <w:tcPr>
            <w:tcW w:w="36" w:type="dxa"/>
            <w:vAlign w:val="center"/>
            <w:hideMark/>
          </w:tcPr>
          <w:p w14:paraId="5BCE05E4" w14:textId="77777777" w:rsidR="00DA01CE" w:rsidRPr="00DA01CE" w:rsidRDefault="00DA01CE" w:rsidP="00DA01CE">
            <w:pPr>
              <w:rPr>
                <w:sz w:val="20"/>
                <w:szCs w:val="20"/>
              </w:rPr>
            </w:pPr>
          </w:p>
        </w:tc>
      </w:tr>
      <w:tr w:rsidR="00DA01CE" w:rsidRPr="00DA01CE" w14:paraId="401EA3C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33C852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3CC928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1E978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A7859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FBB9A4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1ACC7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E23025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DFCC98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27D8B5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556789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5D34D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C1CD5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8F042E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44454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A22A410" w14:textId="77777777" w:rsidR="00DA01CE" w:rsidRPr="00DA01CE" w:rsidRDefault="00DA01CE" w:rsidP="00DA01CE">
            <w:pPr>
              <w:rPr>
                <w:sz w:val="20"/>
                <w:szCs w:val="20"/>
              </w:rPr>
            </w:pPr>
          </w:p>
        </w:tc>
      </w:tr>
      <w:tr w:rsidR="00DA01CE" w:rsidRPr="00DA01CE" w14:paraId="0853711E" w14:textId="77777777" w:rsidTr="00DA01CE">
        <w:trPr>
          <w:trHeight w:val="660"/>
        </w:trPr>
        <w:tc>
          <w:tcPr>
            <w:tcW w:w="399" w:type="dxa"/>
            <w:vMerge/>
            <w:tcBorders>
              <w:top w:val="nil"/>
              <w:left w:val="single" w:sz="4" w:space="0" w:color="auto"/>
              <w:bottom w:val="single" w:sz="4" w:space="0" w:color="auto"/>
              <w:right w:val="single" w:sz="4" w:space="0" w:color="auto"/>
            </w:tcBorders>
            <w:vAlign w:val="center"/>
            <w:hideMark/>
          </w:tcPr>
          <w:p w14:paraId="35CC70C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F102EC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DE8A7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673B84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072221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593789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8632B1" w14:textId="77777777" w:rsidR="00DA01CE" w:rsidRPr="00DA01CE" w:rsidRDefault="00DA01CE" w:rsidP="00DA01CE">
            <w:pPr>
              <w:rPr>
                <w:sz w:val="20"/>
                <w:szCs w:val="20"/>
              </w:rPr>
            </w:pPr>
          </w:p>
        </w:tc>
      </w:tr>
      <w:tr w:rsidR="00DA01CE" w:rsidRPr="00DA01CE" w14:paraId="0C25DFC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2743F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15</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666FA8"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Աստիճանների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մետաղական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բազրիքների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t>/</w:t>
            </w:r>
            <w:r w:rsidRPr="00DA01CE">
              <w:rPr>
                <w:rFonts w:ascii="Sylfaen" w:hAnsi="Sylfaen" w:cs="Sylfaen"/>
                <w:color w:val="000000"/>
                <w:sz w:val="16"/>
                <w:szCs w:val="16"/>
              </w:rPr>
              <w:t>երկտակ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յուղաներկումով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металлических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лестничных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перил</w:t>
            </w:r>
            <w:r w:rsidRPr="00DA01CE">
              <w:rPr>
                <w:rFonts w:ascii="Arial Armenian" w:hAnsi="Arial Armenian" w:cs="Arial"/>
                <w:color w:val="000000"/>
                <w:sz w:val="16"/>
                <w:szCs w:val="16"/>
              </w:rPr>
              <w:t>/</w:t>
            </w:r>
            <w:r w:rsidRPr="00DA01CE">
              <w:rPr>
                <w:rFonts w:ascii="Calibri" w:hAnsi="Calibri" w:cs="Calibri"/>
                <w:color w:val="000000"/>
                <w:sz w:val="16"/>
                <w:szCs w:val="16"/>
              </w:rPr>
              <w:t>железо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покраской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маслом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D66A9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rPr>
              <w:br/>
            </w:r>
            <w:r w:rsidRPr="00DA01CE">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C394F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3.8</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37BD5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8.03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66FCF6"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30.52</w:t>
            </w:r>
          </w:p>
        </w:tc>
        <w:tc>
          <w:tcPr>
            <w:tcW w:w="36" w:type="dxa"/>
            <w:vAlign w:val="center"/>
            <w:hideMark/>
          </w:tcPr>
          <w:p w14:paraId="42031ABF" w14:textId="77777777" w:rsidR="00DA01CE" w:rsidRPr="00DA01CE" w:rsidRDefault="00DA01CE" w:rsidP="00DA01CE">
            <w:pPr>
              <w:rPr>
                <w:sz w:val="20"/>
                <w:szCs w:val="20"/>
              </w:rPr>
            </w:pPr>
          </w:p>
        </w:tc>
      </w:tr>
      <w:tr w:rsidR="00DA01CE" w:rsidRPr="00DA01CE" w14:paraId="4E014CD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406158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874C62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E234B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B0CF79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B83550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61494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4505E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4E45C9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2ED6B4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938A1B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9FA73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3DDDCD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16EF0D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81B1B6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2F67B49" w14:textId="77777777" w:rsidR="00DA01CE" w:rsidRPr="00DA01CE" w:rsidRDefault="00DA01CE" w:rsidP="00DA01CE">
            <w:pPr>
              <w:rPr>
                <w:sz w:val="20"/>
                <w:szCs w:val="20"/>
              </w:rPr>
            </w:pPr>
          </w:p>
        </w:tc>
      </w:tr>
      <w:tr w:rsidR="00DA01CE" w:rsidRPr="00DA01CE" w14:paraId="6BA67455" w14:textId="77777777" w:rsidTr="00DA01CE">
        <w:trPr>
          <w:trHeight w:val="450"/>
        </w:trPr>
        <w:tc>
          <w:tcPr>
            <w:tcW w:w="399" w:type="dxa"/>
            <w:vMerge/>
            <w:tcBorders>
              <w:top w:val="nil"/>
              <w:left w:val="single" w:sz="4" w:space="0" w:color="auto"/>
              <w:bottom w:val="single" w:sz="4" w:space="0" w:color="auto"/>
              <w:right w:val="single" w:sz="4" w:space="0" w:color="auto"/>
            </w:tcBorders>
            <w:vAlign w:val="center"/>
            <w:hideMark/>
          </w:tcPr>
          <w:p w14:paraId="07C0C1C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8D6031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41A4D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25D558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1A7B15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4BAD3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7405FC3" w14:textId="77777777" w:rsidR="00DA01CE" w:rsidRPr="00DA01CE" w:rsidRDefault="00DA01CE" w:rsidP="00DA01CE">
            <w:pPr>
              <w:rPr>
                <w:sz w:val="20"/>
                <w:szCs w:val="20"/>
              </w:rPr>
            </w:pPr>
          </w:p>
        </w:tc>
      </w:tr>
      <w:tr w:rsidR="00DA01CE" w:rsidRPr="00DA01CE" w14:paraId="359745E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C9DF6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16</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8D773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ëí³ÕÇ Çñ³Ï³Ý³óáõÙ ó»Ù»Ýï³í³½³ÛÇÝ ß³Õ³Ëáí 1:3 Ñ³ñ³µ»ñáõÃÛ³Ùµ /</w:t>
            </w:r>
            <w:r w:rsidRPr="00DA01CE">
              <w:rPr>
                <w:rFonts w:ascii="Sylfaen" w:hAnsi="Sylfaen" w:cs="Sylfaen"/>
                <w:color w:val="000000"/>
                <w:sz w:val="16"/>
                <w:szCs w:val="16"/>
              </w:rPr>
              <w:t>ցանցով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Оштукатуривание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же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соотношении</w:t>
            </w:r>
            <w:r w:rsidRPr="00DA01CE">
              <w:rPr>
                <w:rFonts w:ascii="Arial Armenian" w:hAnsi="Arial Armenian" w:cs="Arial"/>
                <w:color w:val="000000"/>
                <w:sz w:val="16"/>
                <w:szCs w:val="16"/>
              </w:rPr>
              <w:t xml:space="preserve"> 1:3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сеткой</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238DB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006E4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46.00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94BBD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F62914"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132.94</w:t>
            </w:r>
          </w:p>
        </w:tc>
        <w:tc>
          <w:tcPr>
            <w:tcW w:w="36" w:type="dxa"/>
            <w:vAlign w:val="center"/>
            <w:hideMark/>
          </w:tcPr>
          <w:p w14:paraId="2092AA2D" w14:textId="77777777" w:rsidR="00DA01CE" w:rsidRPr="00DA01CE" w:rsidRDefault="00DA01CE" w:rsidP="00DA01CE">
            <w:pPr>
              <w:rPr>
                <w:sz w:val="20"/>
                <w:szCs w:val="20"/>
              </w:rPr>
            </w:pPr>
          </w:p>
        </w:tc>
      </w:tr>
      <w:tr w:rsidR="00DA01CE" w:rsidRPr="00DA01CE" w14:paraId="36B1792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760B82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485B43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5E979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EA42E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914DFC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DA6D1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975555"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6875D4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1813D0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610404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7E460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F520FE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A39E19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8F7C2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09A9D0B" w14:textId="77777777" w:rsidR="00DA01CE" w:rsidRPr="00DA01CE" w:rsidRDefault="00DA01CE" w:rsidP="00DA01CE">
            <w:pPr>
              <w:rPr>
                <w:sz w:val="20"/>
                <w:szCs w:val="20"/>
              </w:rPr>
            </w:pPr>
          </w:p>
        </w:tc>
      </w:tr>
      <w:tr w:rsidR="00DA01CE" w:rsidRPr="00DA01CE" w14:paraId="69000261" w14:textId="77777777" w:rsidTr="00DA01CE">
        <w:trPr>
          <w:trHeight w:val="570"/>
        </w:trPr>
        <w:tc>
          <w:tcPr>
            <w:tcW w:w="399" w:type="dxa"/>
            <w:vMerge/>
            <w:tcBorders>
              <w:top w:val="nil"/>
              <w:left w:val="single" w:sz="4" w:space="0" w:color="auto"/>
              <w:bottom w:val="single" w:sz="4" w:space="0" w:color="auto"/>
              <w:right w:val="single" w:sz="4" w:space="0" w:color="auto"/>
            </w:tcBorders>
            <w:vAlign w:val="center"/>
            <w:hideMark/>
          </w:tcPr>
          <w:p w14:paraId="5213368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620B3E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FA1DE2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FD59F4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14CE194"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76C2B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0196338" w14:textId="77777777" w:rsidR="00DA01CE" w:rsidRPr="00DA01CE" w:rsidRDefault="00DA01CE" w:rsidP="00DA01CE">
            <w:pPr>
              <w:rPr>
                <w:sz w:val="20"/>
                <w:szCs w:val="20"/>
              </w:rPr>
            </w:pPr>
          </w:p>
        </w:tc>
      </w:tr>
      <w:tr w:rsidR="00DA01CE" w:rsidRPr="00DA01CE" w14:paraId="29A7B419"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68356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17</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D69D8A"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Պատերի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ֆասադային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երանգը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համաձայնեցնել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Покраска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стен</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фасадной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цвет</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согласовываем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66BC8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5A86F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52.00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F987DA"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DD9E6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131.59</w:t>
            </w:r>
          </w:p>
        </w:tc>
        <w:tc>
          <w:tcPr>
            <w:tcW w:w="36" w:type="dxa"/>
            <w:vAlign w:val="center"/>
            <w:hideMark/>
          </w:tcPr>
          <w:p w14:paraId="5313621C" w14:textId="77777777" w:rsidR="00DA01CE" w:rsidRPr="00DA01CE" w:rsidRDefault="00DA01CE" w:rsidP="00DA01CE">
            <w:pPr>
              <w:rPr>
                <w:sz w:val="20"/>
                <w:szCs w:val="20"/>
              </w:rPr>
            </w:pPr>
          </w:p>
        </w:tc>
      </w:tr>
      <w:tr w:rsidR="00DA01CE" w:rsidRPr="00DA01CE" w14:paraId="695D4A3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1B4FA7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6F8DFA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A9B7C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DFC358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F9DFC3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AE0CBB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CF475F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32FBBC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AF5B5A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F471ABD"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D9B8A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C8D990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F34DB38"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CAAB0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F0F90B7" w14:textId="77777777" w:rsidR="00DA01CE" w:rsidRPr="00DA01CE" w:rsidRDefault="00DA01CE" w:rsidP="00DA01CE">
            <w:pPr>
              <w:rPr>
                <w:sz w:val="20"/>
                <w:szCs w:val="20"/>
              </w:rPr>
            </w:pPr>
          </w:p>
        </w:tc>
      </w:tr>
      <w:tr w:rsidR="00DA01CE" w:rsidRPr="00DA01CE" w14:paraId="66D5BD93" w14:textId="77777777" w:rsidTr="00DA01CE">
        <w:trPr>
          <w:trHeight w:val="450"/>
        </w:trPr>
        <w:tc>
          <w:tcPr>
            <w:tcW w:w="399" w:type="dxa"/>
            <w:vMerge/>
            <w:tcBorders>
              <w:top w:val="nil"/>
              <w:left w:val="single" w:sz="4" w:space="0" w:color="auto"/>
              <w:bottom w:val="single" w:sz="4" w:space="0" w:color="auto"/>
              <w:right w:val="single" w:sz="4" w:space="0" w:color="auto"/>
            </w:tcBorders>
            <w:vAlign w:val="center"/>
            <w:hideMark/>
          </w:tcPr>
          <w:p w14:paraId="1943D8E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AE3CE7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744A7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859FA5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EE5DB8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322E66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CED4DFC" w14:textId="77777777" w:rsidR="00DA01CE" w:rsidRPr="00DA01CE" w:rsidRDefault="00DA01CE" w:rsidP="00DA01CE">
            <w:pPr>
              <w:rPr>
                <w:sz w:val="20"/>
                <w:szCs w:val="20"/>
              </w:rPr>
            </w:pPr>
          </w:p>
        </w:tc>
      </w:tr>
      <w:tr w:rsidR="00DA01CE" w:rsidRPr="00DA01CE" w14:paraId="2B52654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D6991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BB6497"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Հարթեցնող</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շերտի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պատրաստում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ցեմենտ</w:t>
            </w:r>
            <w:r w:rsidRPr="00DA01CE">
              <w:rPr>
                <w:rFonts w:ascii="Arial Armenian" w:hAnsi="Arial Armenian" w:cs="Arial"/>
                <w:color w:val="000000"/>
                <w:sz w:val="16"/>
                <w:szCs w:val="16"/>
              </w:rPr>
              <w:t>-</w:t>
            </w:r>
            <w:r w:rsidRPr="00DA01CE">
              <w:rPr>
                <w:rFonts w:ascii="Sylfaen" w:hAnsi="Sylfaen" w:cs="Sylfaen"/>
                <w:color w:val="000000"/>
                <w:sz w:val="16"/>
                <w:szCs w:val="16"/>
              </w:rPr>
              <w:t>ավազային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շաղախից</w:t>
            </w:r>
            <w:r w:rsidRPr="00DA01CE">
              <w:rPr>
                <w:rFonts w:ascii="Arial Armenian" w:hAnsi="Arial Armenian" w:cs="Arial"/>
                <w:color w:val="000000"/>
                <w:sz w:val="16"/>
                <w:szCs w:val="16"/>
              </w:rPr>
              <w:t xml:space="preserve"> 30</w:t>
            </w:r>
            <w:r w:rsidRPr="00DA01CE">
              <w:rPr>
                <w:rFonts w:ascii="Sylfaen" w:hAnsi="Sylfaen" w:cs="Sylfaen"/>
                <w:color w:val="000000"/>
                <w:sz w:val="16"/>
                <w:szCs w:val="16"/>
              </w:rPr>
              <w:t>մմ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հաստությամբ</w:t>
            </w:r>
            <w:r w:rsidRPr="00DA01CE">
              <w:rPr>
                <w:rFonts w:ascii="Arial Armenian" w:hAnsi="Arial Armenian" w:cs="Arial"/>
                <w:color w:val="000000"/>
                <w:sz w:val="16"/>
                <w:szCs w:val="16"/>
              </w:rPr>
              <w:t>/</w:t>
            </w:r>
            <w:r w:rsidRPr="00DA01CE">
              <w:rPr>
                <w:rFonts w:ascii="Sylfaen" w:hAnsi="Sylfaen" w:cs="Sylfaen"/>
                <w:color w:val="000000"/>
                <w:sz w:val="16"/>
                <w:szCs w:val="16"/>
              </w:rPr>
              <w:t>ամրանացանցի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տեղադրումով</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t>Приготовление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выравнивающего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слоя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цементно</w:t>
            </w:r>
            <w:r w:rsidRPr="00DA01CE">
              <w:rPr>
                <w:rFonts w:ascii="Arial Armenian" w:hAnsi="Arial Armenian" w:cs="Arial"/>
                <w:color w:val="000000"/>
                <w:sz w:val="16"/>
                <w:szCs w:val="16"/>
              </w:rPr>
              <w:t>-</w:t>
            </w:r>
            <w:r w:rsidRPr="00DA01CE">
              <w:rPr>
                <w:rFonts w:ascii="Calibri" w:hAnsi="Calibri" w:cs="Calibri"/>
                <w:color w:val="000000"/>
                <w:sz w:val="16"/>
                <w:szCs w:val="16"/>
              </w:rPr>
              <w:t>песчаного</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раствора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толщиной</w:t>
            </w:r>
            <w:r w:rsidRPr="00DA01CE">
              <w:rPr>
                <w:rFonts w:ascii="Arial Armenian" w:hAnsi="Arial Armenian" w:cs="Arial"/>
                <w:color w:val="000000"/>
                <w:sz w:val="16"/>
                <w:szCs w:val="16"/>
              </w:rPr>
              <w:t xml:space="preserve"> 30 </w:t>
            </w:r>
            <w:r w:rsidRPr="00DA01CE">
              <w:rPr>
                <w:rFonts w:ascii="Calibri" w:hAnsi="Calibri" w:cs="Calibri"/>
                <w:color w:val="000000"/>
                <w:sz w:val="16"/>
                <w:szCs w:val="16"/>
              </w:rPr>
              <w:t>мм</w:t>
            </w:r>
            <w:r w:rsidRPr="00DA01CE">
              <w:rPr>
                <w:rFonts w:ascii="Arial Armenian" w:hAnsi="Arial Armenian" w:cs="Arial"/>
                <w:color w:val="000000"/>
                <w:sz w:val="16"/>
                <w:szCs w:val="16"/>
              </w:rPr>
              <w:t>/</w:t>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армирующей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сетки</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0EC3E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7E66F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1832.00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40B06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1.86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BB37E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3410.82</w:t>
            </w:r>
          </w:p>
        </w:tc>
        <w:tc>
          <w:tcPr>
            <w:tcW w:w="36" w:type="dxa"/>
            <w:vAlign w:val="center"/>
            <w:hideMark/>
          </w:tcPr>
          <w:p w14:paraId="2D5B86E2" w14:textId="77777777" w:rsidR="00DA01CE" w:rsidRPr="00DA01CE" w:rsidRDefault="00DA01CE" w:rsidP="00DA01CE">
            <w:pPr>
              <w:rPr>
                <w:sz w:val="20"/>
                <w:szCs w:val="20"/>
              </w:rPr>
            </w:pPr>
          </w:p>
        </w:tc>
      </w:tr>
      <w:tr w:rsidR="00DA01CE" w:rsidRPr="00DA01CE" w14:paraId="776524C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303C16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21ECB1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61AF7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895ED2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AB6F6F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2D0B6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1AD4DE"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0EEC3E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E420312"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57CBCB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60264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A91FF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F3B82E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1A62C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4D9F8E" w14:textId="77777777" w:rsidR="00DA01CE" w:rsidRPr="00DA01CE" w:rsidRDefault="00DA01CE" w:rsidP="00DA01CE">
            <w:pPr>
              <w:rPr>
                <w:sz w:val="20"/>
                <w:szCs w:val="20"/>
              </w:rPr>
            </w:pPr>
          </w:p>
        </w:tc>
      </w:tr>
      <w:tr w:rsidR="00DA01CE" w:rsidRPr="00DA01CE" w14:paraId="146BD0DF" w14:textId="77777777" w:rsidTr="00DA01CE">
        <w:trPr>
          <w:trHeight w:val="990"/>
        </w:trPr>
        <w:tc>
          <w:tcPr>
            <w:tcW w:w="399" w:type="dxa"/>
            <w:vMerge/>
            <w:tcBorders>
              <w:top w:val="nil"/>
              <w:left w:val="single" w:sz="4" w:space="0" w:color="auto"/>
              <w:bottom w:val="single" w:sz="4" w:space="0" w:color="auto"/>
              <w:right w:val="single" w:sz="4" w:space="0" w:color="auto"/>
            </w:tcBorders>
            <w:vAlign w:val="center"/>
            <w:hideMark/>
          </w:tcPr>
          <w:p w14:paraId="52DE736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AFDDAE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C3E1B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0B7888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BFE0C8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3323D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0F364B9" w14:textId="77777777" w:rsidR="00DA01CE" w:rsidRPr="00DA01CE" w:rsidRDefault="00DA01CE" w:rsidP="00DA01CE">
            <w:pPr>
              <w:rPr>
                <w:sz w:val="20"/>
                <w:szCs w:val="20"/>
              </w:rPr>
            </w:pPr>
          </w:p>
        </w:tc>
      </w:tr>
      <w:tr w:rsidR="00DA01CE" w:rsidRPr="00DA01CE" w14:paraId="7B32DE9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38AF5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19</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AA6D2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²Ùñ³Ý³ó³ÝóÇ ï»Õ³¹ñáõÙ ö4BpI ³Ùñ³ÝÇó</w:t>
            </w:r>
            <w:r w:rsidRPr="00DA01CE">
              <w:rPr>
                <w:rFonts w:ascii="Arial Armenian" w:hAnsi="Arial Armenian" w:cs="Arial"/>
                <w:color w:val="000000"/>
                <w:sz w:val="16"/>
                <w:szCs w:val="16"/>
              </w:rPr>
              <w:br/>
            </w:r>
            <w:r w:rsidRPr="00DA01CE">
              <w:rPr>
                <w:rFonts w:ascii="Calibri" w:hAnsi="Calibri" w:cs="Calibri"/>
                <w:color w:val="000000"/>
                <w:sz w:val="16"/>
                <w:szCs w:val="16"/>
              </w:rPr>
              <w:t>Монтаж</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арматурной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сети</w:t>
            </w:r>
          </w:p>
        </w:tc>
        <w:tc>
          <w:tcPr>
            <w:tcW w:w="620" w:type="dxa"/>
            <w:vMerge w:val="restart"/>
            <w:tcBorders>
              <w:top w:val="nil"/>
              <w:left w:val="single" w:sz="4" w:space="0" w:color="auto"/>
              <w:bottom w:val="single" w:sz="4" w:space="0" w:color="auto"/>
              <w:right w:val="single" w:sz="4" w:space="0" w:color="auto"/>
            </w:tcBorders>
            <w:vAlign w:val="center"/>
            <w:hideMark/>
          </w:tcPr>
          <w:p w14:paraId="392A9EF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ï</w:t>
            </w:r>
            <w:r w:rsidRPr="00DA01CE">
              <w:rPr>
                <w:rFonts w:ascii="Arial Armenian" w:hAnsi="Arial Armenian" w:cs="Arial"/>
                <w:color w:val="000000"/>
                <w:sz w:val="16"/>
                <w:szCs w:val="16"/>
              </w:rPr>
              <w:br/>
            </w:r>
            <w:r w:rsidRPr="00DA01CE">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213C7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2.4730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1A65F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26.68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C6BDC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65.98</w:t>
            </w:r>
          </w:p>
        </w:tc>
        <w:tc>
          <w:tcPr>
            <w:tcW w:w="36" w:type="dxa"/>
            <w:vAlign w:val="center"/>
            <w:hideMark/>
          </w:tcPr>
          <w:p w14:paraId="1B6B373D" w14:textId="77777777" w:rsidR="00DA01CE" w:rsidRPr="00DA01CE" w:rsidRDefault="00DA01CE" w:rsidP="00DA01CE">
            <w:pPr>
              <w:rPr>
                <w:sz w:val="20"/>
                <w:szCs w:val="20"/>
              </w:rPr>
            </w:pPr>
          </w:p>
        </w:tc>
      </w:tr>
      <w:tr w:rsidR="00DA01CE" w:rsidRPr="00DA01CE" w14:paraId="729EE4E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993743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8DD748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CB90F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685499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2651B59"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BD6D19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B345B4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835542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4C01C2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905D54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D399A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3B955A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816FEC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389A0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796C1C" w14:textId="77777777" w:rsidR="00DA01CE" w:rsidRPr="00DA01CE" w:rsidRDefault="00DA01CE" w:rsidP="00DA01CE">
            <w:pPr>
              <w:rPr>
                <w:sz w:val="20"/>
                <w:szCs w:val="20"/>
              </w:rPr>
            </w:pPr>
          </w:p>
        </w:tc>
      </w:tr>
      <w:tr w:rsidR="00DA01CE" w:rsidRPr="00DA01CE" w14:paraId="3D26E16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0EA17C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FA0508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43DBC8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7597E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D522A9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43A198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3F37045" w14:textId="77777777" w:rsidR="00DA01CE" w:rsidRPr="00DA01CE" w:rsidRDefault="00DA01CE" w:rsidP="00DA01CE">
            <w:pPr>
              <w:rPr>
                <w:sz w:val="20"/>
                <w:szCs w:val="20"/>
              </w:rPr>
            </w:pPr>
          </w:p>
        </w:tc>
      </w:tr>
      <w:tr w:rsidR="00DA01CE" w:rsidRPr="00DA01CE" w14:paraId="24743EEB"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A3150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20</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6B504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²Ùñ³Ý³óÝó ö4</w:t>
            </w:r>
            <w:r w:rsidRPr="00DA01CE">
              <w:rPr>
                <w:rFonts w:ascii="Arial Armenian" w:hAnsi="Arial Armenian" w:cs="Arial"/>
                <w:color w:val="000000"/>
                <w:sz w:val="16"/>
                <w:szCs w:val="16"/>
              </w:rPr>
              <w:t>BpI</w:t>
            </w:r>
            <w:r w:rsidRPr="00DA01CE">
              <w:rPr>
                <w:rFonts w:ascii="Arial Armenian" w:hAnsi="Arial Armenian" w:cs="Arial"/>
                <w:color w:val="000000"/>
                <w:sz w:val="16"/>
                <w:szCs w:val="16"/>
                <w:lang w:val="ru-RU"/>
              </w:rPr>
              <w:t>, ù.150</w:t>
            </w:r>
            <w:r w:rsidRPr="00DA01CE">
              <w:rPr>
                <w:rFonts w:ascii="Arial Armenian" w:hAnsi="Arial Armenian" w:cs="Arial"/>
                <w:color w:val="000000"/>
                <w:sz w:val="16"/>
                <w:szCs w:val="16"/>
              </w:rPr>
              <w:t>x</w:t>
            </w:r>
            <w:r w:rsidRPr="00DA01CE">
              <w:rPr>
                <w:rFonts w:ascii="Arial Armenian" w:hAnsi="Arial Armenian" w:cs="Arial"/>
                <w:color w:val="000000"/>
                <w:sz w:val="16"/>
                <w:szCs w:val="16"/>
                <w:lang w:val="ru-RU"/>
              </w:rPr>
              <w:t>150ÙÙ</w:t>
            </w:r>
            <w:r w:rsidRPr="00DA01CE">
              <w:rPr>
                <w:rFonts w:ascii="Arial Armenian" w:hAnsi="Arial Armenian" w:cs="Arial"/>
                <w:color w:val="000000"/>
                <w:sz w:val="16"/>
                <w:szCs w:val="16"/>
                <w:lang w:val="ru-RU"/>
              </w:rPr>
              <w:br/>
              <w:t xml:space="preserve"> </w:t>
            </w:r>
            <w:r w:rsidRPr="00DA01CE">
              <w:rPr>
                <w:rFonts w:ascii="Calibri" w:hAnsi="Calibri" w:cs="Calibri"/>
                <w:color w:val="000000"/>
                <w:sz w:val="16"/>
                <w:szCs w:val="16"/>
                <w:lang w:val="ru-RU"/>
              </w:rPr>
              <w:t>арматурной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сети</w:t>
            </w:r>
          </w:p>
        </w:tc>
        <w:tc>
          <w:tcPr>
            <w:tcW w:w="620" w:type="dxa"/>
            <w:vMerge w:val="restart"/>
            <w:tcBorders>
              <w:top w:val="nil"/>
              <w:left w:val="single" w:sz="4" w:space="0" w:color="auto"/>
              <w:bottom w:val="single" w:sz="4" w:space="0" w:color="auto"/>
              <w:right w:val="single" w:sz="4" w:space="0" w:color="auto"/>
            </w:tcBorders>
            <w:vAlign w:val="center"/>
            <w:hideMark/>
          </w:tcPr>
          <w:p w14:paraId="3DF3118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F527B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1832.0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00602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0.42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74BFF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776.65</w:t>
            </w:r>
          </w:p>
        </w:tc>
        <w:tc>
          <w:tcPr>
            <w:tcW w:w="36" w:type="dxa"/>
            <w:vAlign w:val="center"/>
            <w:hideMark/>
          </w:tcPr>
          <w:p w14:paraId="06F5F2E7" w14:textId="77777777" w:rsidR="00DA01CE" w:rsidRPr="00DA01CE" w:rsidRDefault="00DA01CE" w:rsidP="00DA01CE">
            <w:pPr>
              <w:rPr>
                <w:sz w:val="20"/>
                <w:szCs w:val="20"/>
              </w:rPr>
            </w:pPr>
          </w:p>
        </w:tc>
      </w:tr>
      <w:tr w:rsidR="00DA01CE" w:rsidRPr="00DA01CE" w14:paraId="35B2F15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A9E7D4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D39310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1B061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5C5F97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701661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BB72C7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30D6F2"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7F5CC19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CE1278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4B6B4E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04788C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56A88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E8C67B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7488F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B73443" w14:textId="77777777" w:rsidR="00DA01CE" w:rsidRPr="00DA01CE" w:rsidRDefault="00DA01CE" w:rsidP="00DA01CE">
            <w:pPr>
              <w:rPr>
                <w:sz w:val="20"/>
                <w:szCs w:val="20"/>
              </w:rPr>
            </w:pPr>
          </w:p>
        </w:tc>
      </w:tr>
      <w:tr w:rsidR="00DA01CE" w:rsidRPr="00DA01CE" w14:paraId="1083FB7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47B69C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D9548C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315426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A1098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9F8B03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8D95E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BBDFC3" w14:textId="77777777" w:rsidR="00DA01CE" w:rsidRPr="00DA01CE" w:rsidRDefault="00DA01CE" w:rsidP="00DA01CE">
            <w:pPr>
              <w:rPr>
                <w:sz w:val="20"/>
                <w:szCs w:val="20"/>
              </w:rPr>
            </w:pPr>
          </w:p>
        </w:tc>
      </w:tr>
      <w:tr w:rsidR="00DA01CE" w:rsidRPr="00DA01CE" w14:paraId="0FE3099E"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52732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1842C3" w14:textId="77777777" w:rsidR="00DA01CE" w:rsidRPr="00DA01CE" w:rsidRDefault="00DA01CE" w:rsidP="00DA01CE">
            <w:pPr>
              <w:jc w:val="center"/>
              <w:rPr>
                <w:rFonts w:ascii="Arial Armenian" w:hAnsi="Arial Armenian" w:cs="Arial"/>
                <w:color w:val="000000"/>
                <w:sz w:val="16"/>
                <w:szCs w:val="16"/>
                <w:lang w:val="ru-RU"/>
              </w:rPr>
            </w:pPr>
            <w:r w:rsidRPr="00DA01CE">
              <w:rPr>
                <w:rFonts w:ascii="Sylfaen" w:hAnsi="Sylfaen" w:cs="Sylfaen"/>
                <w:color w:val="000000"/>
                <w:sz w:val="16"/>
                <w:szCs w:val="16"/>
              </w:rPr>
              <w:t>Մետաղական</w:t>
            </w:r>
            <w:r w:rsidRPr="00DA01CE">
              <w:rPr>
                <w:rFonts w:ascii="Arial Armenian" w:hAnsi="Arial Armenian" w:cs="Arial"/>
                <w:color w:val="000000"/>
                <w:sz w:val="16"/>
                <w:szCs w:val="16"/>
                <w:lang w:val="ru-RU"/>
              </w:rPr>
              <w:t xml:space="preserve"> </w:t>
            </w:r>
            <w:r w:rsidRPr="00DA01CE">
              <w:rPr>
                <w:rFonts w:ascii="Sylfaen" w:hAnsi="Sylfaen" w:cs="Sylfaen"/>
                <w:color w:val="000000"/>
                <w:sz w:val="16"/>
                <w:szCs w:val="16"/>
              </w:rPr>
              <w:t>մակերևույթների</w:t>
            </w:r>
            <w:r w:rsidRPr="00DA01CE">
              <w:rPr>
                <w:rFonts w:ascii="Arial Armenian" w:hAnsi="Arial Armenian" w:cs="Arial"/>
                <w:color w:val="000000"/>
                <w:sz w:val="16"/>
                <w:szCs w:val="16"/>
                <w:lang w:val="ru-RU"/>
              </w:rPr>
              <w:t xml:space="preserve"> </w:t>
            </w:r>
            <w:r w:rsidRPr="00DA01CE">
              <w:rPr>
                <w:rFonts w:ascii="Arial Armenian" w:hAnsi="Arial Armenian" w:cs="Arial Armenian"/>
                <w:color w:val="000000"/>
                <w:sz w:val="16"/>
                <w:szCs w:val="16"/>
                <w:lang w:val="ru-RU"/>
              </w:rPr>
              <w:t>ÛáõÕ³Ý»ñÏáõÙ</w:t>
            </w:r>
            <w:r w:rsidRPr="00DA01CE">
              <w:rPr>
                <w:rFonts w:ascii="Arial Armenian" w:hAnsi="Arial Armenian" w:cs="Arial"/>
                <w:color w:val="000000"/>
                <w:sz w:val="16"/>
                <w:szCs w:val="16"/>
                <w:lang w:val="ru-RU"/>
              </w:rPr>
              <w:t xml:space="preserve"> </w:t>
            </w:r>
            <w:r w:rsidRPr="00DA01CE">
              <w:rPr>
                <w:rFonts w:ascii="Arial Armenian" w:hAnsi="Arial Armenian" w:cs="Arial Armenian"/>
                <w:color w:val="000000"/>
                <w:sz w:val="16"/>
                <w:szCs w:val="16"/>
                <w:lang w:val="ru-RU"/>
              </w:rPr>
              <w:t>»ñÏáõ</w:t>
            </w:r>
            <w:r w:rsidRPr="00DA01CE">
              <w:rPr>
                <w:rFonts w:ascii="Arial Armenian" w:hAnsi="Arial Armenian" w:cs="Arial"/>
                <w:color w:val="000000"/>
                <w:sz w:val="16"/>
                <w:szCs w:val="16"/>
                <w:lang w:val="ru-RU"/>
              </w:rPr>
              <w:t xml:space="preserve"> </w:t>
            </w:r>
            <w:r w:rsidRPr="00DA01CE">
              <w:rPr>
                <w:rFonts w:ascii="Arial Armenian" w:hAnsi="Arial Armenian" w:cs="Arial Armenian"/>
                <w:color w:val="000000"/>
                <w:sz w:val="16"/>
                <w:szCs w:val="16"/>
                <w:lang w:val="ru-RU"/>
              </w:rPr>
              <w:t>ß»ñï</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Два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слоя</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масляной</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окраски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существующих</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и</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прилегающих</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садовых</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металлических</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поверхностей</w:t>
            </w:r>
            <w:r w:rsidRPr="00DA01CE">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vAlign w:val="center"/>
            <w:hideMark/>
          </w:tcPr>
          <w:p w14:paraId="5DC5F10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vertAlign w:val="superscript"/>
              </w:rPr>
              <w:br/>
            </w:r>
            <w:r w:rsidRPr="00DA01CE">
              <w:rPr>
                <w:rFonts w:ascii="Calibri" w:hAnsi="Calibri" w:cs="Calibri"/>
                <w:color w:val="000000"/>
                <w:sz w:val="16"/>
                <w:szCs w:val="16"/>
                <w:vertAlign w:val="superscript"/>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BC909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38.00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0455D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1.68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5DD02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63.74</w:t>
            </w:r>
          </w:p>
        </w:tc>
        <w:tc>
          <w:tcPr>
            <w:tcW w:w="36" w:type="dxa"/>
            <w:vAlign w:val="center"/>
            <w:hideMark/>
          </w:tcPr>
          <w:p w14:paraId="0D083B99" w14:textId="77777777" w:rsidR="00DA01CE" w:rsidRPr="00DA01CE" w:rsidRDefault="00DA01CE" w:rsidP="00DA01CE">
            <w:pPr>
              <w:rPr>
                <w:sz w:val="20"/>
                <w:szCs w:val="20"/>
              </w:rPr>
            </w:pPr>
          </w:p>
        </w:tc>
      </w:tr>
      <w:tr w:rsidR="00DA01CE" w:rsidRPr="00DA01CE" w14:paraId="3866533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3F4AC3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C80A90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E2527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821A3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9345CF0"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DE3C6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C1083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68F5B3F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894633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FAE175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C1EB20"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E65FCF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9A6A7D6"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818C3E"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9EDF5A5" w14:textId="77777777" w:rsidR="00DA01CE" w:rsidRPr="00DA01CE" w:rsidRDefault="00DA01CE" w:rsidP="00DA01CE">
            <w:pPr>
              <w:rPr>
                <w:sz w:val="20"/>
                <w:szCs w:val="20"/>
              </w:rPr>
            </w:pPr>
          </w:p>
        </w:tc>
      </w:tr>
      <w:tr w:rsidR="00DA01CE" w:rsidRPr="00DA01CE" w14:paraId="2E8661F9" w14:textId="77777777" w:rsidTr="00DA01CE">
        <w:trPr>
          <w:trHeight w:val="345"/>
        </w:trPr>
        <w:tc>
          <w:tcPr>
            <w:tcW w:w="399" w:type="dxa"/>
            <w:vMerge/>
            <w:tcBorders>
              <w:top w:val="nil"/>
              <w:left w:val="single" w:sz="4" w:space="0" w:color="auto"/>
              <w:bottom w:val="single" w:sz="4" w:space="0" w:color="auto"/>
              <w:right w:val="single" w:sz="4" w:space="0" w:color="auto"/>
            </w:tcBorders>
            <w:vAlign w:val="center"/>
            <w:hideMark/>
          </w:tcPr>
          <w:p w14:paraId="3505588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922186C"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C0FB7D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0D377C"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0164B3D"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515008"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7819E6" w14:textId="77777777" w:rsidR="00DA01CE" w:rsidRPr="00DA01CE" w:rsidRDefault="00DA01CE" w:rsidP="00DA01CE">
            <w:pPr>
              <w:rPr>
                <w:sz w:val="20"/>
                <w:szCs w:val="20"/>
              </w:rPr>
            </w:pPr>
          </w:p>
        </w:tc>
      </w:tr>
      <w:tr w:rsidR="00DA01CE" w:rsidRPr="00DA01CE" w14:paraId="5E76F1A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6969F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141BA1"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´áõë³ÑáÕÇ ÷éáõÙ Ó»éùáí Ï³Ý³ã ï³ñ³ÍùÝ»ñáõÙ /10ëÙ Ñ³ëï./</w:t>
            </w:r>
            <w:r w:rsidRPr="00DA01CE">
              <w:rPr>
                <w:rFonts w:ascii="Arial Armenian" w:hAnsi="Arial Armenian" w:cs="Arial"/>
                <w:color w:val="000000"/>
                <w:sz w:val="16"/>
                <w:szCs w:val="16"/>
              </w:rPr>
              <w:br/>
            </w:r>
            <w:r w:rsidRPr="00DA01CE">
              <w:rPr>
                <w:rFonts w:ascii="Calibri" w:hAnsi="Calibri" w:cs="Calibri"/>
                <w:color w:val="000000"/>
                <w:sz w:val="16"/>
                <w:szCs w:val="16"/>
                <w:lang w:val="ru-RU"/>
              </w:rPr>
              <w:t>Распределение</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верхнего</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слоя</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почвы</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вручную</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на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зеленых</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участках</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толщиной</w:t>
            </w:r>
            <w:r w:rsidRPr="00DA01CE">
              <w:rPr>
                <w:rFonts w:ascii="Arial Armenian" w:hAnsi="Arial Armenian" w:cs="Arial"/>
                <w:color w:val="000000"/>
                <w:sz w:val="16"/>
                <w:szCs w:val="16"/>
                <w:lang w:val="ru-RU"/>
              </w:rPr>
              <w:t xml:space="preserve"> 10 </w:t>
            </w:r>
            <w:r w:rsidRPr="00DA01CE">
              <w:rPr>
                <w:rFonts w:ascii="Calibri" w:hAnsi="Calibri" w:cs="Calibri"/>
                <w:color w:val="000000"/>
                <w:sz w:val="16"/>
                <w:szCs w:val="16"/>
                <w:lang w:val="ru-RU"/>
              </w:rPr>
              <w:t>см</w:t>
            </w:r>
            <w:r w:rsidRPr="00DA01CE">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74A7C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54A72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1891</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9C54D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2.51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6E6F67"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4740.26</w:t>
            </w:r>
          </w:p>
        </w:tc>
        <w:tc>
          <w:tcPr>
            <w:tcW w:w="36" w:type="dxa"/>
            <w:vAlign w:val="center"/>
            <w:hideMark/>
          </w:tcPr>
          <w:p w14:paraId="44B492F7" w14:textId="77777777" w:rsidR="00DA01CE" w:rsidRPr="00DA01CE" w:rsidRDefault="00DA01CE" w:rsidP="00DA01CE">
            <w:pPr>
              <w:rPr>
                <w:sz w:val="20"/>
                <w:szCs w:val="20"/>
              </w:rPr>
            </w:pPr>
          </w:p>
        </w:tc>
      </w:tr>
      <w:tr w:rsidR="00DA01CE" w:rsidRPr="00DA01CE" w14:paraId="34AC922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422AC4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136FFC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FE1CD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A4ADB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8A8D78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619A5C"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B6B767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5785B6F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B70346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A97BA9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DD5AB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EEED7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8198C4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7287981"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CA3CA7" w14:textId="77777777" w:rsidR="00DA01CE" w:rsidRPr="00DA01CE" w:rsidRDefault="00DA01CE" w:rsidP="00DA01CE">
            <w:pPr>
              <w:rPr>
                <w:sz w:val="20"/>
                <w:szCs w:val="20"/>
              </w:rPr>
            </w:pPr>
          </w:p>
        </w:tc>
      </w:tr>
      <w:tr w:rsidR="00DA01CE" w:rsidRPr="00DA01CE" w14:paraId="293671A9" w14:textId="77777777" w:rsidTr="00DA01CE">
        <w:trPr>
          <w:trHeight w:val="390"/>
        </w:trPr>
        <w:tc>
          <w:tcPr>
            <w:tcW w:w="399" w:type="dxa"/>
            <w:vMerge/>
            <w:tcBorders>
              <w:top w:val="nil"/>
              <w:left w:val="single" w:sz="4" w:space="0" w:color="auto"/>
              <w:bottom w:val="single" w:sz="4" w:space="0" w:color="auto"/>
              <w:right w:val="single" w:sz="4" w:space="0" w:color="auto"/>
            </w:tcBorders>
            <w:vAlign w:val="center"/>
            <w:hideMark/>
          </w:tcPr>
          <w:p w14:paraId="3FCA36C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BA4E1A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71068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E143A7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914B84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AED96B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7BBC30B" w14:textId="77777777" w:rsidR="00DA01CE" w:rsidRPr="00DA01CE" w:rsidRDefault="00DA01CE" w:rsidP="00DA01CE">
            <w:pPr>
              <w:rPr>
                <w:sz w:val="20"/>
                <w:szCs w:val="20"/>
              </w:rPr>
            </w:pPr>
          </w:p>
        </w:tc>
      </w:tr>
      <w:tr w:rsidR="00DA01CE" w:rsidRPr="00DA01CE" w14:paraId="6C0CFB5E"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B3331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BCCDC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Ü³Ë³å³ïñ³ëïáõÙ ë»ñÙÇ ó³Ý»Éáõ Ñ³Ù³ñ</w:t>
            </w:r>
            <w:r w:rsidRPr="00DA01CE">
              <w:rPr>
                <w:rFonts w:ascii="Arial Armenian" w:hAnsi="Arial Armenian" w:cs="Arial"/>
                <w:color w:val="000000"/>
                <w:sz w:val="16"/>
                <w:szCs w:val="16"/>
              </w:rPr>
              <w:br/>
            </w:r>
            <w:r w:rsidRPr="00DA01CE">
              <w:rPr>
                <w:rFonts w:ascii="Calibri" w:hAnsi="Calibri" w:cs="Calibri"/>
                <w:color w:val="000000"/>
                <w:sz w:val="16"/>
                <w:szCs w:val="16"/>
              </w:rPr>
              <w:t>Подготовка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посеву</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семян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2E465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4E7BA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1890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EAD15F"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0.28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6EEE38"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528.81</w:t>
            </w:r>
          </w:p>
        </w:tc>
        <w:tc>
          <w:tcPr>
            <w:tcW w:w="36" w:type="dxa"/>
            <w:vAlign w:val="center"/>
            <w:hideMark/>
          </w:tcPr>
          <w:p w14:paraId="2FB5C9D7" w14:textId="77777777" w:rsidR="00DA01CE" w:rsidRPr="00DA01CE" w:rsidRDefault="00DA01CE" w:rsidP="00DA01CE">
            <w:pPr>
              <w:rPr>
                <w:sz w:val="20"/>
                <w:szCs w:val="20"/>
              </w:rPr>
            </w:pPr>
          </w:p>
        </w:tc>
      </w:tr>
      <w:tr w:rsidR="00DA01CE" w:rsidRPr="00DA01CE" w14:paraId="26639BB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914432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9620345"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24337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7D6A44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0685DE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E65BC7"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5BAF5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DDAD6D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6598AE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432AE7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75AD57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BBAA0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476445B"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82915ED"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3AE7C8" w14:textId="77777777" w:rsidR="00DA01CE" w:rsidRPr="00DA01CE" w:rsidRDefault="00DA01CE" w:rsidP="00DA01CE">
            <w:pPr>
              <w:rPr>
                <w:sz w:val="20"/>
                <w:szCs w:val="20"/>
              </w:rPr>
            </w:pPr>
          </w:p>
        </w:tc>
      </w:tr>
      <w:tr w:rsidR="00DA01CE" w:rsidRPr="00DA01CE" w14:paraId="7C5D2DE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F70172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A35C781"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33758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D2FC74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CFDD55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EDB0C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9A2F9FC" w14:textId="77777777" w:rsidR="00DA01CE" w:rsidRPr="00DA01CE" w:rsidRDefault="00DA01CE" w:rsidP="00DA01CE">
            <w:pPr>
              <w:rPr>
                <w:sz w:val="20"/>
                <w:szCs w:val="20"/>
              </w:rPr>
            </w:pPr>
          </w:p>
        </w:tc>
      </w:tr>
      <w:tr w:rsidR="00DA01CE" w:rsidRPr="00DA01CE" w14:paraId="1925153B"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B6225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24</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4FA14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lang w:val="ru-RU"/>
              </w:rPr>
              <w:t>ê»ñÙÇ ó³ÝáõÙ 1Ù</w:t>
            </w:r>
            <w:r w:rsidRPr="00DA01CE">
              <w:rPr>
                <w:rFonts w:ascii="Arial Armenian" w:hAnsi="Arial Armenian" w:cs="Arial"/>
                <w:color w:val="000000"/>
                <w:sz w:val="16"/>
                <w:szCs w:val="16"/>
                <w:vertAlign w:val="superscript"/>
                <w:lang w:val="ru-RU"/>
              </w:rPr>
              <w:t>2</w:t>
            </w:r>
            <w:r w:rsidRPr="00DA01CE">
              <w:rPr>
                <w:rFonts w:ascii="Arial Armenian" w:hAnsi="Arial Armenian" w:cs="Arial"/>
                <w:color w:val="000000"/>
                <w:sz w:val="16"/>
                <w:szCs w:val="16"/>
                <w:lang w:val="ru-RU"/>
              </w:rPr>
              <w:t xml:space="preserve"> - 25·ñ</w:t>
            </w:r>
            <w:r w:rsidRPr="00DA01CE">
              <w:rPr>
                <w:rFonts w:ascii="Arial Armenian" w:hAnsi="Arial Armenian" w:cs="Arial"/>
                <w:color w:val="000000"/>
                <w:sz w:val="16"/>
                <w:szCs w:val="16"/>
                <w:lang w:val="ru-RU"/>
              </w:rPr>
              <w:br/>
            </w:r>
            <w:r w:rsidRPr="00DA01CE">
              <w:rPr>
                <w:rFonts w:ascii="Calibri" w:hAnsi="Calibri" w:cs="Calibri"/>
                <w:color w:val="000000"/>
                <w:sz w:val="16"/>
                <w:szCs w:val="16"/>
                <w:lang w:val="ru-RU"/>
              </w:rPr>
              <w:t>Норма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высева</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семян</w:t>
            </w:r>
            <w:r w:rsidRPr="00DA01CE">
              <w:rPr>
                <w:rFonts w:ascii="Arial Armenian" w:hAnsi="Arial Armenian" w:cs="Arial"/>
                <w:color w:val="000000"/>
                <w:sz w:val="16"/>
                <w:szCs w:val="16"/>
                <w:lang w:val="ru-RU"/>
              </w:rPr>
              <w:t xml:space="preserve"> </w:t>
            </w:r>
            <w:r w:rsidRPr="00DA01CE">
              <w:rPr>
                <w:rFonts w:ascii="Calibri" w:hAnsi="Calibri" w:cs="Calibri"/>
                <w:color w:val="000000"/>
                <w:sz w:val="16"/>
                <w:szCs w:val="16"/>
                <w:lang w:val="ru-RU"/>
              </w:rPr>
              <w:t>на</w:t>
            </w:r>
            <w:r w:rsidRPr="00DA01CE">
              <w:rPr>
                <w:rFonts w:ascii="Arial Armenian" w:hAnsi="Arial Armenian" w:cs="Arial"/>
                <w:color w:val="000000"/>
                <w:sz w:val="16"/>
                <w:szCs w:val="16"/>
                <w:lang w:val="ru-RU"/>
              </w:rPr>
              <w:t xml:space="preserve"> 1</w:t>
            </w:r>
            <w:r w:rsidRPr="00DA01CE">
              <w:rPr>
                <w:rFonts w:ascii="Calibri" w:hAnsi="Calibri" w:cs="Calibri"/>
                <w:color w:val="000000"/>
                <w:sz w:val="16"/>
                <w:szCs w:val="16"/>
                <w:lang w:val="ru-RU"/>
              </w:rPr>
              <w:t>м</w:t>
            </w:r>
            <w:r w:rsidRPr="00DA01CE">
              <w:rPr>
                <w:rFonts w:ascii="Arial Armenian" w:hAnsi="Arial Armenian" w:cs="Arial"/>
                <w:color w:val="000000"/>
                <w:sz w:val="16"/>
                <w:szCs w:val="16"/>
                <w:lang w:val="ru-RU"/>
              </w:rPr>
              <w:t>2 - 25</w:t>
            </w:r>
            <w:r w:rsidRPr="00DA01CE">
              <w:rPr>
                <w:rFonts w:ascii="Calibri" w:hAnsi="Calibri" w:cs="Calibri"/>
                <w:color w:val="000000"/>
                <w:sz w:val="16"/>
                <w:szCs w:val="16"/>
                <w:lang w:val="ru-RU"/>
              </w:rPr>
              <w:t>г</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EB9D9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09F16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1890</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7E580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0.17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02ED90"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313.69</w:t>
            </w:r>
          </w:p>
        </w:tc>
        <w:tc>
          <w:tcPr>
            <w:tcW w:w="36" w:type="dxa"/>
            <w:vAlign w:val="center"/>
            <w:hideMark/>
          </w:tcPr>
          <w:p w14:paraId="336086EE" w14:textId="77777777" w:rsidR="00DA01CE" w:rsidRPr="00DA01CE" w:rsidRDefault="00DA01CE" w:rsidP="00DA01CE">
            <w:pPr>
              <w:rPr>
                <w:sz w:val="20"/>
                <w:szCs w:val="20"/>
              </w:rPr>
            </w:pPr>
          </w:p>
        </w:tc>
      </w:tr>
      <w:tr w:rsidR="00DA01CE" w:rsidRPr="00DA01CE" w14:paraId="072B253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EAC37D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FE666C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00D06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B48EF6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814AAA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BE425B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87649A"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2801D7E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D405EF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988005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822F4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A5C5B3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423E4BC"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0AD5A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AB2CA26" w14:textId="77777777" w:rsidR="00DA01CE" w:rsidRPr="00DA01CE" w:rsidRDefault="00DA01CE" w:rsidP="00DA01CE">
            <w:pPr>
              <w:rPr>
                <w:sz w:val="20"/>
                <w:szCs w:val="20"/>
              </w:rPr>
            </w:pPr>
          </w:p>
        </w:tc>
      </w:tr>
      <w:tr w:rsidR="00DA01CE" w:rsidRPr="00DA01CE" w14:paraId="3B31700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9C50A1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722002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6BED0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70BC6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8F857F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A53807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0731D21" w14:textId="77777777" w:rsidR="00DA01CE" w:rsidRPr="00DA01CE" w:rsidRDefault="00DA01CE" w:rsidP="00DA01CE">
            <w:pPr>
              <w:rPr>
                <w:sz w:val="20"/>
                <w:szCs w:val="20"/>
              </w:rPr>
            </w:pPr>
          </w:p>
        </w:tc>
      </w:tr>
      <w:tr w:rsidR="00DA01CE" w:rsidRPr="00DA01CE" w14:paraId="7D11D65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72A38BB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34D1A4"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Գունավոր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տեսախցիկ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արտաքին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մոնտաժման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կոմպլեկտով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արևային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մարտկոցով</w:t>
            </w:r>
            <w:r w:rsidRPr="00DA01CE">
              <w:rPr>
                <w:rFonts w:ascii="Arial Armenian" w:hAnsi="Arial Armenian" w:cs="Arial"/>
                <w:color w:val="000000"/>
                <w:sz w:val="16"/>
                <w:szCs w:val="16"/>
              </w:rPr>
              <w:t xml:space="preserve"> Full HD,24/7, </w:t>
            </w:r>
            <w:r w:rsidRPr="00DA01CE">
              <w:rPr>
                <w:rFonts w:ascii="Sylfaen" w:hAnsi="Sylfaen" w:cs="Sylfaen"/>
                <w:color w:val="000000"/>
                <w:sz w:val="16"/>
                <w:szCs w:val="16"/>
              </w:rPr>
              <w:t>անլար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ինտերնետ</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կապով</w:t>
            </w:r>
            <w:r w:rsidRPr="00DA01CE">
              <w:rPr>
                <w:rFonts w:ascii="Arial Armenian" w:hAnsi="Arial Armenian" w:cs="Arial"/>
                <w:color w:val="000000"/>
                <w:sz w:val="16"/>
                <w:szCs w:val="16"/>
              </w:rPr>
              <w:t>/-</w:t>
            </w:r>
            <w:r w:rsidRPr="00DA01CE">
              <w:rPr>
                <w:rFonts w:ascii="Sylfaen" w:hAnsi="Sylfaen" w:cs="Sylfaen"/>
                <w:color w:val="000000"/>
                <w:sz w:val="16"/>
                <w:szCs w:val="16"/>
              </w:rPr>
              <w:t>տեղադիրքը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ճշտել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br w:type="page"/>
            </w:r>
            <w:r w:rsidRPr="00DA01CE">
              <w:rPr>
                <w:rFonts w:ascii="Calibri" w:hAnsi="Calibri" w:cs="Calibri"/>
                <w:color w:val="000000"/>
                <w:sz w:val="16"/>
                <w:szCs w:val="16"/>
              </w:rPr>
              <w:t>Цветная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камера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монтажным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комплектом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для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наружной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солнечная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батарея</w:t>
            </w:r>
            <w:r w:rsidRPr="00DA01CE">
              <w:rPr>
                <w:rFonts w:ascii="Arial Armenian" w:hAnsi="Arial Armenian" w:cs="Arial"/>
                <w:color w:val="000000"/>
                <w:sz w:val="16"/>
                <w:szCs w:val="16"/>
              </w:rPr>
              <w:t xml:space="preserve"> Full HD, 24/7, </w:t>
            </w:r>
            <w:r w:rsidRPr="00DA01CE">
              <w:rPr>
                <w:rFonts w:ascii="Calibri" w:hAnsi="Calibri" w:cs="Calibri"/>
                <w:color w:val="000000"/>
                <w:sz w:val="16"/>
                <w:szCs w:val="16"/>
              </w:rPr>
              <w:t>беспроводное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подключение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интернету</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оговаривается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5B3D5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type="page"/>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4D3EB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9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6C0C5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8.05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21090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32.18</w:t>
            </w:r>
          </w:p>
        </w:tc>
        <w:tc>
          <w:tcPr>
            <w:tcW w:w="36" w:type="dxa"/>
            <w:vAlign w:val="center"/>
            <w:hideMark/>
          </w:tcPr>
          <w:p w14:paraId="3B63C1E2" w14:textId="77777777" w:rsidR="00DA01CE" w:rsidRPr="00DA01CE" w:rsidRDefault="00DA01CE" w:rsidP="00DA01CE">
            <w:pPr>
              <w:rPr>
                <w:sz w:val="20"/>
                <w:szCs w:val="20"/>
              </w:rPr>
            </w:pPr>
          </w:p>
        </w:tc>
      </w:tr>
      <w:tr w:rsidR="00DA01CE" w:rsidRPr="00DA01CE" w14:paraId="22AFD64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05990C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7138717"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32800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366845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EF05B8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F4BE1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92D1CA0"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75BE2F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EBD404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D58E59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6D02A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F0CE72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D0E00B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3D61A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6D7942B" w14:textId="77777777" w:rsidR="00DA01CE" w:rsidRPr="00DA01CE" w:rsidRDefault="00DA01CE" w:rsidP="00DA01CE">
            <w:pPr>
              <w:rPr>
                <w:sz w:val="20"/>
                <w:szCs w:val="20"/>
              </w:rPr>
            </w:pPr>
          </w:p>
        </w:tc>
      </w:tr>
      <w:tr w:rsidR="00DA01CE" w:rsidRPr="00DA01CE" w14:paraId="6E74D9B9" w14:textId="77777777" w:rsidTr="00DA01CE">
        <w:trPr>
          <w:trHeight w:val="1695"/>
        </w:trPr>
        <w:tc>
          <w:tcPr>
            <w:tcW w:w="399" w:type="dxa"/>
            <w:vMerge/>
            <w:tcBorders>
              <w:top w:val="nil"/>
              <w:left w:val="single" w:sz="4" w:space="0" w:color="auto"/>
              <w:bottom w:val="single" w:sz="4" w:space="0" w:color="auto"/>
              <w:right w:val="single" w:sz="4" w:space="0" w:color="auto"/>
            </w:tcBorders>
            <w:vAlign w:val="center"/>
            <w:hideMark/>
          </w:tcPr>
          <w:p w14:paraId="3B1E805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C2F1B7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3DA076"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541AED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3DDAED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888F0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3E39FC4" w14:textId="77777777" w:rsidR="00DA01CE" w:rsidRPr="00DA01CE" w:rsidRDefault="00DA01CE" w:rsidP="00DA01CE">
            <w:pPr>
              <w:rPr>
                <w:sz w:val="20"/>
                <w:szCs w:val="20"/>
              </w:rPr>
            </w:pPr>
          </w:p>
        </w:tc>
      </w:tr>
      <w:tr w:rsidR="00DA01CE" w:rsidRPr="00DA01CE" w14:paraId="78E66FE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13D17EE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26</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FE1E96"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î»ë³ÑÑëÏáÕ ë³ñù ï»ë³·ñÇãáí  (24Å³Ù ï»ë³·ñáõÙ)-</w:t>
            </w:r>
            <w:r w:rsidRPr="00DA01CE">
              <w:rPr>
                <w:rFonts w:ascii="Sylfaen" w:hAnsi="Sylfaen" w:cs="Sylfaen"/>
                <w:color w:val="000000"/>
                <w:sz w:val="16"/>
                <w:szCs w:val="16"/>
              </w:rPr>
              <w:t>տեղադիրքը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ճշտել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br/>
            </w:r>
            <w:r w:rsidRPr="00DA01CE">
              <w:rPr>
                <w:rFonts w:ascii="Calibri" w:hAnsi="Calibri" w:cs="Calibri"/>
                <w:color w:val="000000"/>
                <w:sz w:val="16"/>
                <w:szCs w:val="16"/>
              </w:rPr>
              <w:t>Видеонаблюдение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видеорегистратором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круглосуточная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запись</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местонахождение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уточните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клиента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E842F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5D31A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47AC0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58.54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9FCE9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58.54</w:t>
            </w:r>
          </w:p>
        </w:tc>
        <w:tc>
          <w:tcPr>
            <w:tcW w:w="36" w:type="dxa"/>
            <w:vAlign w:val="center"/>
            <w:hideMark/>
          </w:tcPr>
          <w:p w14:paraId="01C4E088" w14:textId="77777777" w:rsidR="00DA01CE" w:rsidRPr="00DA01CE" w:rsidRDefault="00DA01CE" w:rsidP="00DA01CE">
            <w:pPr>
              <w:rPr>
                <w:sz w:val="20"/>
                <w:szCs w:val="20"/>
              </w:rPr>
            </w:pPr>
          </w:p>
        </w:tc>
      </w:tr>
      <w:tr w:rsidR="00DA01CE" w:rsidRPr="00DA01CE" w14:paraId="372EE779"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B611C5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787F69E"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0CBEC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200892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99B60D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DFA5C6"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E76C3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6CFABD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D72EBF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CD348D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9EE98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70BB9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ED8DBB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717869"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C251CD4" w14:textId="77777777" w:rsidR="00DA01CE" w:rsidRPr="00DA01CE" w:rsidRDefault="00DA01CE" w:rsidP="00DA01CE">
            <w:pPr>
              <w:rPr>
                <w:sz w:val="20"/>
                <w:szCs w:val="20"/>
              </w:rPr>
            </w:pPr>
          </w:p>
        </w:tc>
      </w:tr>
      <w:tr w:rsidR="00DA01CE" w:rsidRPr="00DA01CE" w14:paraId="3215D00F" w14:textId="77777777" w:rsidTr="00DA01CE">
        <w:trPr>
          <w:trHeight w:val="795"/>
        </w:trPr>
        <w:tc>
          <w:tcPr>
            <w:tcW w:w="399" w:type="dxa"/>
            <w:vMerge/>
            <w:tcBorders>
              <w:top w:val="nil"/>
              <w:left w:val="single" w:sz="4" w:space="0" w:color="auto"/>
              <w:bottom w:val="single" w:sz="4" w:space="0" w:color="auto"/>
              <w:right w:val="single" w:sz="4" w:space="0" w:color="auto"/>
            </w:tcBorders>
            <w:vAlign w:val="center"/>
            <w:hideMark/>
          </w:tcPr>
          <w:p w14:paraId="67FFFAC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244431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FCE95EE"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5ABDB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B2D6290"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2AE790"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4022A19" w14:textId="77777777" w:rsidR="00DA01CE" w:rsidRPr="00DA01CE" w:rsidRDefault="00DA01CE" w:rsidP="00DA01CE">
            <w:pPr>
              <w:rPr>
                <w:sz w:val="20"/>
                <w:szCs w:val="20"/>
              </w:rPr>
            </w:pPr>
          </w:p>
        </w:tc>
      </w:tr>
      <w:tr w:rsidR="00DA01CE" w:rsidRPr="00DA01CE" w14:paraId="43A9163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9DB942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7CFB206"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5ED74D0"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1A700DF"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ED90C0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7B052E5"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12967.48</w:t>
            </w:r>
          </w:p>
        </w:tc>
        <w:tc>
          <w:tcPr>
            <w:tcW w:w="36" w:type="dxa"/>
            <w:vAlign w:val="center"/>
            <w:hideMark/>
          </w:tcPr>
          <w:p w14:paraId="72691074" w14:textId="77777777" w:rsidR="00DA01CE" w:rsidRPr="00DA01CE" w:rsidRDefault="00DA01CE" w:rsidP="00DA01CE">
            <w:pPr>
              <w:rPr>
                <w:sz w:val="20"/>
                <w:szCs w:val="20"/>
              </w:rPr>
            </w:pPr>
          </w:p>
        </w:tc>
      </w:tr>
      <w:tr w:rsidR="00DA01CE" w:rsidRPr="00DA01CE" w14:paraId="24B7797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8C73C2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E5AEEF9"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18E7B4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21C552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3FC2E8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92F8FE"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D670854"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E6E89C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DBBF3A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E7ECEDF"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D2F0E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470374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005F145"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05B74F"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9564A55" w14:textId="77777777" w:rsidR="00DA01CE" w:rsidRPr="00DA01CE" w:rsidRDefault="00DA01CE" w:rsidP="00DA01CE">
            <w:pPr>
              <w:rPr>
                <w:sz w:val="20"/>
                <w:szCs w:val="20"/>
              </w:rPr>
            </w:pPr>
          </w:p>
        </w:tc>
      </w:tr>
      <w:tr w:rsidR="00DA01CE" w:rsidRPr="00DA01CE" w14:paraId="1BA7542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1A95F0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9AF7C6B"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C44C56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556B50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A6C6E1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C85560"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C8028BB" w14:textId="77777777" w:rsidR="00DA01CE" w:rsidRPr="00DA01CE" w:rsidRDefault="00DA01CE" w:rsidP="00DA01CE">
            <w:pPr>
              <w:rPr>
                <w:sz w:val="20"/>
                <w:szCs w:val="20"/>
              </w:rPr>
            </w:pPr>
          </w:p>
        </w:tc>
      </w:tr>
      <w:tr w:rsidR="00DA01CE" w:rsidRPr="00DA01CE" w14:paraId="790B2BD2"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D53CA7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28BD5FC"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99CDD6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E7268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BBE5FB7"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16AB25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23.38%</w:t>
            </w:r>
          </w:p>
        </w:tc>
        <w:tc>
          <w:tcPr>
            <w:tcW w:w="36" w:type="dxa"/>
            <w:vAlign w:val="center"/>
            <w:hideMark/>
          </w:tcPr>
          <w:p w14:paraId="1547A82B" w14:textId="77777777" w:rsidR="00DA01CE" w:rsidRPr="00DA01CE" w:rsidRDefault="00DA01CE" w:rsidP="00DA01CE">
            <w:pPr>
              <w:rPr>
                <w:sz w:val="20"/>
                <w:szCs w:val="20"/>
              </w:rPr>
            </w:pPr>
          </w:p>
        </w:tc>
      </w:tr>
      <w:tr w:rsidR="00DA01CE" w:rsidRPr="00DA01CE" w14:paraId="6A468A8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C9D0BF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FE0626F"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2D318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6D14BB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652EFF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CBD494"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4A71E6A"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5549D2E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2F3CEB2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F153085"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F34ED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25210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270813A"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1A61B1"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C22920C" w14:textId="77777777" w:rsidR="00DA01CE" w:rsidRPr="00DA01CE" w:rsidRDefault="00DA01CE" w:rsidP="00DA01CE">
            <w:pPr>
              <w:rPr>
                <w:sz w:val="20"/>
                <w:szCs w:val="20"/>
              </w:rPr>
            </w:pPr>
          </w:p>
        </w:tc>
      </w:tr>
      <w:tr w:rsidR="00DA01CE" w:rsidRPr="00DA01CE" w14:paraId="52EB92B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C2C4A7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A31CF0A"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E0664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BFD19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3D838A4"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01BA8E"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25E9E4C" w14:textId="77777777" w:rsidR="00DA01CE" w:rsidRPr="00DA01CE" w:rsidRDefault="00DA01CE" w:rsidP="00DA01CE">
            <w:pPr>
              <w:rPr>
                <w:sz w:val="20"/>
                <w:szCs w:val="20"/>
              </w:rPr>
            </w:pPr>
          </w:p>
        </w:tc>
      </w:tr>
      <w:tr w:rsidR="00DA01CE" w:rsidRPr="00DA01CE" w14:paraId="6D346AD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69414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FA8B8D"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Լուսավորություն</w:t>
            </w:r>
            <w:r w:rsidRPr="00DA01CE">
              <w:rPr>
                <w:rFonts w:ascii="Arial Armenian" w:hAnsi="Arial Armenian" w:cs="Arial"/>
                <w:color w:val="000000"/>
                <w:sz w:val="16"/>
                <w:szCs w:val="16"/>
              </w:rPr>
              <w:br/>
            </w:r>
            <w:r w:rsidRPr="00DA01CE">
              <w:rPr>
                <w:rFonts w:ascii="Calibri" w:hAnsi="Calibri" w:cs="Calibri"/>
                <w:color w:val="000000"/>
                <w:sz w:val="16"/>
                <w:szCs w:val="16"/>
              </w:rPr>
              <w:t>Освещение</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C867A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3C694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A07255"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4F0C0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 </w:t>
            </w:r>
          </w:p>
        </w:tc>
        <w:tc>
          <w:tcPr>
            <w:tcW w:w="36" w:type="dxa"/>
            <w:vAlign w:val="center"/>
            <w:hideMark/>
          </w:tcPr>
          <w:p w14:paraId="208D70FD" w14:textId="77777777" w:rsidR="00DA01CE" w:rsidRPr="00DA01CE" w:rsidRDefault="00DA01CE" w:rsidP="00DA01CE">
            <w:pPr>
              <w:rPr>
                <w:sz w:val="20"/>
                <w:szCs w:val="20"/>
              </w:rPr>
            </w:pPr>
          </w:p>
        </w:tc>
      </w:tr>
      <w:tr w:rsidR="00DA01CE" w:rsidRPr="00DA01CE" w14:paraId="03577E64"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EF34DD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6FCF5B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16B161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43B5B6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42F5417"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6B9DAF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312CD38"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176A7448"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E9879C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A84A1A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3A2A1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B6E2E9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CFF30F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05B40B"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6D8D4DA" w14:textId="77777777" w:rsidR="00DA01CE" w:rsidRPr="00DA01CE" w:rsidRDefault="00DA01CE" w:rsidP="00DA01CE">
            <w:pPr>
              <w:rPr>
                <w:sz w:val="20"/>
                <w:szCs w:val="20"/>
              </w:rPr>
            </w:pPr>
          </w:p>
        </w:tc>
      </w:tr>
      <w:tr w:rsidR="00DA01CE" w:rsidRPr="00DA01CE" w14:paraId="4D74903C"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9FBB3C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82C363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329289C"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D07C4E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E19E91F"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311396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6D32663" w14:textId="77777777" w:rsidR="00DA01CE" w:rsidRPr="00DA01CE" w:rsidRDefault="00DA01CE" w:rsidP="00DA01CE">
            <w:pPr>
              <w:rPr>
                <w:sz w:val="20"/>
                <w:szCs w:val="20"/>
              </w:rPr>
            </w:pPr>
          </w:p>
        </w:tc>
      </w:tr>
      <w:tr w:rsidR="00DA01CE" w:rsidRPr="00DA01CE" w14:paraId="7EF27FC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CE39B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882AB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Առկա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լուսավորության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հենասյուների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լրացուցիչ</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բարձակների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Փ</w:t>
            </w:r>
            <w:r w:rsidRPr="00DA01CE">
              <w:rPr>
                <w:rFonts w:ascii="Arial Armenian" w:hAnsi="Arial Armenian" w:cs="Arial"/>
                <w:color w:val="000000"/>
                <w:sz w:val="16"/>
                <w:szCs w:val="16"/>
              </w:rPr>
              <w:t>40x3</w:t>
            </w:r>
            <w:r w:rsidRPr="00DA01CE">
              <w:rPr>
                <w:rFonts w:ascii="Sylfaen" w:hAnsi="Sylfaen" w:cs="Sylfaen"/>
                <w:color w:val="000000"/>
                <w:sz w:val="16"/>
                <w:szCs w:val="16"/>
              </w:rPr>
              <w:t>մմ</w:t>
            </w:r>
            <w:r w:rsidRPr="00DA01CE">
              <w:rPr>
                <w:rFonts w:ascii="Arial Armenian" w:hAnsi="Arial Armenian" w:cs="Arial"/>
                <w:color w:val="000000"/>
                <w:sz w:val="16"/>
                <w:szCs w:val="16"/>
              </w:rPr>
              <w:t>, L=1.2</w:t>
            </w:r>
            <w:r w:rsidRPr="00DA01CE">
              <w:rPr>
                <w:rFonts w:ascii="Sylfaen" w:hAnsi="Sylfaen" w:cs="Sylfaen"/>
                <w:color w:val="000000"/>
                <w:sz w:val="16"/>
                <w:szCs w:val="16"/>
              </w:rPr>
              <w:t>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պողպատե</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խողովակներից</w:t>
            </w:r>
            <w:r w:rsidRPr="00DA01CE">
              <w:rPr>
                <w:rFonts w:ascii="Arial Armenian" w:hAnsi="Arial Armenian" w:cs="Arial"/>
                <w:color w:val="000000"/>
                <w:sz w:val="16"/>
                <w:szCs w:val="16"/>
              </w:rPr>
              <w:br/>
            </w:r>
            <w:r w:rsidRPr="00DA01CE">
              <w:rPr>
                <w:rFonts w:ascii="Calibri" w:hAnsi="Calibri" w:cs="Calibri"/>
                <w:color w:val="000000"/>
                <w:sz w:val="16"/>
                <w:szCs w:val="16"/>
              </w:rPr>
              <w:t>Установка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дополнительных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площадок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существующие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опоры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освещения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из</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стальных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труб</w:t>
            </w:r>
            <w:r w:rsidRPr="00DA01CE">
              <w:rPr>
                <w:rFonts w:ascii="Arial Armenian" w:hAnsi="Arial Armenian" w:cs="Arial"/>
                <w:color w:val="000000"/>
                <w:sz w:val="16"/>
                <w:szCs w:val="16"/>
              </w:rPr>
              <w:t xml:space="preserve"> </w:t>
            </w:r>
            <w:r w:rsidRPr="00DA01CE">
              <w:rPr>
                <w:rFonts w:ascii="Arial Armenian" w:hAnsi="Arial Armenian" w:cs="Arial Armenian"/>
                <w:color w:val="000000"/>
                <w:sz w:val="16"/>
                <w:szCs w:val="16"/>
              </w:rPr>
              <w:t>Ø</w:t>
            </w:r>
            <w:r w:rsidRPr="00DA01CE">
              <w:rPr>
                <w:rFonts w:ascii="Arial Armenian" w:hAnsi="Arial Armenian" w:cs="Arial"/>
                <w:color w:val="000000"/>
                <w:sz w:val="16"/>
                <w:szCs w:val="16"/>
              </w:rPr>
              <w:t>40</w:t>
            </w:r>
            <w:r w:rsidRPr="00DA01CE">
              <w:rPr>
                <w:rFonts w:ascii="Calibri" w:hAnsi="Calibri" w:cs="Calibri"/>
                <w:color w:val="000000"/>
                <w:sz w:val="16"/>
                <w:szCs w:val="16"/>
              </w:rPr>
              <w:t>х</w:t>
            </w:r>
            <w:r w:rsidRPr="00DA01CE">
              <w:rPr>
                <w:rFonts w:ascii="Arial Armenian" w:hAnsi="Arial Armenian" w:cs="Arial"/>
                <w:color w:val="000000"/>
                <w:sz w:val="16"/>
                <w:szCs w:val="16"/>
              </w:rPr>
              <w:t>3</w:t>
            </w:r>
            <w:r w:rsidRPr="00DA01CE">
              <w:rPr>
                <w:rFonts w:ascii="Calibri" w:hAnsi="Calibri" w:cs="Calibri"/>
                <w:color w:val="000000"/>
                <w:sz w:val="16"/>
                <w:szCs w:val="16"/>
              </w:rPr>
              <w:t>мм</w:t>
            </w:r>
            <w:r w:rsidRPr="00DA01CE">
              <w:rPr>
                <w:rFonts w:ascii="Arial Armenian" w:hAnsi="Arial Armenian" w:cs="Arial"/>
                <w:color w:val="000000"/>
                <w:sz w:val="16"/>
                <w:szCs w:val="16"/>
              </w:rPr>
              <w:t>, L=1,2</w:t>
            </w:r>
            <w:r w:rsidRPr="00DA01CE">
              <w:rPr>
                <w:rFonts w:ascii="Calibri" w:hAnsi="Calibri" w:cs="Calibri"/>
                <w:color w:val="000000"/>
                <w:sz w:val="16"/>
                <w:szCs w:val="16"/>
              </w:rPr>
              <w:t>м</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DBB28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5BDAA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E00B2B"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192393"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29.28</w:t>
            </w:r>
          </w:p>
        </w:tc>
        <w:tc>
          <w:tcPr>
            <w:tcW w:w="36" w:type="dxa"/>
            <w:vAlign w:val="center"/>
            <w:hideMark/>
          </w:tcPr>
          <w:p w14:paraId="157685AA" w14:textId="77777777" w:rsidR="00DA01CE" w:rsidRPr="00DA01CE" w:rsidRDefault="00DA01CE" w:rsidP="00DA01CE">
            <w:pPr>
              <w:rPr>
                <w:sz w:val="20"/>
                <w:szCs w:val="20"/>
              </w:rPr>
            </w:pPr>
          </w:p>
        </w:tc>
      </w:tr>
      <w:tr w:rsidR="00DA01CE" w:rsidRPr="00DA01CE" w14:paraId="31FA4F3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81C82D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8D370D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9D4EB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E25F9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279B671"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258C253"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223C99D"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09A52EC7"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ABEFB1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BB415C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B4140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571859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F1E05E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DD492C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0EE648" w14:textId="77777777" w:rsidR="00DA01CE" w:rsidRPr="00DA01CE" w:rsidRDefault="00DA01CE" w:rsidP="00DA01CE">
            <w:pPr>
              <w:rPr>
                <w:sz w:val="20"/>
                <w:szCs w:val="20"/>
              </w:rPr>
            </w:pPr>
          </w:p>
        </w:tc>
      </w:tr>
      <w:tr w:rsidR="00DA01CE" w:rsidRPr="00DA01CE" w14:paraId="0F9D3CCA" w14:textId="77777777" w:rsidTr="00DA01CE">
        <w:trPr>
          <w:trHeight w:val="870"/>
        </w:trPr>
        <w:tc>
          <w:tcPr>
            <w:tcW w:w="399" w:type="dxa"/>
            <w:vMerge/>
            <w:tcBorders>
              <w:top w:val="nil"/>
              <w:left w:val="single" w:sz="4" w:space="0" w:color="auto"/>
              <w:bottom w:val="single" w:sz="4" w:space="0" w:color="auto"/>
              <w:right w:val="single" w:sz="4" w:space="0" w:color="auto"/>
            </w:tcBorders>
            <w:vAlign w:val="center"/>
            <w:hideMark/>
          </w:tcPr>
          <w:p w14:paraId="21003AD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0DF47C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D1F4D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1AB8C0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D27451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92D38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9C903A2" w14:textId="77777777" w:rsidR="00DA01CE" w:rsidRPr="00DA01CE" w:rsidRDefault="00DA01CE" w:rsidP="00DA01CE">
            <w:pPr>
              <w:rPr>
                <w:sz w:val="20"/>
                <w:szCs w:val="20"/>
              </w:rPr>
            </w:pPr>
          </w:p>
        </w:tc>
      </w:tr>
      <w:tr w:rsidR="00DA01CE" w:rsidRPr="00DA01CE" w14:paraId="2B1E2CF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31CA2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261469"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Առկա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լուսավորության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հենասյուների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վրա</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լուսադիոդային</w:t>
            </w:r>
            <w:r w:rsidRPr="00DA01CE">
              <w:rPr>
                <w:rFonts w:ascii="Arial Armenian" w:hAnsi="Arial Armenian" w:cs="Arial"/>
                <w:color w:val="000000"/>
                <w:sz w:val="16"/>
                <w:szCs w:val="16"/>
              </w:rPr>
              <w:t xml:space="preserve"> LED 50W,4200K  </w:t>
            </w:r>
            <w:r w:rsidRPr="00DA01CE">
              <w:rPr>
                <w:rFonts w:ascii="Sylfaen" w:hAnsi="Sylfaen" w:cs="Sylfaen"/>
                <w:color w:val="000000"/>
                <w:sz w:val="16"/>
                <w:szCs w:val="16"/>
              </w:rPr>
              <w:t>լուսատուների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կամ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համարժեք</w:t>
            </w:r>
            <w:r w:rsidRPr="00DA01CE">
              <w:rPr>
                <w:rFonts w:ascii="Arial Armenian" w:hAnsi="Arial Armenian" w:cs="Arial"/>
                <w:color w:val="000000"/>
                <w:sz w:val="16"/>
                <w:szCs w:val="16"/>
              </w:rPr>
              <w:t>/</w:t>
            </w:r>
            <w:r w:rsidRPr="00DA01CE">
              <w:rPr>
                <w:rFonts w:ascii="Sylfaen" w:hAnsi="Sylfaen" w:cs="Sylfaen"/>
                <w:color w:val="000000"/>
                <w:sz w:val="16"/>
                <w:szCs w:val="16"/>
              </w:rPr>
              <w:t>փոխարինելով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լուսատուները</w:t>
            </w:r>
            <w:r w:rsidRPr="00DA01CE">
              <w:rPr>
                <w:rFonts w:ascii="Arial Armenian" w:hAnsi="Arial Armenian" w:cs="Arial"/>
                <w:color w:val="000000"/>
                <w:sz w:val="16"/>
                <w:szCs w:val="16"/>
              </w:rPr>
              <w:t>/</w:t>
            </w:r>
            <w:r w:rsidRPr="00DA01CE">
              <w:rPr>
                <w:rFonts w:ascii="Arial Armenian" w:hAnsi="Arial Armenian" w:cs="Arial"/>
                <w:color w:val="000000"/>
                <w:sz w:val="16"/>
                <w:szCs w:val="16"/>
              </w:rPr>
              <w:br/>
            </w:r>
            <w:r w:rsidRPr="00DA01CE">
              <w:rPr>
                <w:rFonts w:ascii="Calibri" w:hAnsi="Calibri" w:cs="Calibri"/>
                <w:color w:val="000000"/>
                <w:sz w:val="16"/>
                <w:szCs w:val="16"/>
              </w:rPr>
              <w:lastRenderedPageBreak/>
              <w:t>Установка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светодиодных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светильников</w:t>
            </w:r>
            <w:r w:rsidRPr="00DA01CE">
              <w:rPr>
                <w:rFonts w:ascii="Arial Armenian" w:hAnsi="Arial Armenian" w:cs="Arial"/>
                <w:color w:val="000000"/>
                <w:sz w:val="16"/>
                <w:szCs w:val="16"/>
              </w:rPr>
              <w:t xml:space="preserve"> 50</w:t>
            </w:r>
            <w:r w:rsidRPr="00DA01CE">
              <w:rPr>
                <w:rFonts w:ascii="Calibri" w:hAnsi="Calibri" w:cs="Calibri"/>
                <w:color w:val="000000"/>
                <w:sz w:val="16"/>
                <w:szCs w:val="16"/>
              </w:rPr>
              <w:t>Вт</w:t>
            </w:r>
            <w:r w:rsidRPr="00DA01CE">
              <w:rPr>
                <w:rFonts w:ascii="Arial Armenian" w:hAnsi="Arial Armenian" w:cs="Arial"/>
                <w:color w:val="000000"/>
                <w:sz w:val="16"/>
                <w:szCs w:val="16"/>
              </w:rPr>
              <w:t>, 4200</w:t>
            </w:r>
            <w:r w:rsidRPr="00DA01CE">
              <w:rPr>
                <w:rFonts w:ascii="Calibri" w:hAnsi="Calibri" w:cs="Calibri"/>
                <w:color w:val="000000"/>
                <w:sz w:val="16"/>
                <w:szCs w:val="16"/>
              </w:rPr>
              <w:t>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существующие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опоры</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освещения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или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эквивалентные</w:t>
            </w:r>
            <w:r w:rsidRPr="00DA01CE">
              <w:rPr>
                <w:rFonts w:ascii="Arial Armenian" w:hAnsi="Arial Armenian" w:cs="Arial"/>
                <w:color w:val="000000"/>
                <w:sz w:val="16"/>
                <w:szCs w:val="16"/>
              </w:rPr>
              <w:t>/</w:t>
            </w:r>
            <w:r w:rsidRPr="00DA01CE">
              <w:rPr>
                <w:rFonts w:ascii="Calibri" w:hAnsi="Calibri" w:cs="Calibri"/>
                <w:color w:val="000000"/>
                <w:sz w:val="16"/>
                <w:szCs w:val="16"/>
              </w:rPr>
              <w:t>замена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старых</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светильников</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E9E7D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lastRenderedPageBreak/>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70324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12</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464581"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26.93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E55309"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323.13</w:t>
            </w:r>
          </w:p>
        </w:tc>
        <w:tc>
          <w:tcPr>
            <w:tcW w:w="36" w:type="dxa"/>
            <w:vAlign w:val="center"/>
            <w:hideMark/>
          </w:tcPr>
          <w:p w14:paraId="47AF4CB2" w14:textId="77777777" w:rsidR="00DA01CE" w:rsidRPr="00DA01CE" w:rsidRDefault="00DA01CE" w:rsidP="00DA01CE">
            <w:pPr>
              <w:rPr>
                <w:sz w:val="20"/>
                <w:szCs w:val="20"/>
              </w:rPr>
            </w:pPr>
          </w:p>
        </w:tc>
      </w:tr>
      <w:tr w:rsidR="00DA01CE" w:rsidRPr="00DA01CE" w14:paraId="616430A1"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FB0EE6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1B7C9D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C78C8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C6628A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6335055"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9D96C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AD6E0F"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3B1445F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BAA820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74A4152"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B8C24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01EF5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A46C1E2"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788AB34"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1CDB42" w14:textId="77777777" w:rsidR="00DA01CE" w:rsidRPr="00DA01CE" w:rsidRDefault="00DA01CE" w:rsidP="00DA01CE">
            <w:pPr>
              <w:rPr>
                <w:sz w:val="20"/>
                <w:szCs w:val="20"/>
              </w:rPr>
            </w:pPr>
          </w:p>
        </w:tc>
      </w:tr>
      <w:tr w:rsidR="00DA01CE" w:rsidRPr="00DA01CE" w14:paraId="1142D345" w14:textId="77777777" w:rsidTr="00DA01CE">
        <w:trPr>
          <w:trHeight w:val="1260"/>
        </w:trPr>
        <w:tc>
          <w:tcPr>
            <w:tcW w:w="399" w:type="dxa"/>
            <w:vMerge/>
            <w:tcBorders>
              <w:top w:val="nil"/>
              <w:left w:val="single" w:sz="4" w:space="0" w:color="auto"/>
              <w:bottom w:val="single" w:sz="4" w:space="0" w:color="auto"/>
              <w:right w:val="single" w:sz="4" w:space="0" w:color="auto"/>
            </w:tcBorders>
            <w:vAlign w:val="center"/>
            <w:hideMark/>
          </w:tcPr>
          <w:p w14:paraId="13CE2B5F"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76285E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B8813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428DC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244C60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36D0A9A"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93C818D" w14:textId="77777777" w:rsidR="00DA01CE" w:rsidRPr="00DA01CE" w:rsidRDefault="00DA01CE" w:rsidP="00DA01CE">
            <w:pPr>
              <w:rPr>
                <w:sz w:val="20"/>
                <w:szCs w:val="20"/>
              </w:rPr>
            </w:pPr>
          </w:p>
        </w:tc>
      </w:tr>
      <w:tr w:rsidR="00DA01CE" w:rsidRPr="00DA01CE" w14:paraId="02458736"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AFB7C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29886F"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Հենասյուների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ներկում</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հակակոռոզիոն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ներկով</w:t>
            </w:r>
            <w:r w:rsidRPr="00DA01CE">
              <w:rPr>
                <w:rFonts w:ascii="Arial Armenian" w:hAnsi="Arial Armenian" w:cs="Arial"/>
                <w:color w:val="000000"/>
                <w:sz w:val="16"/>
                <w:szCs w:val="16"/>
              </w:rPr>
              <w:t xml:space="preserve"> 2 </w:t>
            </w:r>
            <w:r w:rsidRPr="00DA01CE">
              <w:rPr>
                <w:rFonts w:ascii="Sylfaen" w:hAnsi="Sylfaen" w:cs="Sylfaen"/>
                <w:color w:val="000000"/>
                <w:sz w:val="16"/>
                <w:szCs w:val="16"/>
              </w:rPr>
              <w:t>շերտ</w:t>
            </w:r>
            <w:r w:rsidRPr="00DA01CE">
              <w:rPr>
                <w:rFonts w:ascii="Arial Armenian" w:hAnsi="Arial Armenian" w:cs="Arial"/>
                <w:color w:val="000000"/>
                <w:sz w:val="16"/>
                <w:szCs w:val="16"/>
              </w:rPr>
              <w:br/>
            </w:r>
            <w:r w:rsidRPr="00DA01CE">
              <w:rPr>
                <w:rFonts w:ascii="Calibri" w:hAnsi="Calibri" w:cs="Calibri"/>
                <w:color w:val="000000"/>
                <w:sz w:val="16"/>
                <w:szCs w:val="16"/>
              </w:rPr>
              <w:t>Покраска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столбов</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антикоррозийной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краской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w:t>
            </w:r>
            <w:r w:rsidRPr="00DA01CE">
              <w:rPr>
                <w:rFonts w:ascii="Arial Armenian" w:hAnsi="Arial Armenian" w:cs="Arial"/>
                <w:color w:val="000000"/>
                <w:sz w:val="16"/>
                <w:szCs w:val="16"/>
              </w:rPr>
              <w:t xml:space="preserve"> </w:t>
            </w:r>
            <w:r w:rsidRPr="00DA01CE">
              <w:rPr>
                <w:rFonts w:ascii="Arial" w:hAnsi="Arial" w:cs="Arial"/>
                <w:color w:val="000000"/>
                <w:sz w:val="16"/>
                <w:szCs w:val="16"/>
              </w:rPr>
              <w:t>​​</w:t>
            </w:r>
            <w:r w:rsidRPr="00DA01CE">
              <w:rPr>
                <w:rFonts w:ascii="Arial Armenian" w:hAnsi="Arial Armenian" w:cs="Arial"/>
                <w:color w:val="000000"/>
                <w:sz w:val="16"/>
                <w:szCs w:val="16"/>
              </w:rPr>
              <w:t xml:space="preserve">2 </w:t>
            </w:r>
            <w:r w:rsidRPr="00DA01CE">
              <w:rPr>
                <w:rFonts w:ascii="Calibri" w:hAnsi="Calibri" w:cs="Calibri"/>
                <w:color w:val="000000"/>
                <w:sz w:val="16"/>
                <w:szCs w:val="16"/>
              </w:rPr>
              <w:t>слоя</w:t>
            </w:r>
            <w:r w:rsidRPr="00DA01CE">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63E6E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Ù</w:t>
            </w:r>
            <w:r w:rsidRPr="00DA01CE">
              <w:rPr>
                <w:rFonts w:ascii="Arial Armenian" w:hAnsi="Arial Armenian" w:cs="Arial"/>
                <w:color w:val="000000"/>
                <w:sz w:val="16"/>
                <w:szCs w:val="16"/>
                <w:vertAlign w:val="superscript"/>
              </w:rPr>
              <w:t>2</w:t>
            </w:r>
            <w:r w:rsidRPr="00DA01CE">
              <w:rPr>
                <w:rFonts w:ascii="Arial Armenian" w:hAnsi="Arial Armenian" w:cs="Arial"/>
                <w:color w:val="000000"/>
                <w:sz w:val="16"/>
                <w:szCs w:val="16"/>
              </w:rPr>
              <w:br/>
            </w:r>
            <w:r w:rsidRPr="00DA01CE">
              <w:rPr>
                <w:rFonts w:ascii="Calibri" w:hAnsi="Calibri" w:cs="Calibri"/>
                <w:color w:val="000000"/>
                <w:sz w:val="16"/>
                <w:szCs w:val="16"/>
              </w:rPr>
              <w:t>м</w:t>
            </w:r>
            <w:r w:rsidRPr="00DA01CE">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9F4C2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25.2</w:t>
            </w:r>
          </w:p>
        </w:tc>
        <w:tc>
          <w:tcPr>
            <w:tcW w:w="9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3901CE"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0.40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071812" w14:textId="77777777" w:rsidR="00DA01CE" w:rsidRPr="00DA01CE" w:rsidRDefault="00DA01CE" w:rsidP="00DA01CE">
            <w:pPr>
              <w:jc w:val="center"/>
              <w:rPr>
                <w:rFonts w:ascii="Arial Armenian" w:hAnsi="Arial Armenian" w:cs="Arial"/>
                <w:color w:val="000000"/>
                <w:sz w:val="20"/>
                <w:szCs w:val="20"/>
              </w:rPr>
            </w:pPr>
            <w:r w:rsidRPr="00DA01CE">
              <w:rPr>
                <w:rFonts w:ascii="Arial Armenian" w:hAnsi="Arial Armenian" w:cs="Arial"/>
                <w:color w:val="000000"/>
                <w:sz w:val="20"/>
                <w:szCs w:val="20"/>
              </w:rPr>
              <w:t>10.04</w:t>
            </w:r>
          </w:p>
        </w:tc>
        <w:tc>
          <w:tcPr>
            <w:tcW w:w="36" w:type="dxa"/>
            <w:vAlign w:val="center"/>
            <w:hideMark/>
          </w:tcPr>
          <w:p w14:paraId="39335B62" w14:textId="77777777" w:rsidR="00DA01CE" w:rsidRPr="00DA01CE" w:rsidRDefault="00DA01CE" w:rsidP="00DA01CE">
            <w:pPr>
              <w:rPr>
                <w:sz w:val="20"/>
                <w:szCs w:val="20"/>
              </w:rPr>
            </w:pPr>
          </w:p>
        </w:tc>
      </w:tr>
      <w:tr w:rsidR="00DA01CE" w:rsidRPr="00DA01CE" w14:paraId="31E3C24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060D67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E1087BF"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34862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0C336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41BF193"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0F4602"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FD77A4" w14:textId="77777777" w:rsidR="00DA01CE" w:rsidRPr="00DA01CE" w:rsidRDefault="00DA01CE" w:rsidP="00DA01CE">
            <w:pPr>
              <w:jc w:val="center"/>
              <w:rPr>
                <w:rFonts w:ascii="Arial Armenian" w:hAnsi="Arial Armenian" w:cs="Arial"/>
                <w:color w:val="000000"/>
                <w:sz w:val="20"/>
                <w:szCs w:val="20"/>
              </w:rPr>
            </w:pPr>
          </w:p>
        </w:tc>
      </w:tr>
      <w:tr w:rsidR="00DA01CE" w:rsidRPr="00DA01CE" w14:paraId="45A3CF8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9A095EE"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0A47C29"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3C33A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D96196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725A7EB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4BCA9BF"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C8C7C0" w14:textId="77777777" w:rsidR="00DA01CE" w:rsidRPr="00DA01CE" w:rsidRDefault="00DA01CE" w:rsidP="00DA01CE">
            <w:pPr>
              <w:rPr>
                <w:sz w:val="20"/>
                <w:szCs w:val="20"/>
              </w:rPr>
            </w:pPr>
          </w:p>
        </w:tc>
      </w:tr>
      <w:tr w:rsidR="00DA01CE" w:rsidRPr="00DA01CE" w14:paraId="621226D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85DC33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016E5E8"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7EAF5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19E0C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7D0BB3A" w14:textId="77777777" w:rsidR="00DA01CE" w:rsidRPr="00DA01CE" w:rsidRDefault="00DA01CE" w:rsidP="00DA01CE">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DAB89A5" w14:textId="77777777" w:rsidR="00DA01CE" w:rsidRPr="00DA01CE" w:rsidRDefault="00DA01CE" w:rsidP="00DA01CE">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CC5628" w14:textId="77777777" w:rsidR="00DA01CE" w:rsidRPr="00DA01CE" w:rsidRDefault="00DA01CE" w:rsidP="00DA01CE">
            <w:pPr>
              <w:rPr>
                <w:sz w:val="20"/>
                <w:szCs w:val="20"/>
              </w:rPr>
            </w:pPr>
          </w:p>
        </w:tc>
      </w:tr>
      <w:tr w:rsidR="00DA01CE" w:rsidRPr="00DA01CE" w14:paraId="18CE63CB"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D696FB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0F0406A"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ïíÛ³É µ³ÅÝáí</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BE3D02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DB4C050"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A4263C3"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FFA15DC"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362.45</w:t>
            </w:r>
          </w:p>
        </w:tc>
        <w:tc>
          <w:tcPr>
            <w:tcW w:w="36" w:type="dxa"/>
            <w:vAlign w:val="center"/>
            <w:hideMark/>
          </w:tcPr>
          <w:p w14:paraId="082544D5" w14:textId="77777777" w:rsidR="00DA01CE" w:rsidRPr="00DA01CE" w:rsidRDefault="00DA01CE" w:rsidP="00DA01CE">
            <w:pPr>
              <w:rPr>
                <w:sz w:val="20"/>
                <w:szCs w:val="20"/>
              </w:rPr>
            </w:pPr>
          </w:p>
        </w:tc>
      </w:tr>
      <w:tr w:rsidR="00DA01CE" w:rsidRPr="00DA01CE" w14:paraId="7627D6B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40D71001"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58DC51E"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CFBFB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EFA31E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F588EA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669268"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10BA0E2"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5C7828CF"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1660C4A"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2F267FE"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8C77E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DFCF4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81F96C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E85525"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21721CA" w14:textId="77777777" w:rsidR="00DA01CE" w:rsidRPr="00DA01CE" w:rsidRDefault="00DA01CE" w:rsidP="00DA01CE">
            <w:pPr>
              <w:rPr>
                <w:sz w:val="20"/>
                <w:szCs w:val="20"/>
              </w:rPr>
            </w:pPr>
          </w:p>
        </w:tc>
      </w:tr>
      <w:tr w:rsidR="00DA01CE" w:rsidRPr="00DA01CE" w14:paraId="212C6A4F" w14:textId="77777777" w:rsidTr="00DA01CE">
        <w:trPr>
          <w:trHeight w:val="30"/>
        </w:trPr>
        <w:tc>
          <w:tcPr>
            <w:tcW w:w="399" w:type="dxa"/>
            <w:vMerge/>
            <w:tcBorders>
              <w:top w:val="nil"/>
              <w:left w:val="single" w:sz="4" w:space="0" w:color="auto"/>
              <w:bottom w:val="single" w:sz="4" w:space="0" w:color="auto"/>
              <w:right w:val="single" w:sz="4" w:space="0" w:color="auto"/>
            </w:tcBorders>
            <w:vAlign w:val="center"/>
            <w:hideMark/>
          </w:tcPr>
          <w:p w14:paraId="08C272A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6B54843"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A1F2C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EB9E39"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821DA0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B733C3"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049902B" w14:textId="77777777" w:rsidR="00DA01CE" w:rsidRPr="00DA01CE" w:rsidRDefault="00DA01CE" w:rsidP="00DA01CE">
            <w:pPr>
              <w:rPr>
                <w:sz w:val="20"/>
                <w:szCs w:val="20"/>
              </w:rPr>
            </w:pPr>
          </w:p>
        </w:tc>
      </w:tr>
      <w:tr w:rsidR="00DA01CE" w:rsidRPr="00DA01CE" w14:paraId="25CD5BEB"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FF7246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73B70A3"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E5CD71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AB33CF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9373D8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741384C"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0.65%</w:t>
            </w:r>
          </w:p>
        </w:tc>
        <w:tc>
          <w:tcPr>
            <w:tcW w:w="36" w:type="dxa"/>
            <w:vAlign w:val="center"/>
            <w:hideMark/>
          </w:tcPr>
          <w:p w14:paraId="6C196890" w14:textId="77777777" w:rsidR="00DA01CE" w:rsidRPr="00DA01CE" w:rsidRDefault="00DA01CE" w:rsidP="00DA01CE">
            <w:pPr>
              <w:rPr>
                <w:sz w:val="20"/>
                <w:szCs w:val="20"/>
              </w:rPr>
            </w:pPr>
          </w:p>
        </w:tc>
      </w:tr>
      <w:tr w:rsidR="00DA01CE" w:rsidRPr="00DA01CE" w14:paraId="284DD1FB" w14:textId="77777777" w:rsidTr="00DA01CE">
        <w:trPr>
          <w:trHeight w:val="225"/>
        </w:trPr>
        <w:tc>
          <w:tcPr>
            <w:tcW w:w="399" w:type="dxa"/>
            <w:vMerge/>
            <w:tcBorders>
              <w:top w:val="nil"/>
              <w:left w:val="single" w:sz="4" w:space="0" w:color="auto"/>
              <w:bottom w:val="single" w:sz="4" w:space="0" w:color="auto"/>
              <w:right w:val="single" w:sz="4" w:space="0" w:color="auto"/>
            </w:tcBorders>
            <w:vAlign w:val="center"/>
            <w:hideMark/>
          </w:tcPr>
          <w:p w14:paraId="524C06B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9AB3542"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27127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DFB87B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5924B53"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6092CE"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BECD901"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7C06CE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4C7D631F"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B8CCE4"/>
            <w:vAlign w:val="center"/>
            <w:hideMark/>
          </w:tcPr>
          <w:p w14:paraId="01508D68"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µáÉáñ µ³ÅÇÝÝ»ñáí Ý»ñ³éÛ³É ß³ÑáõÛÃÁ 11%</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всем</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разделям</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включая</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прибыль</w:t>
            </w:r>
            <w:r w:rsidRPr="00DA01CE">
              <w:rPr>
                <w:rFonts w:ascii="Arial Armenian" w:hAnsi="Arial Armenian" w:cs="Arial"/>
                <w:b/>
                <w:bCs/>
                <w:color w:val="000000"/>
                <w:sz w:val="16"/>
                <w:szCs w:val="16"/>
                <w:lang w:val="ru-RU"/>
              </w:rPr>
              <w:t xml:space="preserve"> 11%</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0A4D8CE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5C231D4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B8CCE4"/>
            <w:vAlign w:val="center"/>
            <w:hideMark/>
          </w:tcPr>
          <w:p w14:paraId="4A2754A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61E80FDE"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55335.88</w:t>
            </w:r>
          </w:p>
        </w:tc>
        <w:tc>
          <w:tcPr>
            <w:tcW w:w="36" w:type="dxa"/>
            <w:vAlign w:val="center"/>
            <w:hideMark/>
          </w:tcPr>
          <w:p w14:paraId="1EB59922" w14:textId="77777777" w:rsidR="00DA01CE" w:rsidRPr="00DA01CE" w:rsidRDefault="00DA01CE" w:rsidP="00DA01CE">
            <w:pPr>
              <w:rPr>
                <w:sz w:val="20"/>
                <w:szCs w:val="20"/>
              </w:rPr>
            </w:pPr>
          </w:p>
        </w:tc>
      </w:tr>
      <w:tr w:rsidR="00DA01CE" w:rsidRPr="00DA01CE" w14:paraId="08A7950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6C1E41D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FD1AFB9"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4F308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B05D9EE"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A8630F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123639"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AB6FA27"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73D83DDC" w14:textId="77777777" w:rsidTr="00DA01CE">
        <w:trPr>
          <w:trHeight w:val="180"/>
        </w:trPr>
        <w:tc>
          <w:tcPr>
            <w:tcW w:w="399" w:type="dxa"/>
            <w:vMerge/>
            <w:tcBorders>
              <w:top w:val="nil"/>
              <w:left w:val="single" w:sz="4" w:space="0" w:color="auto"/>
              <w:bottom w:val="single" w:sz="4" w:space="0" w:color="auto"/>
              <w:right w:val="single" w:sz="4" w:space="0" w:color="auto"/>
            </w:tcBorders>
            <w:vAlign w:val="center"/>
            <w:hideMark/>
          </w:tcPr>
          <w:p w14:paraId="200C950B"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DBE91A1"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E57DA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912DB1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36BF69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E0EF80"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350F51E" w14:textId="77777777" w:rsidR="00DA01CE" w:rsidRPr="00DA01CE" w:rsidRDefault="00DA01CE" w:rsidP="00DA01CE">
            <w:pPr>
              <w:rPr>
                <w:sz w:val="20"/>
                <w:szCs w:val="20"/>
              </w:rPr>
            </w:pPr>
          </w:p>
        </w:tc>
      </w:tr>
      <w:tr w:rsidR="00DA01CE" w:rsidRPr="00DA01CE" w14:paraId="06F4EE8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9CA2971"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BA4AC17"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ÎßÇé (%)</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Процент</w:t>
            </w:r>
            <w:r w:rsidRPr="00DA01CE">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76AD89B"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9047BA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C08FBE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FB5A4C4"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99.76%</w:t>
            </w:r>
          </w:p>
        </w:tc>
        <w:tc>
          <w:tcPr>
            <w:tcW w:w="36" w:type="dxa"/>
            <w:vAlign w:val="center"/>
            <w:hideMark/>
          </w:tcPr>
          <w:p w14:paraId="467EBBBC" w14:textId="77777777" w:rsidR="00DA01CE" w:rsidRPr="00DA01CE" w:rsidRDefault="00DA01CE" w:rsidP="00DA01CE">
            <w:pPr>
              <w:rPr>
                <w:sz w:val="20"/>
                <w:szCs w:val="20"/>
              </w:rPr>
            </w:pPr>
          </w:p>
        </w:tc>
      </w:tr>
      <w:tr w:rsidR="00DA01CE" w:rsidRPr="00DA01CE" w14:paraId="5B90BC22"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D701CC4"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10C75FA"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16CB8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38A5CAD"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E12048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44AB46"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96B7C69"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0634F53F" w14:textId="77777777" w:rsidTr="00DA01CE">
        <w:trPr>
          <w:trHeight w:val="30"/>
        </w:trPr>
        <w:tc>
          <w:tcPr>
            <w:tcW w:w="399" w:type="dxa"/>
            <w:vMerge/>
            <w:tcBorders>
              <w:top w:val="nil"/>
              <w:left w:val="single" w:sz="4" w:space="0" w:color="auto"/>
              <w:bottom w:val="single" w:sz="4" w:space="0" w:color="auto"/>
              <w:right w:val="single" w:sz="4" w:space="0" w:color="auto"/>
            </w:tcBorders>
            <w:vAlign w:val="center"/>
            <w:hideMark/>
          </w:tcPr>
          <w:p w14:paraId="5A8E451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EFD2394"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4A9C4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95A8D35"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1E831A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C58FD5"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D2BD91D" w14:textId="77777777" w:rsidR="00DA01CE" w:rsidRPr="00DA01CE" w:rsidRDefault="00DA01CE" w:rsidP="00DA01CE">
            <w:pPr>
              <w:rPr>
                <w:sz w:val="20"/>
                <w:szCs w:val="20"/>
              </w:rPr>
            </w:pPr>
          </w:p>
        </w:tc>
      </w:tr>
      <w:tr w:rsidR="00DA01CE" w:rsidRPr="005C0845" w14:paraId="496DE6F7"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8B11ED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DF91DB4"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ê³ñù³íáñáõÙÝ»ñ</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Оборудования</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8F58F68"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F8B5CED"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078C94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4CDEF06"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36" w:type="dxa"/>
            <w:vAlign w:val="center"/>
            <w:hideMark/>
          </w:tcPr>
          <w:p w14:paraId="5B57914C" w14:textId="77777777" w:rsidR="00DA01CE" w:rsidRPr="00DA01CE" w:rsidRDefault="00DA01CE" w:rsidP="00DA01CE">
            <w:pPr>
              <w:rPr>
                <w:sz w:val="20"/>
                <w:szCs w:val="20"/>
                <w:lang w:val="ru-RU"/>
              </w:rPr>
            </w:pPr>
          </w:p>
        </w:tc>
      </w:tr>
      <w:tr w:rsidR="00DA01CE" w:rsidRPr="005C0845" w14:paraId="41A2377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18426581"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463CBC30" w14:textId="77777777" w:rsidR="00DA01CE" w:rsidRPr="00DA01CE" w:rsidRDefault="00DA01CE" w:rsidP="00DA01CE">
            <w:pPr>
              <w:rPr>
                <w:rFonts w:ascii="Arial Armenian" w:hAnsi="Arial Armenian" w:cs="Arial"/>
                <w:b/>
                <w:bCs/>
                <w:color w:val="000000"/>
                <w:sz w:val="16"/>
                <w:szCs w:val="16"/>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30C4B5D"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29B40508"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7A31BA00"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0B997BF" w14:textId="77777777" w:rsidR="00DA01CE" w:rsidRPr="00DA01CE" w:rsidRDefault="00DA01CE" w:rsidP="00DA01CE">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4AFF5D11" w14:textId="77777777" w:rsidR="00DA01CE" w:rsidRPr="00DA01CE" w:rsidRDefault="00DA01CE" w:rsidP="00DA01CE">
            <w:pPr>
              <w:jc w:val="center"/>
              <w:rPr>
                <w:rFonts w:ascii="Arial Armenian" w:hAnsi="Arial Armenian" w:cs="Arial"/>
                <w:color w:val="000000"/>
                <w:sz w:val="16"/>
                <w:szCs w:val="16"/>
                <w:lang w:val="ru-RU"/>
              </w:rPr>
            </w:pPr>
          </w:p>
        </w:tc>
      </w:tr>
      <w:tr w:rsidR="00DA01CE" w:rsidRPr="005C0845" w14:paraId="28BBFC77" w14:textId="77777777" w:rsidTr="00DA01CE">
        <w:trPr>
          <w:trHeight w:val="45"/>
        </w:trPr>
        <w:tc>
          <w:tcPr>
            <w:tcW w:w="399" w:type="dxa"/>
            <w:vMerge/>
            <w:tcBorders>
              <w:top w:val="nil"/>
              <w:left w:val="single" w:sz="4" w:space="0" w:color="auto"/>
              <w:bottom w:val="single" w:sz="4" w:space="0" w:color="auto"/>
              <w:right w:val="single" w:sz="4" w:space="0" w:color="auto"/>
            </w:tcBorders>
            <w:vAlign w:val="center"/>
            <w:hideMark/>
          </w:tcPr>
          <w:p w14:paraId="07374F84" w14:textId="77777777" w:rsidR="00DA01CE" w:rsidRPr="00DA01CE" w:rsidRDefault="00DA01CE" w:rsidP="00DA01CE">
            <w:pPr>
              <w:rPr>
                <w:rFonts w:ascii="Arial Armenian" w:hAnsi="Arial Armenian" w:cs="Arial"/>
                <w:color w:val="000000"/>
                <w:sz w:val="16"/>
                <w:szCs w:val="16"/>
                <w:lang w:val="ru-RU"/>
              </w:rPr>
            </w:pPr>
          </w:p>
        </w:tc>
        <w:tc>
          <w:tcPr>
            <w:tcW w:w="7288" w:type="dxa"/>
            <w:vMerge/>
            <w:tcBorders>
              <w:top w:val="nil"/>
              <w:left w:val="single" w:sz="4" w:space="0" w:color="auto"/>
              <w:bottom w:val="single" w:sz="4" w:space="0" w:color="auto"/>
              <w:right w:val="single" w:sz="4" w:space="0" w:color="auto"/>
            </w:tcBorders>
            <w:vAlign w:val="center"/>
            <w:hideMark/>
          </w:tcPr>
          <w:p w14:paraId="6FF228A8" w14:textId="77777777" w:rsidR="00DA01CE" w:rsidRPr="00DA01CE" w:rsidRDefault="00DA01CE" w:rsidP="00DA01CE">
            <w:pPr>
              <w:rPr>
                <w:rFonts w:ascii="Arial Armenian" w:hAnsi="Arial Armenian" w:cs="Arial"/>
                <w:b/>
                <w:bCs/>
                <w:color w:val="000000"/>
                <w:sz w:val="16"/>
                <w:szCs w:val="16"/>
                <w:lang w:val="ru-RU"/>
              </w:rPr>
            </w:pPr>
          </w:p>
        </w:tc>
        <w:tc>
          <w:tcPr>
            <w:tcW w:w="620" w:type="dxa"/>
            <w:vMerge/>
            <w:tcBorders>
              <w:top w:val="nil"/>
              <w:left w:val="single" w:sz="4" w:space="0" w:color="auto"/>
              <w:bottom w:val="single" w:sz="4" w:space="0" w:color="auto"/>
              <w:right w:val="single" w:sz="4" w:space="0" w:color="auto"/>
            </w:tcBorders>
            <w:vAlign w:val="center"/>
            <w:hideMark/>
          </w:tcPr>
          <w:p w14:paraId="380EAD97" w14:textId="77777777" w:rsidR="00DA01CE" w:rsidRPr="00DA01CE" w:rsidRDefault="00DA01CE" w:rsidP="00DA01CE">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26265DBD" w14:textId="77777777" w:rsidR="00DA01CE" w:rsidRPr="00DA01CE" w:rsidRDefault="00DA01CE" w:rsidP="00DA01CE">
            <w:pPr>
              <w:rPr>
                <w:rFonts w:ascii="Arial Armenian" w:hAnsi="Arial Armenian" w:cs="Arial"/>
                <w:color w:val="000000"/>
                <w:sz w:val="16"/>
                <w:szCs w:val="16"/>
                <w:lang w:val="ru-RU"/>
              </w:rPr>
            </w:pPr>
          </w:p>
        </w:tc>
        <w:tc>
          <w:tcPr>
            <w:tcW w:w="958" w:type="dxa"/>
            <w:vMerge/>
            <w:tcBorders>
              <w:top w:val="nil"/>
              <w:left w:val="single" w:sz="4" w:space="0" w:color="auto"/>
              <w:bottom w:val="single" w:sz="4" w:space="0" w:color="auto"/>
              <w:right w:val="single" w:sz="4" w:space="0" w:color="auto"/>
            </w:tcBorders>
            <w:vAlign w:val="center"/>
            <w:hideMark/>
          </w:tcPr>
          <w:p w14:paraId="28E6D402" w14:textId="77777777" w:rsidR="00DA01CE" w:rsidRPr="00DA01CE" w:rsidRDefault="00DA01CE" w:rsidP="00DA01CE">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A601AFB" w14:textId="77777777" w:rsidR="00DA01CE" w:rsidRPr="00DA01CE" w:rsidRDefault="00DA01CE" w:rsidP="00DA01CE">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13F7E940" w14:textId="77777777" w:rsidR="00DA01CE" w:rsidRPr="00DA01CE" w:rsidRDefault="00DA01CE" w:rsidP="00DA01CE">
            <w:pPr>
              <w:rPr>
                <w:sz w:val="20"/>
                <w:szCs w:val="20"/>
                <w:lang w:val="ru-RU"/>
              </w:rPr>
            </w:pPr>
          </w:p>
        </w:tc>
      </w:tr>
      <w:tr w:rsidR="00DA01CE" w:rsidRPr="00DA01CE" w14:paraId="2D28623C"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D12E4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E86953" w14:textId="77777777" w:rsidR="00DA01CE" w:rsidRPr="00DA01CE" w:rsidRDefault="00DA01CE" w:rsidP="00DA01CE">
            <w:pPr>
              <w:jc w:val="center"/>
              <w:rPr>
                <w:rFonts w:ascii="Arial Armenian" w:hAnsi="Arial Armenian" w:cs="Arial"/>
                <w:color w:val="000000"/>
                <w:sz w:val="16"/>
                <w:szCs w:val="16"/>
              </w:rPr>
            </w:pPr>
            <w:r w:rsidRPr="00DA01CE">
              <w:rPr>
                <w:rFonts w:ascii="Sylfaen" w:hAnsi="Sylfaen" w:cs="Sylfaen"/>
                <w:color w:val="000000"/>
                <w:sz w:val="16"/>
                <w:szCs w:val="16"/>
              </w:rPr>
              <w:t>Գունավոր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տեսախցիկ</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արտաքին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տեղադրման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մոնտաժման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կոմպլեկտով</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արևային</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մարտկոցով</w:t>
            </w:r>
            <w:r w:rsidRPr="00DA01CE">
              <w:rPr>
                <w:rFonts w:ascii="Arial Armenian" w:hAnsi="Arial Armenian" w:cs="Arial"/>
                <w:color w:val="000000"/>
                <w:sz w:val="16"/>
                <w:szCs w:val="16"/>
              </w:rPr>
              <w:t xml:space="preserve"> Full HD,24/7, </w:t>
            </w:r>
            <w:r w:rsidRPr="00DA01CE">
              <w:rPr>
                <w:rFonts w:ascii="Sylfaen" w:hAnsi="Sylfaen" w:cs="Sylfaen"/>
                <w:color w:val="000000"/>
                <w:sz w:val="16"/>
                <w:szCs w:val="16"/>
              </w:rPr>
              <w:t>անլար</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ինտերնետ</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կապով</w:t>
            </w:r>
            <w:r w:rsidRPr="00DA01CE">
              <w:rPr>
                <w:rFonts w:ascii="Arial Armenian" w:hAnsi="Arial Armenian" w:cs="Arial"/>
                <w:color w:val="000000"/>
                <w:sz w:val="16"/>
                <w:szCs w:val="16"/>
              </w:rPr>
              <w:t>/-</w:t>
            </w:r>
            <w:r w:rsidRPr="00DA01CE">
              <w:rPr>
                <w:rFonts w:ascii="Sylfaen" w:hAnsi="Sylfaen" w:cs="Sylfaen"/>
                <w:color w:val="000000"/>
                <w:sz w:val="16"/>
                <w:szCs w:val="16"/>
              </w:rPr>
              <w:t>տեղադիրքը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ճշտել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br/>
            </w:r>
            <w:r w:rsidRPr="00DA01CE">
              <w:rPr>
                <w:rFonts w:ascii="Calibri" w:hAnsi="Calibri" w:cs="Calibri"/>
                <w:color w:val="000000"/>
                <w:sz w:val="16"/>
                <w:szCs w:val="16"/>
              </w:rPr>
              <w:t>Цветная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камера</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монтажным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комплектом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для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наружной</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установки</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солнечная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батарея</w:t>
            </w:r>
            <w:r w:rsidRPr="00DA01CE">
              <w:rPr>
                <w:rFonts w:ascii="Arial Armenian" w:hAnsi="Arial Armenian" w:cs="Arial"/>
                <w:color w:val="000000"/>
                <w:sz w:val="16"/>
                <w:szCs w:val="16"/>
              </w:rPr>
              <w:t xml:space="preserve"> Full HD, 24/7, </w:t>
            </w:r>
            <w:r w:rsidRPr="00DA01CE">
              <w:rPr>
                <w:rFonts w:ascii="Calibri" w:hAnsi="Calibri" w:cs="Calibri"/>
                <w:color w:val="000000"/>
                <w:sz w:val="16"/>
                <w:szCs w:val="16"/>
              </w:rPr>
              <w:t>беспроводное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подключение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интернету</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оговаривается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заказчиком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1D7CB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45E04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4</w:t>
            </w:r>
          </w:p>
        </w:tc>
        <w:tc>
          <w:tcPr>
            <w:tcW w:w="9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B9EA5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25.00</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610B89"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100.00</w:t>
            </w:r>
          </w:p>
        </w:tc>
        <w:tc>
          <w:tcPr>
            <w:tcW w:w="36" w:type="dxa"/>
            <w:vAlign w:val="center"/>
            <w:hideMark/>
          </w:tcPr>
          <w:p w14:paraId="1E047C7C" w14:textId="77777777" w:rsidR="00DA01CE" w:rsidRPr="00DA01CE" w:rsidRDefault="00DA01CE" w:rsidP="00DA01CE">
            <w:pPr>
              <w:rPr>
                <w:sz w:val="20"/>
                <w:szCs w:val="20"/>
              </w:rPr>
            </w:pPr>
          </w:p>
        </w:tc>
      </w:tr>
      <w:tr w:rsidR="00DA01CE" w:rsidRPr="00DA01CE" w14:paraId="134B99CA"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14D72B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3358A14"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7FEE75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8FD3A1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5ABAD1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1C03DA"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1BCC9A63"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5D1EDC13"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6579B58"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9EF6B50"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F4CEED"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AB3457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A7CF1AC"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502EAC"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3D1B587F" w14:textId="77777777" w:rsidR="00DA01CE" w:rsidRPr="00DA01CE" w:rsidRDefault="00DA01CE" w:rsidP="00DA01CE">
            <w:pPr>
              <w:rPr>
                <w:sz w:val="20"/>
                <w:szCs w:val="20"/>
              </w:rPr>
            </w:pPr>
          </w:p>
        </w:tc>
      </w:tr>
      <w:tr w:rsidR="00DA01CE" w:rsidRPr="00DA01CE" w14:paraId="3002A716" w14:textId="77777777" w:rsidTr="00DA01CE">
        <w:trPr>
          <w:trHeight w:val="330"/>
        </w:trPr>
        <w:tc>
          <w:tcPr>
            <w:tcW w:w="399" w:type="dxa"/>
            <w:vMerge/>
            <w:tcBorders>
              <w:top w:val="nil"/>
              <w:left w:val="single" w:sz="4" w:space="0" w:color="auto"/>
              <w:bottom w:val="single" w:sz="4" w:space="0" w:color="auto"/>
              <w:right w:val="single" w:sz="4" w:space="0" w:color="auto"/>
            </w:tcBorders>
            <w:vAlign w:val="center"/>
            <w:hideMark/>
          </w:tcPr>
          <w:p w14:paraId="03ED99E0"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D34D91A"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799328"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60F682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81AAAE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21B55EE"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2DBC6886" w14:textId="77777777" w:rsidR="00DA01CE" w:rsidRPr="00DA01CE" w:rsidRDefault="00DA01CE" w:rsidP="00DA01CE">
            <w:pPr>
              <w:rPr>
                <w:sz w:val="20"/>
                <w:szCs w:val="20"/>
              </w:rPr>
            </w:pPr>
          </w:p>
        </w:tc>
      </w:tr>
      <w:tr w:rsidR="00DA01CE" w:rsidRPr="00DA01CE" w14:paraId="26A21EA0"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D0B8A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2</w:t>
            </w:r>
          </w:p>
        </w:tc>
        <w:tc>
          <w:tcPr>
            <w:tcW w:w="72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47D6D3"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î»ë³ÑÑëÏáÕ ë³ñù ï»ë³·ñÇãáí  (24Å³Ù ï»ë³·ñáõÙ)-</w:t>
            </w:r>
            <w:r w:rsidRPr="00DA01CE">
              <w:rPr>
                <w:rFonts w:ascii="Sylfaen" w:hAnsi="Sylfaen" w:cs="Sylfaen"/>
                <w:color w:val="000000"/>
                <w:sz w:val="16"/>
                <w:szCs w:val="16"/>
              </w:rPr>
              <w:t>տեղադիրքը</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ճշտել</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պատվիրատուի</w:t>
            </w:r>
            <w:r w:rsidRPr="00DA01CE">
              <w:rPr>
                <w:rFonts w:ascii="Arial Armenian" w:hAnsi="Arial Armenian" w:cs="Arial"/>
                <w:color w:val="000000"/>
                <w:sz w:val="16"/>
                <w:szCs w:val="16"/>
              </w:rPr>
              <w:t xml:space="preserve"> </w:t>
            </w:r>
            <w:r w:rsidRPr="00DA01CE">
              <w:rPr>
                <w:rFonts w:ascii="Sylfaen" w:hAnsi="Sylfaen" w:cs="Sylfaen"/>
                <w:color w:val="000000"/>
                <w:sz w:val="16"/>
                <w:szCs w:val="16"/>
              </w:rPr>
              <w:t>հետ</w:t>
            </w:r>
            <w:r w:rsidRPr="00DA01CE">
              <w:rPr>
                <w:rFonts w:ascii="Arial Armenian" w:hAnsi="Arial Armenian" w:cs="Arial"/>
                <w:color w:val="000000"/>
                <w:sz w:val="16"/>
                <w:szCs w:val="16"/>
              </w:rPr>
              <w:br/>
            </w:r>
            <w:r w:rsidRPr="00DA01CE">
              <w:rPr>
                <w:rFonts w:ascii="Calibri" w:hAnsi="Calibri" w:cs="Calibri"/>
                <w:color w:val="000000"/>
                <w:sz w:val="16"/>
                <w:szCs w:val="16"/>
              </w:rPr>
              <w:t>Видеонаблюдение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с</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видеорегистратором</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круглосуточная</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запись</w:t>
            </w:r>
            <w:r w:rsidRPr="00DA01CE">
              <w:rPr>
                <w:rFonts w:ascii="Arial Armenian" w:hAnsi="Arial Armenian" w:cs="Arial"/>
                <w:color w:val="000000"/>
                <w:sz w:val="16"/>
                <w:szCs w:val="16"/>
              </w:rPr>
              <w:t xml:space="preserve">) - </w:t>
            </w:r>
            <w:r w:rsidRPr="00DA01CE">
              <w:rPr>
                <w:rFonts w:ascii="Calibri" w:hAnsi="Calibri" w:cs="Calibri"/>
                <w:color w:val="000000"/>
                <w:sz w:val="16"/>
                <w:szCs w:val="16"/>
              </w:rPr>
              <w:t>местонахождение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уточните</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у</w:t>
            </w:r>
            <w:r w:rsidRPr="00DA01CE">
              <w:rPr>
                <w:rFonts w:ascii="Arial Armenian" w:hAnsi="Arial Armenian" w:cs="Arial"/>
                <w:color w:val="000000"/>
                <w:sz w:val="16"/>
                <w:szCs w:val="16"/>
              </w:rPr>
              <w:t xml:space="preserve"> </w:t>
            </w:r>
            <w:r w:rsidRPr="00DA01CE">
              <w:rPr>
                <w:rFonts w:ascii="Calibri" w:hAnsi="Calibri" w:cs="Calibri"/>
                <w:color w:val="000000"/>
                <w:sz w:val="16"/>
                <w:szCs w:val="16"/>
              </w:rPr>
              <w:t>клиента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092A8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Ñ³ï</w:t>
            </w:r>
            <w:r w:rsidRPr="00DA01CE">
              <w:rPr>
                <w:rFonts w:ascii="Arial Armenian" w:hAnsi="Arial Armenian" w:cs="Arial"/>
                <w:color w:val="000000"/>
                <w:sz w:val="16"/>
                <w:szCs w:val="16"/>
              </w:rPr>
              <w:br/>
            </w:r>
            <w:r w:rsidRPr="00DA01CE">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B0662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1</w:t>
            </w:r>
          </w:p>
        </w:tc>
        <w:tc>
          <w:tcPr>
            <w:tcW w:w="9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4B2D4C"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35.00</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159B9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35.00</w:t>
            </w:r>
          </w:p>
        </w:tc>
        <w:tc>
          <w:tcPr>
            <w:tcW w:w="36" w:type="dxa"/>
            <w:vAlign w:val="center"/>
            <w:hideMark/>
          </w:tcPr>
          <w:p w14:paraId="4FFFE286" w14:textId="77777777" w:rsidR="00DA01CE" w:rsidRPr="00DA01CE" w:rsidRDefault="00DA01CE" w:rsidP="00DA01CE">
            <w:pPr>
              <w:rPr>
                <w:sz w:val="20"/>
                <w:szCs w:val="20"/>
              </w:rPr>
            </w:pPr>
          </w:p>
        </w:tc>
      </w:tr>
      <w:tr w:rsidR="00DA01CE" w:rsidRPr="00DA01CE" w14:paraId="156C266E"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47DA1D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2B6740B"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8EBA04"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A82F422"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CDC9D89"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945ACC"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146C2FA2" w14:textId="77777777" w:rsidR="00DA01CE" w:rsidRPr="00DA01CE" w:rsidRDefault="00DA01CE" w:rsidP="00DA01CE">
            <w:pPr>
              <w:jc w:val="center"/>
              <w:rPr>
                <w:rFonts w:ascii="Arial Armenian" w:hAnsi="Arial Armenian" w:cs="Arial"/>
                <w:color w:val="000000"/>
                <w:sz w:val="16"/>
                <w:szCs w:val="16"/>
              </w:rPr>
            </w:pPr>
          </w:p>
        </w:tc>
      </w:tr>
      <w:tr w:rsidR="00DA01CE" w:rsidRPr="00DA01CE" w14:paraId="3049266B"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10B15D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51529933"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CC122A"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7E1D0E3"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D17896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000943"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4B705A68" w14:textId="77777777" w:rsidR="00DA01CE" w:rsidRPr="00DA01CE" w:rsidRDefault="00DA01CE" w:rsidP="00DA01CE">
            <w:pPr>
              <w:rPr>
                <w:sz w:val="20"/>
                <w:szCs w:val="20"/>
              </w:rPr>
            </w:pPr>
          </w:p>
        </w:tc>
      </w:tr>
      <w:tr w:rsidR="00DA01CE" w:rsidRPr="00DA01CE" w14:paraId="05A91350" w14:textId="77777777" w:rsidTr="00DA01CE">
        <w:trPr>
          <w:trHeight w:val="90"/>
        </w:trPr>
        <w:tc>
          <w:tcPr>
            <w:tcW w:w="399" w:type="dxa"/>
            <w:vMerge/>
            <w:tcBorders>
              <w:top w:val="nil"/>
              <w:left w:val="single" w:sz="4" w:space="0" w:color="auto"/>
              <w:bottom w:val="single" w:sz="4" w:space="0" w:color="auto"/>
              <w:right w:val="single" w:sz="4" w:space="0" w:color="auto"/>
            </w:tcBorders>
            <w:vAlign w:val="center"/>
            <w:hideMark/>
          </w:tcPr>
          <w:p w14:paraId="01539A2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F4DCEB6" w14:textId="77777777" w:rsidR="00DA01CE" w:rsidRPr="00DA01CE" w:rsidRDefault="00DA01CE" w:rsidP="00DA01CE">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70028A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C259DAA"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A1E3F4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6F3DD3" w14:textId="77777777" w:rsidR="00DA01CE" w:rsidRPr="00DA01CE" w:rsidRDefault="00DA01CE" w:rsidP="00DA01CE">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67A37AC0" w14:textId="77777777" w:rsidR="00DA01CE" w:rsidRPr="00DA01CE" w:rsidRDefault="00DA01CE" w:rsidP="00DA01CE">
            <w:pPr>
              <w:rPr>
                <w:sz w:val="20"/>
                <w:szCs w:val="20"/>
              </w:rPr>
            </w:pPr>
          </w:p>
        </w:tc>
      </w:tr>
      <w:tr w:rsidR="00DA01CE" w:rsidRPr="00DA01CE" w14:paraId="26395D9E"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4256855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B8CCE4"/>
            <w:vAlign w:val="center"/>
            <w:hideMark/>
          </w:tcPr>
          <w:p w14:paraId="0C45DA3C"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ë³ñù³íáñáõÙÝ»ñ</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оборудованиям</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6ED1E6C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058FE00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B8CCE4"/>
            <w:vAlign w:val="center"/>
            <w:hideMark/>
          </w:tcPr>
          <w:p w14:paraId="7B921DC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2F8CF55F"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135.00</w:t>
            </w:r>
          </w:p>
        </w:tc>
        <w:tc>
          <w:tcPr>
            <w:tcW w:w="36" w:type="dxa"/>
            <w:vAlign w:val="center"/>
            <w:hideMark/>
          </w:tcPr>
          <w:p w14:paraId="4DADF914" w14:textId="77777777" w:rsidR="00DA01CE" w:rsidRPr="00DA01CE" w:rsidRDefault="00DA01CE" w:rsidP="00DA01CE">
            <w:pPr>
              <w:rPr>
                <w:sz w:val="20"/>
                <w:szCs w:val="20"/>
              </w:rPr>
            </w:pPr>
          </w:p>
        </w:tc>
      </w:tr>
      <w:tr w:rsidR="00DA01CE" w:rsidRPr="00DA01CE" w14:paraId="645EC1D6"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1C938B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F916E71"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46B41B"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8782C2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5541A9EE"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20F54A"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26EEBF4"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4366B367" w14:textId="77777777" w:rsidTr="00DA01CE">
        <w:trPr>
          <w:trHeight w:val="195"/>
        </w:trPr>
        <w:tc>
          <w:tcPr>
            <w:tcW w:w="399" w:type="dxa"/>
            <w:vMerge/>
            <w:tcBorders>
              <w:top w:val="nil"/>
              <w:left w:val="single" w:sz="4" w:space="0" w:color="auto"/>
              <w:bottom w:val="single" w:sz="4" w:space="0" w:color="auto"/>
              <w:right w:val="single" w:sz="4" w:space="0" w:color="auto"/>
            </w:tcBorders>
            <w:vAlign w:val="center"/>
            <w:hideMark/>
          </w:tcPr>
          <w:p w14:paraId="223F128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8B75C99"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684E52"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591797B"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38EE276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6B1581"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E24C356" w14:textId="77777777" w:rsidR="00DA01CE" w:rsidRPr="00DA01CE" w:rsidRDefault="00DA01CE" w:rsidP="00DA01CE">
            <w:pPr>
              <w:rPr>
                <w:sz w:val="20"/>
                <w:szCs w:val="20"/>
              </w:rPr>
            </w:pPr>
          </w:p>
        </w:tc>
      </w:tr>
      <w:tr w:rsidR="00DA01CE" w:rsidRPr="00DA01CE" w14:paraId="39BD83DD"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5FD453E"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05638A8"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ÎßÇéÁ ë³ñù³íáñáõÙÝ»ñ</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Процент</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оборудованиям</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6C87CC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4674F3C"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A577714"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88022A5"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0.24%</w:t>
            </w:r>
          </w:p>
        </w:tc>
        <w:tc>
          <w:tcPr>
            <w:tcW w:w="36" w:type="dxa"/>
            <w:vAlign w:val="center"/>
            <w:hideMark/>
          </w:tcPr>
          <w:p w14:paraId="06BDC865" w14:textId="77777777" w:rsidR="00DA01CE" w:rsidRPr="00DA01CE" w:rsidRDefault="00DA01CE" w:rsidP="00DA01CE">
            <w:pPr>
              <w:rPr>
                <w:sz w:val="20"/>
                <w:szCs w:val="20"/>
              </w:rPr>
            </w:pPr>
          </w:p>
        </w:tc>
      </w:tr>
      <w:tr w:rsidR="00DA01CE" w:rsidRPr="00DA01CE" w14:paraId="717EEE4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36787F7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7BECB53"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8B19D9"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6B8CD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250733C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5A360E"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FD88BFB"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5D174201" w14:textId="77777777" w:rsidTr="00DA01CE">
        <w:trPr>
          <w:trHeight w:val="45"/>
        </w:trPr>
        <w:tc>
          <w:tcPr>
            <w:tcW w:w="399" w:type="dxa"/>
            <w:vMerge/>
            <w:tcBorders>
              <w:top w:val="nil"/>
              <w:left w:val="single" w:sz="4" w:space="0" w:color="auto"/>
              <w:bottom w:val="single" w:sz="4" w:space="0" w:color="auto"/>
              <w:right w:val="single" w:sz="4" w:space="0" w:color="auto"/>
            </w:tcBorders>
            <w:vAlign w:val="center"/>
            <w:hideMark/>
          </w:tcPr>
          <w:p w14:paraId="2D89032C"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C4B8AEB"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1D54B3"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54756A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CD34537"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132A04"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A3FCFE4" w14:textId="77777777" w:rsidR="00DA01CE" w:rsidRPr="00DA01CE" w:rsidRDefault="00DA01CE" w:rsidP="00DA01CE">
            <w:pPr>
              <w:rPr>
                <w:sz w:val="20"/>
                <w:szCs w:val="20"/>
              </w:rPr>
            </w:pPr>
          </w:p>
        </w:tc>
      </w:tr>
      <w:tr w:rsidR="00DA01CE" w:rsidRPr="00DA01CE" w14:paraId="45703F45"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604C1AF2"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B8CCE4"/>
            <w:vAlign w:val="center"/>
            <w:hideMark/>
          </w:tcPr>
          <w:p w14:paraId="62B2960C"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µáÉáñ µ³ÅÇÝÝ»ñáí + ë³ñù³íáñáõÙÝ»ñ</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Итого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по</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всем</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разделям</w:t>
            </w:r>
            <w:r w:rsidRPr="00DA01CE">
              <w:rPr>
                <w:rFonts w:ascii="Arial Armenian" w:hAnsi="Arial Armenian" w:cs="Arial"/>
                <w:b/>
                <w:bCs/>
                <w:color w:val="000000"/>
                <w:sz w:val="16"/>
                <w:szCs w:val="16"/>
                <w:lang w:val="ru-RU"/>
              </w:rPr>
              <w:t xml:space="preserve"> + </w:t>
            </w:r>
            <w:r w:rsidRPr="00DA01CE">
              <w:rPr>
                <w:rFonts w:ascii="Calibri" w:hAnsi="Calibri" w:cs="Calibri"/>
                <w:b/>
                <w:bCs/>
                <w:color w:val="000000"/>
                <w:sz w:val="16"/>
                <w:szCs w:val="16"/>
                <w:lang w:val="ru-RU"/>
              </w:rPr>
              <w:t>оборудования</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783325E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5D42A739"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B8CCE4"/>
            <w:vAlign w:val="center"/>
            <w:hideMark/>
          </w:tcPr>
          <w:p w14:paraId="6116237A"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295BDD2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55470.88</w:t>
            </w:r>
          </w:p>
        </w:tc>
        <w:tc>
          <w:tcPr>
            <w:tcW w:w="36" w:type="dxa"/>
            <w:vAlign w:val="center"/>
            <w:hideMark/>
          </w:tcPr>
          <w:p w14:paraId="443F24B6" w14:textId="77777777" w:rsidR="00DA01CE" w:rsidRPr="00DA01CE" w:rsidRDefault="00DA01CE" w:rsidP="00DA01CE">
            <w:pPr>
              <w:rPr>
                <w:sz w:val="20"/>
                <w:szCs w:val="20"/>
              </w:rPr>
            </w:pPr>
          </w:p>
        </w:tc>
      </w:tr>
      <w:tr w:rsidR="00DA01CE" w:rsidRPr="00DA01CE" w14:paraId="5F6AB50D"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7E381C2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499CAEBA"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E7F601"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FD5556F"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63B71B2"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85827E"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9EC0AE5"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58DD3726" w14:textId="77777777" w:rsidTr="00DA01CE">
        <w:trPr>
          <w:trHeight w:val="165"/>
        </w:trPr>
        <w:tc>
          <w:tcPr>
            <w:tcW w:w="399" w:type="dxa"/>
            <w:vMerge/>
            <w:tcBorders>
              <w:top w:val="nil"/>
              <w:left w:val="single" w:sz="4" w:space="0" w:color="auto"/>
              <w:bottom w:val="single" w:sz="4" w:space="0" w:color="auto"/>
              <w:right w:val="single" w:sz="4" w:space="0" w:color="auto"/>
            </w:tcBorders>
            <w:vAlign w:val="center"/>
            <w:hideMark/>
          </w:tcPr>
          <w:p w14:paraId="1BB0A6F7"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63021324"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A53BD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AF6B427"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056A035B"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0F5C9A"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B604FAC" w14:textId="77777777" w:rsidR="00DA01CE" w:rsidRPr="00DA01CE" w:rsidRDefault="00DA01CE" w:rsidP="00DA01CE">
            <w:pPr>
              <w:rPr>
                <w:sz w:val="20"/>
                <w:szCs w:val="20"/>
              </w:rPr>
            </w:pPr>
          </w:p>
        </w:tc>
      </w:tr>
      <w:tr w:rsidR="00DA01CE" w:rsidRPr="00DA01CE" w14:paraId="4BF3AFA4"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999997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4A0B927" w14:textId="77777777" w:rsidR="00DA01CE" w:rsidRPr="00DA01CE" w:rsidRDefault="00DA01CE" w:rsidP="00DA01CE">
            <w:pPr>
              <w:jc w:val="center"/>
              <w:rPr>
                <w:rFonts w:ascii="Arial Armenian" w:hAnsi="Arial Armenian" w:cs="Arial"/>
                <w:b/>
                <w:bCs/>
                <w:color w:val="000000"/>
                <w:sz w:val="16"/>
                <w:szCs w:val="16"/>
                <w:lang w:val="ru-RU"/>
              </w:rPr>
            </w:pPr>
            <w:r w:rsidRPr="00DA01CE">
              <w:rPr>
                <w:rFonts w:ascii="Arial Armenian" w:hAnsi="Arial Armenian" w:cs="Arial"/>
                <w:b/>
                <w:bCs/>
                <w:color w:val="000000"/>
                <w:sz w:val="16"/>
                <w:szCs w:val="16"/>
                <w:lang w:val="ru-RU"/>
              </w:rPr>
              <w:t>ÀÝ¹³Ù»ÝÁ ÏßÇéÁ</w:t>
            </w:r>
            <w:r w:rsidRPr="00DA01CE">
              <w:rPr>
                <w:rFonts w:ascii="Arial Armenian" w:hAnsi="Arial Armenian" w:cs="Arial"/>
                <w:b/>
                <w:bCs/>
                <w:color w:val="000000"/>
                <w:sz w:val="16"/>
                <w:szCs w:val="16"/>
                <w:lang w:val="ru-RU"/>
              </w:rPr>
              <w:br/>
            </w:r>
            <w:r w:rsidRPr="00DA01CE">
              <w:rPr>
                <w:rFonts w:ascii="Calibri" w:hAnsi="Calibri" w:cs="Calibri"/>
                <w:b/>
                <w:bCs/>
                <w:color w:val="000000"/>
                <w:sz w:val="16"/>
                <w:szCs w:val="16"/>
                <w:lang w:val="ru-RU"/>
              </w:rPr>
              <w:t>Процент</w:t>
            </w:r>
            <w:r w:rsidRPr="00DA01CE">
              <w:rPr>
                <w:rFonts w:ascii="Arial Armenian" w:hAnsi="Arial Armenian" w:cs="Arial"/>
                <w:b/>
                <w:bCs/>
                <w:color w:val="000000"/>
                <w:sz w:val="16"/>
                <w:szCs w:val="16"/>
                <w:lang w:val="ru-RU"/>
              </w:rPr>
              <w:t xml:space="preserve"> /</w:t>
            </w:r>
            <w:r w:rsidRPr="00DA01CE">
              <w:rPr>
                <w:rFonts w:ascii="Calibri" w:hAnsi="Calibri" w:cs="Calibri"/>
                <w:b/>
                <w:bCs/>
                <w:color w:val="000000"/>
                <w:sz w:val="16"/>
                <w:szCs w:val="16"/>
                <w:lang w:val="ru-RU"/>
              </w:rPr>
              <w:t>всего</w:t>
            </w:r>
            <w:r w:rsidRPr="00DA01CE">
              <w:rPr>
                <w:rFonts w:ascii="Arial Armenian" w:hAnsi="Arial Armenian" w:cs="Arial"/>
                <w:b/>
                <w:bCs/>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4EBE7FB"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92F67B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AAAC807" w14:textId="77777777" w:rsidR="00DA01CE" w:rsidRPr="00DA01CE" w:rsidRDefault="00DA01CE" w:rsidP="00DA01CE">
            <w:pPr>
              <w:jc w:val="center"/>
              <w:rPr>
                <w:rFonts w:ascii="Arial Armenian" w:hAnsi="Arial Armenian" w:cs="Arial"/>
                <w:color w:val="000000"/>
                <w:sz w:val="16"/>
                <w:szCs w:val="16"/>
                <w:lang w:val="ru-RU"/>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4C86146"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100.0%</w:t>
            </w:r>
          </w:p>
        </w:tc>
        <w:tc>
          <w:tcPr>
            <w:tcW w:w="36" w:type="dxa"/>
            <w:vAlign w:val="center"/>
            <w:hideMark/>
          </w:tcPr>
          <w:p w14:paraId="2648A521" w14:textId="77777777" w:rsidR="00DA01CE" w:rsidRPr="00DA01CE" w:rsidRDefault="00DA01CE" w:rsidP="00DA01CE">
            <w:pPr>
              <w:rPr>
                <w:sz w:val="20"/>
                <w:szCs w:val="20"/>
              </w:rPr>
            </w:pPr>
          </w:p>
        </w:tc>
      </w:tr>
      <w:tr w:rsidR="00DA01CE" w:rsidRPr="00DA01CE" w14:paraId="6B7D6955"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5EA5F97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205F8693"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BA680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936B2D6"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27775BD"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EC9DC5"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F6D3455"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3B71715C" w14:textId="77777777" w:rsidTr="00DA01CE">
        <w:trPr>
          <w:trHeight w:val="30"/>
        </w:trPr>
        <w:tc>
          <w:tcPr>
            <w:tcW w:w="399" w:type="dxa"/>
            <w:vMerge/>
            <w:tcBorders>
              <w:top w:val="nil"/>
              <w:left w:val="single" w:sz="4" w:space="0" w:color="auto"/>
              <w:bottom w:val="single" w:sz="4" w:space="0" w:color="auto"/>
              <w:right w:val="single" w:sz="4" w:space="0" w:color="auto"/>
            </w:tcBorders>
            <w:vAlign w:val="center"/>
            <w:hideMark/>
          </w:tcPr>
          <w:p w14:paraId="453ED485"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166BC8DD"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0571E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EF2D18"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11A1AF76"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D50F1F"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2B1D627" w14:textId="77777777" w:rsidR="00DA01CE" w:rsidRPr="00DA01CE" w:rsidRDefault="00DA01CE" w:rsidP="00DA01CE">
            <w:pPr>
              <w:rPr>
                <w:sz w:val="20"/>
                <w:szCs w:val="20"/>
              </w:rPr>
            </w:pPr>
          </w:p>
        </w:tc>
      </w:tr>
      <w:tr w:rsidR="00DA01CE" w:rsidRPr="00DA01CE" w14:paraId="2E5B69DF"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A16A31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17AE2C6"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²²Ð, 20%</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НДС</w:t>
            </w:r>
            <w:r w:rsidRPr="00DA01CE">
              <w:rPr>
                <w:rFonts w:ascii="Arial Armenian" w:hAnsi="Arial Armenian" w:cs="Arial"/>
                <w:b/>
                <w:bCs/>
                <w:color w:val="000000"/>
                <w:sz w:val="16"/>
                <w:szCs w:val="16"/>
              </w:rPr>
              <w:t>, 20%</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25A9BBA"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914E138"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1111974"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0A6E80"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11094.18</w:t>
            </w:r>
          </w:p>
        </w:tc>
        <w:tc>
          <w:tcPr>
            <w:tcW w:w="36" w:type="dxa"/>
            <w:vAlign w:val="center"/>
            <w:hideMark/>
          </w:tcPr>
          <w:p w14:paraId="733E0BE6" w14:textId="77777777" w:rsidR="00DA01CE" w:rsidRPr="00DA01CE" w:rsidRDefault="00DA01CE" w:rsidP="00DA01CE">
            <w:pPr>
              <w:rPr>
                <w:sz w:val="20"/>
                <w:szCs w:val="20"/>
              </w:rPr>
            </w:pPr>
          </w:p>
        </w:tc>
      </w:tr>
      <w:tr w:rsidR="00DA01CE" w:rsidRPr="00DA01CE" w14:paraId="75DB6C20" w14:textId="77777777" w:rsidTr="00DA01CE">
        <w:trPr>
          <w:trHeight w:val="255"/>
        </w:trPr>
        <w:tc>
          <w:tcPr>
            <w:tcW w:w="399" w:type="dxa"/>
            <w:vMerge/>
            <w:tcBorders>
              <w:top w:val="nil"/>
              <w:left w:val="single" w:sz="4" w:space="0" w:color="auto"/>
              <w:bottom w:val="single" w:sz="4" w:space="0" w:color="auto"/>
              <w:right w:val="single" w:sz="4" w:space="0" w:color="auto"/>
            </w:tcBorders>
            <w:vAlign w:val="center"/>
            <w:hideMark/>
          </w:tcPr>
          <w:p w14:paraId="03F95879"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0FC3BFE0"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A4A467"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43EDD1"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4F074211"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7E6987"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0A35AB3" w14:textId="77777777" w:rsidR="00DA01CE" w:rsidRPr="00DA01CE" w:rsidRDefault="00DA01CE" w:rsidP="00DA01CE">
            <w:pPr>
              <w:jc w:val="center"/>
              <w:rPr>
                <w:rFonts w:ascii="Arial Armenian" w:hAnsi="Arial Armenian" w:cs="Arial"/>
                <w:b/>
                <w:bCs/>
                <w:color w:val="000000"/>
                <w:sz w:val="16"/>
                <w:szCs w:val="16"/>
              </w:rPr>
            </w:pPr>
          </w:p>
        </w:tc>
      </w:tr>
      <w:tr w:rsidR="00DA01CE" w:rsidRPr="00DA01CE" w14:paraId="1DF0A352" w14:textId="77777777" w:rsidTr="00DA01CE">
        <w:trPr>
          <w:trHeight w:val="30"/>
        </w:trPr>
        <w:tc>
          <w:tcPr>
            <w:tcW w:w="399" w:type="dxa"/>
            <w:vMerge/>
            <w:tcBorders>
              <w:top w:val="nil"/>
              <w:left w:val="single" w:sz="4" w:space="0" w:color="auto"/>
              <w:bottom w:val="single" w:sz="4" w:space="0" w:color="auto"/>
              <w:right w:val="single" w:sz="4" w:space="0" w:color="auto"/>
            </w:tcBorders>
            <w:vAlign w:val="center"/>
            <w:hideMark/>
          </w:tcPr>
          <w:p w14:paraId="7DD0056D"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306D25E7"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53D9C5"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9D64604"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C48CD0F"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EFAED6"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9132148" w14:textId="77777777" w:rsidR="00DA01CE" w:rsidRPr="00DA01CE" w:rsidRDefault="00DA01CE" w:rsidP="00DA01CE">
            <w:pPr>
              <w:rPr>
                <w:sz w:val="20"/>
                <w:szCs w:val="20"/>
              </w:rPr>
            </w:pPr>
          </w:p>
        </w:tc>
      </w:tr>
      <w:tr w:rsidR="00DA01CE" w:rsidRPr="00DA01CE" w14:paraId="210B281A" w14:textId="77777777" w:rsidTr="00DA01CE">
        <w:trPr>
          <w:trHeight w:val="255"/>
        </w:trPr>
        <w:tc>
          <w:tcPr>
            <w:tcW w:w="39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33B6444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7288" w:type="dxa"/>
            <w:vMerge w:val="restart"/>
            <w:tcBorders>
              <w:top w:val="nil"/>
              <w:left w:val="single" w:sz="4" w:space="0" w:color="auto"/>
              <w:bottom w:val="single" w:sz="4" w:space="0" w:color="auto"/>
              <w:right w:val="single" w:sz="4" w:space="0" w:color="auto"/>
            </w:tcBorders>
            <w:shd w:val="clear" w:color="000000" w:fill="B8CCE4"/>
            <w:vAlign w:val="center"/>
            <w:hideMark/>
          </w:tcPr>
          <w:p w14:paraId="72670AB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ÀÝ¹³Ù»ÝÁ</w:t>
            </w:r>
            <w:r w:rsidRPr="00DA01CE">
              <w:rPr>
                <w:rFonts w:ascii="Arial Armenian" w:hAnsi="Arial Armenian" w:cs="Arial"/>
                <w:b/>
                <w:bCs/>
                <w:color w:val="000000"/>
                <w:sz w:val="16"/>
                <w:szCs w:val="16"/>
              </w:rPr>
              <w:br/>
            </w:r>
            <w:r w:rsidRPr="00DA01CE">
              <w:rPr>
                <w:rFonts w:ascii="Calibri" w:hAnsi="Calibri" w:cs="Calibri"/>
                <w:b/>
                <w:bCs/>
                <w:color w:val="000000"/>
                <w:sz w:val="16"/>
                <w:szCs w:val="16"/>
              </w:rPr>
              <w:t>ВСЕГО</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76124EDD"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37686C65"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8" w:type="dxa"/>
            <w:vMerge w:val="restart"/>
            <w:tcBorders>
              <w:top w:val="nil"/>
              <w:left w:val="single" w:sz="4" w:space="0" w:color="auto"/>
              <w:bottom w:val="single" w:sz="4" w:space="0" w:color="auto"/>
              <w:right w:val="single" w:sz="4" w:space="0" w:color="auto"/>
            </w:tcBorders>
            <w:shd w:val="clear" w:color="000000" w:fill="B8CCE4"/>
            <w:vAlign w:val="center"/>
            <w:hideMark/>
          </w:tcPr>
          <w:p w14:paraId="3C133F20" w14:textId="77777777" w:rsidR="00DA01CE" w:rsidRPr="00DA01CE" w:rsidRDefault="00DA01CE" w:rsidP="00DA01CE">
            <w:pPr>
              <w:jc w:val="center"/>
              <w:rPr>
                <w:rFonts w:ascii="Arial Armenian" w:hAnsi="Arial Armenian" w:cs="Arial"/>
                <w:color w:val="000000"/>
                <w:sz w:val="16"/>
                <w:szCs w:val="16"/>
              </w:rPr>
            </w:pPr>
            <w:r w:rsidRPr="00DA01CE">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49697FB2" w14:textId="77777777" w:rsidR="00DA01CE" w:rsidRPr="00DA01CE" w:rsidRDefault="00DA01CE" w:rsidP="00DA01CE">
            <w:pPr>
              <w:jc w:val="center"/>
              <w:rPr>
                <w:rFonts w:ascii="Arial Armenian" w:hAnsi="Arial Armenian" w:cs="Arial"/>
                <w:b/>
                <w:bCs/>
                <w:color w:val="000000"/>
                <w:sz w:val="16"/>
                <w:szCs w:val="16"/>
              </w:rPr>
            </w:pPr>
            <w:r w:rsidRPr="00DA01CE">
              <w:rPr>
                <w:rFonts w:ascii="Arial Armenian" w:hAnsi="Arial Armenian" w:cs="Arial"/>
                <w:b/>
                <w:bCs/>
                <w:color w:val="000000"/>
                <w:sz w:val="16"/>
                <w:szCs w:val="16"/>
              </w:rPr>
              <w:t>66565.05</w:t>
            </w:r>
          </w:p>
        </w:tc>
        <w:tc>
          <w:tcPr>
            <w:tcW w:w="36" w:type="dxa"/>
            <w:vAlign w:val="center"/>
            <w:hideMark/>
          </w:tcPr>
          <w:p w14:paraId="6F54BE08" w14:textId="77777777" w:rsidR="00DA01CE" w:rsidRPr="00DA01CE" w:rsidRDefault="00DA01CE" w:rsidP="00DA01CE">
            <w:pPr>
              <w:rPr>
                <w:sz w:val="20"/>
                <w:szCs w:val="20"/>
              </w:rPr>
            </w:pPr>
          </w:p>
        </w:tc>
      </w:tr>
      <w:tr w:rsidR="00DA01CE" w:rsidRPr="00DA01CE" w14:paraId="5949422A" w14:textId="77777777" w:rsidTr="00DA01CE">
        <w:trPr>
          <w:trHeight w:val="195"/>
        </w:trPr>
        <w:tc>
          <w:tcPr>
            <w:tcW w:w="399" w:type="dxa"/>
            <w:vMerge/>
            <w:tcBorders>
              <w:top w:val="nil"/>
              <w:left w:val="single" w:sz="4" w:space="0" w:color="auto"/>
              <w:bottom w:val="single" w:sz="4" w:space="0" w:color="auto"/>
              <w:right w:val="single" w:sz="4" w:space="0" w:color="auto"/>
            </w:tcBorders>
            <w:vAlign w:val="center"/>
            <w:hideMark/>
          </w:tcPr>
          <w:p w14:paraId="440E3633" w14:textId="77777777" w:rsidR="00DA01CE" w:rsidRPr="00DA01CE" w:rsidRDefault="00DA01CE" w:rsidP="00DA01CE">
            <w:pPr>
              <w:rPr>
                <w:rFonts w:ascii="Arial Armenian" w:hAnsi="Arial Armenian" w:cs="Arial"/>
                <w:color w:val="000000"/>
                <w:sz w:val="16"/>
                <w:szCs w:val="16"/>
              </w:rPr>
            </w:pPr>
          </w:p>
        </w:tc>
        <w:tc>
          <w:tcPr>
            <w:tcW w:w="7288" w:type="dxa"/>
            <w:vMerge/>
            <w:tcBorders>
              <w:top w:val="nil"/>
              <w:left w:val="single" w:sz="4" w:space="0" w:color="auto"/>
              <w:bottom w:val="single" w:sz="4" w:space="0" w:color="auto"/>
              <w:right w:val="single" w:sz="4" w:space="0" w:color="auto"/>
            </w:tcBorders>
            <w:vAlign w:val="center"/>
            <w:hideMark/>
          </w:tcPr>
          <w:p w14:paraId="70422AAD" w14:textId="77777777" w:rsidR="00DA01CE" w:rsidRPr="00DA01CE" w:rsidRDefault="00DA01CE" w:rsidP="00DA01CE">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56C1B1F" w14:textId="77777777" w:rsidR="00DA01CE" w:rsidRPr="00DA01CE" w:rsidRDefault="00DA01CE" w:rsidP="00DA01CE">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F5939E0" w14:textId="77777777" w:rsidR="00DA01CE" w:rsidRPr="00DA01CE" w:rsidRDefault="00DA01CE" w:rsidP="00DA01CE">
            <w:pPr>
              <w:rPr>
                <w:rFonts w:ascii="Arial Armenian" w:hAnsi="Arial Armenian" w:cs="Arial"/>
                <w:color w:val="000000"/>
                <w:sz w:val="16"/>
                <w:szCs w:val="16"/>
              </w:rPr>
            </w:pPr>
          </w:p>
        </w:tc>
        <w:tc>
          <w:tcPr>
            <w:tcW w:w="958" w:type="dxa"/>
            <w:vMerge/>
            <w:tcBorders>
              <w:top w:val="nil"/>
              <w:left w:val="single" w:sz="4" w:space="0" w:color="auto"/>
              <w:bottom w:val="single" w:sz="4" w:space="0" w:color="auto"/>
              <w:right w:val="single" w:sz="4" w:space="0" w:color="auto"/>
            </w:tcBorders>
            <w:vAlign w:val="center"/>
            <w:hideMark/>
          </w:tcPr>
          <w:p w14:paraId="6D0DF008" w14:textId="77777777" w:rsidR="00DA01CE" w:rsidRPr="00DA01CE" w:rsidRDefault="00DA01CE" w:rsidP="00DA01CE">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BE62CF" w14:textId="77777777" w:rsidR="00DA01CE" w:rsidRPr="00DA01CE" w:rsidRDefault="00DA01CE" w:rsidP="00DA01CE">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4E17B71" w14:textId="77777777" w:rsidR="00DA01CE" w:rsidRPr="00DA01CE" w:rsidRDefault="00DA01CE" w:rsidP="00DA01CE">
            <w:pPr>
              <w:jc w:val="center"/>
              <w:rPr>
                <w:rFonts w:ascii="Arial Armenian" w:hAnsi="Arial Armenian" w:cs="Arial"/>
                <w:b/>
                <w:bCs/>
                <w:color w:val="000000"/>
                <w:sz w:val="16"/>
                <w:szCs w:val="16"/>
              </w:rPr>
            </w:pPr>
          </w:p>
        </w:tc>
      </w:tr>
    </w:tbl>
    <w:p w14:paraId="1EFC211C" w14:textId="77777777" w:rsidR="00DA01CE" w:rsidRDefault="00DA01CE" w:rsidP="00246D90">
      <w:pPr>
        <w:jc w:val="center"/>
        <w:rPr>
          <w:rFonts w:ascii="GHEA Grapalat" w:hAnsi="GHEA Grapalat"/>
          <w:i/>
          <w:lang w:val="hy-AM"/>
        </w:rPr>
      </w:pPr>
    </w:p>
    <w:p w14:paraId="72CFC837" w14:textId="77777777" w:rsidR="00DA01CE" w:rsidRDefault="00DA01CE" w:rsidP="00246D90">
      <w:pPr>
        <w:jc w:val="center"/>
        <w:rPr>
          <w:rFonts w:ascii="GHEA Grapalat" w:hAnsi="GHEA Grapalat"/>
          <w:i/>
          <w:lang w:val="hy-AM"/>
        </w:rPr>
      </w:pPr>
    </w:p>
    <w:p w14:paraId="59B20E84" w14:textId="77777777" w:rsidR="00DA01CE" w:rsidRDefault="00DA01CE" w:rsidP="00246D90">
      <w:pPr>
        <w:jc w:val="center"/>
        <w:rPr>
          <w:rFonts w:ascii="GHEA Grapalat" w:hAnsi="GHEA Grapalat"/>
          <w:i/>
          <w:lang w:val="hy-AM"/>
        </w:rPr>
      </w:pPr>
    </w:p>
    <w:p w14:paraId="20036473" w14:textId="77777777" w:rsidR="00DA01CE" w:rsidRDefault="00DA01CE" w:rsidP="00246D90">
      <w:pPr>
        <w:jc w:val="center"/>
        <w:rPr>
          <w:rFonts w:ascii="GHEA Grapalat" w:hAnsi="GHEA Grapalat"/>
          <w:i/>
          <w:lang w:val="hy-AM"/>
        </w:rPr>
      </w:pPr>
    </w:p>
    <w:p w14:paraId="25CE47B6" w14:textId="77777777" w:rsidR="00DA01CE" w:rsidRDefault="00DA01CE" w:rsidP="00246D90">
      <w:pPr>
        <w:jc w:val="center"/>
        <w:rPr>
          <w:rFonts w:ascii="GHEA Grapalat" w:hAnsi="GHEA Grapalat"/>
          <w:i/>
          <w:lang w:val="hy-AM"/>
        </w:rPr>
      </w:pPr>
    </w:p>
    <w:p w14:paraId="5AF9E1A3" w14:textId="77777777" w:rsidR="00DA01CE" w:rsidRDefault="00DA01CE" w:rsidP="00246D90">
      <w:pPr>
        <w:jc w:val="center"/>
        <w:rPr>
          <w:rFonts w:ascii="GHEA Grapalat" w:hAnsi="GHEA Grapalat"/>
          <w:i/>
          <w:lang w:val="hy-AM"/>
        </w:rPr>
      </w:pPr>
    </w:p>
    <w:p w14:paraId="4C26F414" w14:textId="77777777" w:rsidR="00DA01CE" w:rsidRDefault="00DA01CE" w:rsidP="00246D90">
      <w:pPr>
        <w:jc w:val="center"/>
        <w:rPr>
          <w:rFonts w:ascii="GHEA Grapalat" w:hAnsi="GHEA Grapalat"/>
          <w:i/>
          <w:lang w:val="hy-AM"/>
        </w:rPr>
      </w:pPr>
    </w:p>
    <w:p w14:paraId="3E2647E5" w14:textId="66FFC74E" w:rsidR="00246D90" w:rsidRPr="00246D90" w:rsidRDefault="00246D90" w:rsidP="00246D90">
      <w:pPr>
        <w:jc w:val="center"/>
        <w:rPr>
          <w:rFonts w:ascii="GHEA Grapalat" w:hAnsi="GHEA Grapalat"/>
          <w:b/>
          <w:bCs/>
          <w:i/>
          <w:lang w:val="hy-AM"/>
        </w:rPr>
      </w:pPr>
      <w:r w:rsidRPr="00246D90">
        <w:rPr>
          <w:rFonts w:ascii="GHEA Grapalat" w:hAnsi="GHEA Grapalat"/>
          <w:b/>
          <w:bCs/>
          <w:i/>
          <w:lang w:val="hy-AM"/>
        </w:rPr>
        <w:t>ՉԱՓԱԲԱԺԻՆ-</w:t>
      </w:r>
      <w:r>
        <w:rPr>
          <w:rFonts w:ascii="GHEA Grapalat" w:hAnsi="GHEA Grapalat"/>
          <w:b/>
          <w:bCs/>
          <w:i/>
          <w:lang w:val="hy-AM"/>
        </w:rPr>
        <w:t>3</w:t>
      </w:r>
    </w:p>
    <w:p w14:paraId="575181BC" w14:textId="0AC7A4BC" w:rsidR="00246D90" w:rsidRDefault="00DA01CE" w:rsidP="00246D90">
      <w:pPr>
        <w:jc w:val="center"/>
        <w:rPr>
          <w:rFonts w:ascii="GHEA Grapalat" w:hAnsi="GHEA Grapalat"/>
          <w:i/>
          <w:lang w:val="hy-AM"/>
        </w:rPr>
      </w:pPr>
      <w:r w:rsidRPr="00246D90">
        <w:rPr>
          <w:rFonts w:ascii="GHEA Grapalat" w:hAnsi="GHEA Grapalat"/>
          <w:i/>
          <w:lang w:val="hy-AM"/>
        </w:rPr>
        <w:lastRenderedPageBreak/>
        <w:t>ԵՐ</w:t>
      </w:r>
      <w:r>
        <w:rPr>
          <w:rFonts w:ascii="GHEA Grapalat" w:hAnsi="GHEA Grapalat"/>
          <w:i/>
          <w:lang w:val="hy-AM"/>
        </w:rPr>
        <w:t>ԵՎ</w:t>
      </w:r>
      <w:r w:rsidRPr="00246D90">
        <w:rPr>
          <w:rFonts w:ascii="GHEA Grapalat" w:hAnsi="GHEA Grapalat"/>
          <w:i/>
          <w:lang w:val="hy-AM"/>
        </w:rPr>
        <w:t>ԱՆ ՔԱՂԱՔԻ ՔԱՆԱՔԵՌ-ԶԵՅԹՈՒՆ ՎԱՐՉԱԿԱՆ ՇՐՋԱՆԻ ԼԵՓՍԻՈՒՍԻ 10 ՇԵՆՔԻ ՀԱՐԱԿԻՑ ՏԱՐԱԾՔԻ ԲԱՐԵԿԱՐԳՄԱՆ ԱՇԽԱՏԱՆՔՆԵՐ</w:t>
      </w:r>
    </w:p>
    <w:p w14:paraId="65DBA2C9" w14:textId="77777777" w:rsidR="00DA01CE" w:rsidRDefault="00DA01CE" w:rsidP="00246D90">
      <w:pPr>
        <w:jc w:val="center"/>
        <w:rPr>
          <w:rFonts w:ascii="GHEA Grapalat" w:hAnsi="GHEA Grapalat"/>
          <w:i/>
          <w:lang w:val="hy-AM"/>
        </w:rPr>
      </w:pPr>
    </w:p>
    <w:tbl>
      <w:tblPr>
        <w:tblW w:w="10640" w:type="dxa"/>
        <w:tblCellMar>
          <w:top w:w="15" w:type="dxa"/>
        </w:tblCellMar>
        <w:tblLook w:val="04A0" w:firstRow="1" w:lastRow="0" w:firstColumn="1" w:lastColumn="0" w:noHBand="0" w:noVBand="1"/>
      </w:tblPr>
      <w:tblGrid>
        <w:gridCol w:w="448"/>
        <w:gridCol w:w="6435"/>
        <w:gridCol w:w="747"/>
        <w:gridCol w:w="795"/>
        <w:gridCol w:w="959"/>
        <w:gridCol w:w="1034"/>
        <w:gridCol w:w="222"/>
      </w:tblGrid>
      <w:tr w:rsidR="00A633A2" w:rsidRPr="005C0845" w14:paraId="247FC805" w14:textId="77777777" w:rsidTr="00A633A2">
        <w:trPr>
          <w:gridAfter w:val="1"/>
          <w:wAfter w:w="36" w:type="dxa"/>
          <w:trHeight w:val="450"/>
        </w:trPr>
        <w:tc>
          <w:tcPr>
            <w:tcW w:w="3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3E649D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NN</w:t>
            </w:r>
          </w:p>
        </w:tc>
        <w:tc>
          <w:tcPr>
            <w:tcW w:w="69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4ABF0C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²ßË³ï³ÝùÝ»ñÇ ³Ýí³ÝáõÙÁ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Название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работ</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23411887"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â³÷Ù³Ý ÙÇ³íáñÁ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Единица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измерения</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356ADC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Ì³í³ÉÁ</w:t>
            </w:r>
            <w:r w:rsidRPr="00A633A2">
              <w:rPr>
                <w:rFonts w:ascii="Arial Armenian" w:hAnsi="Arial Armenian" w:cs="Arial"/>
                <w:color w:val="000000"/>
                <w:sz w:val="16"/>
                <w:szCs w:val="16"/>
              </w:rPr>
              <w:br/>
            </w:r>
            <w:r w:rsidRPr="00A633A2">
              <w:rPr>
                <w:rFonts w:ascii="Calibri" w:hAnsi="Calibri" w:cs="Calibri"/>
                <w:color w:val="000000"/>
                <w:sz w:val="16"/>
                <w:szCs w:val="16"/>
              </w:rPr>
              <w:t>Объем</w:t>
            </w:r>
          </w:p>
        </w:tc>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7F55E17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ØÇ³íáñÇ ³ñÅ»ùÁ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Цена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единицы</w:t>
            </w:r>
          </w:p>
        </w:tc>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1CB69BB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ÀÝ¹Ñ³Ýáõñ ³ñÅ»ùÁ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Всего</w:t>
            </w:r>
          </w:p>
        </w:tc>
      </w:tr>
      <w:tr w:rsidR="00A633A2" w:rsidRPr="005C0845" w14:paraId="761F2ED0" w14:textId="77777777" w:rsidTr="00A633A2">
        <w:trPr>
          <w:trHeight w:val="270"/>
        </w:trPr>
        <w:tc>
          <w:tcPr>
            <w:tcW w:w="399" w:type="dxa"/>
            <w:vMerge/>
            <w:tcBorders>
              <w:top w:val="single" w:sz="4" w:space="0" w:color="auto"/>
              <w:left w:val="single" w:sz="4" w:space="0" w:color="auto"/>
              <w:bottom w:val="single" w:sz="4" w:space="0" w:color="auto"/>
              <w:right w:val="single" w:sz="4" w:space="0" w:color="auto"/>
            </w:tcBorders>
            <w:vAlign w:val="center"/>
            <w:hideMark/>
          </w:tcPr>
          <w:p w14:paraId="55291ED0"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single" w:sz="4" w:space="0" w:color="auto"/>
              <w:left w:val="single" w:sz="4" w:space="0" w:color="auto"/>
              <w:bottom w:val="single" w:sz="4" w:space="0" w:color="auto"/>
              <w:right w:val="single" w:sz="4" w:space="0" w:color="auto"/>
            </w:tcBorders>
            <w:vAlign w:val="center"/>
            <w:hideMark/>
          </w:tcPr>
          <w:p w14:paraId="258FF7D7" w14:textId="77777777" w:rsidR="00A633A2" w:rsidRPr="00A633A2" w:rsidRDefault="00A633A2" w:rsidP="00A633A2">
            <w:pPr>
              <w:rPr>
                <w:rFonts w:ascii="Arial Armenian" w:hAnsi="Arial Armenian" w:cs="Arial"/>
                <w:color w:val="000000"/>
                <w:sz w:val="16"/>
                <w:szCs w:val="16"/>
                <w:lang w:val="ru-RU"/>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1F23CAA0"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14:paraId="3B211598"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7F464E44"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4735960A" w14:textId="77777777" w:rsidR="00A633A2" w:rsidRPr="00A633A2" w:rsidRDefault="00A633A2" w:rsidP="00A633A2">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6DC9E9E7" w14:textId="77777777" w:rsidR="00A633A2" w:rsidRPr="00A633A2" w:rsidRDefault="00A633A2" w:rsidP="00A633A2">
            <w:pPr>
              <w:jc w:val="center"/>
              <w:rPr>
                <w:rFonts w:ascii="Arial Armenian" w:hAnsi="Arial Armenian" w:cs="Arial"/>
                <w:color w:val="000000"/>
                <w:sz w:val="16"/>
                <w:szCs w:val="16"/>
                <w:lang w:val="ru-RU"/>
              </w:rPr>
            </w:pPr>
          </w:p>
        </w:tc>
      </w:tr>
      <w:tr w:rsidR="00A633A2" w:rsidRPr="005C0845" w14:paraId="5FDA9FDD" w14:textId="77777777" w:rsidTr="00A633A2">
        <w:trPr>
          <w:trHeight w:val="405"/>
        </w:trPr>
        <w:tc>
          <w:tcPr>
            <w:tcW w:w="399" w:type="dxa"/>
            <w:vMerge/>
            <w:tcBorders>
              <w:top w:val="single" w:sz="4" w:space="0" w:color="auto"/>
              <w:left w:val="single" w:sz="4" w:space="0" w:color="auto"/>
              <w:bottom w:val="single" w:sz="4" w:space="0" w:color="auto"/>
              <w:right w:val="single" w:sz="4" w:space="0" w:color="auto"/>
            </w:tcBorders>
            <w:vAlign w:val="center"/>
            <w:hideMark/>
          </w:tcPr>
          <w:p w14:paraId="2553D0FC"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single" w:sz="4" w:space="0" w:color="auto"/>
              <w:left w:val="single" w:sz="4" w:space="0" w:color="auto"/>
              <w:bottom w:val="single" w:sz="4" w:space="0" w:color="auto"/>
              <w:right w:val="single" w:sz="4" w:space="0" w:color="auto"/>
            </w:tcBorders>
            <w:vAlign w:val="center"/>
            <w:hideMark/>
          </w:tcPr>
          <w:p w14:paraId="1B850AEC" w14:textId="77777777" w:rsidR="00A633A2" w:rsidRPr="00A633A2" w:rsidRDefault="00A633A2" w:rsidP="00A633A2">
            <w:pPr>
              <w:rPr>
                <w:rFonts w:ascii="Arial Armenian" w:hAnsi="Arial Armenian" w:cs="Arial"/>
                <w:color w:val="000000"/>
                <w:sz w:val="16"/>
                <w:szCs w:val="16"/>
                <w:lang w:val="ru-RU"/>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5A00BC20"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14:paraId="693E00E6"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0AB55944"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6A2E33C8" w14:textId="77777777" w:rsidR="00A633A2" w:rsidRPr="00A633A2" w:rsidRDefault="00A633A2" w:rsidP="00A633A2">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098574B3" w14:textId="77777777" w:rsidR="00A633A2" w:rsidRPr="00A633A2" w:rsidRDefault="00A633A2" w:rsidP="00A633A2">
            <w:pPr>
              <w:rPr>
                <w:sz w:val="20"/>
                <w:szCs w:val="20"/>
                <w:lang w:val="ru-RU"/>
              </w:rPr>
            </w:pPr>
          </w:p>
        </w:tc>
      </w:tr>
      <w:tr w:rsidR="00A633A2" w:rsidRPr="005C0845" w14:paraId="18BE6044" w14:textId="77777777" w:rsidTr="00A633A2">
        <w:trPr>
          <w:trHeight w:val="420"/>
        </w:trPr>
        <w:tc>
          <w:tcPr>
            <w:tcW w:w="399" w:type="dxa"/>
            <w:vMerge/>
            <w:tcBorders>
              <w:top w:val="single" w:sz="4" w:space="0" w:color="auto"/>
              <w:left w:val="single" w:sz="4" w:space="0" w:color="auto"/>
              <w:bottom w:val="single" w:sz="4" w:space="0" w:color="auto"/>
              <w:right w:val="single" w:sz="4" w:space="0" w:color="auto"/>
            </w:tcBorders>
            <w:vAlign w:val="center"/>
            <w:hideMark/>
          </w:tcPr>
          <w:p w14:paraId="6133BAE6"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single" w:sz="4" w:space="0" w:color="auto"/>
              <w:left w:val="single" w:sz="4" w:space="0" w:color="auto"/>
              <w:bottom w:val="single" w:sz="4" w:space="0" w:color="auto"/>
              <w:right w:val="single" w:sz="4" w:space="0" w:color="auto"/>
            </w:tcBorders>
            <w:vAlign w:val="center"/>
            <w:hideMark/>
          </w:tcPr>
          <w:p w14:paraId="1895ECB0" w14:textId="77777777" w:rsidR="00A633A2" w:rsidRPr="00A633A2" w:rsidRDefault="00A633A2" w:rsidP="00A633A2">
            <w:pPr>
              <w:rPr>
                <w:rFonts w:ascii="Arial Armenian" w:hAnsi="Arial Armenian" w:cs="Arial"/>
                <w:color w:val="000000"/>
                <w:sz w:val="16"/>
                <w:szCs w:val="16"/>
                <w:lang w:val="ru-RU"/>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4AA5DB54"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14:paraId="57DBF29E" w14:textId="77777777" w:rsidR="00A633A2" w:rsidRPr="00A633A2" w:rsidRDefault="00A633A2" w:rsidP="00A633A2">
            <w:pPr>
              <w:rPr>
                <w:rFonts w:ascii="Arial Armenian" w:hAnsi="Arial Armenian" w:cs="Arial"/>
                <w:color w:val="000000"/>
                <w:sz w:val="16"/>
                <w:szCs w:val="16"/>
                <w:lang w:val="ru-RU"/>
              </w:rPr>
            </w:pPr>
          </w:p>
        </w:tc>
        <w:tc>
          <w:tcPr>
            <w:tcW w:w="959" w:type="dxa"/>
            <w:tcBorders>
              <w:top w:val="nil"/>
              <w:left w:val="nil"/>
              <w:bottom w:val="single" w:sz="4" w:space="0" w:color="auto"/>
              <w:right w:val="single" w:sz="4" w:space="0" w:color="auto"/>
            </w:tcBorders>
            <w:vAlign w:val="center"/>
            <w:hideMark/>
          </w:tcPr>
          <w:p w14:paraId="2BF76DB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Ñ³½. ¹ñ³Ù</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тыс</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Драм</w:t>
            </w:r>
          </w:p>
        </w:tc>
        <w:tc>
          <w:tcPr>
            <w:tcW w:w="959" w:type="dxa"/>
            <w:tcBorders>
              <w:top w:val="nil"/>
              <w:left w:val="nil"/>
              <w:bottom w:val="single" w:sz="4" w:space="0" w:color="auto"/>
              <w:right w:val="single" w:sz="4" w:space="0" w:color="auto"/>
            </w:tcBorders>
            <w:vAlign w:val="center"/>
            <w:hideMark/>
          </w:tcPr>
          <w:p w14:paraId="4E38E8E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Ñ³½. ¹ñ³Ù</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тыс</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Драм</w:t>
            </w:r>
          </w:p>
        </w:tc>
        <w:tc>
          <w:tcPr>
            <w:tcW w:w="36" w:type="dxa"/>
            <w:vAlign w:val="center"/>
            <w:hideMark/>
          </w:tcPr>
          <w:p w14:paraId="784C0DE7" w14:textId="77777777" w:rsidR="00A633A2" w:rsidRPr="00A633A2" w:rsidRDefault="00A633A2" w:rsidP="00A633A2">
            <w:pPr>
              <w:rPr>
                <w:sz w:val="20"/>
                <w:szCs w:val="20"/>
                <w:lang w:val="ru-RU"/>
              </w:rPr>
            </w:pPr>
          </w:p>
        </w:tc>
      </w:tr>
      <w:tr w:rsidR="00A633A2" w:rsidRPr="00A633A2" w14:paraId="6C8B9254" w14:textId="77777777" w:rsidTr="00A633A2">
        <w:trPr>
          <w:trHeight w:val="255"/>
        </w:trPr>
        <w:tc>
          <w:tcPr>
            <w:tcW w:w="399" w:type="dxa"/>
            <w:tcBorders>
              <w:top w:val="nil"/>
              <w:left w:val="single" w:sz="4" w:space="0" w:color="auto"/>
              <w:bottom w:val="single" w:sz="4" w:space="0" w:color="auto"/>
              <w:right w:val="single" w:sz="4" w:space="0" w:color="auto"/>
            </w:tcBorders>
            <w:shd w:val="clear" w:color="000000" w:fill="FFFFFF"/>
            <w:vAlign w:val="center"/>
            <w:hideMark/>
          </w:tcPr>
          <w:p w14:paraId="5A7FC23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tcBorders>
              <w:top w:val="nil"/>
              <w:left w:val="nil"/>
              <w:bottom w:val="single" w:sz="4" w:space="0" w:color="auto"/>
              <w:right w:val="single" w:sz="4" w:space="0" w:color="auto"/>
            </w:tcBorders>
            <w:shd w:val="clear" w:color="000000" w:fill="FFFFFF"/>
            <w:vAlign w:val="center"/>
            <w:hideMark/>
          </w:tcPr>
          <w:p w14:paraId="724B2DB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20" w:type="dxa"/>
            <w:tcBorders>
              <w:top w:val="nil"/>
              <w:left w:val="nil"/>
              <w:bottom w:val="single" w:sz="4" w:space="0" w:color="auto"/>
              <w:right w:val="single" w:sz="4" w:space="0" w:color="auto"/>
            </w:tcBorders>
            <w:shd w:val="clear" w:color="000000" w:fill="FFFFFF"/>
            <w:vAlign w:val="center"/>
            <w:hideMark/>
          </w:tcPr>
          <w:p w14:paraId="4926C9D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9" w:type="dxa"/>
            <w:tcBorders>
              <w:top w:val="nil"/>
              <w:left w:val="nil"/>
              <w:bottom w:val="single" w:sz="4" w:space="0" w:color="auto"/>
              <w:right w:val="single" w:sz="4" w:space="0" w:color="auto"/>
            </w:tcBorders>
            <w:shd w:val="clear" w:color="000000" w:fill="FFFFFF"/>
            <w:vAlign w:val="center"/>
            <w:hideMark/>
          </w:tcPr>
          <w:p w14:paraId="7019DB4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959" w:type="dxa"/>
            <w:tcBorders>
              <w:top w:val="nil"/>
              <w:left w:val="nil"/>
              <w:bottom w:val="single" w:sz="4" w:space="0" w:color="auto"/>
              <w:right w:val="single" w:sz="4" w:space="0" w:color="auto"/>
            </w:tcBorders>
            <w:vAlign w:val="center"/>
            <w:hideMark/>
          </w:tcPr>
          <w:p w14:paraId="2AFEFA8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959" w:type="dxa"/>
            <w:tcBorders>
              <w:top w:val="nil"/>
              <w:left w:val="nil"/>
              <w:bottom w:val="single" w:sz="4" w:space="0" w:color="auto"/>
              <w:right w:val="single" w:sz="4" w:space="0" w:color="auto"/>
            </w:tcBorders>
            <w:vAlign w:val="center"/>
            <w:hideMark/>
          </w:tcPr>
          <w:p w14:paraId="12DDFA1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36" w:type="dxa"/>
            <w:vAlign w:val="center"/>
            <w:hideMark/>
          </w:tcPr>
          <w:p w14:paraId="68CF1CAA" w14:textId="77777777" w:rsidR="00A633A2" w:rsidRPr="00A633A2" w:rsidRDefault="00A633A2" w:rsidP="00A633A2">
            <w:pPr>
              <w:rPr>
                <w:sz w:val="20"/>
                <w:szCs w:val="20"/>
              </w:rPr>
            </w:pPr>
          </w:p>
        </w:tc>
      </w:tr>
      <w:tr w:rsidR="00A633A2" w:rsidRPr="005C0845" w14:paraId="55699ED9"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7981E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7A19AB"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ø³Ý¹Ù³Ý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Демонтажные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37944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405C0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16880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6C56F8"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7151424E" w14:textId="77777777" w:rsidR="00A633A2" w:rsidRPr="00A633A2" w:rsidRDefault="00A633A2" w:rsidP="00A633A2">
            <w:pPr>
              <w:rPr>
                <w:sz w:val="20"/>
                <w:szCs w:val="20"/>
                <w:lang w:val="ru-RU"/>
              </w:rPr>
            </w:pPr>
          </w:p>
        </w:tc>
      </w:tr>
      <w:tr w:rsidR="00A633A2" w:rsidRPr="005C0845" w14:paraId="7E42161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FFFD60E"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24C3AE28"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1FCEA8F"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5EBF2200"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58840BA"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7281189"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1735992D"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57DEB65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85703F1"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4D3F1163"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78ADED5"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75933903"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BFF2BAA"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73AF118"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2B402BD8" w14:textId="77777777" w:rsidR="00A633A2" w:rsidRPr="00A633A2" w:rsidRDefault="00A633A2" w:rsidP="00A633A2">
            <w:pPr>
              <w:rPr>
                <w:sz w:val="20"/>
                <w:szCs w:val="20"/>
                <w:lang w:val="ru-RU"/>
              </w:rPr>
            </w:pPr>
          </w:p>
        </w:tc>
      </w:tr>
      <w:tr w:rsidR="00A633A2" w:rsidRPr="005C0845" w14:paraId="42A6DE1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605FC47"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7EABED02"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4B04EEE"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1AD0B4D7"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3B64E4E"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3E6FB01"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1F3801B9" w14:textId="77777777" w:rsidR="00A633A2" w:rsidRPr="00A633A2" w:rsidRDefault="00A633A2" w:rsidP="00A633A2">
            <w:pPr>
              <w:rPr>
                <w:sz w:val="20"/>
                <w:szCs w:val="20"/>
                <w:lang w:val="ru-RU"/>
              </w:rPr>
            </w:pPr>
          </w:p>
        </w:tc>
      </w:tr>
      <w:tr w:rsidR="00A633A2" w:rsidRPr="00A633A2" w14:paraId="44A94C5D"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A1ED1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109C8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¼ñáõó³ñ³ÝÇ ³å³ÙáÝï³ÅáõÙ </w:t>
            </w:r>
            <w:r w:rsidRPr="00A633A2">
              <w:rPr>
                <w:rFonts w:ascii="Arial Armenian" w:hAnsi="Arial Armenian" w:cs="Arial"/>
                <w:color w:val="000000"/>
                <w:sz w:val="16"/>
                <w:szCs w:val="16"/>
              </w:rPr>
              <w:br/>
            </w:r>
            <w:r w:rsidRPr="00A633A2">
              <w:rPr>
                <w:rFonts w:ascii="Calibri" w:hAnsi="Calibri" w:cs="Calibri"/>
                <w:color w:val="000000"/>
                <w:sz w:val="16"/>
                <w:szCs w:val="16"/>
              </w:rPr>
              <w:t>Разборка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беседки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521B2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E933F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7A469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9.67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F2145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9.67</w:t>
            </w:r>
          </w:p>
        </w:tc>
        <w:tc>
          <w:tcPr>
            <w:tcW w:w="36" w:type="dxa"/>
            <w:vAlign w:val="center"/>
            <w:hideMark/>
          </w:tcPr>
          <w:p w14:paraId="690374EB" w14:textId="77777777" w:rsidR="00A633A2" w:rsidRPr="00A633A2" w:rsidRDefault="00A633A2" w:rsidP="00A633A2">
            <w:pPr>
              <w:rPr>
                <w:sz w:val="20"/>
                <w:szCs w:val="20"/>
              </w:rPr>
            </w:pPr>
          </w:p>
        </w:tc>
      </w:tr>
      <w:tr w:rsidR="00A633A2" w:rsidRPr="00A633A2" w14:paraId="5347EAA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DE3625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740027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DAC444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4C56EC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38A21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8AF0A4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28EE3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352550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90202B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D2F6F4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CD3BE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F80EF5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6A498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92812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70895C" w14:textId="77777777" w:rsidR="00A633A2" w:rsidRPr="00A633A2" w:rsidRDefault="00A633A2" w:rsidP="00A633A2">
            <w:pPr>
              <w:rPr>
                <w:sz w:val="20"/>
                <w:szCs w:val="20"/>
              </w:rPr>
            </w:pPr>
          </w:p>
        </w:tc>
      </w:tr>
      <w:tr w:rsidR="00A633A2" w:rsidRPr="00A633A2" w14:paraId="4A8003E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893E54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CCE929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BDA18C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8F62CA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1B63F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D628F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EF1EDF" w14:textId="77777777" w:rsidR="00A633A2" w:rsidRPr="00A633A2" w:rsidRDefault="00A633A2" w:rsidP="00A633A2">
            <w:pPr>
              <w:rPr>
                <w:sz w:val="20"/>
                <w:szCs w:val="20"/>
              </w:rPr>
            </w:pPr>
          </w:p>
        </w:tc>
      </w:tr>
      <w:tr w:rsidR="00A633A2" w:rsidRPr="00A633A2" w14:paraId="3BE4E0A8"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2202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B80CE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¶áÛáõÃÛáõÝ áõÝ»óáÕ ù³ñ» å³ï»ñáí  ßÇÝáõÃÛ³Ý ù³Ý¹áõÙ ÑÇÙù»ñáí</w:t>
            </w:r>
            <w:r w:rsidRPr="00A633A2">
              <w:rPr>
                <w:rFonts w:ascii="Arial Armenian" w:hAnsi="Arial Armenian" w:cs="Arial"/>
                <w:color w:val="000000"/>
                <w:sz w:val="16"/>
                <w:szCs w:val="16"/>
              </w:rPr>
              <w:br/>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существующего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каменного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здания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фундаментом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D378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BF88C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EFD17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44073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14.42</w:t>
            </w:r>
          </w:p>
        </w:tc>
        <w:tc>
          <w:tcPr>
            <w:tcW w:w="36" w:type="dxa"/>
            <w:vAlign w:val="center"/>
            <w:hideMark/>
          </w:tcPr>
          <w:p w14:paraId="62D5B746" w14:textId="77777777" w:rsidR="00A633A2" w:rsidRPr="00A633A2" w:rsidRDefault="00A633A2" w:rsidP="00A633A2">
            <w:pPr>
              <w:rPr>
                <w:sz w:val="20"/>
                <w:szCs w:val="20"/>
              </w:rPr>
            </w:pPr>
          </w:p>
        </w:tc>
      </w:tr>
      <w:tr w:rsidR="00A633A2" w:rsidRPr="00A633A2" w14:paraId="419366E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68B59E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B05010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A0665E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27F42E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3578E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6CBEC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E0290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B60E15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EE0B3C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D5E4BD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90297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69349B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80C88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698C57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DC66CF" w14:textId="77777777" w:rsidR="00A633A2" w:rsidRPr="00A633A2" w:rsidRDefault="00A633A2" w:rsidP="00A633A2">
            <w:pPr>
              <w:rPr>
                <w:sz w:val="20"/>
                <w:szCs w:val="20"/>
              </w:rPr>
            </w:pPr>
          </w:p>
        </w:tc>
      </w:tr>
      <w:tr w:rsidR="00A633A2" w:rsidRPr="00A633A2" w14:paraId="43DE3F4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EB1FE7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D7C84C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FECD2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6119C4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A5F9D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66F362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37C5539" w14:textId="77777777" w:rsidR="00A633A2" w:rsidRPr="00A633A2" w:rsidRDefault="00A633A2" w:rsidP="00A633A2">
            <w:pPr>
              <w:rPr>
                <w:sz w:val="20"/>
                <w:szCs w:val="20"/>
              </w:rPr>
            </w:pPr>
          </w:p>
        </w:tc>
      </w:tr>
      <w:tr w:rsidR="00A633A2" w:rsidRPr="00A633A2" w14:paraId="4AB61A53"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2D68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0AC4FB"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Բետոնե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բազալտե</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»½ñ³ù³ñ»ñÇ</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³å³ÙáÝï³ÅáõÙ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µ»ïáÝ»</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ÑÇÙùáí</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Демонтаж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бордюрных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камней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основанием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33A64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7FBEF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190.0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CF337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F685F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262.46</w:t>
            </w:r>
          </w:p>
        </w:tc>
        <w:tc>
          <w:tcPr>
            <w:tcW w:w="36" w:type="dxa"/>
            <w:vAlign w:val="center"/>
            <w:hideMark/>
          </w:tcPr>
          <w:p w14:paraId="137D586D" w14:textId="77777777" w:rsidR="00A633A2" w:rsidRPr="00A633A2" w:rsidRDefault="00A633A2" w:rsidP="00A633A2">
            <w:pPr>
              <w:rPr>
                <w:sz w:val="20"/>
                <w:szCs w:val="20"/>
              </w:rPr>
            </w:pPr>
          </w:p>
        </w:tc>
      </w:tr>
      <w:tr w:rsidR="00A633A2" w:rsidRPr="00A633A2" w14:paraId="3A4EFB3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71CBBF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464D0F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B0AD4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6F5579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2CFB1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1A8872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955C40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8AE79D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3094F2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72EEFB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AE800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772101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DF245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481A7A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D094BD1" w14:textId="77777777" w:rsidR="00A633A2" w:rsidRPr="00A633A2" w:rsidRDefault="00A633A2" w:rsidP="00A633A2">
            <w:pPr>
              <w:rPr>
                <w:sz w:val="20"/>
                <w:szCs w:val="20"/>
              </w:rPr>
            </w:pPr>
          </w:p>
        </w:tc>
      </w:tr>
      <w:tr w:rsidR="00A633A2" w:rsidRPr="00A633A2" w14:paraId="29B23CD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88478E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D1E38C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756A5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27D2DA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4C186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D5234D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5C1DFC3" w14:textId="77777777" w:rsidR="00A633A2" w:rsidRPr="00A633A2" w:rsidRDefault="00A633A2" w:rsidP="00A633A2">
            <w:pPr>
              <w:rPr>
                <w:sz w:val="20"/>
                <w:szCs w:val="20"/>
              </w:rPr>
            </w:pPr>
          </w:p>
        </w:tc>
      </w:tr>
      <w:tr w:rsidR="00A633A2" w:rsidRPr="00A633A2" w14:paraId="60BC08F7"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D5E2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5B1D0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Üëï³ñ³ÝÝ»ñÇ ³å³ÙáÝï³ÅáõÙ</w:t>
            </w:r>
            <w:r w:rsidRPr="00A633A2">
              <w:rPr>
                <w:rFonts w:ascii="Arial Armenian" w:hAnsi="Arial Armenian" w:cs="Arial"/>
                <w:color w:val="000000"/>
                <w:sz w:val="16"/>
                <w:szCs w:val="16"/>
              </w:rPr>
              <w:br/>
            </w:r>
            <w:r w:rsidRPr="00A633A2">
              <w:rPr>
                <w:rFonts w:ascii="Calibri" w:hAnsi="Calibri" w:cs="Calibri"/>
                <w:color w:val="000000"/>
                <w:sz w:val="16"/>
                <w:szCs w:val="16"/>
              </w:rPr>
              <w:t>Демонтаж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скамеек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7645D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61A22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962DE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6B9CD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7.09</w:t>
            </w:r>
          </w:p>
        </w:tc>
        <w:tc>
          <w:tcPr>
            <w:tcW w:w="36" w:type="dxa"/>
            <w:vAlign w:val="center"/>
            <w:hideMark/>
          </w:tcPr>
          <w:p w14:paraId="3E6C6DC6" w14:textId="77777777" w:rsidR="00A633A2" w:rsidRPr="00A633A2" w:rsidRDefault="00A633A2" w:rsidP="00A633A2">
            <w:pPr>
              <w:rPr>
                <w:sz w:val="20"/>
                <w:szCs w:val="20"/>
              </w:rPr>
            </w:pPr>
          </w:p>
        </w:tc>
      </w:tr>
      <w:tr w:rsidR="00A633A2" w:rsidRPr="00A633A2" w14:paraId="487A890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8B0C2E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030C85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83927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495E02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C50F9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6F4AC9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38ECDD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567B95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FE834C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A3E731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D2124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E14B86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BF2927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E8E93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947DFF5" w14:textId="77777777" w:rsidR="00A633A2" w:rsidRPr="00A633A2" w:rsidRDefault="00A633A2" w:rsidP="00A633A2">
            <w:pPr>
              <w:rPr>
                <w:sz w:val="20"/>
                <w:szCs w:val="20"/>
              </w:rPr>
            </w:pPr>
          </w:p>
        </w:tc>
      </w:tr>
      <w:tr w:rsidR="00A633A2" w:rsidRPr="00A633A2" w14:paraId="2B7CEC7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73CD67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3FCEAC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C8844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F876E7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A66AF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061FFA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A99DB3F" w14:textId="77777777" w:rsidR="00A633A2" w:rsidRPr="00A633A2" w:rsidRDefault="00A633A2" w:rsidP="00A633A2">
            <w:pPr>
              <w:rPr>
                <w:sz w:val="20"/>
                <w:szCs w:val="20"/>
              </w:rPr>
            </w:pPr>
          </w:p>
        </w:tc>
      </w:tr>
      <w:tr w:rsidR="00A633A2" w:rsidRPr="00A633A2" w14:paraId="70AE2621"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8825E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233A9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²ëý³Éïµ»ïáÝ» ß»ñïÇ ù³Ý¹áõÙ</w:t>
            </w:r>
            <w:r w:rsidRPr="00A633A2">
              <w:rPr>
                <w:rFonts w:ascii="Arial Armenian" w:hAnsi="Arial Armenian" w:cs="Arial"/>
                <w:color w:val="000000"/>
                <w:sz w:val="16"/>
                <w:szCs w:val="16"/>
              </w:rPr>
              <w:br/>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асфальтобетонного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покрытия</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8B1F0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3117B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68BE9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63CC1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72.47</w:t>
            </w:r>
          </w:p>
        </w:tc>
        <w:tc>
          <w:tcPr>
            <w:tcW w:w="36" w:type="dxa"/>
            <w:vAlign w:val="center"/>
            <w:hideMark/>
          </w:tcPr>
          <w:p w14:paraId="709A7602" w14:textId="77777777" w:rsidR="00A633A2" w:rsidRPr="00A633A2" w:rsidRDefault="00A633A2" w:rsidP="00A633A2">
            <w:pPr>
              <w:rPr>
                <w:sz w:val="20"/>
                <w:szCs w:val="20"/>
              </w:rPr>
            </w:pPr>
          </w:p>
        </w:tc>
      </w:tr>
      <w:tr w:rsidR="00A633A2" w:rsidRPr="00A633A2" w14:paraId="26B1B50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3F9C67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0405EB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7D3F0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FE7FF7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40F74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15B910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D857EC"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0AD8E8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A7B960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237705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DEC09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38EE65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26E1F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B74BC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E1ACC3" w14:textId="77777777" w:rsidR="00A633A2" w:rsidRPr="00A633A2" w:rsidRDefault="00A633A2" w:rsidP="00A633A2">
            <w:pPr>
              <w:rPr>
                <w:sz w:val="20"/>
                <w:szCs w:val="20"/>
              </w:rPr>
            </w:pPr>
          </w:p>
        </w:tc>
      </w:tr>
      <w:tr w:rsidR="00A633A2" w:rsidRPr="00A633A2" w14:paraId="1758844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D41BB2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DB535B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DA549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1EC1E0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484E4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2EFD6E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1539D6" w14:textId="77777777" w:rsidR="00A633A2" w:rsidRPr="00A633A2" w:rsidRDefault="00A633A2" w:rsidP="00A633A2">
            <w:pPr>
              <w:rPr>
                <w:sz w:val="20"/>
                <w:szCs w:val="20"/>
              </w:rPr>
            </w:pPr>
          </w:p>
        </w:tc>
      </w:tr>
      <w:tr w:rsidR="00A633A2" w:rsidRPr="00A633A2" w14:paraId="3F3E2290"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D6B6B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2B4830"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Հանքաձյութով</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տոգորված</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խճային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ծածկույթների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քանդում</w:t>
            </w:r>
            <w:r w:rsidRPr="00A633A2">
              <w:rPr>
                <w:rFonts w:ascii="Arial Armenian" w:hAnsi="Arial Armenian" w:cs="Arial"/>
                <w:color w:val="000000"/>
                <w:sz w:val="16"/>
                <w:szCs w:val="16"/>
              </w:rPr>
              <w:br/>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асфальтобетонных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щебневых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7D59D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ED5A0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30.00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A3000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0.97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45EBA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29.10</w:t>
            </w:r>
          </w:p>
        </w:tc>
        <w:tc>
          <w:tcPr>
            <w:tcW w:w="36" w:type="dxa"/>
            <w:vAlign w:val="center"/>
            <w:hideMark/>
          </w:tcPr>
          <w:p w14:paraId="786E6C50" w14:textId="77777777" w:rsidR="00A633A2" w:rsidRPr="00A633A2" w:rsidRDefault="00A633A2" w:rsidP="00A633A2">
            <w:pPr>
              <w:rPr>
                <w:sz w:val="20"/>
                <w:szCs w:val="20"/>
              </w:rPr>
            </w:pPr>
          </w:p>
        </w:tc>
      </w:tr>
      <w:tr w:rsidR="00A633A2" w:rsidRPr="00A633A2" w14:paraId="09CF02D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DC0BE8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65B626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DA8C7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D4C827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36982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878DAF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F75807C"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83FFC6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5ABE9C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F359AE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83FDD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0AEC36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B8A2DA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F05B86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98040BA" w14:textId="77777777" w:rsidR="00A633A2" w:rsidRPr="00A633A2" w:rsidRDefault="00A633A2" w:rsidP="00A633A2">
            <w:pPr>
              <w:rPr>
                <w:sz w:val="20"/>
                <w:szCs w:val="20"/>
              </w:rPr>
            </w:pPr>
          </w:p>
        </w:tc>
      </w:tr>
      <w:tr w:rsidR="00A633A2" w:rsidRPr="00A633A2" w14:paraId="23BC1F6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9C2FDA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88970F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BEAAC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CA9D32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176B7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82B9A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51A0EF2" w14:textId="77777777" w:rsidR="00A633A2" w:rsidRPr="00A633A2" w:rsidRDefault="00A633A2" w:rsidP="00A633A2">
            <w:pPr>
              <w:rPr>
                <w:sz w:val="20"/>
                <w:szCs w:val="20"/>
              </w:rPr>
            </w:pPr>
          </w:p>
        </w:tc>
      </w:tr>
      <w:tr w:rsidR="00A633A2" w:rsidRPr="00A633A2" w14:paraId="0EA28FD7"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0C67F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FD2A27"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Մետաղական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ցանկապատի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ճաղաշարի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ապամոնտաժում</w:t>
            </w:r>
            <w:r w:rsidRPr="00A633A2">
              <w:rPr>
                <w:rFonts w:ascii="Arial Armenian" w:hAnsi="Arial Armenian" w:cs="Arial"/>
                <w:color w:val="000000"/>
                <w:sz w:val="16"/>
                <w:szCs w:val="16"/>
              </w:rPr>
              <w:br/>
            </w:r>
            <w:r w:rsidRPr="00A633A2">
              <w:rPr>
                <w:rFonts w:ascii="Calibri" w:hAnsi="Calibri" w:cs="Calibri"/>
                <w:color w:val="000000"/>
                <w:sz w:val="16"/>
                <w:szCs w:val="16"/>
              </w:rPr>
              <w:t>Демонтаж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ограждения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перил</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46CF3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8878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54.00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92FC6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0.73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EAB89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39.68</w:t>
            </w:r>
          </w:p>
        </w:tc>
        <w:tc>
          <w:tcPr>
            <w:tcW w:w="36" w:type="dxa"/>
            <w:vAlign w:val="center"/>
            <w:hideMark/>
          </w:tcPr>
          <w:p w14:paraId="59B84E59" w14:textId="77777777" w:rsidR="00A633A2" w:rsidRPr="00A633A2" w:rsidRDefault="00A633A2" w:rsidP="00A633A2">
            <w:pPr>
              <w:rPr>
                <w:sz w:val="20"/>
                <w:szCs w:val="20"/>
              </w:rPr>
            </w:pPr>
          </w:p>
        </w:tc>
      </w:tr>
      <w:tr w:rsidR="00A633A2" w:rsidRPr="00A633A2" w14:paraId="0392121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D74E6F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8CDBD5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7E4A49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98C133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CA32A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106B67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992E61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23881C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5CCE15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FEE5A9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1545D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92528F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A0653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158BE2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830A8D" w14:textId="77777777" w:rsidR="00A633A2" w:rsidRPr="00A633A2" w:rsidRDefault="00A633A2" w:rsidP="00A633A2">
            <w:pPr>
              <w:rPr>
                <w:sz w:val="20"/>
                <w:szCs w:val="20"/>
              </w:rPr>
            </w:pPr>
          </w:p>
        </w:tc>
      </w:tr>
      <w:tr w:rsidR="00A633A2" w:rsidRPr="00A633A2" w14:paraId="2EA44D1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CD7EF8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30E1E3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AAC31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50BBE7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95FAD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AC6269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C31FB5" w14:textId="77777777" w:rsidR="00A633A2" w:rsidRPr="00A633A2" w:rsidRDefault="00A633A2" w:rsidP="00A633A2">
            <w:pPr>
              <w:rPr>
                <w:sz w:val="20"/>
                <w:szCs w:val="20"/>
              </w:rPr>
            </w:pPr>
          </w:p>
        </w:tc>
      </w:tr>
      <w:tr w:rsidR="00A633A2" w:rsidRPr="00A633A2" w14:paraId="0788DE73"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2DC87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6F582A"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Բետոնե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հիմքերի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հարթակների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ù³Ý¹áõÙ</w:t>
            </w:r>
            <w:r w:rsidRPr="00A633A2">
              <w:rPr>
                <w:rFonts w:ascii="Arial Armenian" w:hAnsi="Arial Armenian" w:cs="Arial"/>
                <w:color w:val="000000"/>
                <w:sz w:val="16"/>
                <w:szCs w:val="16"/>
              </w:rPr>
              <w:br/>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фундаментов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платформ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96174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06E3D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5F970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24.10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31E54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274.70</w:t>
            </w:r>
          </w:p>
        </w:tc>
        <w:tc>
          <w:tcPr>
            <w:tcW w:w="36" w:type="dxa"/>
            <w:vAlign w:val="center"/>
            <w:hideMark/>
          </w:tcPr>
          <w:p w14:paraId="08358054" w14:textId="77777777" w:rsidR="00A633A2" w:rsidRPr="00A633A2" w:rsidRDefault="00A633A2" w:rsidP="00A633A2">
            <w:pPr>
              <w:rPr>
                <w:sz w:val="20"/>
                <w:szCs w:val="20"/>
              </w:rPr>
            </w:pPr>
          </w:p>
        </w:tc>
      </w:tr>
      <w:tr w:rsidR="00A633A2" w:rsidRPr="00A633A2" w14:paraId="047B1B0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8CAA3A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0F4977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6324E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08C14C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06E21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1BD86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4AD28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AA58BE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1C78AF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F2A256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E8CE4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43F95E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66734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361DCE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C63C5BC" w14:textId="77777777" w:rsidR="00A633A2" w:rsidRPr="00A633A2" w:rsidRDefault="00A633A2" w:rsidP="00A633A2">
            <w:pPr>
              <w:rPr>
                <w:sz w:val="20"/>
                <w:szCs w:val="20"/>
              </w:rPr>
            </w:pPr>
          </w:p>
        </w:tc>
      </w:tr>
      <w:tr w:rsidR="00A633A2" w:rsidRPr="00A633A2" w14:paraId="2970B3C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BF4BEC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74802C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9E88D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CF595E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85607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BD1A37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47A0DD0" w14:textId="77777777" w:rsidR="00A633A2" w:rsidRPr="00A633A2" w:rsidRDefault="00A633A2" w:rsidP="00A633A2">
            <w:pPr>
              <w:rPr>
                <w:sz w:val="20"/>
                <w:szCs w:val="20"/>
              </w:rPr>
            </w:pPr>
          </w:p>
        </w:tc>
      </w:tr>
      <w:tr w:rsidR="00A633A2" w:rsidRPr="00A633A2" w14:paraId="3A6AE1E7"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AD197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B65A46"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w:t>
            </w:r>
            <w:r w:rsidRPr="00A633A2">
              <w:rPr>
                <w:rFonts w:ascii="Arial Armenian" w:hAnsi="Arial Armenian" w:cs="Arial Armenian"/>
                <w:color w:val="000000"/>
                <w:sz w:val="16"/>
                <w:szCs w:val="16"/>
              </w:rPr>
              <w:t>»ï³Õ³Ï³Ý</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մակերևույթների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Ù³ùñáõÙ</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յուղաներկից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ժանգից</w:t>
            </w:r>
            <w:r w:rsidRPr="00A633A2">
              <w:rPr>
                <w:rFonts w:ascii="Arial Armenian" w:hAnsi="Arial Armenian" w:cs="Arial"/>
                <w:color w:val="000000"/>
                <w:sz w:val="16"/>
                <w:szCs w:val="16"/>
              </w:rPr>
              <w:br/>
            </w:r>
            <w:r w:rsidRPr="00A633A2">
              <w:rPr>
                <w:rFonts w:ascii="Calibri" w:hAnsi="Calibri" w:cs="Calibri"/>
                <w:color w:val="000000"/>
                <w:sz w:val="16"/>
                <w:szCs w:val="16"/>
              </w:rPr>
              <w:t>Очистка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поверхностей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масляной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краски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ржавчины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B1EED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23BB6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D8D8A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FC32A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26.12</w:t>
            </w:r>
          </w:p>
        </w:tc>
        <w:tc>
          <w:tcPr>
            <w:tcW w:w="36" w:type="dxa"/>
            <w:vAlign w:val="center"/>
            <w:hideMark/>
          </w:tcPr>
          <w:p w14:paraId="5930A65B" w14:textId="77777777" w:rsidR="00A633A2" w:rsidRPr="00A633A2" w:rsidRDefault="00A633A2" w:rsidP="00A633A2">
            <w:pPr>
              <w:rPr>
                <w:sz w:val="20"/>
                <w:szCs w:val="20"/>
              </w:rPr>
            </w:pPr>
          </w:p>
        </w:tc>
      </w:tr>
      <w:tr w:rsidR="00A633A2" w:rsidRPr="00A633A2" w14:paraId="61C4117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169238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984A5E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0DD105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BC8C4C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30F03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07C281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61C2BA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2AA435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9DEF3F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94266F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74942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A6388A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7D961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7F448D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19A9746" w14:textId="77777777" w:rsidR="00A633A2" w:rsidRPr="00A633A2" w:rsidRDefault="00A633A2" w:rsidP="00A633A2">
            <w:pPr>
              <w:rPr>
                <w:sz w:val="20"/>
                <w:szCs w:val="20"/>
              </w:rPr>
            </w:pPr>
          </w:p>
        </w:tc>
      </w:tr>
      <w:tr w:rsidR="00A633A2" w:rsidRPr="00A633A2" w14:paraId="6235184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8E6B55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5C724F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E2F71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52D3C7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7478D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4DB0D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8714C9" w14:textId="77777777" w:rsidR="00A633A2" w:rsidRPr="00A633A2" w:rsidRDefault="00A633A2" w:rsidP="00A633A2">
            <w:pPr>
              <w:rPr>
                <w:sz w:val="20"/>
                <w:szCs w:val="20"/>
              </w:rPr>
            </w:pPr>
          </w:p>
        </w:tc>
      </w:tr>
      <w:tr w:rsidR="00A633A2" w:rsidRPr="00A633A2" w14:paraId="78459D71"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F1D4B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79E6F7"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w:t>
            </w:r>
            <w:r w:rsidRPr="00A633A2">
              <w:rPr>
                <w:rFonts w:ascii="Arial Armenian" w:hAnsi="Arial Armenian" w:cs="Arial Armenian"/>
                <w:color w:val="000000"/>
                <w:sz w:val="16"/>
                <w:szCs w:val="16"/>
              </w:rPr>
              <w:t>ñáõÝïÇ</w:t>
            </w:r>
            <w:r w:rsidRPr="00A633A2">
              <w:rPr>
                <w:rFonts w:ascii="Arial Armenian" w:hAnsi="Arial Armenian" w:cs="Arial"/>
                <w:color w:val="000000"/>
                <w:sz w:val="16"/>
                <w:szCs w:val="16"/>
              </w:rPr>
              <w:t xml:space="preserve"> Ùß³ÏáõÙ Ó»éùáí</w:t>
            </w:r>
            <w:r w:rsidRPr="00A633A2">
              <w:rPr>
                <w:rFonts w:ascii="Arial Armenian" w:hAnsi="Arial Armenian" w:cs="Arial"/>
                <w:color w:val="000000"/>
                <w:sz w:val="16"/>
                <w:szCs w:val="16"/>
              </w:rPr>
              <w:br/>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9E68F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2CF63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EF525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366E5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65.61</w:t>
            </w:r>
          </w:p>
        </w:tc>
        <w:tc>
          <w:tcPr>
            <w:tcW w:w="36" w:type="dxa"/>
            <w:vAlign w:val="center"/>
            <w:hideMark/>
          </w:tcPr>
          <w:p w14:paraId="6A346CFA" w14:textId="77777777" w:rsidR="00A633A2" w:rsidRPr="00A633A2" w:rsidRDefault="00A633A2" w:rsidP="00A633A2">
            <w:pPr>
              <w:rPr>
                <w:sz w:val="20"/>
                <w:szCs w:val="20"/>
              </w:rPr>
            </w:pPr>
          </w:p>
        </w:tc>
      </w:tr>
      <w:tr w:rsidR="00A633A2" w:rsidRPr="00A633A2" w14:paraId="65AA65E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1B5E41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9FC6A3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83F01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79D6A1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CFC74E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1DE61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210B2D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084051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5135F4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33AE7E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DF833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AB9262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F96BD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AAB612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BBC43DB" w14:textId="77777777" w:rsidR="00A633A2" w:rsidRPr="00A633A2" w:rsidRDefault="00A633A2" w:rsidP="00A633A2">
            <w:pPr>
              <w:rPr>
                <w:sz w:val="20"/>
                <w:szCs w:val="20"/>
              </w:rPr>
            </w:pPr>
          </w:p>
        </w:tc>
      </w:tr>
      <w:tr w:rsidR="00A633A2" w:rsidRPr="00A633A2" w14:paraId="4F9CA74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3C4501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D40A10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6E3EE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76F974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0A7E1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9329C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8B62B02" w14:textId="77777777" w:rsidR="00A633A2" w:rsidRPr="00A633A2" w:rsidRDefault="00A633A2" w:rsidP="00A633A2">
            <w:pPr>
              <w:rPr>
                <w:sz w:val="20"/>
                <w:szCs w:val="20"/>
              </w:rPr>
            </w:pPr>
          </w:p>
        </w:tc>
      </w:tr>
      <w:tr w:rsidR="00A633A2" w:rsidRPr="00A633A2" w14:paraId="1223B64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CAD19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D79CE5"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Բետոնյա</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քանդում</w:t>
            </w:r>
            <w:r w:rsidRPr="00A633A2">
              <w:rPr>
                <w:rFonts w:ascii="Arial Armenian" w:hAnsi="Arial Armenian" w:cs="Arial"/>
                <w:color w:val="000000"/>
                <w:sz w:val="16"/>
                <w:szCs w:val="16"/>
              </w:rPr>
              <w:br w:type="page"/>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AACD8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9B100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C1C20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27.99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3DE50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40.31</w:t>
            </w:r>
          </w:p>
        </w:tc>
        <w:tc>
          <w:tcPr>
            <w:tcW w:w="36" w:type="dxa"/>
            <w:vAlign w:val="center"/>
            <w:hideMark/>
          </w:tcPr>
          <w:p w14:paraId="4F873C5E" w14:textId="77777777" w:rsidR="00A633A2" w:rsidRPr="00A633A2" w:rsidRDefault="00A633A2" w:rsidP="00A633A2">
            <w:pPr>
              <w:rPr>
                <w:sz w:val="20"/>
                <w:szCs w:val="20"/>
              </w:rPr>
            </w:pPr>
          </w:p>
        </w:tc>
      </w:tr>
      <w:tr w:rsidR="00A633A2" w:rsidRPr="00A633A2" w14:paraId="11D5A86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F15346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B887FD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9CC03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E86832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62372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7EB822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0EDE77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AF14D2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CA97D8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D40D02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7D24A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DF504E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C8BAC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EB3118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B36332" w14:textId="77777777" w:rsidR="00A633A2" w:rsidRPr="00A633A2" w:rsidRDefault="00A633A2" w:rsidP="00A633A2">
            <w:pPr>
              <w:rPr>
                <w:sz w:val="20"/>
                <w:szCs w:val="20"/>
              </w:rPr>
            </w:pPr>
          </w:p>
        </w:tc>
      </w:tr>
      <w:tr w:rsidR="00A633A2" w:rsidRPr="00A633A2" w14:paraId="5FBCDB1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628CE4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67DFA6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FBB98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90A2D4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784C4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12CB7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151469" w14:textId="77777777" w:rsidR="00A633A2" w:rsidRPr="00A633A2" w:rsidRDefault="00A633A2" w:rsidP="00A633A2">
            <w:pPr>
              <w:rPr>
                <w:sz w:val="20"/>
                <w:szCs w:val="20"/>
              </w:rPr>
            </w:pPr>
          </w:p>
        </w:tc>
      </w:tr>
      <w:tr w:rsidR="00A633A2" w:rsidRPr="00A633A2" w14:paraId="3FB71A73" w14:textId="77777777" w:rsidTr="00A633A2">
        <w:trPr>
          <w:trHeight w:val="43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2E884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2EF41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ÞÇÝ. ³ÕµÇ Ñ³í³ùáõÙ, µ³ñÓáõÙ ÇÝùÝ³Ã³÷»ñÇ íñ³ »õ ï»Õ³÷áËáõÙ 13ÏÙ</w:t>
            </w:r>
            <w:r w:rsidRPr="00A633A2">
              <w:rPr>
                <w:rFonts w:ascii="Arial Armenian" w:hAnsi="Arial Armenian" w:cs="Arial"/>
                <w:color w:val="000000"/>
                <w:sz w:val="16"/>
                <w:szCs w:val="16"/>
              </w:rPr>
              <w:br/>
            </w:r>
            <w:r w:rsidRPr="00A633A2">
              <w:rPr>
                <w:rFonts w:ascii="Calibri" w:hAnsi="Calibri" w:cs="Calibri"/>
                <w:color w:val="000000"/>
                <w:sz w:val="16"/>
                <w:szCs w:val="16"/>
              </w:rPr>
              <w:t>Сбор</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строительного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мусора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погрузка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самосвалы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вывоз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расстояние</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км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57109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23480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202.65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8F9ED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CD9DE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999.94</w:t>
            </w:r>
          </w:p>
        </w:tc>
        <w:tc>
          <w:tcPr>
            <w:tcW w:w="36" w:type="dxa"/>
            <w:vAlign w:val="center"/>
            <w:hideMark/>
          </w:tcPr>
          <w:p w14:paraId="2D30AF05" w14:textId="77777777" w:rsidR="00A633A2" w:rsidRPr="00A633A2" w:rsidRDefault="00A633A2" w:rsidP="00A633A2">
            <w:pPr>
              <w:rPr>
                <w:sz w:val="20"/>
                <w:szCs w:val="20"/>
              </w:rPr>
            </w:pPr>
          </w:p>
        </w:tc>
      </w:tr>
      <w:tr w:rsidR="00A633A2" w:rsidRPr="00A633A2" w14:paraId="5CF1FF18" w14:textId="77777777" w:rsidTr="00A633A2">
        <w:trPr>
          <w:trHeight w:val="435"/>
        </w:trPr>
        <w:tc>
          <w:tcPr>
            <w:tcW w:w="399" w:type="dxa"/>
            <w:vMerge/>
            <w:tcBorders>
              <w:top w:val="nil"/>
              <w:left w:val="single" w:sz="4" w:space="0" w:color="auto"/>
              <w:bottom w:val="single" w:sz="4" w:space="0" w:color="auto"/>
              <w:right w:val="single" w:sz="4" w:space="0" w:color="auto"/>
            </w:tcBorders>
            <w:vAlign w:val="center"/>
            <w:hideMark/>
          </w:tcPr>
          <w:p w14:paraId="6E7E7A2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520215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AC39C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630ACE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66FE0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E2D1F8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1F399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15183A1" w14:textId="77777777" w:rsidTr="00A633A2">
        <w:trPr>
          <w:trHeight w:val="435"/>
        </w:trPr>
        <w:tc>
          <w:tcPr>
            <w:tcW w:w="399" w:type="dxa"/>
            <w:vMerge/>
            <w:tcBorders>
              <w:top w:val="nil"/>
              <w:left w:val="single" w:sz="4" w:space="0" w:color="auto"/>
              <w:bottom w:val="single" w:sz="4" w:space="0" w:color="auto"/>
              <w:right w:val="single" w:sz="4" w:space="0" w:color="auto"/>
            </w:tcBorders>
            <w:vAlign w:val="center"/>
            <w:hideMark/>
          </w:tcPr>
          <w:p w14:paraId="4AD42B5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8905AF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FF6B5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5C58A6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5B41D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5F8FC2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EEC03B" w14:textId="77777777" w:rsidR="00A633A2" w:rsidRPr="00A633A2" w:rsidRDefault="00A633A2" w:rsidP="00A633A2">
            <w:pPr>
              <w:rPr>
                <w:sz w:val="20"/>
                <w:szCs w:val="20"/>
              </w:rPr>
            </w:pPr>
          </w:p>
        </w:tc>
      </w:tr>
      <w:tr w:rsidR="00A633A2" w:rsidRPr="00A633A2" w14:paraId="14750E47" w14:textId="77777777" w:rsidTr="00A633A2">
        <w:trPr>
          <w:trHeight w:val="435"/>
        </w:trPr>
        <w:tc>
          <w:tcPr>
            <w:tcW w:w="399" w:type="dxa"/>
            <w:vMerge/>
            <w:tcBorders>
              <w:top w:val="nil"/>
              <w:left w:val="single" w:sz="4" w:space="0" w:color="auto"/>
              <w:bottom w:val="single" w:sz="4" w:space="0" w:color="auto"/>
              <w:right w:val="single" w:sz="4" w:space="0" w:color="auto"/>
            </w:tcBorders>
            <w:vAlign w:val="center"/>
            <w:hideMark/>
          </w:tcPr>
          <w:p w14:paraId="5F339C6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A04821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00C38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A597A2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AF932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BAD952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D403D1B" w14:textId="77777777" w:rsidR="00A633A2" w:rsidRPr="00A633A2" w:rsidRDefault="00A633A2" w:rsidP="00A633A2">
            <w:pPr>
              <w:rPr>
                <w:sz w:val="20"/>
                <w:szCs w:val="20"/>
              </w:rPr>
            </w:pPr>
          </w:p>
        </w:tc>
      </w:tr>
      <w:tr w:rsidR="00A633A2" w:rsidRPr="00A633A2" w14:paraId="4E88EDFB"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9B1689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60789C1"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A3CA3D3"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365D96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5511E4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404556D"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1841.59</w:t>
            </w:r>
          </w:p>
        </w:tc>
        <w:tc>
          <w:tcPr>
            <w:tcW w:w="36" w:type="dxa"/>
            <w:vAlign w:val="center"/>
            <w:hideMark/>
          </w:tcPr>
          <w:p w14:paraId="754E0E56" w14:textId="77777777" w:rsidR="00A633A2" w:rsidRPr="00A633A2" w:rsidRDefault="00A633A2" w:rsidP="00A633A2">
            <w:pPr>
              <w:rPr>
                <w:sz w:val="20"/>
                <w:szCs w:val="20"/>
              </w:rPr>
            </w:pPr>
          </w:p>
        </w:tc>
      </w:tr>
      <w:tr w:rsidR="00A633A2" w:rsidRPr="00A633A2" w14:paraId="0622D60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61E900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D8807D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A20FB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2427B7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87216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1852F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233BE93"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B49582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178E4F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5F3BFB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0E212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01B96F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7AB11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E947E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E793740" w14:textId="77777777" w:rsidR="00A633A2" w:rsidRPr="00A633A2" w:rsidRDefault="00A633A2" w:rsidP="00A633A2">
            <w:pPr>
              <w:rPr>
                <w:sz w:val="20"/>
                <w:szCs w:val="20"/>
              </w:rPr>
            </w:pPr>
          </w:p>
        </w:tc>
      </w:tr>
      <w:tr w:rsidR="00A633A2" w:rsidRPr="00A633A2" w14:paraId="76E36E7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7C7E26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A465F0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B7FA1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503065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16653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349D67"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B8776BF" w14:textId="77777777" w:rsidR="00A633A2" w:rsidRPr="00A633A2" w:rsidRDefault="00A633A2" w:rsidP="00A633A2">
            <w:pPr>
              <w:rPr>
                <w:sz w:val="20"/>
                <w:szCs w:val="20"/>
              </w:rPr>
            </w:pPr>
          </w:p>
        </w:tc>
      </w:tr>
      <w:tr w:rsidR="00A633A2" w:rsidRPr="00A633A2" w14:paraId="5E45D53A"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E1135A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5441585"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FFA5E9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30BA77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12352B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3285CCB"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11.62%</w:t>
            </w:r>
          </w:p>
        </w:tc>
        <w:tc>
          <w:tcPr>
            <w:tcW w:w="36" w:type="dxa"/>
            <w:vAlign w:val="center"/>
            <w:hideMark/>
          </w:tcPr>
          <w:p w14:paraId="0E7CA154" w14:textId="77777777" w:rsidR="00A633A2" w:rsidRPr="00A633A2" w:rsidRDefault="00A633A2" w:rsidP="00A633A2">
            <w:pPr>
              <w:rPr>
                <w:sz w:val="20"/>
                <w:szCs w:val="20"/>
              </w:rPr>
            </w:pPr>
          </w:p>
        </w:tc>
      </w:tr>
      <w:tr w:rsidR="00A633A2" w:rsidRPr="00A633A2" w14:paraId="1D13C7C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811F76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44BE788"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FE151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47BCE2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A15E6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AE7466"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0B439A3"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0BBF3A5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AE3110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4111DB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FACA67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D7BFEC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EA40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B98CC0"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2596D35" w14:textId="77777777" w:rsidR="00A633A2" w:rsidRPr="00A633A2" w:rsidRDefault="00A633A2" w:rsidP="00A633A2">
            <w:pPr>
              <w:rPr>
                <w:sz w:val="20"/>
                <w:szCs w:val="20"/>
              </w:rPr>
            </w:pPr>
          </w:p>
        </w:tc>
      </w:tr>
      <w:tr w:rsidR="00A633A2" w:rsidRPr="00A633A2" w14:paraId="0014FA2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22EA66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2B3769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DA6F2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BE615C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DDAC5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29388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36B8D34" w14:textId="77777777" w:rsidR="00A633A2" w:rsidRPr="00A633A2" w:rsidRDefault="00A633A2" w:rsidP="00A633A2">
            <w:pPr>
              <w:rPr>
                <w:sz w:val="20"/>
                <w:szCs w:val="20"/>
              </w:rPr>
            </w:pPr>
          </w:p>
        </w:tc>
      </w:tr>
      <w:tr w:rsidR="00A633A2" w:rsidRPr="005C0845" w14:paraId="719E1F4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CC8FB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B33801"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Î³éáõóáÕ³Ï³Ý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Строительные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78468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36331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529382"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F1A4C2"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694AB211" w14:textId="77777777" w:rsidR="00A633A2" w:rsidRPr="00A633A2" w:rsidRDefault="00A633A2" w:rsidP="00A633A2">
            <w:pPr>
              <w:rPr>
                <w:sz w:val="20"/>
                <w:szCs w:val="20"/>
                <w:lang w:val="ru-RU"/>
              </w:rPr>
            </w:pPr>
          </w:p>
        </w:tc>
      </w:tr>
      <w:tr w:rsidR="00A633A2" w:rsidRPr="005C0845" w14:paraId="30FD4E4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A23A0BE"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23DA75DD"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EE854CA"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02097106"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F41AA07"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524A6E3"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A2322DC"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03655A5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0B1CDE6"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40348F93"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3B74DBE3"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0D245E79"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748F49D"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4DD0EC4"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3F8C45FA" w14:textId="77777777" w:rsidR="00A633A2" w:rsidRPr="00A633A2" w:rsidRDefault="00A633A2" w:rsidP="00A633A2">
            <w:pPr>
              <w:rPr>
                <w:sz w:val="20"/>
                <w:szCs w:val="20"/>
                <w:lang w:val="ru-RU"/>
              </w:rPr>
            </w:pPr>
          </w:p>
        </w:tc>
      </w:tr>
      <w:tr w:rsidR="00A633A2" w:rsidRPr="005C0845" w14:paraId="3264CF8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246AEBD"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4CAA7648"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2887808"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08719683"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8A7DDA2"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AEE529D"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13E424CF" w14:textId="77777777" w:rsidR="00A633A2" w:rsidRPr="00A633A2" w:rsidRDefault="00A633A2" w:rsidP="00A633A2">
            <w:pPr>
              <w:rPr>
                <w:sz w:val="20"/>
                <w:szCs w:val="20"/>
                <w:lang w:val="ru-RU"/>
              </w:rPr>
            </w:pPr>
          </w:p>
        </w:tc>
      </w:tr>
      <w:tr w:rsidR="00A633A2" w:rsidRPr="005C0845" w14:paraId="651091B1" w14:textId="77777777" w:rsidTr="00A633A2">
        <w:trPr>
          <w:trHeight w:val="34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7A159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9BB18D"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´³½³Éï» »½ñ³ù³ñ»ñÇ ï»Õ³¹ñáõÙ 150*300</w:t>
            </w:r>
            <w:r w:rsidRPr="00A633A2">
              <w:rPr>
                <w:rFonts w:ascii="Sylfaen" w:hAnsi="Sylfaen" w:cs="Sylfaen"/>
                <w:b/>
                <w:bCs/>
                <w:color w:val="000000"/>
                <w:sz w:val="16"/>
                <w:szCs w:val="16"/>
                <w:u w:val="single"/>
              </w:rPr>
              <w:t>մմ</w:t>
            </w:r>
            <w:r w:rsidRPr="00A633A2">
              <w:rPr>
                <w:rFonts w:ascii="Arial Armenian" w:hAnsi="Arial Armenian" w:cs="Arial"/>
                <w:b/>
                <w:bCs/>
                <w:color w:val="000000"/>
                <w:sz w:val="16"/>
                <w:szCs w:val="16"/>
                <w:u w:val="single"/>
                <w:lang w:val="ru-RU"/>
              </w:rPr>
              <w:br/>
              <w:t>/</w:t>
            </w:r>
            <w:r w:rsidRPr="00A633A2">
              <w:rPr>
                <w:rFonts w:ascii="Sylfaen" w:hAnsi="Sylfaen" w:cs="Sylfaen"/>
                <w:b/>
                <w:bCs/>
                <w:color w:val="000000"/>
                <w:sz w:val="16"/>
                <w:szCs w:val="16"/>
                <w:u w:val="single"/>
              </w:rPr>
              <w:t>առանց</w:t>
            </w:r>
            <w:r w:rsidRPr="00A633A2">
              <w:rPr>
                <w:rFonts w:ascii="Arial Armenian" w:hAnsi="Arial Armenian" w:cs="Arial"/>
                <w:b/>
                <w:bCs/>
                <w:color w:val="000000"/>
                <w:sz w:val="16"/>
                <w:szCs w:val="16"/>
                <w:u w:val="single"/>
                <w:lang w:val="ru-RU"/>
              </w:rPr>
              <w:t xml:space="preserve"> </w:t>
            </w:r>
            <w:r w:rsidRPr="00A633A2">
              <w:rPr>
                <w:rFonts w:ascii="Sylfaen" w:hAnsi="Sylfaen" w:cs="Sylfaen"/>
                <w:b/>
                <w:bCs/>
                <w:color w:val="000000"/>
                <w:sz w:val="16"/>
                <w:szCs w:val="16"/>
                <w:u w:val="single"/>
              </w:rPr>
              <w:t>ծակոտկեն</w:t>
            </w:r>
            <w:r w:rsidRPr="00A633A2">
              <w:rPr>
                <w:rFonts w:ascii="Arial Armenian" w:hAnsi="Arial Armenian" w:cs="Arial"/>
                <w:b/>
                <w:bCs/>
                <w:color w:val="000000"/>
                <w:sz w:val="16"/>
                <w:szCs w:val="16"/>
                <w:u w:val="single"/>
                <w:lang w:val="ru-RU"/>
              </w:rPr>
              <w:t>/</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Монтаж</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базальтовых</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бордюрных</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камней</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размером</w:t>
            </w:r>
            <w:r w:rsidRPr="00A633A2">
              <w:rPr>
                <w:rFonts w:ascii="Arial Armenian" w:hAnsi="Arial Armenian" w:cs="Arial"/>
                <w:b/>
                <w:bCs/>
                <w:color w:val="000000"/>
                <w:sz w:val="16"/>
                <w:szCs w:val="16"/>
                <w:u w:val="single"/>
                <w:lang w:val="ru-RU"/>
              </w:rPr>
              <w:t xml:space="preserve"> 150</w:t>
            </w:r>
            <w:r w:rsidRPr="00A633A2">
              <w:rPr>
                <w:rFonts w:ascii="Calibri" w:hAnsi="Calibri" w:cs="Calibri"/>
                <w:b/>
                <w:bCs/>
                <w:color w:val="000000"/>
                <w:sz w:val="16"/>
                <w:szCs w:val="16"/>
                <w:u w:val="single"/>
                <w:lang w:val="ru-RU"/>
              </w:rPr>
              <w:t>х</w:t>
            </w:r>
            <w:r w:rsidRPr="00A633A2">
              <w:rPr>
                <w:rFonts w:ascii="Arial Armenian" w:hAnsi="Arial Armenian" w:cs="Arial"/>
                <w:b/>
                <w:bCs/>
                <w:color w:val="000000"/>
                <w:sz w:val="16"/>
                <w:szCs w:val="16"/>
                <w:u w:val="single"/>
                <w:lang w:val="ru-RU"/>
              </w:rPr>
              <w:t xml:space="preserve">300 </w:t>
            </w:r>
            <w:r w:rsidRPr="00A633A2">
              <w:rPr>
                <w:rFonts w:ascii="Calibri" w:hAnsi="Calibri" w:cs="Calibri"/>
                <w:b/>
                <w:bCs/>
                <w:color w:val="000000"/>
                <w:sz w:val="16"/>
                <w:szCs w:val="16"/>
                <w:u w:val="single"/>
                <w:lang w:val="ru-RU"/>
              </w:rPr>
              <w:t>мм</w:t>
            </w:r>
            <w:r w:rsidRPr="00A633A2">
              <w:rPr>
                <w:rFonts w:ascii="Arial Armenian" w:hAnsi="Arial Armenian" w:cs="Arial"/>
                <w:b/>
                <w:bCs/>
                <w:color w:val="000000"/>
                <w:sz w:val="16"/>
                <w:szCs w:val="16"/>
                <w:u w:val="single"/>
                <w:lang w:val="ru-RU"/>
              </w:rPr>
              <w:t xml:space="preserve"> - </w:t>
            </w:r>
            <w:r w:rsidRPr="00A633A2">
              <w:rPr>
                <w:rFonts w:ascii="Calibri" w:hAnsi="Calibri" w:cs="Calibri"/>
                <w:b/>
                <w:bCs/>
                <w:color w:val="000000"/>
                <w:sz w:val="16"/>
                <w:szCs w:val="16"/>
                <w:u w:val="single"/>
                <w:lang w:val="ru-RU"/>
              </w:rPr>
              <w:t>с</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бетонным</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основанием</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без</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пор</w:t>
            </w:r>
            <w:r w:rsidRPr="00A633A2">
              <w:rPr>
                <w:rFonts w:ascii="Arial Armenian" w:hAnsi="Arial Armenian" w:cs="Arial"/>
                <w:b/>
                <w:bCs/>
                <w:color w:val="000000"/>
                <w:sz w:val="16"/>
                <w:szCs w:val="16"/>
                <w:u w:val="single"/>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F74AA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F8FAF5"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C06B9C"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ED1B02"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473205AD" w14:textId="77777777" w:rsidR="00A633A2" w:rsidRPr="00A633A2" w:rsidRDefault="00A633A2" w:rsidP="00A633A2">
            <w:pPr>
              <w:rPr>
                <w:sz w:val="20"/>
                <w:szCs w:val="20"/>
                <w:lang w:val="ru-RU"/>
              </w:rPr>
            </w:pPr>
          </w:p>
        </w:tc>
      </w:tr>
      <w:tr w:rsidR="00A633A2" w:rsidRPr="005C0845" w14:paraId="6C9EDA48" w14:textId="77777777" w:rsidTr="00A633A2">
        <w:trPr>
          <w:trHeight w:val="345"/>
        </w:trPr>
        <w:tc>
          <w:tcPr>
            <w:tcW w:w="399" w:type="dxa"/>
            <w:vMerge/>
            <w:tcBorders>
              <w:top w:val="nil"/>
              <w:left w:val="single" w:sz="4" w:space="0" w:color="auto"/>
              <w:bottom w:val="single" w:sz="4" w:space="0" w:color="auto"/>
              <w:right w:val="single" w:sz="4" w:space="0" w:color="auto"/>
            </w:tcBorders>
            <w:vAlign w:val="center"/>
            <w:hideMark/>
          </w:tcPr>
          <w:p w14:paraId="47B216F5"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16277ED0"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438A1D2"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0BA4A7DF"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6C8BA6D"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DA4CC14"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5635E4FE"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07FBB0E8" w14:textId="77777777" w:rsidTr="00A633A2">
        <w:trPr>
          <w:trHeight w:val="345"/>
        </w:trPr>
        <w:tc>
          <w:tcPr>
            <w:tcW w:w="399" w:type="dxa"/>
            <w:vMerge/>
            <w:tcBorders>
              <w:top w:val="nil"/>
              <w:left w:val="single" w:sz="4" w:space="0" w:color="auto"/>
              <w:bottom w:val="single" w:sz="4" w:space="0" w:color="auto"/>
              <w:right w:val="single" w:sz="4" w:space="0" w:color="auto"/>
            </w:tcBorders>
            <w:vAlign w:val="center"/>
            <w:hideMark/>
          </w:tcPr>
          <w:p w14:paraId="2528FF95"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30E1C1AF"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5FD02625"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4F5455E6"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1702714"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69811E3"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2F339C2" w14:textId="77777777" w:rsidR="00A633A2" w:rsidRPr="00A633A2" w:rsidRDefault="00A633A2" w:rsidP="00A633A2">
            <w:pPr>
              <w:rPr>
                <w:sz w:val="20"/>
                <w:szCs w:val="20"/>
                <w:lang w:val="ru-RU"/>
              </w:rPr>
            </w:pPr>
          </w:p>
        </w:tc>
      </w:tr>
      <w:tr w:rsidR="00A633A2" w:rsidRPr="005C0845" w14:paraId="730B4650" w14:textId="77777777" w:rsidTr="00A633A2">
        <w:trPr>
          <w:trHeight w:val="345"/>
        </w:trPr>
        <w:tc>
          <w:tcPr>
            <w:tcW w:w="399" w:type="dxa"/>
            <w:vMerge/>
            <w:tcBorders>
              <w:top w:val="nil"/>
              <w:left w:val="single" w:sz="4" w:space="0" w:color="auto"/>
              <w:bottom w:val="single" w:sz="4" w:space="0" w:color="auto"/>
              <w:right w:val="single" w:sz="4" w:space="0" w:color="auto"/>
            </w:tcBorders>
            <w:vAlign w:val="center"/>
            <w:hideMark/>
          </w:tcPr>
          <w:p w14:paraId="5DBE5732"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6A240BBA"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3E2D45D"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2FF99594"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4EC2589"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268B948"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698E80E" w14:textId="77777777" w:rsidR="00A633A2" w:rsidRPr="00A633A2" w:rsidRDefault="00A633A2" w:rsidP="00A633A2">
            <w:pPr>
              <w:rPr>
                <w:sz w:val="20"/>
                <w:szCs w:val="20"/>
                <w:lang w:val="ru-RU"/>
              </w:rPr>
            </w:pPr>
          </w:p>
        </w:tc>
      </w:tr>
      <w:tr w:rsidR="00A633A2" w:rsidRPr="00A633A2" w14:paraId="61D60D41"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95541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C8A97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Ê×Ç Ý³Ë³å³ïñ³ëï³Ï³Ý ß»ñïÇ Çñ³Ï³Ý³óáõÙ 7ëÙ Ñ³ëïáõÃÛ³Ùµ</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гравия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7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1AE8C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61790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4.13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6DE8A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83FF7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14.26</w:t>
            </w:r>
          </w:p>
        </w:tc>
        <w:tc>
          <w:tcPr>
            <w:tcW w:w="36" w:type="dxa"/>
            <w:vAlign w:val="center"/>
            <w:hideMark/>
          </w:tcPr>
          <w:p w14:paraId="3CECC1DD" w14:textId="77777777" w:rsidR="00A633A2" w:rsidRPr="00A633A2" w:rsidRDefault="00A633A2" w:rsidP="00A633A2">
            <w:pPr>
              <w:rPr>
                <w:sz w:val="20"/>
                <w:szCs w:val="20"/>
              </w:rPr>
            </w:pPr>
          </w:p>
        </w:tc>
      </w:tr>
      <w:tr w:rsidR="00A633A2" w:rsidRPr="00A633A2" w14:paraId="5186CCC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BC76BE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C82547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EFBFF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EA3181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DF927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02482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96DC1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870F55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B6AC76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A6FD35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0AA6A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6A8923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FEF6E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F53572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4385CD" w14:textId="77777777" w:rsidR="00A633A2" w:rsidRPr="00A633A2" w:rsidRDefault="00A633A2" w:rsidP="00A633A2">
            <w:pPr>
              <w:rPr>
                <w:sz w:val="20"/>
                <w:szCs w:val="20"/>
              </w:rPr>
            </w:pPr>
          </w:p>
        </w:tc>
      </w:tr>
      <w:tr w:rsidR="00A633A2" w:rsidRPr="00A633A2" w14:paraId="515FF8E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082069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742C65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BFAD0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F5DD2E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72228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EA3205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1D2D4F" w14:textId="77777777" w:rsidR="00A633A2" w:rsidRPr="00A633A2" w:rsidRDefault="00A633A2" w:rsidP="00A633A2">
            <w:pPr>
              <w:rPr>
                <w:sz w:val="20"/>
                <w:szCs w:val="20"/>
              </w:rPr>
            </w:pPr>
          </w:p>
        </w:tc>
      </w:tr>
      <w:tr w:rsidR="00A633A2" w:rsidRPr="00A633A2" w14:paraId="0D343D4D"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DCA18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2D187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´³½³Éï» »½ñ³ù³ñ»ñÇ ï»Õ³¹ñáõÙ 150*300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бордюров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размером</w:t>
            </w:r>
            <w:r w:rsidRPr="00A633A2">
              <w:rPr>
                <w:rFonts w:ascii="Arial Armenian" w:hAnsi="Arial Armenian" w:cs="Arial"/>
                <w:color w:val="000000"/>
                <w:sz w:val="16"/>
                <w:szCs w:val="16"/>
              </w:rPr>
              <w:t>300</w:t>
            </w:r>
            <w:r w:rsidRPr="00A633A2">
              <w:rPr>
                <w:rFonts w:ascii="Calibri" w:hAnsi="Calibri" w:cs="Calibri"/>
                <w:color w:val="000000"/>
                <w:sz w:val="16"/>
                <w:szCs w:val="16"/>
              </w:rPr>
              <w:t>х</w:t>
            </w:r>
            <w:r w:rsidRPr="00A633A2">
              <w:rPr>
                <w:rFonts w:ascii="Arial Armenian" w:hAnsi="Arial Armenian" w:cs="Arial"/>
                <w:color w:val="000000"/>
                <w:sz w:val="16"/>
                <w:szCs w:val="16"/>
              </w:rPr>
              <w:t>150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11AE4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57DA7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235.0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641C9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AA544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443.58</w:t>
            </w:r>
          </w:p>
        </w:tc>
        <w:tc>
          <w:tcPr>
            <w:tcW w:w="36" w:type="dxa"/>
            <w:vAlign w:val="center"/>
            <w:hideMark/>
          </w:tcPr>
          <w:p w14:paraId="5F7100B0" w14:textId="77777777" w:rsidR="00A633A2" w:rsidRPr="00A633A2" w:rsidRDefault="00A633A2" w:rsidP="00A633A2">
            <w:pPr>
              <w:rPr>
                <w:sz w:val="20"/>
                <w:szCs w:val="20"/>
              </w:rPr>
            </w:pPr>
          </w:p>
        </w:tc>
      </w:tr>
      <w:tr w:rsidR="00A633A2" w:rsidRPr="00A633A2" w14:paraId="7ECD5AA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82072E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FE445F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5D8E0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71E159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2EBEC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459EDB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900CD3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33DDFD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71B577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EF73CE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E77CF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4B2324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3E9A4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B0F47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69EC024" w14:textId="77777777" w:rsidR="00A633A2" w:rsidRPr="00A633A2" w:rsidRDefault="00A633A2" w:rsidP="00A633A2">
            <w:pPr>
              <w:rPr>
                <w:sz w:val="20"/>
                <w:szCs w:val="20"/>
              </w:rPr>
            </w:pPr>
          </w:p>
        </w:tc>
      </w:tr>
      <w:tr w:rsidR="00A633A2" w:rsidRPr="00A633A2" w14:paraId="6D38D81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7C064B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AE489C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85CA0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3A4D76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E9126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735D1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9C74898" w14:textId="77777777" w:rsidR="00A633A2" w:rsidRPr="00A633A2" w:rsidRDefault="00A633A2" w:rsidP="00A633A2">
            <w:pPr>
              <w:rPr>
                <w:sz w:val="20"/>
                <w:szCs w:val="20"/>
              </w:rPr>
            </w:pPr>
          </w:p>
        </w:tc>
      </w:tr>
      <w:tr w:rsidR="00A633A2" w:rsidRPr="00A633A2" w14:paraId="5BA217E0"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8C7DC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654A0BF"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7A7B985"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885000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15DF44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C71912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457.83</w:t>
            </w:r>
          </w:p>
        </w:tc>
        <w:tc>
          <w:tcPr>
            <w:tcW w:w="36" w:type="dxa"/>
            <w:vAlign w:val="center"/>
            <w:hideMark/>
          </w:tcPr>
          <w:p w14:paraId="7BD95516" w14:textId="77777777" w:rsidR="00A633A2" w:rsidRPr="00A633A2" w:rsidRDefault="00A633A2" w:rsidP="00A633A2">
            <w:pPr>
              <w:rPr>
                <w:sz w:val="20"/>
                <w:szCs w:val="20"/>
              </w:rPr>
            </w:pPr>
          </w:p>
        </w:tc>
      </w:tr>
      <w:tr w:rsidR="00A633A2" w:rsidRPr="00A633A2" w14:paraId="46E782C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47ADDB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899950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F7AAB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65D725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F86C7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65EA8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2E3C41F"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0CDB5C2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A90B18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BF792C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C7F85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98E5BE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69496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32822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3B83523" w14:textId="77777777" w:rsidR="00A633A2" w:rsidRPr="00A633A2" w:rsidRDefault="00A633A2" w:rsidP="00A633A2">
            <w:pPr>
              <w:rPr>
                <w:sz w:val="20"/>
                <w:szCs w:val="20"/>
              </w:rPr>
            </w:pPr>
          </w:p>
        </w:tc>
      </w:tr>
      <w:tr w:rsidR="00A633A2" w:rsidRPr="00A633A2" w14:paraId="446BB13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66C20B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D30A5D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E56DEE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5B22DC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93917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40A8C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A986BC7" w14:textId="77777777" w:rsidR="00A633A2" w:rsidRPr="00A633A2" w:rsidRDefault="00A633A2" w:rsidP="00A633A2">
            <w:pPr>
              <w:rPr>
                <w:sz w:val="20"/>
                <w:szCs w:val="20"/>
              </w:rPr>
            </w:pPr>
          </w:p>
        </w:tc>
      </w:tr>
      <w:tr w:rsidR="00A633A2" w:rsidRPr="00A633A2" w14:paraId="6AB688F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279A76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017E4E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FB5144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0D902D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04F2B4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83B301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2.89%</w:t>
            </w:r>
          </w:p>
        </w:tc>
        <w:tc>
          <w:tcPr>
            <w:tcW w:w="36" w:type="dxa"/>
            <w:vAlign w:val="center"/>
            <w:hideMark/>
          </w:tcPr>
          <w:p w14:paraId="01B07CF6" w14:textId="77777777" w:rsidR="00A633A2" w:rsidRPr="00A633A2" w:rsidRDefault="00A633A2" w:rsidP="00A633A2">
            <w:pPr>
              <w:rPr>
                <w:sz w:val="20"/>
                <w:szCs w:val="20"/>
              </w:rPr>
            </w:pPr>
          </w:p>
        </w:tc>
      </w:tr>
      <w:tr w:rsidR="00A633A2" w:rsidRPr="00A633A2" w14:paraId="78707A2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7B21E6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745A47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C27E7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17A2E8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591EE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0386E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F5AC627"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E6685E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E0B9FB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EFAC5B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80951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0E54EE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0FE34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9011C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6081050" w14:textId="77777777" w:rsidR="00A633A2" w:rsidRPr="00A633A2" w:rsidRDefault="00A633A2" w:rsidP="00A633A2">
            <w:pPr>
              <w:rPr>
                <w:sz w:val="20"/>
                <w:szCs w:val="20"/>
              </w:rPr>
            </w:pPr>
          </w:p>
        </w:tc>
      </w:tr>
      <w:tr w:rsidR="00A633A2" w:rsidRPr="00A633A2" w14:paraId="1F3D0CD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E2CF67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DF9238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D3DCA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FC42BB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CDBE6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0F6F9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6387713" w14:textId="77777777" w:rsidR="00A633A2" w:rsidRPr="00A633A2" w:rsidRDefault="00A633A2" w:rsidP="00A633A2">
            <w:pPr>
              <w:rPr>
                <w:sz w:val="20"/>
                <w:szCs w:val="20"/>
              </w:rPr>
            </w:pPr>
          </w:p>
        </w:tc>
      </w:tr>
      <w:tr w:rsidR="00A633A2" w:rsidRPr="00A633A2" w14:paraId="239B1F04" w14:textId="77777777" w:rsidTr="00A633A2">
        <w:trPr>
          <w:trHeight w:val="40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224E0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1825AE" w14:textId="77777777" w:rsidR="00A633A2" w:rsidRPr="00A633A2" w:rsidRDefault="00A633A2" w:rsidP="00A633A2">
            <w:pPr>
              <w:jc w:val="center"/>
              <w:rPr>
                <w:rFonts w:ascii="Arial Armenian" w:hAnsi="Arial Armenian" w:cs="Arial"/>
                <w:b/>
                <w:bCs/>
                <w:color w:val="000000"/>
                <w:sz w:val="16"/>
                <w:szCs w:val="16"/>
                <w:u w:val="single"/>
              </w:rPr>
            </w:pPr>
            <w:r w:rsidRPr="00A633A2">
              <w:rPr>
                <w:rFonts w:ascii="Arial Armenian" w:hAnsi="Arial Armenian" w:cs="Arial"/>
                <w:b/>
                <w:bCs/>
                <w:color w:val="000000"/>
                <w:sz w:val="16"/>
                <w:szCs w:val="16"/>
                <w:u w:val="single"/>
              </w:rPr>
              <w:t>´³½³Éï» »½ñ³ù³ñ»ñÇ ï»Õ³¹ñáõÙ 200x100 ÙÙ ã³÷»ñáí-</w:t>
            </w:r>
            <w:r w:rsidRPr="00A633A2">
              <w:rPr>
                <w:rFonts w:ascii="Sylfaen" w:hAnsi="Sylfaen" w:cs="Sylfaen"/>
                <w:b/>
                <w:bCs/>
                <w:color w:val="000000"/>
                <w:sz w:val="16"/>
                <w:szCs w:val="16"/>
                <w:u w:val="single"/>
              </w:rPr>
              <w:t>բետոնե</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հիմքով</w:t>
            </w:r>
            <w:r w:rsidRPr="00A633A2">
              <w:rPr>
                <w:rFonts w:ascii="Arial Armenian" w:hAnsi="Arial Armenian" w:cs="Arial"/>
                <w:b/>
                <w:bCs/>
                <w:color w:val="000000"/>
                <w:sz w:val="16"/>
                <w:szCs w:val="16"/>
                <w:u w:val="single"/>
              </w:rPr>
              <w:t>/</w:t>
            </w:r>
            <w:r w:rsidRPr="00A633A2">
              <w:rPr>
                <w:rFonts w:ascii="Sylfaen" w:hAnsi="Sylfaen" w:cs="Sylfaen"/>
                <w:b/>
                <w:bCs/>
                <w:color w:val="000000"/>
                <w:sz w:val="16"/>
                <w:szCs w:val="16"/>
                <w:u w:val="single"/>
              </w:rPr>
              <w:t>առանց</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ծակոտկեն</w:t>
            </w:r>
            <w:r w:rsidRPr="00A633A2">
              <w:rPr>
                <w:rFonts w:ascii="Arial Armenian" w:hAnsi="Arial Armenian" w:cs="Arial"/>
                <w:b/>
                <w:bCs/>
                <w:color w:val="000000"/>
                <w:sz w:val="16"/>
                <w:szCs w:val="16"/>
                <w:u w:val="single"/>
              </w:rPr>
              <w:t>/</w:t>
            </w:r>
            <w:r w:rsidRPr="00A633A2">
              <w:rPr>
                <w:rFonts w:ascii="Arial Armenian" w:hAnsi="Arial Armenian" w:cs="Arial"/>
                <w:b/>
                <w:bCs/>
                <w:color w:val="000000"/>
                <w:sz w:val="16"/>
                <w:szCs w:val="16"/>
                <w:u w:val="single"/>
              </w:rPr>
              <w:br/>
            </w:r>
            <w:r w:rsidRPr="00A633A2">
              <w:rPr>
                <w:rFonts w:ascii="Calibri" w:hAnsi="Calibri" w:cs="Calibri"/>
                <w:b/>
                <w:bCs/>
                <w:color w:val="000000"/>
                <w:sz w:val="16"/>
                <w:szCs w:val="16"/>
                <w:u w:val="single"/>
              </w:rPr>
              <w:t>Монтаж</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базальтовых</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бордюрных</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камней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размером</w:t>
            </w:r>
            <w:r w:rsidRPr="00A633A2">
              <w:rPr>
                <w:rFonts w:ascii="Arial Armenian" w:hAnsi="Arial Armenian" w:cs="Arial"/>
                <w:b/>
                <w:bCs/>
                <w:color w:val="000000"/>
                <w:sz w:val="16"/>
                <w:szCs w:val="16"/>
                <w:u w:val="single"/>
              </w:rPr>
              <w:t xml:space="preserve"> 200</w:t>
            </w:r>
            <w:r w:rsidRPr="00A633A2">
              <w:rPr>
                <w:rFonts w:ascii="Calibri" w:hAnsi="Calibri" w:cs="Calibri"/>
                <w:b/>
                <w:bCs/>
                <w:color w:val="000000"/>
                <w:sz w:val="16"/>
                <w:szCs w:val="16"/>
                <w:u w:val="single"/>
              </w:rPr>
              <w:t>х</w:t>
            </w:r>
            <w:r w:rsidRPr="00A633A2">
              <w:rPr>
                <w:rFonts w:ascii="Arial Armenian" w:hAnsi="Arial Armenian" w:cs="Arial"/>
                <w:b/>
                <w:bCs/>
                <w:color w:val="000000"/>
                <w:sz w:val="16"/>
                <w:szCs w:val="16"/>
                <w:u w:val="single"/>
              </w:rPr>
              <w:t xml:space="preserve">100 </w:t>
            </w:r>
            <w:r w:rsidRPr="00A633A2">
              <w:rPr>
                <w:rFonts w:ascii="Calibri" w:hAnsi="Calibri" w:cs="Calibri"/>
                <w:b/>
                <w:bCs/>
                <w:color w:val="000000"/>
                <w:sz w:val="16"/>
                <w:szCs w:val="16"/>
                <w:u w:val="single"/>
              </w:rPr>
              <w:t>мм</w:t>
            </w:r>
            <w:r w:rsidRPr="00A633A2">
              <w:rPr>
                <w:rFonts w:ascii="Arial Armenian" w:hAnsi="Arial Armenian" w:cs="Arial"/>
                <w:b/>
                <w:bCs/>
                <w:color w:val="000000"/>
                <w:sz w:val="16"/>
                <w:szCs w:val="16"/>
                <w:u w:val="single"/>
              </w:rPr>
              <w:t xml:space="preserve"> - </w:t>
            </w:r>
            <w:r w:rsidRPr="00A633A2">
              <w:rPr>
                <w:rFonts w:ascii="Calibri" w:hAnsi="Calibri" w:cs="Calibri"/>
                <w:b/>
                <w:bCs/>
                <w:color w:val="000000"/>
                <w:sz w:val="16"/>
                <w:szCs w:val="16"/>
                <w:u w:val="single"/>
              </w:rPr>
              <w:t>с</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бетонным</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основанием</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без</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пор</w:t>
            </w:r>
            <w:r w:rsidRPr="00A633A2">
              <w:rPr>
                <w:rFonts w:ascii="Arial Armenian" w:hAnsi="Arial Armenian" w:cs="Arial"/>
                <w:b/>
                <w:bCs/>
                <w:color w:val="000000"/>
                <w:sz w:val="16"/>
                <w:szCs w:val="16"/>
                <w:u w:val="single"/>
              </w:rPr>
              <w:t>/</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6A547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36FAF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460C1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4A1FE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32B6A315" w14:textId="77777777" w:rsidR="00A633A2" w:rsidRPr="00A633A2" w:rsidRDefault="00A633A2" w:rsidP="00A633A2">
            <w:pPr>
              <w:rPr>
                <w:sz w:val="20"/>
                <w:szCs w:val="20"/>
              </w:rPr>
            </w:pPr>
          </w:p>
        </w:tc>
      </w:tr>
      <w:tr w:rsidR="00A633A2" w:rsidRPr="00A633A2" w14:paraId="76C04F2B" w14:textId="77777777" w:rsidTr="00A633A2">
        <w:trPr>
          <w:trHeight w:val="405"/>
        </w:trPr>
        <w:tc>
          <w:tcPr>
            <w:tcW w:w="399" w:type="dxa"/>
            <w:vMerge/>
            <w:tcBorders>
              <w:top w:val="nil"/>
              <w:left w:val="single" w:sz="4" w:space="0" w:color="auto"/>
              <w:bottom w:val="single" w:sz="4" w:space="0" w:color="auto"/>
              <w:right w:val="single" w:sz="4" w:space="0" w:color="auto"/>
            </w:tcBorders>
            <w:vAlign w:val="center"/>
            <w:hideMark/>
          </w:tcPr>
          <w:p w14:paraId="1101B3B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9597152"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475CFC7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54EBC2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95B46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35E99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950405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318D5E6" w14:textId="77777777" w:rsidTr="00A633A2">
        <w:trPr>
          <w:trHeight w:val="405"/>
        </w:trPr>
        <w:tc>
          <w:tcPr>
            <w:tcW w:w="399" w:type="dxa"/>
            <w:vMerge/>
            <w:tcBorders>
              <w:top w:val="nil"/>
              <w:left w:val="single" w:sz="4" w:space="0" w:color="auto"/>
              <w:bottom w:val="single" w:sz="4" w:space="0" w:color="auto"/>
              <w:right w:val="single" w:sz="4" w:space="0" w:color="auto"/>
            </w:tcBorders>
            <w:vAlign w:val="center"/>
            <w:hideMark/>
          </w:tcPr>
          <w:p w14:paraId="4AAA2C7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D78B734"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1B194E4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4DC2A4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4F63C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B4802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A5E396" w14:textId="77777777" w:rsidR="00A633A2" w:rsidRPr="00A633A2" w:rsidRDefault="00A633A2" w:rsidP="00A633A2">
            <w:pPr>
              <w:rPr>
                <w:sz w:val="20"/>
                <w:szCs w:val="20"/>
              </w:rPr>
            </w:pPr>
          </w:p>
        </w:tc>
      </w:tr>
      <w:tr w:rsidR="00A633A2" w:rsidRPr="00A633A2" w14:paraId="42E9EE60" w14:textId="77777777" w:rsidTr="00A633A2">
        <w:trPr>
          <w:trHeight w:val="405"/>
        </w:trPr>
        <w:tc>
          <w:tcPr>
            <w:tcW w:w="399" w:type="dxa"/>
            <w:vMerge/>
            <w:tcBorders>
              <w:top w:val="nil"/>
              <w:left w:val="single" w:sz="4" w:space="0" w:color="auto"/>
              <w:bottom w:val="single" w:sz="4" w:space="0" w:color="auto"/>
              <w:right w:val="single" w:sz="4" w:space="0" w:color="auto"/>
            </w:tcBorders>
            <w:vAlign w:val="center"/>
            <w:hideMark/>
          </w:tcPr>
          <w:p w14:paraId="3AD29B5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9D4632"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789AC8D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518211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BB788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0AC95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DA548A" w14:textId="77777777" w:rsidR="00A633A2" w:rsidRPr="00A633A2" w:rsidRDefault="00A633A2" w:rsidP="00A633A2">
            <w:pPr>
              <w:rPr>
                <w:sz w:val="20"/>
                <w:szCs w:val="20"/>
              </w:rPr>
            </w:pPr>
          </w:p>
        </w:tc>
      </w:tr>
      <w:tr w:rsidR="00A633A2" w:rsidRPr="00A633A2" w14:paraId="3690D1E1"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6AB43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90659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Ê×Ç Ý³Ë³å³ïñ³ëï³Ï³Ý ß»ñïÇ Çñ³Ï³Ý³óáõÙ 5ëÙ Ñ³ëïáõÃÛ³Ùµ</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гравия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5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953F5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ACF53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48AA7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10.86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C1068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11.40</w:t>
            </w:r>
          </w:p>
        </w:tc>
        <w:tc>
          <w:tcPr>
            <w:tcW w:w="36" w:type="dxa"/>
            <w:vAlign w:val="center"/>
            <w:hideMark/>
          </w:tcPr>
          <w:p w14:paraId="1D252F35" w14:textId="77777777" w:rsidR="00A633A2" w:rsidRPr="00A633A2" w:rsidRDefault="00A633A2" w:rsidP="00A633A2">
            <w:pPr>
              <w:rPr>
                <w:sz w:val="20"/>
                <w:szCs w:val="20"/>
              </w:rPr>
            </w:pPr>
          </w:p>
        </w:tc>
      </w:tr>
      <w:tr w:rsidR="00A633A2" w:rsidRPr="00A633A2" w14:paraId="2688E64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CD0857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69D398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B5412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C91E6E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536B4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F467FD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EA261A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7EC724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CF7553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78CD88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15B79B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D58ACE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ED204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FD581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29E2BE" w14:textId="77777777" w:rsidR="00A633A2" w:rsidRPr="00A633A2" w:rsidRDefault="00A633A2" w:rsidP="00A633A2">
            <w:pPr>
              <w:rPr>
                <w:sz w:val="20"/>
                <w:szCs w:val="20"/>
              </w:rPr>
            </w:pPr>
          </w:p>
        </w:tc>
      </w:tr>
      <w:tr w:rsidR="00A633A2" w:rsidRPr="00A633A2" w14:paraId="0B8B54D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4E822A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885F78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75928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782ACB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27DAD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30444F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D5F0FF" w14:textId="77777777" w:rsidR="00A633A2" w:rsidRPr="00A633A2" w:rsidRDefault="00A633A2" w:rsidP="00A633A2">
            <w:pPr>
              <w:rPr>
                <w:sz w:val="20"/>
                <w:szCs w:val="20"/>
              </w:rPr>
            </w:pPr>
          </w:p>
        </w:tc>
      </w:tr>
      <w:tr w:rsidR="00A633A2" w:rsidRPr="00A633A2" w14:paraId="4C8E29B3"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434DD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0D393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´³½³Éï» »½ñ³ù³ñ»ñÇ ï»Õ³¹ñáõÙ 200x100ÙÙ ã³÷»ñÇ</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бордюров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размером</w:t>
            </w:r>
            <w:r w:rsidRPr="00A633A2">
              <w:rPr>
                <w:rFonts w:ascii="Arial Armenian" w:hAnsi="Arial Armenian" w:cs="Arial"/>
                <w:color w:val="000000"/>
                <w:sz w:val="16"/>
                <w:szCs w:val="16"/>
              </w:rPr>
              <w:t xml:space="preserve"> 200</w:t>
            </w:r>
            <w:r w:rsidRPr="00A633A2">
              <w:rPr>
                <w:rFonts w:ascii="Calibri" w:hAnsi="Calibri" w:cs="Calibri"/>
                <w:color w:val="000000"/>
                <w:sz w:val="16"/>
                <w:szCs w:val="16"/>
              </w:rPr>
              <w:t>х</w:t>
            </w:r>
            <w:r w:rsidRPr="00A633A2">
              <w:rPr>
                <w:rFonts w:ascii="Arial Armenian" w:hAnsi="Arial Armenian" w:cs="Arial"/>
                <w:color w:val="000000"/>
                <w:sz w:val="16"/>
                <w:szCs w:val="16"/>
              </w:rPr>
              <w:t>100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59019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9E0AE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159AE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9.11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E59A3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956.29</w:t>
            </w:r>
          </w:p>
        </w:tc>
        <w:tc>
          <w:tcPr>
            <w:tcW w:w="36" w:type="dxa"/>
            <w:vAlign w:val="center"/>
            <w:hideMark/>
          </w:tcPr>
          <w:p w14:paraId="43591BD9" w14:textId="77777777" w:rsidR="00A633A2" w:rsidRPr="00A633A2" w:rsidRDefault="00A633A2" w:rsidP="00A633A2">
            <w:pPr>
              <w:rPr>
                <w:sz w:val="20"/>
                <w:szCs w:val="20"/>
              </w:rPr>
            </w:pPr>
          </w:p>
        </w:tc>
      </w:tr>
      <w:tr w:rsidR="00A633A2" w:rsidRPr="00A633A2" w14:paraId="3A27AAC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4E2980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3EE78B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99E53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0FB359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42B35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E7359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00075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D21286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ECFFB1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BDFCCC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BF2BE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8043FA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0B5B8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CC37D7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B24C2C" w14:textId="77777777" w:rsidR="00A633A2" w:rsidRPr="00A633A2" w:rsidRDefault="00A633A2" w:rsidP="00A633A2">
            <w:pPr>
              <w:rPr>
                <w:sz w:val="20"/>
                <w:szCs w:val="20"/>
              </w:rPr>
            </w:pPr>
          </w:p>
        </w:tc>
      </w:tr>
      <w:tr w:rsidR="00A633A2" w:rsidRPr="00A633A2" w14:paraId="12C0E88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C189B6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70F05C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5E709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0118ED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A1CD5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64F200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48D7B53" w14:textId="77777777" w:rsidR="00A633A2" w:rsidRPr="00A633A2" w:rsidRDefault="00A633A2" w:rsidP="00A633A2">
            <w:pPr>
              <w:rPr>
                <w:sz w:val="20"/>
                <w:szCs w:val="20"/>
              </w:rPr>
            </w:pPr>
          </w:p>
        </w:tc>
      </w:tr>
      <w:tr w:rsidR="00A633A2" w:rsidRPr="00A633A2" w14:paraId="6DF91083"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DA4966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E2A925B"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23D9BF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094B2E3"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39F80BC"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91A9712"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967.69</w:t>
            </w:r>
          </w:p>
        </w:tc>
        <w:tc>
          <w:tcPr>
            <w:tcW w:w="36" w:type="dxa"/>
            <w:vAlign w:val="center"/>
            <w:hideMark/>
          </w:tcPr>
          <w:p w14:paraId="1C22613D" w14:textId="77777777" w:rsidR="00A633A2" w:rsidRPr="00A633A2" w:rsidRDefault="00A633A2" w:rsidP="00A633A2">
            <w:pPr>
              <w:rPr>
                <w:sz w:val="20"/>
                <w:szCs w:val="20"/>
              </w:rPr>
            </w:pPr>
          </w:p>
        </w:tc>
      </w:tr>
      <w:tr w:rsidR="00A633A2" w:rsidRPr="00A633A2" w14:paraId="772936D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6FB6A0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61E57F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209F8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F93E18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3F73F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51DED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7DDE864"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FA85F6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328DEC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1F611B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135D0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9E4861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F93B8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6DB11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D2E98C9" w14:textId="77777777" w:rsidR="00A633A2" w:rsidRPr="00A633A2" w:rsidRDefault="00A633A2" w:rsidP="00A633A2">
            <w:pPr>
              <w:rPr>
                <w:sz w:val="20"/>
                <w:szCs w:val="20"/>
              </w:rPr>
            </w:pPr>
          </w:p>
        </w:tc>
      </w:tr>
      <w:tr w:rsidR="00A633A2" w:rsidRPr="00A633A2" w14:paraId="23FC69A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960494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DE833C8"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177DC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040704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20A78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C83F1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B29F72D" w14:textId="77777777" w:rsidR="00A633A2" w:rsidRPr="00A633A2" w:rsidRDefault="00A633A2" w:rsidP="00A633A2">
            <w:pPr>
              <w:rPr>
                <w:sz w:val="20"/>
                <w:szCs w:val="20"/>
              </w:rPr>
            </w:pPr>
          </w:p>
        </w:tc>
      </w:tr>
      <w:tr w:rsidR="00A633A2" w:rsidRPr="00A633A2" w14:paraId="3E78E0F6"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56E835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BB064C3"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type="page"/>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916585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948EB9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D82A06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74F5645"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6.10%</w:t>
            </w:r>
          </w:p>
        </w:tc>
        <w:tc>
          <w:tcPr>
            <w:tcW w:w="36" w:type="dxa"/>
            <w:vAlign w:val="center"/>
            <w:hideMark/>
          </w:tcPr>
          <w:p w14:paraId="69AD7546" w14:textId="77777777" w:rsidR="00A633A2" w:rsidRPr="00A633A2" w:rsidRDefault="00A633A2" w:rsidP="00A633A2">
            <w:pPr>
              <w:rPr>
                <w:sz w:val="20"/>
                <w:szCs w:val="20"/>
              </w:rPr>
            </w:pPr>
          </w:p>
        </w:tc>
      </w:tr>
      <w:tr w:rsidR="00A633A2" w:rsidRPr="00A633A2" w14:paraId="46E6709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E5B11B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6C4475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F2B47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40238D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4B2A1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9B28C6"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577FB09"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C1C2E6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17964E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92015C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EF7D4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4A609D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D4A9B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80A4A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73A8C10" w14:textId="77777777" w:rsidR="00A633A2" w:rsidRPr="00A633A2" w:rsidRDefault="00A633A2" w:rsidP="00A633A2">
            <w:pPr>
              <w:rPr>
                <w:sz w:val="20"/>
                <w:szCs w:val="20"/>
              </w:rPr>
            </w:pPr>
          </w:p>
        </w:tc>
      </w:tr>
      <w:tr w:rsidR="00A633A2" w:rsidRPr="00A633A2" w14:paraId="4F6867F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02C470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DACF6A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7F90A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BDC453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58D2F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A2CC6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E88C132" w14:textId="77777777" w:rsidR="00A633A2" w:rsidRPr="00A633A2" w:rsidRDefault="00A633A2" w:rsidP="00A633A2">
            <w:pPr>
              <w:rPr>
                <w:sz w:val="20"/>
                <w:szCs w:val="20"/>
              </w:rPr>
            </w:pPr>
          </w:p>
        </w:tc>
      </w:tr>
      <w:tr w:rsidR="00A633A2" w:rsidRPr="00A633A2" w14:paraId="07104424"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694F8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1D2EAF" w14:textId="77777777" w:rsidR="00A633A2" w:rsidRPr="00A633A2" w:rsidRDefault="00A633A2" w:rsidP="00A633A2">
            <w:pPr>
              <w:jc w:val="center"/>
              <w:rPr>
                <w:rFonts w:ascii="Arial Armenian" w:hAnsi="Arial Armenian" w:cs="Arial"/>
                <w:b/>
                <w:bCs/>
                <w:color w:val="000000"/>
                <w:sz w:val="16"/>
                <w:szCs w:val="16"/>
              </w:rPr>
            </w:pPr>
            <w:r w:rsidRPr="00A633A2">
              <w:rPr>
                <w:rFonts w:ascii="Sylfaen" w:hAnsi="Sylfaen" w:cs="Sylfaen"/>
                <w:b/>
                <w:bCs/>
                <w:color w:val="000000"/>
                <w:sz w:val="16"/>
                <w:szCs w:val="16"/>
              </w:rPr>
              <w:t>Ասֆալտբետոնյա</w:t>
            </w:r>
            <w:r w:rsidRPr="00A633A2">
              <w:rPr>
                <w:rFonts w:ascii="Arial Armenian" w:hAnsi="Arial Armenian" w:cs="Arial"/>
                <w:b/>
                <w:bCs/>
                <w:color w:val="000000"/>
                <w:sz w:val="16"/>
                <w:szCs w:val="16"/>
              </w:rPr>
              <w:t xml:space="preserve"> </w:t>
            </w:r>
            <w:r w:rsidRPr="00A633A2">
              <w:rPr>
                <w:rFonts w:ascii="Sylfaen" w:hAnsi="Sylfaen" w:cs="Sylfaen"/>
                <w:b/>
                <w:bCs/>
                <w:color w:val="000000"/>
                <w:sz w:val="16"/>
                <w:szCs w:val="16"/>
              </w:rPr>
              <w:t>աշխատանքներ</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Асфальтобетонные</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94C96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FFB92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6FF31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CDFAA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4516643D" w14:textId="77777777" w:rsidR="00A633A2" w:rsidRPr="00A633A2" w:rsidRDefault="00A633A2" w:rsidP="00A633A2">
            <w:pPr>
              <w:rPr>
                <w:sz w:val="20"/>
                <w:szCs w:val="20"/>
              </w:rPr>
            </w:pPr>
          </w:p>
        </w:tc>
      </w:tr>
      <w:tr w:rsidR="00A633A2" w:rsidRPr="00A633A2" w14:paraId="038FD74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612D39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B4C691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68E01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B699D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CC654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55778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AD68A9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B3D563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043053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62B752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C3959A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F30BC9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BF1EA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06EE6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F52FF4" w14:textId="77777777" w:rsidR="00A633A2" w:rsidRPr="00A633A2" w:rsidRDefault="00A633A2" w:rsidP="00A633A2">
            <w:pPr>
              <w:rPr>
                <w:sz w:val="20"/>
                <w:szCs w:val="20"/>
              </w:rPr>
            </w:pPr>
          </w:p>
        </w:tc>
      </w:tr>
      <w:tr w:rsidR="00A633A2" w:rsidRPr="00A633A2" w14:paraId="4833242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B216D2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C6422B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959CC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EAB67C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B880E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135E85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1E79CA" w14:textId="77777777" w:rsidR="00A633A2" w:rsidRPr="00A633A2" w:rsidRDefault="00A633A2" w:rsidP="00A633A2">
            <w:pPr>
              <w:rPr>
                <w:sz w:val="20"/>
                <w:szCs w:val="20"/>
              </w:rPr>
            </w:pPr>
          </w:p>
        </w:tc>
      </w:tr>
      <w:tr w:rsidR="00A633A2" w:rsidRPr="00A633A2" w14:paraId="34234D06"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FFE4D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FA9D57" w14:textId="77777777" w:rsidR="00A633A2" w:rsidRPr="00A633A2" w:rsidRDefault="00A633A2" w:rsidP="00A633A2">
            <w:pPr>
              <w:jc w:val="center"/>
              <w:rPr>
                <w:rFonts w:ascii="Arial" w:hAnsi="Arial" w:cs="Arial"/>
                <w:color w:val="000000"/>
                <w:sz w:val="16"/>
                <w:szCs w:val="16"/>
                <w:lang w:val="ru-RU"/>
              </w:rPr>
            </w:pPr>
            <w:r w:rsidRPr="00A633A2">
              <w:rPr>
                <w:rFonts w:ascii="Arial" w:hAnsi="Arial" w:cs="Arial"/>
                <w:color w:val="000000"/>
                <w:sz w:val="16"/>
                <w:szCs w:val="16"/>
              </w:rPr>
              <w:t>Խճային</w:t>
            </w:r>
            <w:r w:rsidRPr="00A633A2">
              <w:rPr>
                <w:rFonts w:ascii="Arial" w:hAnsi="Arial" w:cs="Arial"/>
                <w:color w:val="000000"/>
                <w:sz w:val="16"/>
                <w:szCs w:val="16"/>
                <w:lang w:val="ru-RU"/>
              </w:rPr>
              <w:t xml:space="preserve"> </w:t>
            </w:r>
            <w:r w:rsidRPr="00A633A2">
              <w:rPr>
                <w:rFonts w:ascii="Arial" w:hAnsi="Arial" w:cs="Arial"/>
                <w:color w:val="000000"/>
                <w:sz w:val="16"/>
                <w:szCs w:val="16"/>
              </w:rPr>
              <w:t>հիմք</w:t>
            </w:r>
            <w:r w:rsidRPr="00A633A2">
              <w:rPr>
                <w:rFonts w:ascii="Arial" w:hAnsi="Arial" w:cs="Arial"/>
                <w:color w:val="000000"/>
                <w:sz w:val="16"/>
                <w:szCs w:val="16"/>
                <w:lang w:val="ru-RU"/>
              </w:rPr>
              <w:t xml:space="preserve">   </w:t>
            </w:r>
            <w:r w:rsidRPr="00A633A2">
              <w:rPr>
                <w:rFonts w:ascii="Arial" w:hAnsi="Arial" w:cs="Arial"/>
                <w:color w:val="000000"/>
                <w:sz w:val="16"/>
                <w:szCs w:val="16"/>
              </w:rPr>
              <w:t>H</w:t>
            </w:r>
            <w:r w:rsidRPr="00A633A2">
              <w:rPr>
                <w:rFonts w:ascii="Arial" w:hAnsi="Arial" w:cs="Arial"/>
                <w:color w:val="000000"/>
                <w:sz w:val="16"/>
                <w:szCs w:val="16"/>
                <w:lang w:val="ru-RU"/>
              </w:rPr>
              <w:t>=12</w:t>
            </w:r>
            <w:r w:rsidRPr="00A633A2">
              <w:rPr>
                <w:rFonts w:ascii="Arial" w:hAnsi="Arial" w:cs="Arial"/>
                <w:color w:val="000000"/>
                <w:sz w:val="16"/>
                <w:szCs w:val="16"/>
              </w:rPr>
              <w:t>սմ</w:t>
            </w:r>
            <w:r w:rsidRPr="00A633A2">
              <w:rPr>
                <w:rFonts w:ascii="Arial" w:hAnsi="Arial" w:cs="Arial"/>
                <w:color w:val="000000"/>
                <w:sz w:val="16"/>
                <w:szCs w:val="16"/>
                <w:lang w:val="ru-RU"/>
              </w:rPr>
              <w:t xml:space="preserve"> </w:t>
            </w:r>
            <w:r w:rsidRPr="00A633A2">
              <w:rPr>
                <w:rFonts w:ascii="Arial" w:hAnsi="Arial" w:cs="Arial"/>
                <w:color w:val="000000"/>
                <w:sz w:val="16"/>
                <w:szCs w:val="16"/>
                <w:lang w:val="ru-RU"/>
              </w:rPr>
              <w:br/>
              <w:t xml:space="preserve">Гравийное основание </w:t>
            </w:r>
            <w:r w:rsidRPr="00A633A2">
              <w:rPr>
                <w:rFonts w:ascii="Arial" w:hAnsi="Arial" w:cs="Arial"/>
                <w:color w:val="000000"/>
                <w:sz w:val="16"/>
                <w:szCs w:val="16"/>
              </w:rPr>
              <w:t>H</w:t>
            </w:r>
            <w:r w:rsidRPr="00A633A2">
              <w:rPr>
                <w:rFonts w:ascii="Arial" w:hAnsi="Arial" w:cs="Arial"/>
                <w:color w:val="000000"/>
                <w:sz w:val="16"/>
                <w:szCs w:val="16"/>
                <w:lang w:val="ru-RU"/>
              </w:rPr>
              <w:t xml:space="preserve">=12см  </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72E40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A3B19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E008A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B7D31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245.64</w:t>
            </w:r>
          </w:p>
        </w:tc>
        <w:tc>
          <w:tcPr>
            <w:tcW w:w="36" w:type="dxa"/>
            <w:vAlign w:val="center"/>
            <w:hideMark/>
          </w:tcPr>
          <w:p w14:paraId="482AFC71" w14:textId="77777777" w:rsidR="00A633A2" w:rsidRPr="00A633A2" w:rsidRDefault="00A633A2" w:rsidP="00A633A2">
            <w:pPr>
              <w:rPr>
                <w:sz w:val="20"/>
                <w:szCs w:val="20"/>
              </w:rPr>
            </w:pPr>
          </w:p>
        </w:tc>
      </w:tr>
      <w:tr w:rsidR="00A633A2" w:rsidRPr="00A633A2" w14:paraId="290D470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94EAE1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A79195E" w14:textId="77777777" w:rsidR="00A633A2" w:rsidRPr="00A633A2" w:rsidRDefault="00A633A2" w:rsidP="00A633A2">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CF1EC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EDC031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6F8AE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730C24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9A932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23899B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D6B4A1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80606B6" w14:textId="77777777" w:rsidR="00A633A2" w:rsidRPr="00A633A2" w:rsidRDefault="00A633A2" w:rsidP="00A633A2">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3C29F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123BFC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8017B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41AC80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79B59A" w14:textId="77777777" w:rsidR="00A633A2" w:rsidRPr="00A633A2" w:rsidRDefault="00A633A2" w:rsidP="00A633A2">
            <w:pPr>
              <w:rPr>
                <w:sz w:val="20"/>
                <w:szCs w:val="20"/>
              </w:rPr>
            </w:pPr>
          </w:p>
        </w:tc>
      </w:tr>
      <w:tr w:rsidR="00A633A2" w:rsidRPr="00A633A2" w14:paraId="56B547E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06E6B0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70CF26B" w14:textId="77777777" w:rsidR="00A633A2" w:rsidRPr="00A633A2" w:rsidRDefault="00A633A2" w:rsidP="00A633A2">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BCBB8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173F16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00ECD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689ACB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AB401C9" w14:textId="77777777" w:rsidR="00A633A2" w:rsidRPr="00A633A2" w:rsidRDefault="00A633A2" w:rsidP="00A633A2">
            <w:pPr>
              <w:rPr>
                <w:sz w:val="20"/>
                <w:szCs w:val="20"/>
              </w:rPr>
            </w:pPr>
          </w:p>
        </w:tc>
      </w:tr>
      <w:tr w:rsidR="00A633A2" w:rsidRPr="00A633A2" w14:paraId="40874D55"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9502A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9372F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Բիտումի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լցում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խճի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վրա</w:t>
            </w:r>
            <w:r w:rsidRPr="00A633A2">
              <w:rPr>
                <w:rFonts w:ascii="Arial Armenian" w:hAnsi="Arial Armenian" w:cs="Arial"/>
                <w:color w:val="000000"/>
                <w:sz w:val="16"/>
                <w:szCs w:val="16"/>
              </w:rPr>
              <w:t xml:space="preserve">  165 </w:t>
            </w:r>
            <w:r w:rsidRPr="00A633A2">
              <w:rPr>
                <w:rFonts w:ascii="Sylfaen" w:hAnsi="Sylfaen" w:cs="Sylfaen"/>
                <w:color w:val="000000"/>
                <w:sz w:val="16"/>
                <w:szCs w:val="16"/>
              </w:rPr>
              <w:t>մ</w:t>
            </w:r>
            <w:r w:rsidRPr="00A633A2">
              <w:rPr>
                <w:rFonts w:ascii="Arial Armenian" w:hAnsi="Arial Armenian" w:cs="Arial"/>
                <w:color w:val="000000"/>
                <w:sz w:val="16"/>
                <w:szCs w:val="16"/>
              </w:rPr>
              <w:t>2 (4.12</w:t>
            </w:r>
            <w:r w:rsidRPr="00A633A2">
              <w:rPr>
                <w:rFonts w:ascii="Sylfaen" w:hAnsi="Sylfaen" w:cs="Sylfaen"/>
                <w:color w:val="000000"/>
                <w:sz w:val="16"/>
                <w:szCs w:val="16"/>
              </w:rPr>
              <w:t>տ</w:t>
            </w:r>
            <w:r w:rsidRPr="00A633A2">
              <w:rPr>
                <w:rFonts w:ascii="Arial Armenian" w:hAnsi="Arial Armenian" w:cs="Arial"/>
                <w:color w:val="000000"/>
                <w:sz w:val="16"/>
                <w:szCs w:val="16"/>
              </w:rPr>
              <w:t>/1000</w:t>
            </w:r>
            <w:r w:rsidRPr="00A633A2">
              <w:rPr>
                <w:rFonts w:ascii="Sylfaen" w:hAnsi="Sylfaen" w:cs="Sylfaen"/>
                <w:color w:val="000000"/>
                <w:sz w:val="16"/>
                <w:szCs w:val="16"/>
              </w:rPr>
              <w:t>մ</w:t>
            </w:r>
            <w:r w:rsidRPr="00A633A2">
              <w:rPr>
                <w:rFonts w:ascii="Arial Armenian" w:hAnsi="Arial Armenian" w:cs="Arial"/>
                <w:color w:val="000000"/>
                <w:sz w:val="16"/>
                <w:szCs w:val="16"/>
              </w:rPr>
              <w:t>2)</w:t>
            </w:r>
            <w:r w:rsidRPr="00A633A2">
              <w:rPr>
                <w:rFonts w:ascii="Arial Armenian" w:hAnsi="Arial Armenian" w:cs="Arial"/>
                <w:color w:val="000000"/>
                <w:sz w:val="16"/>
                <w:szCs w:val="16"/>
              </w:rPr>
              <w:br/>
            </w:r>
            <w:r w:rsidRPr="00A633A2">
              <w:rPr>
                <w:rFonts w:ascii="Calibri" w:hAnsi="Calibri" w:cs="Calibri"/>
                <w:color w:val="000000"/>
                <w:sz w:val="16"/>
                <w:szCs w:val="16"/>
              </w:rPr>
              <w:t>Битумная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заливка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щебень</w:t>
            </w:r>
            <w:r w:rsidRPr="00A633A2">
              <w:rPr>
                <w:rFonts w:ascii="Arial Armenian" w:hAnsi="Arial Armenian" w:cs="Arial"/>
                <w:color w:val="000000"/>
                <w:sz w:val="16"/>
                <w:szCs w:val="16"/>
              </w:rPr>
              <w:t xml:space="preserve"> 165 </w:t>
            </w:r>
            <w:r w:rsidRPr="00A633A2">
              <w:rPr>
                <w:rFonts w:ascii="Calibri" w:hAnsi="Calibri" w:cs="Calibri"/>
                <w:color w:val="000000"/>
                <w:sz w:val="16"/>
                <w:szCs w:val="16"/>
              </w:rPr>
              <w:t>м</w:t>
            </w:r>
            <w:r w:rsidRPr="00A633A2">
              <w:rPr>
                <w:rFonts w:ascii="Arial Armenian" w:hAnsi="Arial Armenian" w:cs="Arial"/>
                <w:color w:val="000000"/>
                <w:sz w:val="16"/>
                <w:szCs w:val="16"/>
              </w:rPr>
              <w:t>2 (4,12</w:t>
            </w:r>
            <w:r w:rsidRPr="00A633A2">
              <w:rPr>
                <w:rFonts w:ascii="Calibri" w:hAnsi="Calibri" w:cs="Calibri"/>
                <w:color w:val="000000"/>
                <w:sz w:val="16"/>
                <w:szCs w:val="16"/>
              </w:rPr>
              <w:t>т</w:t>
            </w:r>
            <w:r w:rsidRPr="00A633A2">
              <w:rPr>
                <w:rFonts w:ascii="Arial Armenian" w:hAnsi="Arial Armenian" w:cs="Arial"/>
                <w:color w:val="000000"/>
                <w:sz w:val="16"/>
                <w:szCs w:val="16"/>
              </w:rPr>
              <w:t>/1000</w:t>
            </w:r>
            <w:r w:rsidRPr="00A633A2">
              <w:rPr>
                <w:rFonts w:ascii="Calibri" w:hAnsi="Calibri" w:cs="Calibri"/>
                <w:color w:val="000000"/>
                <w:sz w:val="16"/>
                <w:szCs w:val="16"/>
              </w:rPr>
              <w:t>м</w:t>
            </w:r>
            <w:r w:rsidRPr="00A633A2">
              <w:rPr>
                <w:rFonts w:ascii="Arial Armenian" w:hAnsi="Arial Armenian" w:cs="Arial"/>
                <w:color w:val="000000"/>
                <w:sz w:val="16"/>
                <w:szCs w:val="16"/>
              </w:rPr>
              <w:t>2)</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AD832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8E70A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0.67980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85651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258.92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838DF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176.01</w:t>
            </w:r>
          </w:p>
        </w:tc>
        <w:tc>
          <w:tcPr>
            <w:tcW w:w="36" w:type="dxa"/>
            <w:vAlign w:val="center"/>
            <w:hideMark/>
          </w:tcPr>
          <w:p w14:paraId="0CEB78D5" w14:textId="77777777" w:rsidR="00A633A2" w:rsidRPr="00A633A2" w:rsidRDefault="00A633A2" w:rsidP="00A633A2">
            <w:pPr>
              <w:rPr>
                <w:sz w:val="20"/>
                <w:szCs w:val="20"/>
              </w:rPr>
            </w:pPr>
          </w:p>
        </w:tc>
      </w:tr>
      <w:tr w:rsidR="00A633A2" w:rsidRPr="00A633A2" w14:paraId="3D5D578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1AE9A6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267650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9B62B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B26973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82F9A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B181F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D3E74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0A0F5C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0F2C43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5EF98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969D3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718ED5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54FCB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16FCC7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9042F8C" w14:textId="77777777" w:rsidR="00A633A2" w:rsidRPr="00A633A2" w:rsidRDefault="00A633A2" w:rsidP="00A633A2">
            <w:pPr>
              <w:rPr>
                <w:sz w:val="20"/>
                <w:szCs w:val="20"/>
              </w:rPr>
            </w:pPr>
          </w:p>
        </w:tc>
      </w:tr>
      <w:tr w:rsidR="00A633A2" w:rsidRPr="00A633A2" w14:paraId="152F45F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A01F76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87C62D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E9803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6E8A63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3D0C2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0735C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2A669A3" w14:textId="77777777" w:rsidR="00A633A2" w:rsidRPr="00A633A2" w:rsidRDefault="00A633A2" w:rsidP="00A633A2">
            <w:pPr>
              <w:rPr>
                <w:sz w:val="20"/>
                <w:szCs w:val="20"/>
              </w:rPr>
            </w:pPr>
          </w:p>
        </w:tc>
      </w:tr>
      <w:tr w:rsidR="00A633A2" w:rsidRPr="00A633A2" w14:paraId="31DBD823" w14:textId="77777777" w:rsidTr="00A633A2">
        <w:trPr>
          <w:trHeight w:val="37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9CE87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8E996A"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Մանրահատիկ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ասֆալտբետոնե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ծածկույթի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իրականացում</w:t>
            </w:r>
            <w:r w:rsidRPr="00A633A2">
              <w:rPr>
                <w:rFonts w:ascii="Arial Armenian" w:hAnsi="Arial Armenian" w:cs="Arial"/>
                <w:color w:val="000000"/>
                <w:sz w:val="16"/>
                <w:szCs w:val="16"/>
              </w:rPr>
              <w:t xml:space="preserve"> 5</w:t>
            </w:r>
            <w:r w:rsidRPr="00A633A2">
              <w:rPr>
                <w:rFonts w:ascii="Sylfaen" w:hAnsi="Sylfaen" w:cs="Sylfaen"/>
                <w:color w:val="000000"/>
                <w:sz w:val="16"/>
                <w:szCs w:val="16"/>
              </w:rPr>
              <w:t>սմ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հաստությամբ</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rPr>
              <w:br/>
            </w:r>
            <w:r w:rsidRPr="00A633A2">
              <w:rPr>
                <w:rFonts w:ascii="Calibri" w:hAnsi="Calibri" w:cs="Calibri"/>
                <w:color w:val="000000"/>
                <w:sz w:val="16"/>
                <w:szCs w:val="16"/>
              </w:rPr>
              <w:t>Устройство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зернистого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асфальтобетона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5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A020D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19C8A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34819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5B870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821.45</w:t>
            </w:r>
          </w:p>
        </w:tc>
        <w:tc>
          <w:tcPr>
            <w:tcW w:w="36" w:type="dxa"/>
            <w:vAlign w:val="center"/>
            <w:hideMark/>
          </w:tcPr>
          <w:p w14:paraId="7957A181" w14:textId="77777777" w:rsidR="00A633A2" w:rsidRPr="00A633A2" w:rsidRDefault="00A633A2" w:rsidP="00A633A2">
            <w:pPr>
              <w:rPr>
                <w:sz w:val="20"/>
                <w:szCs w:val="20"/>
              </w:rPr>
            </w:pPr>
          </w:p>
        </w:tc>
      </w:tr>
      <w:tr w:rsidR="00A633A2" w:rsidRPr="00A633A2" w14:paraId="0EDBAE7C"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59FF7D5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9798A5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BDFE5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1D3CA7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0B162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55E286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415EB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85DB37B"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1CC1854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72260B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E50C3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A13967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803B4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E7004A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A6ED13B" w14:textId="77777777" w:rsidR="00A633A2" w:rsidRPr="00A633A2" w:rsidRDefault="00A633A2" w:rsidP="00A633A2">
            <w:pPr>
              <w:rPr>
                <w:sz w:val="20"/>
                <w:szCs w:val="20"/>
              </w:rPr>
            </w:pPr>
          </w:p>
        </w:tc>
      </w:tr>
      <w:tr w:rsidR="00A633A2" w:rsidRPr="00A633A2" w14:paraId="21E42AF9"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0DBB30A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1464EA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43802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59765A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24891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AB4EA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F64C91" w14:textId="77777777" w:rsidR="00A633A2" w:rsidRPr="00A633A2" w:rsidRDefault="00A633A2" w:rsidP="00A633A2">
            <w:pPr>
              <w:rPr>
                <w:sz w:val="20"/>
                <w:szCs w:val="20"/>
              </w:rPr>
            </w:pPr>
          </w:p>
        </w:tc>
      </w:tr>
      <w:tr w:rsidR="00A633A2" w:rsidRPr="00A633A2" w14:paraId="19D28A9B"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951533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FF17C9B"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E461F2C"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326C52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166783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31E5994"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1243.10</w:t>
            </w:r>
          </w:p>
        </w:tc>
        <w:tc>
          <w:tcPr>
            <w:tcW w:w="36" w:type="dxa"/>
            <w:vAlign w:val="center"/>
            <w:hideMark/>
          </w:tcPr>
          <w:p w14:paraId="2E5F51D1" w14:textId="77777777" w:rsidR="00A633A2" w:rsidRPr="00A633A2" w:rsidRDefault="00A633A2" w:rsidP="00A633A2">
            <w:pPr>
              <w:rPr>
                <w:sz w:val="20"/>
                <w:szCs w:val="20"/>
              </w:rPr>
            </w:pPr>
          </w:p>
        </w:tc>
      </w:tr>
      <w:tr w:rsidR="00A633A2" w:rsidRPr="00A633A2" w14:paraId="3E91674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D1C215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B37056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D8211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67AE20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3ECD0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B4BC01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414D738"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9A987E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B33996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592093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7897B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361105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DBB95D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6F5B14"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B05D42D" w14:textId="77777777" w:rsidR="00A633A2" w:rsidRPr="00A633A2" w:rsidRDefault="00A633A2" w:rsidP="00A633A2">
            <w:pPr>
              <w:rPr>
                <w:sz w:val="20"/>
                <w:szCs w:val="20"/>
              </w:rPr>
            </w:pPr>
          </w:p>
        </w:tc>
      </w:tr>
      <w:tr w:rsidR="00A633A2" w:rsidRPr="00A633A2" w14:paraId="2FD73B6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7CEB22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F95863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49E19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B6024E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73F9C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42DF13"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E74BF30" w14:textId="77777777" w:rsidR="00A633A2" w:rsidRPr="00A633A2" w:rsidRDefault="00A633A2" w:rsidP="00A633A2">
            <w:pPr>
              <w:rPr>
                <w:sz w:val="20"/>
                <w:szCs w:val="20"/>
              </w:rPr>
            </w:pPr>
          </w:p>
        </w:tc>
      </w:tr>
      <w:tr w:rsidR="00A633A2" w:rsidRPr="00A633A2" w14:paraId="2BA90C2A"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F0EA34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F9AB1DD"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CA6217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C5E6BD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D5C8F0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2E874B5"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7.84%</w:t>
            </w:r>
          </w:p>
        </w:tc>
        <w:tc>
          <w:tcPr>
            <w:tcW w:w="36" w:type="dxa"/>
            <w:vAlign w:val="center"/>
            <w:hideMark/>
          </w:tcPr>
          <w:p w14:paraId="3AD22A2E" w14:textId="77777777" w:rsidR="00A633A2" w:rsidRPr="00A633A2" w:rsidRDefault="00A633A2" w:rsidP="00A633A2">
            <w:pPr>
              <w:rPr>
                <w:sz w:val="20"/>
                <w:szCs w:val="20"/>
              </w:rPr>
            </w:pPr>
          </w:p>
        </w:tc>
      </w:tr>
      <w:tr w:rsidR="00A633A2" w:rsidRPr="00A633A2" w14:paraId="000F37C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F447ED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1C331A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53F5C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808E30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F9860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97FDF4"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3F66F0D"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59289FA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2DB1F3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B493FA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41A988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B5AE7E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7FA03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31941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90B7F8A" w14:textId="77777777" w:rsidR="00A633A2" w:rsidRPr="00A633A2" w:rsidRDefault="00A633A2" w:rsidP="00A633A2">
            <w:pPr>
              <w:rPr>
                <w:sz w:val="20"/>
                <w:szCs w:val="20"/>
              </w:rPr>
            </w:pPr>
          </w:p>
        </w:tc>
      </w:tr>
      <w:tr w:rsidR="00A633A2" w:rsidRPr="00A633A2" w14:paraId="09AB974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681D7A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E3B29E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C2CBD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2130A4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7DA2A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D5B33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E4A0B98" w14:textId="77777777" w:rsidR="00A633A2" w:rsidRPr="00A633A2" w:rsidRDefault="00A633A2" w:rsidP="00A633A2">
            <w:pPr>
              <w:rPr>
                <w:sz w:val="20"/>
                <w:szCs w:val="20"/>
              </w:rPr>
            </w:pPr>
          </w:p>
        </w:tc>
      </w:tr>
      <w:tr w:rsidR="00A633A2" w:rsidRPr="00A633A2" w14:paraId="08F6BAAA" w14:textId="77777777" w:rsidTr="00A633A2">
        <w:trPr>
          <w:trHeight w:val="46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D7E04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C2E671" w14:textId="77777777" w:rsidR="00A633A2" w:rsidRPr="00A633A2" w:rsidRDefault="00A633A2" w:rsidP="00A633A2">
            <w:pPr>
              <w:jc w:val="center"/>
              <w:rPr>
                <w:rFonts w:ascii="Arial Armenian" w:hAnsi="Arial Armenian" w:cs="Arial"/>
                <w:b/>
                <w:bCs/>
                <w:color w:val="000000"/>
                <w:sz w:val="16"/>
                <w:szCs w:val="16"/>
                <w:u w:val="single"/>
              </w:rPr>
            </w:pPr>
            <w:r w:rsidRPr="00A633A2">
              <w:rPr>
                <w:rFonts w:ascii="Sylfaen" w:hAnsi="Sylfaen" w:cs="Sylfaen"/>
                <w:b/>
                <w:bCs/>
                <w:color w:val="000000"/>
                <w:sz w:val="16"/>
                <w:szCs w:val="16"/>
                <w:u w:val="single"/>
              </w:rPr>
              <w:t>Խաղահրապարակում</w:t>
            </w:r>
            <w:r w:rsidRPr="00A633A2">
              <w:rPr>
                <w:rFonts w:ascii="Arial Armenian" w:hAnsi="Arial Armenian" w:cs="Arial"/>
                <w:b/>
                <w:bCs/>
                <w:color w:val="000000"/>
                <w:sz w:val="16"/>
                <w:szCs w:val="16"/>
                <w:u w:val="single"/>
              </w:rPr>
              <w:t xml:space="preserve"> é»ïÇÝ» Í³ÍÏáõÛÃÇ Çñ³Ï³Ý³óáõÙ</w:t>
            </w:r>
            <w:r w:rsidRPr="00A633A2">
              <w:rPr>
                <w:rFonts w:ascii="Arial Armenian" w:hAnsi="Arial Armenian" w:cs="Arial"/>
                <w:b/>
                <w:bCs/>
                <w:color w:val="000000"/>
                <w:sz w:val="16"/>
                <w:szCs w:val="16"/>
                <w:u w:val="single"/>
              </w:rPr>
              <w:br/>
              <w:t>/</w:t>
            </w:r>
            <w:r w:rsidRPr="00A633A2">
              <w:rPr>
                <w:rFonts w:ascii="Sylfaen" w:hAnsi="Sylfaen" w:cs="Sylfaen"/>
                <w:b/>
                <w:bCs/>
                <w:color w:val="000000"/>
                <w:sz w:val="16"/>
                <w:szCs w:val="16"/>
                <w:u w:val="single"/>
              </w:rPr>
              <w:t>կառուցել</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ուղիղ</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հարթության</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վրա</w:t>
            </w:r>
            <w:r w:rsidRPr="00A633A2">
              <w:rPr>
                <w:rFonts w:ascii="Arial Armenian" w:hAnsi="Arial Armenian" w:cs="Arial"/>
                <w:b/>
                <w:bCs/>
                <w:color w:val="000000"/>
                <w:sz w:val="16"/>
                <w:szCs w:val="16"/>
                <w:u w:val="single"/>
              </w:rPr>
              <w:t>/</w:t>
            </w:r>
            <w:r w:rsidRPr="00A633A2">
              <w:rPr>
                <w:rFonts w:ascii="Arial Armenian" w:hAnsi="Arial Armenian" w:cs="Arial"/>
                <w:b/>
                <w:bCs/>
                <w:color w:val="000000"/>
                <w:sz w:val="16"/>
                <w:szCs w:val="16"/>
                <w:u w:val="single"/>
              </w:rPr>
              <w:br/>
            </w:r>
            <w:r w:rsidRPr="00A633A2">
              <w:rPr>
                <w:rFonts w:ascii="Calibri" w:hAnsi="Calibri" w:cs="Calibri"/>
                <w:b/>
                <w:bCs/>
                <w:color w:val="000000"/>
                <w:sz w:val="16"/>
                <w:szCs w:val="16"/>
                <w:u w:val="single"/>
              </w:rPr>
              <w:t>Устройство</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резинового</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покрытия</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на</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детской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площадке</w:t>
            </w:r>
            <w:r w:rsidRPr="00A633A2">
              <w:rPr>
                <w:rFonts w:ascii="Arial Armenian" w:hAnsi="Arial Armenian" w:cs="Arial"/>
                <w:b/>
                <w:bCs/>
                <w:color w:val="000000"/>
                <w:sz w:val="16"/>
                <w:szCs w:val="16"/>
                <w:u w:val="single"/>
              </w:rPr>
              <w:br/>
              <w:t>/</w:t>
            </w:r>
            <w:r w:rsidRPr="00A633A2">
              <w:rPr>
                <w:rFonts w:ascii="Calibri" w:hAnsi="Calibri" w:cs="Calibri"/>
                <w:b/>
                <w:bCs/>
                <w:color w:val="000000"/>
                <w:sz w:val="16"/>
                <w:szCs w:val="16"/>
                <w:u w:val="single"/>
              </w:rPr>
              <w:t>строить</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на</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прямой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плоскости</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0F6C2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B595D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4272B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3771A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3F10F794" w14:textId="77777777" w:rsidR="00A633A2" w:rsidRPr="00A633A2" w:rsidRDefault="00A633A2" w:rsidP="00A633A2">
            <w:pPr>
              <w:rPr>
                <w:sz w:val="20"/>
                <w:szCs w:val="20"/>
              </w:rPr>
            </w:pPr>
          </w:p>
        </w:tc>
      </w:tr>
      <w:tr w:rsidR="00A633A2" w:rsidRPr="00A633A2" w14:paraId="64400C3D" w14:textId="77777777" w:rsidTr="00A633A2">
        <w:trPr>
          <w:trHeight w:val="465"/>
        </w:trPr>
        <w:tc>
          <w:tcPr>
            <w:tcW w:w="399" w:type="dxa"/>
            <w:vMerge/>
            <w:tcBorders>
              <w:top w:val="nil"/>
              <w:left w:val="single" w:sz="4" w:space="0" w:color="auto"/>
              <w:bottom w:val="single" w:sz="4" w:space="0" w:color="auto"/>
              <w:right w:val="single" w:sz="4" w:space="0" w:color="auto"/>
            </w:tcBorders>
            <w:vAlign w:val="center"/>
            <w:hideMark/>
          </w:tcPr>
          <w:p w14:paraId="7C63D3B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CBCEF2A"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172FEB3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45F3F0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00A84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45B93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DF36A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D251A91" w14:textId="77777777" w:rsidTr="00A633A2">
        <w:trPr>
          <w:trHeight w:val="465"/>
        </w:trPr>
        <w:tc>
          <w:tcPr>
            <w:tcW w:w="399" w:type="dxa"/>
            <w:vMerge/>
            <w:tcBorders>
              <w:top w:val="nil"/>
              <w:left w:val="single" w:sz="4" w:space="0" w:color="auto"/>
              <w:bottom w:val="single" w:sz="4" w:space="0" w:color="auto"/>
              <w:right w:val="single" w:sz="4" w:space="0" w:color="auto"/>
            </w:tcBorders>
            <w:vAlign w:val="center"/>
            <w:hideMark/>
          </w:tcPr>
          <w:p w14:paraId="0822782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D670FAF"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65D17EE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0FEEF1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27FB0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BD6576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8E39056" w14:textId="77777777" w:rsidR="00A633A2" w:rsidRPr="00A633A2" w:rsidRDefault="00A633A2" w:rsidP="00A633A2">
            <w:pPr>
              <w:rPr>
                <w:sz w:val="20"/>
                <w:szCs w:val="20"/>
              </w:rPr>
            </w:pPr>
          </w:p>
        </w:tc>
      </w:tr>
      <w:tr w:rsidR="00A633A2" w:rsidRPr="00A633A2" w14:paraId="1429CA8D" w14:textId="77777777" w:rsidTr="00A633A2">
        <w:trPr>
          <w:trHeight w:val="465"/>
        </w:trPr>
        <w:tc>
          <w:tcPr>
            <w:tcW w:w="399" w:type="dxa"/>
            <w:vMerge/>
            <w:tcBorders>
              <w:top w:val="nil"/>
              <w:left w:val="single" w:sz="4" w:space="0" w:color="auto"/>
              <w:bottom w:val="single" w:sz="4" w:space="0" w:color="auto"/>
              <w:right w:val="single" w:sz="4" w:space="0" w:color="auto"/>
            </w:tcBorders>
            <w:vAlign w:val="center"/>
            <w:hideMark/>
          </w:tcPr>
          <w:p w14:paraId="1379190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7C1C7D5"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501C094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E9BB20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0A290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ED429D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55D719" w14:textId="77777777" w:rsidR="00A633A2" w:rsidRPr="00A633A2" w:rsidRDefault="00A633A2" w:rsidP="00A633A2">
            <w:pPr>
              <w:rPr>
                <w:sz w:val="20"/>
                <w:szCs w:val="20"/>
              </w:rPr>
            </w:pPr>
          </w:p>
        </w:tc>
      </w:tr>
      <w:tr w:rsidR="00A633A2" w:rsidRPr="00A633A2" w14:paraId="2AB722CB"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4C4F5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8CF82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Ê×Ç Ý³Ë³å³ïñ³ëï³Ï³Ý ß»ñïÇ Çñ³Ï³Ý³óáõÙ 10ëÙ Ñ³ëïáõÃÛ³Ùµ</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щебёночной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10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18BC7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0237C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23C43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10.84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2C08F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62.88</w:t>
            </w:r>
          </w:p>
        </w:tc>
        <w:tc>
          <w:tcPr>
            <w:tcW w:w="36" w:type="dxa"/>
            <w:vAlign w:val="center"/>
            <w:hideMark/>
          </w:tcPr>
          <w:p w14:paraId="2E5FC28B" w14:textId="77777777" w:rsidR="00A633A2" w:rsidRPr="00A633A2" w:rsidRDefault="00A633A2" w:rsidP="00A633A2">
            <w:pPr>
              <w:rPr>
                <w:sz w:val="20"/>
                <w:szCs w:val="20"/>
              </w:rPr>
            </w:pPr>
          </w:p>
        </w:tc>
      </w:tr>
      <w:tr w:rsidR="00A633A2" w:rsidRPr="00A633A2" w14:paraId="4790F43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EBE867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E3A1A7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17064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C5895C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75DD4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B720F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79AA8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8AE4EF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EF5814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B6E3DF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4C022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1FB485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1317F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78AF07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38DE20" w14:textId="77777777" w:rsidR="00A633A2" w:rsidRPr="00A633A2" w:rsidRDefault="00A633A2" w:rsidP="00A633A2">
            <w:pPr>
              <w:rPr>
                <w:sz w:val="20"/>
                <w:szCs w:val="20"/>
              </w:rPr>
            </w:pPr>
          </w:p>
        </w:tc>
      </w:tr>
      <w:tr w:rsidR="00A633A2" w:rsidRPr="00A633A2" w14:paraId="58658A1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218FFD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41B192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A1667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0E4564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CE5EA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211C80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F3326D5" w14:textId="77777777" w:rsidR="00A633A2" w:rsidRPr="00A633A2" w:rsidRDefault="00A633A2" w:rsidP="00A633A2">
            <w:pPr>
              <w:rPr>
                <w:sz w:val="20"/>
                <w:szCs w:val="20"/>
              </w:rPr>
            </w:pPr>
          </w:p>
        </w:tc>
      </w:tr>
      <w:tr w:rsidR="00A633A2" w:rsidRPr="00A633A2" w14:paraId="14561750"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6EECC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7F052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 xml:space="preserve">º/µ Ý³Ë³ß»ñïÇ å³ïñ³ëïáõÙ </w:t>
            </w:r>
            <w:r w:rsidRPr="00A633A2">
              <w:rPr>
                <w:rFonts w:ascii="Arial Armenian" w:hAnsi="Arial Armenian" w:cs="Arial"/>
                <w:color w:val="000000"/>
                <w:sz w:val="16"/>
                <w:szCs w:val="16"/>
              </w:rPr>
              <w:t>B</w:t>
            </w:r>
            <w:r w:rsidRPr="00A633A2">
              <w:rPr>
                <w:rFonts w:ascii="Arial Armenian" w:hAnsi="Arial Armenian" w:cs="Arial"/>
                <w:color w:val="000000"/>
                <w:sz w:val="16"/>
                <w:szCs w:val="16"/>
                <w:lang w:val="ru-RU"/>
              </w:rPr>
              <w:t>12.5 ¹³ëÇ µ»ïáÝÇó</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Изготовление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железобетонного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основания</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из</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бетона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класса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w:t>
            </w:r>
            <w:r w:rsidRPr="00A633A2">
              <w:rPr>
                <w:rFonts w:ascii="Arial Armenian" w:hAnsi="Arial Armenian" w:cs="Arial"/>
                <w:color w:val="000000"/>
                <w:sz w:val="16"/>
                <w:szCs w:val="16"/>
                <w:lang w:val="ru-RU"/>
              </w:rPr>
              <w:t>12,5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F6A2F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D6646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D67D4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42.97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9055D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124.62</w:t>
            </w:r>
          </w:p>
        </w:tc>
        <w:tc>
          <w:tcPr>
            <w:tcW w:w="36" w:type="dxa"/>
            <w:vAlign w:val="center"/>
            <w:hideMark/>
          </w:tcPr>
          <w:p w14:paraId="413B2062" w14:textId="77777777" w:rsidR="00A633A2" w:rsidRPr="00A633A2" w:rsidRDefault="00A633A2" w:rsidP="00A633A2">
            <w:pPr>
              <w:rPr>
                <w:sz w:val="20"/>
                <w:szCs w:val="20"/>
              </w:rPr>
            </w:pPr>
          </w:p>
        </w:tc>
      </w:tr>
      <w:tr w:rsidR="00A633A2" w:rsidRPr="00A633A2" w14:paraId="7AA9F16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5C9050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BD26A0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3B81B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FED03A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B20F4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003EE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879FB4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54BCE1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49F5DE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0E149A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D30EA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4E673C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F4D2B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458C0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518D90E" w14:textId="77777777" w:rsidR="00A633A2" w:rsidRPr="00A633A2" w:rsidRDefault="00A633A2" w:rsidP="00A633A2">
            <w:pPr>
              <w:rPr>
                <w:sz w:val="20"/>
                <w:szCs w:val="20"/>
              </w:rPr>
            </w:pPr>
          </w:p>
        </w:tc>
      </w:tr>
      <w:tr w:rsidR="00A633A2" w:rsidRPr="00A633A2" w14:paraId="358A13E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82D562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E4F69F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A1FBD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C47DE7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C2D85B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70AB0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5F1A8B" w14:textId="77777777" w:rsidR="00A633A2" w:rsidRPr="00A633A2" w:rsidRDefault="00A633A2" w:rsidP="00A633A2">
            <w:pPr>
              <w:rPr>
                <w:sz w:val="20"/>
                <w:szCs w:val="20"/>
              </w:rPr>
            </w:pPr>
          </w:p>
        </w:tc>
      </w:tr>
      <w:tr w:rsidR="00A633A2" w:rsidRPr="00A633A2" w14:paraId="00DAA813"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2A2A6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A8C48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²Ùñ³Ý³ó³ÝóÇ ï»Õ³¹ñáõÙ ö4BpI ³Ùñ³ÝÇó</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арматурной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сетки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арматуры</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ö</w:t>
            </w:r>
            <w:r w:rsidRPr="00A633A2">
              <w:rPr>
                <w:rFonts w:ascii="Arial Armenian" w:hAnsi="Arial Armenian" w:cs="Arial"/>
                <w:color w:val="000000"/>
                <w:sz w:val="16"/>
                <w:szCs w:val="16"/>
              </w:rPr>
              <w:t>4BpI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890B9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8FA7A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1FAA2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26.94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CF770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2.96</w:t>
            </w:r>
          </w:p>
        </w:tc>
        <w:tc>
          <w:tcPr>
            <w:tcW w:w="36" w:type="dxa"/>
            <w:vAlign w:val="center"/>
            <w:hideMark/>
          </w:tcPr>
          <w:p w14:paraId="23153D3A" w14:textId="77777777" w:rsidR="00A633A2" w:rsidRPr="00A633A2" w:rsidRDefault="00A633A2" w:rsidP="00A633A2">
            <w:pPr>
              <w:rPr>
                <w:sz w:val="20"/>
                <w:szCs w:val="20"/>
              </w:rPr>
            </w:pPr>
          </w:p>
        </w:tc>
      </w:tr>
      <w:tr w:rsidR="00A633A2" w:rsidRPr="00A633A2" w14:paraId="7E2BAA9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F6E97C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0C0791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F2529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556CED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499DC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36409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59D42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2C83A4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C3C29F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B22AAB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FD15E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73E722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ADE1D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BEAEC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C43094B" w14:textId="77777777" w:rsidR="00A633A2" w:rsidRPr="00A633A2" w:rsidRDefault="00A633A2" w:rsidP="00A633A2">
            <w:pPr>
              <w:rPr>
                <w:sz w:val="20"/>
                <w:szCs w:val="20"/>
              </w:rPr>
            </w:pPr>
          </w:p>
        </w:tc>
      </w:tr>
      <w:tr w:rsidR="00A633A2" w:rsidRPr="00A633A2" w14:paraId="3529C49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67123F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D7E8B7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B8ECB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35EAB1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1D5323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AF46B0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DBADFD4" w14:textId="77777777" w:rsidR="00A633A2" w:rsidRPr="00A633A2" w:rsidRDefault="00A633A2" w:rsidP="00A633A2">
            <w:pPr>
              <w:rPr>
                <w:sz w:val="20"/>
                <w:szCs w:val="20"/>
              </w:rPr>
            </w:pPr>
          </w:p>
        </w:tc>
      </w:tr>
      <w:tr w:rsidR="00A633A2" w:rsidRPr="00A633A2" w14:paraId="29A3F02A"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68E44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0B1DF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²Ùñ³Ý³óÝó ö4BpI, ù.150x150ÙÙ</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Арматурнаыа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сетка</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ö</w:t>
            </w:r>
            <w:r w:rsidRPr="00A633A2">
              <w:rPr>
                <w:rFonts w:ascii="Arial Armenian" w:hAnsi="Arial Armenian" w:cs="Arial"/>
                <w:color w:val="000000"/>
                <w:sz w:val="16"/>
                <w:szCs w:val="16"/>
              </w:rPr>
              <w:t xml:space="preserve">4BpI, </w:t>
            </w:r>
            <w:r w:rsidRPr="00A633A2">
              <w:rPr>
                <w:rFonts w:ascii="Calibri" w:hAnsi="Calibri" w:cs="Calibri"/>
                <w:color w:val="000000"/>
                <w:sz w:val="16"/>
                <w:szCs w:val="16"/>
              </w:rPr>
              <w:t>ш</w:t>
            </w:r>
            <w:r w:rsidRPr="00A633A2">
              <w:rPr>
                <w:rFonts w:ascii="Arial Armenian" w:hAnsi="Arial Armenian" w:cs="Arial"/>
                <w:color w:val="000000"/>
                <w:sz w:val="16"/>
                <w:szCs w:val="16"/>
              </w:rPr>
              <w:t>.150x150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8944D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233AE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97BCB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0.43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2F514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24.83</w:t>
            </w:r>
          </w:p>
        </w:tc>
        <w:tc>
          <w:tcPr>
            <w:tcW w:w="36" w:type="dxa"/>
            <w:vAlign w:val="center"/>
            <w:hideMark/>
          </w:tcPr>
          <w:p w14:paraId="174E15B8" w14:textId="77777777" w:rsidR="00A633A2" w:rsidRPr="00A633A2" w:rsidRDefault="00A633A2" w:rsidP="00A633A2">
            <w:pPr>
              <w:rPr>
                <w:sz w:val="20"/>
                <w:szCs w:val="20"/>
              </w:rPr>
            </w:pPr>
          </w:p>
        </w:tc>
      </w:tr>
      <w:tr w:rsidR="00A633A2" w:rsidRPr="00A633A2" w14:paraId="7DA05B2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141373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DEF855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DBC82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2996C2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D82AE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F1D17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CFE2A0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EEAD25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BD537D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DCB083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0633A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5F7ED6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5A4AB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F0922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D2426A2" w14:textId="77777777" w:rsidR="00A633A2" w:rsidRPr="00A633A2" w:rsidRDefault="00A633A2" w:rsidP="00A633A2">
            <w:pPr>
              <w:rPr>
                <w:sz w:val="20"/>
                <w:szCs w:val="20"/>
              </w:rPr>
            </w:pPr>
          </w:p>
        </w:tc>
      </w:tr>
      <w:tr w:rsidR="00A633A2" w:rsidRPr="00A633A2" w14:paraId="2C45B66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1953ED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599482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72C06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14C62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74203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4056D2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F391774" w14:textId="77777777" w:rsidR="00A633A2" w:rsidRPr="00A633A2" w:rsidRDefault="00A633A2" w:rsidP="00A633A2">
            <w:pPr>
              <w:rPr>
                <w:sz w:val="20"/>
                <w:szCs w:val="20"/>
              </w:rPr>
            </w:pPr>
          </w:p>
        </w:tc>
      </w:tr>
      <w:tr w:rsidR="00A633A2" w:rsidRPr="00A633A2" w14:paraId="37784431" w14:textId="77777777" w:rsidTr="00A633A2">
        <w:trPr>
          <w:trHeight w:val="82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7256A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5</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73B724"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Միաձույլ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ռ</w:t>
            </w:r>
            <w:r w:rsidRPr="00A633A2">
              <w:rPr>
                <w:rFonts w:ascii="Arial Armenian" w:hAnsi="Arial Armenian" w:cs="Arial Armenian"/>
                <w:color w:val="000000"/>
                <w:sz w:val="16"/>
                <w:szCs w:val="16"/>
              </w:rPr>
              <w:t>»ïÇÝ»</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Í³ÍÏáõÛÃÇ</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Çñ³Ï³Ý³óáõÙ</w:t>
            </w:r>
            <w:r w:rsidRPr="00A633A2">
              <w:rPr>
                <w:rFonts w:ascii="Arial Armenian" w:hAnsi="Arial Armenian" w:cs="Arial"/>
                <w:color w:val="000000"/>
                <w:sz w:val="16"/>
                <w:szCs w:val="16"/>
              </w:rPr>
              <w:t xml:space="preserve"> 15</w:t>
            </w:r>
            <w:r w:rsidRPr="00A633A2">
              <w:rPr>
                <w:rFonts w:ascii="Arial Armenian" w:hAnsi="Arial Armenian" w:cs="Arial Armenian"/>
                <w:color w:val="000000"/>
                <w:sz w:val="16"/>
                <w:szCs w:val="16"/>
              </w:rPr>
              <w:t>ÙÙ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Ñ³ëï</w:t>
            </w:r>
            <w:r w:rsidRPr="00A633A2">
              <w:rPr>
                <w:rFonts w:ascii="Arial Armenian" w:hAnsi="Arial Armenian" w:cs="Arial"/>
                <w:color w:val="000000"/>
                <w:sz w:val="16"/>
                <w:szCs w:val="16"/>
              </w:rPr>
              <w:t>./</w:t>
            </w:r>
            <w:r w:rsidRPr="00A633A2">
              <w:rPr>
                <w:rFonts w:ascii="Sylfaen" w:hAnsi="Sylfaen" w:cs="Sylfaen"/>
                <w:color w:val="000000"/>
                <w:sz w:val="16"/>
                <w:szCs w:val="16"/>
              </w:rPr>
              <w:t>հարթեցումը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փռումը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իրականացնել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հատուկ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տեխնիկայի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միջոցով</w:t>
            </w:r>
            <w:r w:rsidRPr="00A633A2">
              <w:rPr>
                <w:rFonts w:ascii="Arial Armenian" w:hAnsi="Arial Armenian" w:cs="Arial"/>
                <w:color w:val="000000"/>
                <w:sz w:val="16"/>
                <w:szCs w:val="16"/>
              </w:rPr>
              <w:t>//</w:t>
            </w:r>
            <w:r w:rsidRPr="00A633A2">
              <w:rPr>
                <w:rFonts w:ascii="Sylfaen" w:hAnsi="Sylfaen" w:cs="Sylfaen"/>
                <w:color w:val="000000"/>
                <w:sz w:val="16"/>
                <w:szCs w:val="16"/>
              </w:rPr>
              <w:t>հարթեցում</w:t>
            </w:r>
            <w:r w:rsidRPr="00A633A2">
              <w:rPr>
                <w:rFonts w:ascii="Arial Armenian" w:hAnsi="Arial Armenian" w:cs="Arial"/>
                <w:color w:val="000000"/>
                <w:sz w:val="16"/>
                <w:szCs w:val="16"/>
              </w:rPr>
              <w:t>-</w:t>
            </w:r>
            <w:r w:rsidRPr="00A633A2">
              <w:rPr>
                <w:rFonts w:ascii="Sylfaen" w:hAnsi="Sylfaen" w:cs="Sylfaen"/>
                <w:color w:val="000000"/>
                <w:sz w:val="16"/>
                <w:szCs w:val="16"/>
              </w:rPr>
              <w:t>տաքացվող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գլդոն</w:t>
            </w:r>
            <w:r w:rsidRPr="00A633A2">
              <w:rPr>
                <w:rFonts w:ascii="Arial Armenian" w:hAnsi="Arial Armenian" w:cs="Arial"/>
                <w:color w:val="000000"/>
                <w:sz w:val="16"/>
                <w:szCs w:val="16"/>
              </w:rPr>
              <w:t>-</w:t>
            </w:r>
            <w:r w:rsidRPr="00A633A2">
              <w:rPr>
                <w:rFonts w:ascii="Sylfaen" w:hAnsi="Sylfaen" w:cs="Sylfaen"/>
                <w:color w:val="000000"/>
                <w:sz w:val="16"/>
                <w:szCs w:val="16"/>
              </w:rPr>
              <w:t>կատոկ</w:t>
            </w:r>
            <w:r w:rsidRPr="00A633A2">
              <w:rPr>
                <w:rFonts w:ascii="Arial Armenian" w:hAnsi="Arial Armenian" w:cs="Arial"/>
                <w:color w:val="000000"/>
                <w:sz w:val="16"/>
                <w:szCs w:val="16"/>
              </w:rPr>
              <w:t>//</w:t>
            </w:r>
            <w:r w:rsidRPr="00A633A2">
              <w:rPr>
                <w:rFonts w:ascii="Sylfaen" w:hAnsi="Sylfaen" w:cs="Sylfaen"/>
                <w:color w:val="000000"/>
                <w:sz w:val="16"/>
                <w:szCs w:val="16"/>
              </w:rPr>
              <w:t>փռում</w:t>
            </w:r>
            <w:r w:rsidRPr="00A633A2">
              <w:rPr>
                <w:rFonts w:ascii="Arial Armenian" w:hAnsi="Arial Armenian" w:cs="Arial"/>
                <w:color w:val="000000"/>
                <w:sz w:val="16"/>
                <w:szCs w:val="16"/>
              </w:rPr>
              <w:t>-</w:t>
            </w:r>
            <w:r w:rsidRPr="00A633A2">
              <w:rPr>
                <w:rFonts w:ascii="Sylfaen" w:hAnsi="Sylfaen" w:cs="Sylfaen"/>
                <w:color w:val="000000"/>
                <w:sz w:val="16"/>
                <w:szCs w:val="16"/>
              </w:rPr>
              <w:t>հատուկ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տեխնիկայի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միջոցով</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type="page"/>
            </w:r>
            <w:r w:rsidRPr="00A633A2">
              <w:rPr>
                <w:rFonts w:ascii="Calibri" w:hAnsi="Calibri" w:cs="Calibri"/>
                <w:color w:val="000000"/>
                <w:sz w:val="16"/>
                <w:szCs w:val="16"/>
              </w:rPr>
              <w:t>Устройство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монолитного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резинового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15 </w:t>
            </w:r>
            <w:r w:rsidRPr="00A633A2">
              <w:rPr>
                <w:rFonts w:ascii="Calibri" w:hAnsi="Calibri" w:cs="Calibri"/>
                <w:color w:val="000000"/>
                <w:sz w:val="16"/>
                <w:szCs w:val="16"/>
              </w:rPr>
              <w:t>мм</w:t>
            </w:r>
            <w:r w:rsidRPr="00A633A2">
              <w:rPr>
                <w:rFonts w:ascii="Arial Armenian" w:hAnsi="Arial Armenian" w:cs="Arial"/>
                <w:color w:val="000000"/>
                <w:sz w:val="16"/>
                <w:szCs w:val="16"/>
              </w:rPr>
              <w:t>/</w:t>
            </w:r>
            <w:r w:rsidRPr="00A633A2">
              <w:rPr>
                <w:rFonts w:ascii="Calibri" w:hAnsi="Calibri" w:cs="Calibri"/>
                <w:color w:val="000000"/>
                <w:sz w:val="16"/>
                <w:szCs w:val="16"/>
              </w:rPr>
              <w:t>разглаживание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нанесение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помощью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спецоборудования</w:t>
            </w:r>
            <w:r w:rsidRPr="00A633A2">
              <w:rPr>
                <w:rFonts w:ascii="Arial Armenian" w:hAnsi="Arial Armenian" w:cs="Arial"/>
                <w:color w:val="000000"/>
                <w:sz w:val="16"/>
                <w:szCs w:val="16"/>
              </w:rPr>
              <w:t>//</w:t>
            </w:r>
            <w:r w:rsidRPr="00A633A2">
              <w:rPr>
                <w:rFonts w:ascii="Calibri" w:hAnsi="Calibri" w:cs="Calibri"/>
                <w:color w:val="000000"/>
                <w:sz w:val="16"/>
                <w:szCs w:val="16"/>
              </w:rPr>
              <w:t>разглаживание</w:t>
            </w:r>
            <w:r w:rsidRPr="00A633A2">
              <w:rPr>
                <w:rFonts w:ascii="Arial Armenian" w:hAnsi="Arial Armenian" w:cs="Arial"/>
                <w:color w:val="000000"/>
                <w:sz w:val="16"/>
                <w:szCs w:val="16"/>
              </w:rPr>
              <w:t>-</w:t>
            </w:r>
            <w:r w:rsidRPr="00A633A2">
              <w:rPr>
                <w:rFonts w:ascii="Calibri" w:hAnsi="Calibri" w:cs="Calibri"/>
                <w:color w:val="000000"/>
                <w:sz w:val="16"/>
                <w:szCs w:val="16"/>
              </w:rPr>
              <w:t>нагреваемый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валик</w:t>
            </w:r>
            <w:r w:rsidRPr="00A633A2">
              <w:rPr>
                <w:rFonts w:ascii="Arial Armenian" w:hAnsi="Arial Armenian" w:cs="Arial"/>
                <w:color w:val="000000"/>
                <w:sz w:val="16"/>
                <w:szCs w:val="16"/>
              </w:rPr>
              <w:t>//</w:t>
            </w:r>
            <w:r w:rsidRPr="00A633A2">
              <w:rPr>
                <w:rFonts w:ascii="Calibri" w:hAnsi="Calibri" w:cs="Calibri"/>
                <w:color w:val="000000"/>
                <w:sz w:val="16"/>
                <w:szCs w:val="16"/>
              </w:rPr>
              <w:t>нанесение</w:t>
            </w:r>
            <w:r w:rsidRPr="00A633A2">
              <w:rPr>
                <w:rFonts w:ascii="Arial Armenian" w:hAnsi="Arial Armenian" w:cs="Arial"/>
                <w:color w:val="000000"/>
                <w:sz w:val="16"/>
                <w:szCs w:val="16"/>
              </w:rPr>
              <w:t>-</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помощью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спецоборудования</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458B7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040E3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A2A82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19.22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1AAFC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1114.72</w:t>
            </w:r>
          </w:p>
        </w:tc>
        <w:tc>
          <w:tcPr>
            <w:tcW w:w="36" w:type="dxa"/>
            <w:vAlign w:val="center"/>
            <w:hideMark/>
          </w:tcPr>
          <w:p w14:paraId="3ED61F37" w14:textId="77777777" w:rsidR="00A633A2" w:rsidRPr="00A633A2" w:rsidRDefault="00A633A2" w:rsidP="00A633A2">
            <w:pPr>
              <w:rPr>
                <w:sz w:val="20"/>
                <w:szCs w:val="20"/>
              </w:rPr>
            </w:pPr>
          </w:p>
        </w:tc>
      </w:tr>
      <w:tr w:rsidR="00A633A2" w:rsidRPr="00A633A2" w14:paraId="20C7FB8D" w14:textId="77777777" w:rsidTr="00A633A2">
        <w:trPr>
          <w:trHeight w:val="825"/>
        </w:trPr>
        <w:tc>
          <w:tcPr>
            <w:tcW w:w="399" w:type="dxa"/>
            <w:vMerge/>
            <w:tcBorders>
              <w:top w:val="nil"/>
              <w:left w:val="single" w:sz="4" w:space="0" w:color="auto"/>
              <w:bottom w:val="single" w:sz="4" w:space="0" w:color="auto"/>
              <w:right w:val="single" w:sz="4" w:space="0" w:color="auto"/>
            </w:tcBorders>
            <w:vAlign w:val="center"/>
            <w:hideMark/>
          </w:tcPr>
          <w:p w14:paraId="1BDCE30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3FDFAC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8A747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7A2E0B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9353A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4FDD81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9586FDC"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823B641" w14:textId="77777777" w:rsidTr="00A633A2">
        <w:trPr>
          <w:trHeight w:val="825"/>
        </w:trPr>
        <w:tc>
          <w:tcPr>
            <w:tcW w:w="399" w:type="dxa"/>
            <w:vMerge/>
            <w:tcBorders>
              <w:top w:val="nil"/>
              <w:left w:val="single" w:sz="4" w:space="0" w:color="auto"/>
              <w:bottom w:val="single" w:sz="4" w:space="0" w:color="auto"/>
              <w:right w:val="single" w:sz="4" w:space="0" w:color="auto"/>
            </w:tcBorders>
            <w:vAlign w:val="center"/>
            <w:hideMark/>
          </w:tcPr>
          <w:p w14:paraId="330A25A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752E11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92FBE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ED611F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7B72F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F73A5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85DAB2" w14:textId="77777777" w:rsidR="00A633A2" w:rsidRPr="00A633A2" w:rsidRDefault="00A633A2" w:rsidP="00A633A2">
            <w:pPr>
              <w:rPr>
                <w:sz w:val="20"/>
                <w:szCs w:val="20"/>
              </w:rPr>
            </w:pPr>
          </w:p>
        </w:tc>
      </w:tr>
      <w:tr w:rsidR="00A633A2" w:rsidRPr="00A633A2" w14:paraId="0927977E" w14:textId="77777777" w:rsidTr="00A633A2">
        <w:trPr>
          <w:trHeight w:val="825"/>
        </w:trPr>
        <w:tc>
          <w:tcPr>
            <w:tcW w:w="399" w:type="dxa"/>
            <w:vMerge/>
            <w:tcBorders>
              <w:top w:val="nil"/>
              <w:left w:val="single" w:sz="4" w:space="0" w:color="auto"/>
              <w:bottom w:val="single" w:sz="4" w:space="0" w:color="auto"/>
              <w:right w:val="single" w:sz="4" w:space="0" w:color="auto"/>
            </w:tcBorders>
            <w:vAlign w:val="center"/>
            <w:hideMark/>
          </w:tcPr>
          <w:p w14:paraId="0D13C26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A163E7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66380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68099F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9EA93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7CF583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77DB5E" w14:textId="77777777" w:rsidR="00A633A2" w:rsidRPr="00A633A2" w:rsidRDefault="00A633A2" w:rsidP="00A633A2">
            <w:pPr>
              <w:rPr>
                <w:sz w:val="20"/>
                <w:szCs w:val="20"/>
              </w:rPr>
            </w:pPr>
          </w:p>
        </w:tc>
      </w:tr>
      <w:tr w:rsidR="00A633A2" w:rsidRPr="00A633A2" w14:paraId="6AA5A180" w14:textId="77777777" w:rsidTr="00A633A2">
        <w:trPr>
          <w:trHeight w:val="270"/>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EEB774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A4C4CC4"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C29D0D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B3DDFE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FC3C7A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4CE7175"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1330.01</w:t>
            </w:r>
          </w:p>
        </w:tc>
        <w:tc>
          <w:tcPr>
            <w:tcW w:w="36" w:type="dxa"/>
            <w:vAlign w:val="center"/>
            <w:hideMark/>
          </w:tcPr>
          <w:p w14:paraId="2EE38D04" w14:textId="77777777" w:rsidR="00A633A2" w:rsidRPr="00A633A2" w:rsidRDefault="00A633A2" w:rsidP="00A633A2">
            <w:pPr>
              <w:rPr>
                <w:sz w:val="20"/>
                <w:szCs w:val="20"/>
              </w:rPr>
            </w:pPr>
          </w:p>
        </w:tc>
      </w:tr>
      <w:tr w:rsidR="00A633A2" w:rsidRPr="00A633A2" w14:paraId="58D3679C" w14:textId="77777777" w:rsidTr="00A633A2">
        <w:trPr>
          <w:trHeight w:val="270"/>
        </w:trPr>
        <w:tc>
          <w:tcPr>
            <w:tcW w:w="399" w:type="dxa"/>
            <w:vMerge/>
            <w:tcBorders>
              <w:top w:val="nil"/>
              <w:left w:val="single" w:sz="4" w:space="0" w:color="auto"/>
              <w:bottom w:val="single" w:sz="4" w:space="0" w:color="auto"/>
              <w:right w:val="single" w:sz="4" w:space="0" w:color="auto"/>
            </w:tcBorders>
            <w:vAlign w:val="center"/>
            <w:hideMark/>
          </w:tcPr>
          <w:p w14:paraId="6F319D8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D75A28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E813F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651DFA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FE51C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95058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0020700"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5448DE6" w14:textId="77777777" w:rsidTr="00A633A2">
        <w:trPr>
          <w:trHeight w:val="270"/>
        </w:trPr>
        <w:tc>
          <w:tcPr>
            <w:tcW w:w="399" w:type="dxa"/>
            <w:vMerge/>
            <w:tcBorders>
              <w:top w:val="nil"/>
              <w:left w:val="single" w:sz="4" w:space="0" w:color="auto"/>
              <w:bottom w:val="single" w:sz="4" w:space="0" w:color="auto"/>
              <w:right w:val="single" w:sz="4" w:space="0" w:color="auto"/>
            </w:tcBorders>
            <w:vAlign w:val="center"/>
            <w:hideMark/>
          </w:tcPr>
          <w:p w14:paraId="413AB8F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4D7C2A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52C34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61B43E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07DF9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1956F6"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329CA5A" w14:textId="77777777" w:rsidR="00A633A2" w:rsidRPr="00A633A2" w:rsidRDefault="00A633A2" w:rsidP="00A633A2">
            <w:pPr>
              <w:rPr>
                <w:sz w:val="20"/>
                <w:szCs w:val="20"/>
              </w:rPr>
            </w:pPr>
          </w:p>
        </w:tc>
      </w:tr>
      <w:tr w:rsidR="00A633A2" w:rsidRPr="00A633A2" w14:paraId="121CA7A0" w14:textId="77777777" w:rsidTr="00A633A2">
        <w:trPr>
          <w:trHeight w:val="270"/>
        </w:trPr>
        <w:tc>
          <w:tcPr>
            <w:tcW w:w="399" w:type="dxa"/>
            <w:vMerge/>
            <w:tcBorders>
              <w:top w:val="nil"/>
              <w:left w:val="single" w:sz="4" w:space="0" w:color="auto"/>
              <w:bottom w:val="single" w:sz="4" w:space="0" w:color="auto"/>
              <w:right w:val="single" w:sz="4" w:space="0" w:color="auto"/>
            </w:tcBorders>
            <w:vAlign w:val="center"/>
            <w:hideMark/>
          </w:tcPr>
          <w:p w14:paraId="72049B0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5BC39A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FC9AE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5CF649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52B21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8645B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D2E3E67" w14:textId="77777777" w:rsidR="00A633A2" w:rsidRPr="00A633A2" w:rsidRDefault="00A633A2" w:rsidP="00A633A2">
            <w:pPr>
              <w:rPr>
                <w:sz w:val="20"/>
                <w:szCs w:val="20"/>
              </w:rPr>
            </w:pPr>
          </w:p>
        </w:tc>
      </w:tr>
      <w:tr w:rsidR="00A633A2" w:rsidRPr="00A633A2" w14:paraId="5503F1E1" w14:textId="77777777" w:rsidTr="00A633A2">
        <w:trPr>
          <w:trHeight w:val="270"/>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0574D0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0343188"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D5D1CA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820076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FC80B9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871D3FC"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8.39%</w:t>
            </w:r>
          </w:p>
        </w:tc>
        <w:tc>
          <w:tcPr>
            <w:tcW w:w="36" w:type="dxa"/>
            <w:vAlign w:val="center"/>
            <w:hideMark/>
          </w:tcPr>
          <w:p w14:paraId="51DE377F" w14:textId="77777777" w:rsidR="00A633A2" w:rsidRPr="00A633A2" w:rsidRDefault="00A633A2" w:rsidP="00A633A2">
            <w:pPr>
              <w:rPr>
                <w:sz w:val="20"/>
                <w:szCs w:val="20"/>
              </w:rPr>
            </w:pPr>
          </w:p>
        </w:tc>
      </w:tr>
      <w:tr w:rsidR="00A633A2" w:rsidRPr="00A633A2" w14:paraId="54B27F64" w14:textId="77777777" w:rsidTr="00A633A2">
        <w:trPr>
          <w:trHeight w:val="270"/>
        </w:trPr>
        <w:tc>
          <w:tcPr>
            <w:tcW w:w="399" w:type="dxa"/>
            <w:vMerge/>
            <w:tcBorders>
              <w:top w:val="nil"/>
              <w:left w:val="single" w:sz="4" w:space="0" w:color="auto"/>
              <w:bottom w:val="single" w:sz="4" w:space="0" w:color="auto"/>
              <w:right w:val="single" w:sz="4" w:space="0" w:color="auto"/>
            </w:tcBorders>
            <w:vAlign w:val="center"/>
            <w:hideMark/>
          </w:tcPr>
          <w:p w14:paraId="1363306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F4506A8"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1D450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BEF04B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960B7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43E77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614BD64"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01A2B7DD" w14:textId="77777777" w:rsidTr="00A633A2">
        <w:trPr>
          <w:trHeight w:val="270"/>
        </w:trPr>
        <w:tc>
          <w:tcPr>
            <w:tcW w:w="399" w:type="dxa"/>
            <w:vMerge/>
            <w:tcBorders>
              <w:top w:val="nil"/>
              <w:left w:val="single" w:sz="4" w:space="0" w:color="auto"/>
              <w:bottom w:val="single" w:sz="4" w:space="0" w:color="auto"/>
              <w:right w:val="single" w:sz="4" w:space="0" w:color="auto"/>
            </w:tcBorders>
            <w:vAlign w:val="center"/>
            <w:hideMark/>
          </w:tcPr>
          <w:p w14:paraId="5ECE05E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0C5624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59400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DFAF3E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6C0C8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29A3E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B81E7B4" w14:textId="77777777" w:rsidR="00A633A2" w:rsidRPr="00A633A2" w:rsidRDefault="00A633A2" w:rsidP="00A633A2">
            <w:pPr>
              <w:rPr>
                <w:sz w:val="20"/>
                <w:szCs w:val="20"/>
              </w:rPr>
            </w:pPr>
          </w:p>
        </w:tc>
      </w:tr>
      <w:tr w:rsidR="00A633A2" w:rsidRPr="00A633A2" w14:paraId="3EFB2F9B" w14:textId="77777777" w:rsidTr="00A633A2">
        <w:trPr>
          <w:trHeight w:val="270"/>
        </w:trPr>
        <w:tc>
          <w:tcPr>
            <w:tcW w:w="399" w:type="dxa"/>
            <w:vMerge/>
            <w:tcBorders>
              <w:top w:val="nil"/>
              <w:left w:val="single" w:sz="4" w:space="0" w:color="auto"/>
              <w:bottom w:val="single" w:sz="4" w:space="0" w:color="auto"/>
              <w:right w:val="single" w:sz="4" w:space="0" w:color="auto"/>
            </w:tcBorders>
            <w:vAlign w:val="center"/>
            <w:hideMark/>
          </w:tcPr>
          <w:p w14:paraId="5A745A1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B14F7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4374F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BEBA3B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F477E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A98DC7"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DB0B421" w14:textId="77777777" w:rsidR="00A633A2" w:rsidRPr="00A633A2" w:rsidRDefault="00A633A2" w:rsidP="00A633A2">
            <w:pPr>
              <w:rPr>
                <w:sz w:val="20"/>
                <w:szCs w:val="20"/>
              </w:rPr>
            </w:pPr>
          </w:p>
        </w:tc>
      </w:tr>
      <w:tr w:rsidR="00A633A2" w:rsidRPr="00A633A2" w14:paraId="01C866C1" w14:textId="77777777" w:rsidTr="00A633A2">
        <w:trPr>
          <w:trHeight w:val="45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5E211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27D8F4" w14:textId="77777777" w:rsidR="00A633A2" w:rsidRPr="00A633A2" w:rsidRDefault="00A633A2" w:rsidP="00A633A2">
            <w:pPr>
              <w:jc w:val="center"/>
              <w:rPr>
                <w:rFonts w:ascii="Arial Armenian" w:hAnsi="Arial Armenian" w:cs="Arial"/>
                <w:b/>
                <w:bCs/>
                <w:color w:val="000000"/>
                <w:sz w:val="16"/>
                <w:szCs w:val="16"/>
                <w:u w:val="single"/>
              </w:rPr>
            </w:pPr>
            <w:r w:rsidRPr="00A633A2">
              <w:rPr>
                <w:rFonts w:ascii="Arial Armenian" w:hAnsi="Arial Armenian" w:cs="Arial"/>
                <w:b/>
                <w:bCs/>
                <w:color w:val="000000"/>
                <w:sz w:val="16"/>
                <w:szCs w:val="16"/>
                <w:u w:val="single"/>
              </w:rPr>
              <w:t>´»ïáÝ» ë³ÉÇÏÝ»ñÇ (ïáÙ»ï) ï»Õ³¹ñáõÙ-/</w:t>
            </w:r>
            <w:r w:rsidRPr="00A633A2">
              <w:rPr>
                <w:rFonts w:ascii="Calibri" w:hAnsi="Calibri" w:cs="Calibri"/>
                <w:b/>
                <w:bCs/>
                <w:color w:val="000000"/>
                <w:sz w:val="16"/>
                <w:szCs w:val="16"/>
                <w:u w:val="single"/>
              </w:rPr>
              <w:t>Старый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город</w:t>
            </w:r>
            <w:r w:rsidRPr="00A633A2">
              <w:rPr>
                <w:rFonts w:ascii="Arial Armenian" w:hAnsi="Arial Armenian" w:cs="Arial"/>
                <w:b/>
                <w:bCs/>
                <w:color w:val="000000"/>
                <w:sz w:val="16"/>
                <w:szCs w:val="16"/>
                <w:u w:val="single"/>
              </w:rPr>
              <w:t>/-</w:t>
            </w:r>
            <w:r w:rsidRPr="00A633A2">
              <w:rPr>
                <w:rFonts w:ascii="Sylfaen" w:hAnsi="Sylfaen" w:cs="Sylfaen"/>
                <w:b/>
                <w:bCs/>
                <w:color w:val="000000"/>
                <w:sz w:val="16"/>
                <w:szCs w:val="16"/>
                <w:u w:val="single"/>
              </w:rPr>
              <w:t>արտաքին</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մեկերևույթը</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ջնարակապատված</w:t>
            </w:r>
            <w:r w:rsidRPr="00A633A2">
              <w:rPr>
                <w:rFonts w:ascii="Arial Armenian" w:hAnsi="Arial Armenian" w:cs="Arial"/>
                <w:b/>
                <w:bCs/>
                <w:color w:val="000000"/>
                <w:sz w:val="16"/>
                <w:szCs w:val="16"/>
                <w:u w:val="single"/>
              </w:rPr>
              <w:br/>
            </w:r>
            <w:r w:rsidRPr="00A633A2">
              <w:rPr>
                <w:rFonts w:ascii="Calibri" w:hAnsi="Calibri" w:cs="Calibri"/>
                <w:b/>
                <w:bCs/>
                <w:color w:val="000000"/>
                <w:sz w:val="16"/>
                <w:szCs w:val="16"/>
                <w:u w:val="single"/>
              </w:rPr>
              <w:t>Монтаж</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бетонной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плитки</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томет</w:t>
            </w:r>
            <w:r w:rsidRPr="00A633A2">
              <w:rPr>
                <w:rFonts w:ascii="Arial Armenian" w:hAnsi="Arial Armenian" w:cs="Arial"/>
                <w:b/>
                <w:bCs/>
                <w:color w:val="000000"/>
                <w:sz w:val="16"/>
                <w:szCs w:val="16"/>
                <w:u w:val="single"/>
              </w:rPr>
              <w:t xml:space="preserve">) - </w:t>
            </w:r>
            <w:r w:rsidRPr="00A633A2">
              <w:rPr>
                <w:rFonts w:ascii="Calibri" w:hAnsi="Calibri" w:cs="Calibri"/>
                <w:b/>
                <w:bCs/>
                <w:color w:val="000000"/>
                <w:sz w:val="16"/>
                <w:szCs w:val="16"/>
                <w:u w:val="single"/>
              </w:rPr>
              <w:t>цветной</w:t>
            </w:r>
            <w:r w:rsidRPr="00A633A2">
              <w:rPr>
                <w:rFonts w:ascii="Arial Armenian" w:hAnsi="Arial Armenian" w:cs="Arial"/>
                <w:b/>
                <w:bCs/>
                <w:color w:val="000000"/>
                <w:sz w:val="16"/>
                <w:szCs w:val="16"/>
                <w:u w:val="single"/>
              </w:rPr>
              <w:t xml:space="preserve"> - /</w:t>
            </w:r>
            <w:r w:rsidRPr="00A633A2">
              <w:rPr>
                <w:rFonts w:ascii="Calibri" w:hAnsi="Calibri" w:cs="Calibri"/>
                <w:b/>
                <w:bCs/>
                <w:color w:val="000000"/>
                <w:sz w:val="16"/>
                <w:szCs w:val="16"/>
                <w:u w:val="single"/>
              </w:rPr>
              <w:t>Старый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Город</w:t>
            </w:r>
            <w:r w:rsidRPr="00A633A2">
              <w:rPr>
                <w:rFonts w:ascii="Arial Armenian" w:hAnsi="Arial Armenian" w:cs="Arial"/>
                <w:b/>
                <w:bCs/>
                <w:color w:val="000000"/>
                <w:sz w:val="16"/>
                <w:szCs w:val="16"/>
                <w:u w:val="single"/>
              </w:rPr>
              <w:t xml:space="preserve">/ - </w:t>
            </w:r>
            <w:r w:rsidRPr="00A633A2">
              <w:rPr>
                <w:rFonts w:ascii="Calibri" w:hAnsi="Calibri" w:cs="Calibri"/>
                <w:b/>
                <w:bCs/>
                <w:color w:val="000000"/>
                <w:sz w:val="16"/>
                <w:szCs w:val="16"/>
                <w:u w:val="single"/>
              </w:rPr>
              <w:t>внешняя</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поверхность</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глазурованная</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BAD69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C64EE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CE69D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BEEFC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1F00EE73" w14:textId="77777777" w:rsidR="00A633A2" w:rsidRPr="00A633A2" w:rsidRDefault="00A633A2" w:rsidP="00A633A2">
            <w:pPr>
              <w:rPr>
                <w:sz w:val="20"/>
                <w:szCs w:val="20"/>
              </w:rPr>
            </w:pPr>
          </w:p>
        </w:tc>
      </w:tr>
      <w:tr w:rsidR="00A633A2" w:rsidRPr="00A633A2" w14:paraId="0EF92E8B" w14:textId="77777777" w:rsidTr="00A633A2">
        <w:trPr>
          <w:trHeight w:val="450"/>
        </w:trPr>
        <w:tc>
          <w:tcPr>
            <w:tcW w:w="399" w:type="dxa"/>
            <w:vMerge/>
            <w:tcBorders>
              <w:top w:val="nil"/>
              <w:left w:val="single" w:sz="4" w:space="0" w:color="auto"/>
              <w:bottom w:val="single" w:sz="4" w:space="0" w:color="auto"/>
              <w:right w:val="single" w:sz="4" w:space="0" w:color="auto"/>
            </w:tcBorders>
            <w:vAlign w:val="center"/>
            <w:hideMark/>
          </w:tcPr>
          <w:p w14:paraId="001ABDB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CEC4FBA"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30BB58E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E4F34D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AA230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D0E62A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BEAEFA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736F7F5" w14:textId="77777777" w:rsidTr="00A633A2">
        <w:trPr>
          <w:trHeight w:val="450"/>
        </w:trPr>
        <w:tc>
          <w:tcPr>
            <w:tcW w:w="399" w:type="dxa"/>
            <w:vMerge/>
            <w:tcBorders>
              <w:top w:val="nil"/>
              <w:left w:val="single" w:sz="4" w:space="0" w:color="auto"/>
              <w:bottom w:val="single" w:sz="4" w:space="0" w:color="auto"/>
              <w:right w:val="single" w:sz="4" w:space="0" w:color="auto"/>
            </w:tcBorders>
            <w:vAlign w:val="center"/>
            <w:hideMark/>
          </w:tcPr>
          <w:p w14:paraId="087B3F8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B41A869"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20E6BA1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E7D8DD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B8807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E25815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FDFC936" w14:textId="77777777" w:rsidR="00A633A2" w:rsidRPr="00A633A2" w:rsidRDefault="00A633A2" w:rsidP="00A633A2">
            <w:pPr>
              <w:rPr>
                <w:sz w:val="20"/>
                <w:szCs w:val="20"/>
              </w:rPr>
            </w:pPr>
          </w:p>
        </w:tc>
      </w:tr>
      <w:tr w:rsidR="00A633A2" w:rsidRPr="00A633A2" w14:paraId="35529D8F" w14:textId="77777777" w:rsidTr="00A633A2">
        <w:trPr>
          <w:trHeight w:val="450"/>
        </w:trPr>
        <w:tc>
          <w:tcPr>
            <w:tcW w:w="399" w:type="dxa"/>
            <w:vMerge/>
            <w:tcBorders>
              <w:top w:val="nil"/>
              <w:left w:val="single" w:sz="4" w:space="0" w:color="auto"/>
              <w:bottom w:val="single" w:sz="4" w:space="0" w:color="auto"/>
              <w:right w:val="single" w:sz="4" w:space="0" w:color="auto"/>
            </w:tcBorders>
            <w:vAlign w:val="center"/>
            <w:hideMark/>
          </w:tcPr>
          <w:p w14:paraId="02D3359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BBBB58C"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6B30B7F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70D81A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349DB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9272F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50EAF5" w14:textId="77777777" w:rsidR="00A633A2" w:rsidRPr="00A633A2" w:rsidRDefault="00A633A2" w:rsidP="00A633A2">
            <w:pPr>
              <w:rPr>
                <w:sz w:val="20"/>
                <w:szCs w:val="20"/>
              </w:rPr>
            </w:pPr>
          </w:p>
        </w:tc>
      </w:tr>
      <w:tr w:rsidR="00A633A2" w:rsidRPr="00A633A2" w14:paraId="73DBBB5B"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7347A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9076D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Ê×Ç Ý³Ë³å³ïñ³ëï³Ï³Ý ß»ñïÇ Çñ³Ï³Ý³óáõÙ 7ëÙ Ñ³ëïáõÃÛ³Ùµ</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гравия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7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2BA6D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AB66C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11.060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93E69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10.86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02356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120.09</w:t>
            </w:r>
          </w:p>
        </w:tc>
        <w:tc>
          <w:tcPr>
            <w:tcW w:w="36" w:type="dxa"/>
            <w:vAlign w:val="center"/>
            <w:hideMark/>
          </w:tcPr>
          <w:p w14:paraId="26C87921" w14:textId="77777777" w:rsidR="00A633A2" w:rsidRPr="00A633A2" w:rsidRDefault="00A633A2" w:rsidP="00A633A2">
            <w:pPr>
              <w:rPr>
                <w:sz w:val="20"/>
                <w:szCs w:val="20"/>
              </w:rPr>
            </w:pPr>
          </w:p>
        </w:tc>
      </w:tr>
      <w:tr w:rsidR="00A633A2" w:rsidRPr="00A633A2" w14:paraId="743D22A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FAF802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AD3456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19A0C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03B07B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A4654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4CF290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A665E5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D6752D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867BA6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E67224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9B4A0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1748E3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7FD3D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5EF3B2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BDCCD2" w14:textId="77777777" w:rsidR="00A633A2" w:rsidRPr="00A633A2" w:rsidRDefault="00A633A2" w:rsidP="00A633A2">
            <w:pPr>
              <w:rPr>
                <w:sz w:val="20"/>
                <w:szCs w:val="20"/>
              </w:rPr>
            </w:pPr>
          </w:p>
        </w:tc>
      </w:tr>
      <w:tr w:rsidR="00A633A2" w:rsidRPr="00A633A2" w14:paraId="71F1F48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FE268B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BD8D19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ED207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F02445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04039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0B616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DA444D9" w14:textId="77777777" w:rsidR="00A633A2" w:rsidRPr="00A633A2" w:rsidRDefault="00A633A2" w:rsidP="00A633A2">
            <w:pPr>
              <w:rPr>
                <w:sz w:val="20"/>
                <w:szCs w:val="20"/>
              </w:rPr>
            </w:pPr>
          </w:p>
        </w:tc>
      </w:tr>
      <w:tr w:rsidR="00A633A2" w:rsidRPr="00A633A2" w14:paraId="588781F6" w14:textId="77777777" w:rsidTr="00A633A2">
        <w:trPr>
          <w:trHeight w:val="36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3F962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6FE9E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Ð³ñÃ»óÝáÕ ß»ñï  µ»ïáÝ» ë³É»ñÇ ï³Ï  10ëÙ Ñ³ëïáõÃ.ãáñ ó/³  ß³Õ³Ëáí</w:t>
            </w:r>
            <w:r w:rsidRPr="00A633A2">
              <w:rPr>
                <w:rFonts w:ascii="Arial Armenian" w:hAnsi="Arial Armenian" w:cs="Arial"/>
                <w:color w:val="000000"/>
                <w:sz w:val="16"/>
                <w:szCs w:val="16"/>
              </w:rPr>
              <w:br/>
            </w:r>
            <w:r w:rsidRPr="00A633A2">
              <w:rPr>
                <w:rFonts w:ascii="Calibri" w:hAnsi="Calibri" w:cs="Calibri"/>
                <w:color w:val="000000"/>
                <w:sz w:val="16"/>
                <w:szCs w:val="16"/>
              </w:rPr>
              <w:t>Выравнивающий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бетонные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10 </w:t>
            </w:r>
            <w:r w:rsidRPr="00A633A2">
              <w:rPr>
                <w:rFonts w:ascii="Calibri" w:hAnsi="Calibri" w:cs="Calibri"/>
                <w:color w:val="000000"/>
                <w:sz w:val="16"/>
                <w:szCs w:val="16"/>
              </w:rPr>
              <w:t>см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сухим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цементным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раствором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6C077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668EC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807DE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21.28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6BBCE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336.20</w:t>
            </w:r>
          </w:p>
        </w:tc>
        <w:tc>
          <w:tcPr>
            <w:tcW w:w="36" w:type="dxa"/>
            <w:vAlign w:val="center"/>
            <w:hideMark/>
          </w:tcPr>
          <w:p w14:paraId="583A8830" w14:textId="77777777" w:rsidR="00A633A2" w:rsidRPr="00A633A2" w:rsidRDefault="00A633A2" w:rsidP="00A633A2">
            <w:pPr>
              <w:rPr>
                <w:sz w:val="20"/>
                <w:szCs w:val="20"/>
              </w:rPr>
            </w:pPr>
          </w:p>
        </w:tc>
      </w:tr>
      <w:tr w:rsidR="00A633A2" w:rsidRPr="00A633A2" w14:paraId="384D1C74" w14:textId="77777777" w:rsidTr="00A633A2">
        <w:trPr>
          <w:trHeight w:val="360"/>
        </w:trPr>
        <w:tc>
          <w:tcPr>
            <w:tcW w:w="399" w:type="dxa"/>
            <w:vMerge/>
            <w:tcBorders>
              <w:top w:val="nil"/>
              <w:left w:val="single" w:sz="4" w:space="0" w:color="auto"/>
              <w:bottom w:val="single" w:sz="4" w:space="0" w:color="auto"/>
              <w:right w:val="single" w:sz="4" w:space="0" w:color="auto"/>
            </w:tcBorders>
            <w:vAlign w:val="center"/>
            <w:hideMark/>
          </w:tcPr>
          <w:p w14:paraId="6191A31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B2B8D3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D45BB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DCFE0F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F70B6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7D187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41FF02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0E2A117" w14:textId="77777777" w:rsidTr="00A633A2">
        <w:trPr>
          <w:trHeight w:val="360"/>
        </w:trPr>
        <w:tc>
          <w:tcPr>
            <w:tcW w:w="399" w:type="dxa"/>
            <w:vMerge/>
            <w:tcBorders>
              <w:top w:val="nil"/>
              <w:left w:val="single" w:sz="4" w:space="0" w:color="auto"/>
              <w:bottom w:val="single" w:sz="4" w:space="0" w:color="auto"/>
              <w:right w:val="single" w:sz="4" w:space="0" w:color="auto"/>
            </w:tcBorders>
            <w:vAlign w:val="center"/>
            <w:hideMark/>
          </w:tcPr>
          <w:p w14:paraId="0149538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5161D2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6993C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957DFB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B2D300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F98C5F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EEDEB6" w14:textId="77777777" w:rsidR="00A633A2" w:rsidRPr="00A633A2" w:rsidRDefault="00A633A2" w:rsidP="00A633A2">
            <w:pPr>
              <w:rPr>
                <w:sz w:val="20"/>
                <w:szCs w:val="20"/>
              </w:rPr>
            </w:pPr>
          </w:p>
        </w:tc>
      </w:tr>
      <w:tr w:rsidR="00A633A2" w:rsidRPr="00A633A2" w14:paraId="3E5356FA" w14:textId="77777777" w:rsidTr="00A633A2">
        <w:trPr>
          <w:trHeight w:val="360"/>
        </w:trPr>
        <w:tc>
          <w:tcPr>
            <w:tcW w:w="399" w:type="dxa"/>
            <w:vMerge/>
            <w:tcBorders>
              <w:top w:val="nil"/>
              <w:left w:val="single" w:sz="4" w:space="0" w:color="auto"/>
              <w:bottom w:val="single" w:sz="4" w:space="0" w:color="auto"/>
              <w:right w:val="single" w:sz="4" w:space="0" w:color="auto"/>
            </w:tcBorders>
            <w:vAlign w:val="center"/>
            <w:hideMark/>
          </w:tcPr>
          <w:p w14:paraId="514AD94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F7F590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875DA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B1F952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AA8ED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B37212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00AF57" w14:textId="77777777" w:rsidR="00A633A2" w:rsidRPr="00A633A2" w:rsidRDefault="00A633A2" w:rsidP="00A633A2">
            <w:pPr>
              <w:rPr>
                <w:sz w:val="20"/>
                <w:szCs w:val="20"/>
              </w:rPr>
            </w:pPr>
          </w:p>
        </w:tc>
      </w:tr>
      <w:tr w:rsidR="00A633A2" w:rsidRPr="00A633A2" w14:paraId="6C3E42CF" w14:textId="77777777" w:rsidTr="00A633A2">
        <w:trPr>
          <w:trHeight w:val="40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3C7B6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56FC4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ê³ÉÇÏ³å³ïáõÙ µ»ïáÝ» ë³ÉÇÏÝ»ñáí </w:t>
            </w:r>
            <w:r w:rsidRPr="00A633A2">
              <w:rPr>
                <w:rFonts w:ascii="Arial Armenian" w:hAnsi="Arial Armenian" w:cs="Arial"/>
                <w:color w:val="000000"/>
                <w:sz w:val="16"/>
                <w:szCs w:val="16"/>
              </w:rPr>
              <w:br/>
              <w:t>4ëÙ Ñ³ëïáõÃÛ³Ùµ-/</w:t>
            </w:r>
            <w:r w:rsidRPr="00A633A2">
              <w:rPr>
                <w:rFonts w:ascii="Calibri" w:hAnsi="Calibri" w:cs="Calibri"/>
                <w:color w:val="000000"/>
                <w:sz w:val="16"/>
                <w:szCs w:val="16"/>
              </w:rPr>
              <w:t>Старый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город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արտաքին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մեկերևույթը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ջնարակապատված</w:t>
            </w:r>
            <w:r w:rsidRPr="00A633A2">
              <w:rPr>
                <w:rFonts w:ascii="Arial Armenian" w:hAnsi="Arial Armenian" w:cs="Arial"/>
                <w:color w:val="000000"/>
                <w:sz w:val="16"/>
                <w:szCs w:val="16"/>
              </w:rPr>
              <w:br/>
            </w:r>
            <w:r w:rsidRPr="00A633A2">
              <w:rPr>
                <w:rFonts w:ascii="Calibri" w:hAnsi="Calibri" w:cs="Calibri"/>
                <w:color w:val="000000"/>
                <w:sz w:val="16"/>
                <w:szCs w:val="16"/>
              </w:rPr>
              <w:t>Облицовка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плиткой</w:t>
            </w:r>
            <w:r w:rsidRPr="00A633A2">
              <w:rPr>
                <w:rFonts w:ascii="Arial Armenian" w:hAnsi="Arial Armenian" w:cs="Arial"/>
                <w:color w:val="000000"/>
                <w:sz w:val="16"/>
                <w:szCs w:val="16"/>
              </w:rPr>
              <w:br/>
            </w:r>
            <w:r w:rsidRPr="00A633A2">
              <w:rPr>
                <w:rFonts w:ascii="Calibri" w:hAnsi="Calibri" w:cs="Calibri"/>
                <w:color w:val="000000"/>
                <w:sz w:val="16"/>
                <w:szCs w:val="16"/>
              </w:rPr>
              <w:t>Толщина</w:t>
            </w:r>
            <w:r w:rsidRPr="00A633A2">
              <w:rPr>
                <w:rFonts w:ascii="Arial Armenian" w:hAnsi="Arial Armenian" w:cs="Arial"/>
                <w:color w:val="000000"/>
                <w:sz w:val="16"/>
                <w:szCs w:val="16"/>
              </w:rPr>
              <w:t xml:space="preserve"> 4 </w:t>
            </w:r>
            <w:r w:rsidRPr="00A633A2">
              <w:rPr>
                <w:rFonts w:ascii="Calibri" w:hAnsi="Calibri" w:cs="Calibri"/>
                <w:color w:val="000000"/>
                <w:sz w:val="16"/>
                <w:szCs w:val="16"/>
              </w:rPr>
              <w:t>см</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Старый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город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внешняя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поверхность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глазурованная</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1A06A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7E88C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528FD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5.67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64F8A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896.39</w:t>
            </w:r>
          </w:p>
        </w:tc>
        <w:tc>
          <w:tcPr>
            <w:tcW w:w="36" w:type="dxa"/>
            <w:vAlign w:val="center"/>
            <w:hideMark/>
          </w:tcPr>
          <w:p w14:paraId="0DA41ECC" w14:textId="77777777" w:rsidR="00A633A2" w:rsidRPr="00A633A2" w:rsidRDefault="00A633A2" w:rsidP="00A633A2">
            <w:pPr>
              <w:rPr>
                <w:sz w:val="20"/>
                <w:szCs w:val="20"/>
              </w:rPr>
            </w:pPr>
          </w:p>
        </w:tc>
      </w:tr>
      <w:tr w:rsidR="00A633A2" w:rsidRPr="00A633A2" w14:paraId="4ADB535D" w14:textId="77777777" w:rsidTr="00A633A2">
        <w:trPr>
          <w:trHeight w:val="405"/>
        </w:trPr>
        <w:tc>
          <w:tcPr>
            <w:tcW w:w="399" w:type="dxa"/>
            <w:vMerge/>
            <w:tcBorders>
              <w:top w:val="nil"/>
              <w:left w:val="single" w:sz="4" w:space="0" w:color="auto"/>
              <w:bottom w:val="single" w:sz="4" w:space="0" w:color="auto"/>
              <w:right w:val="single" w:sz="4" w:space="0" w:color="auto"/>
            </w:tcBorders>
            <w:vAlign w:val="center"/>
            <w:hideMark/>
          </w:tcPr>
          <w:p w14:paraId="2B96031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500BDC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87C646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7240A8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B57BF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60B9A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BEDAC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D84961A" w14:textId="77777777" w:rsidTr="00A633A2">
        <w:trPr>
          <w:trHeight w:val="405"/>
        </w:trPr>
        <w:tc>
          <w:tcPr>
            <w:tcW w:w="399" w:type="dxa"/>
            <w:vMerge/>
            <w:tcBorders>
              <w:top w:val="nil"/>
              <w:left w:val="single" w:sz="4" w:space="0" w:color="auto"/>
              <w:bottom w:val="single" w:sz="4" w:space="0" w:color="auto"/>
              <w:right w:val="single" w:sz="4" w:space="0" w:color="auto"/>
            </w:tcBorders>
            <w:vAlign w:val="center"/>
            <w:hideMark/>
          </w:tcPr>
          <w:p w14:paraId="5B19FF8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F6D021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F4EAB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5DE471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598BC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533B8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1EE6AE" w14:textId="77777777" w:rsidR="00A633A2" w:rsidRPr="00A633A2" w:rsidRDefault="00A633A2" w:rsidP="00A633A2">
            <w:pPr>
              <w:rPr>
                <w:sz w:val="20"/>
                <w:szCs w:val="20"/>
              </w:rPr>
            </w:pPr>
          </w:p>
        </w:tc>
      </w:tr>
      <w:tr w:rsidR="00A633A2" w:rsidRPr="00A633A2" w14:paraId="4B2346AE" w14:textId="77777777" w:rsidTr="00A633A2">
        <w:trPr>
          <w:trHeight w:val="405"/>
        </w:trPr>
        <w:tc>
          <w:tcPr>
            <w:tcW w:w="399" w:type="dxa"/>
            <w:vMerge/>
            <w:tcBorders>
              <w:top w:val="nil"/>
              <w:left w:val="single" w:sz="4" w:space="0" w:color="auto"/>
              <w:bottom w:val="single" w:sz="4" w:space="0" w:color="auto"/>
              <w:right w:val="single" w:sz="4" w:space="0" w:color="auto"/>
            </w:tcBorders>
            <w:vAlign w:val="center"/>
            <w:hideMark/>
          </w:tcPr>
          <w:p w14:paraId="027F24B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2B0159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39E40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FEECA8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DC3D9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A3290D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0EC0FB5" w14:textId="77777777" w:rsidR="00A633A2" w:rsidRPr="00A633A2" w:rsidRDefault="00A633A2" w:rsidP="00A633A2">
            <w:pPr>
              <w:rPr>
                <w:sz w:val="20"/>
                <w:szCs w:val="20"/>
              </w:rPr>
            </w:pPr>
          </w:p>
        </w:tc>
      </w:tr>
      <w:tr w:rsidR="00A633A2" w:rsidRPr="00A633A2" w14:paraId="08B04892"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35B565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20BBB8C"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72693F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E076E15"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E16F61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1EACD3C"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1352.68</w:t>
            </w:r>
          </w:p>
        </w:tc>
        <w:tc>
          <w:tcPr>
            <w:tcW w:w="36" w:type="dxa"/>
            <w:vAlign w:val="center"/>
            <w:hideMark/>
          </w:tcPr>
          <w:p w14:paraId="77D02F37" w14:textId="77777777" w:rsidR="00A633A2" w:rsidRPr="00A633A2" w:rsidRDefault="00A633A2" w:rsidP="00A633A2">
            <w:pPr>
              <w:rPr>
                <w:sz w:val="20"/>
                <w:szCs w:val="20"/>
              </w:rPr>
            </w:pPr>
          </w:p>
        </w:tc>
      </w:tr>
      <w:tr w:rsidR="00A633A2" w:rsidRPr="00A633A2" w14:paraId="32D5C60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DDCB89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7A36C5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80825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4157F6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C4670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B2747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D2B57D7"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62AC8B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E1B866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100520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56740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3AE534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BE05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E38570"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082D4CE" w14:textId="77777777" w:rsidR="00A633A2" w:rsidRPr="00A633A2" w:rsidRDefault="00A633A2" w:rsidP="00A633A2">
            <w:pPr>
              <w:rPr>
                <w:sz w:val="20"/>
                <w:szCs w:val="20"/>
              </w:rPr>
            </w:pPr>
          </w:p>
        </w:tc>
      </w:tr>
      <w:tr w:rsidR="00A633A2" w:rsidRPr="00A633A2" w14:paraId="3E9410D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263D5B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B0A021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9FF83A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A697C5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D4396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AADA7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08AF98B" w14:textId="77777777" w:rsidR="00A633A2" w:rsidRPr="00A633A2" w:rsidRDefault="00A633A2" w:rsidP="00A633A2">
            <w:pPr>
              <w:rPr>
                <w:sz w:val="20"/>
                <w:szCs w:val="20"/>
              </w:rPr>
            </w:pPr>
          </w:p>
        </w:tc>
      </w:tr>
      <w:tr w:rsidR="00A633A2" w:rsidRPr="00A633A2" w14:paraId="7EEAACD0"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1566BD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B749E6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3EDBA3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20CF5D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640259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5EF5F62"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8.53%</w:t>
            </w:r>
          </w:p>
        </w:tc>
        <w:tc>
          <w:tcPr>
            <w:tcW w:w="36" w:type="dxa"/>
            <w:vAlign w:val="center"/>
            <w:hideMark/>
          </w:tcPr>
          <w:p w14:paraId="3B2B15A8" w14:textId="77777777" w:rsidR="00A633A2" w:rsidRPr="00A633A2" w:rsidRDefault="00A633A2" w:rsidP="00A633A2">
            <w:pPr>
              <w:rPr>
                <w:sz w:val="20"/>
                <w:szCs w:val="20"/>
              </w:rPr>
            </w:pPr>
          </w:p>
        </w:tc>
      </w:tr>
      <w:tr w:rsidR="00A633A2" w:rsidRPr="00A633A2" w14:paraId="62BCBE5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BF49F2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28A4AB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62685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0499B1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D0624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572737"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D8858A0"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B19567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DDE6BF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8DFC4B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B8A2A9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E90F71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63059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DA5776"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A5A0908" w14:textId="77777777" w:rsidR="00A633A2" w:rsidRPr="00A633A2" w:rsidRDefault="00A633A2" w:rsidP="00A633A2">
            <w:pPr>
              <w:rPr>
                <w:sz w:val="20"/>
                <w:szCs w:val="20"/>
              </w:rPr>
            </w:pPr>
          </w:p>
        </w:tc>
      </w:tr>
      <w:tr w:rsidR="00A633A2" w:rsidRPr="00A633A2" w14:paraId="6133E2C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616F5E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9E4CDF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BDC91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0D8E4E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BD15DE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0D7DA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299613A" w14:textId="77777777" w:rsidR="00A633A2" w:rsidRPr="00A633A2" w:rsidRDefault="00A633A2" w:rsidP="00A633A2">
            <w:pPr>
              <w:rPr>
                <w:sz w:val="20"/>
                <w:szCs w:val="20"/>
              </w:rPr>
            </w:pPr>
          </w:p>
        </w:tc>
      </w:tr>
      <w:tr w:rsidR="00A633A2" w:rsidRPr="005C0845" w14:paraId="09A78087"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90F8E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A90690"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²ÛÉ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Другие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6DA3F3"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374863"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E0F71F"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7560E9"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5813C633" w14:textId="77777777" w:rsidR="00A633A2" w:rsidRPr="00A633A2" w:rsidRDefault="00A633A2" w:rsidP="00A633A2">
            <w:pPr>
              <w:rPr>
                <w:sz w:val="20"/>
                <w:szCs w:val="20"/>
                <w:lang w:val="ru-RU"/>
              </w:rPr>
            </w:pPr>
          </w:p>
        </w:tc>
      </w:tr>
      <w:tr w:rsidR="00A633A2" w:rsidRPr="005C0845" w14:paraId="7CDD38F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9FA6107"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15694D45"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3C61022"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6065A771"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6D571A5"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5758761"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8D7762B"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087551C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DDF6AEB"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0F1597B6"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A69C887"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573ED1B6"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00017D3"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E9EB1ED"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691C9462" w14:textId="77777777" w:rsidR="00A633A2" w:rsidRPr="00A633A2" w:rsidRDefault="00A633A2" w:rsidP="00A633A2">
            <w:pPr>
              <w:rPr>
                <w:sz w:val="20"/>
                <w:szCs w:val="20"/>
                <w:lang w:val="ru-RU"/>
              </w:rPr>
            </w:pPr>
          </w:p>
        </w:tc>
      </w:tr>
      <w:tr w:rsidR="00A633A2" w:rsidRPr="005C0845" w14:paraId="597CE0E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7CF7239"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0C5DC542"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4653292"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3951CA5B"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1CCCB32"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89BF13C"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11829438" w14:textId="77777777" w:rsidR="00A633A2" w:rsidRPr="00A633A2" w:rsidRDefault="00A633A2" w:rsidP="00A633A2">
            <w:pPr>
              <w:rPr>
                <w:sz w:val="20"/>
                <w:szCs w:val="20"/>
                <w:lang w:val="ru-RU"/>
              </w:rPr>
            </w:pPr>
          </w:p>
        </w:tc>
      </w:tr>
      <w:tr w:rsidR="00A633A2" w:rsidRPr="00A633A2" w14:paraId="61B93DBF"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CD502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894F5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փայտյա</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նստարանների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ձեռք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բերում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br/>
            </w:r>
            <w:r w:rsidRPr="00A633A2">
              <w:rPr>
                <w:rFonts w:ascii="Calibri" w:hAnsi="Calibri" w:cs="Calibri"/>
                <w:color w:val="000000"/>
                <w:sz w:val="16"/>
                <w:szCs w:val="16"/>
              </w:rPr>
              <w:t>Покупка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деревянных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скамеек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B4E47E"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հատ</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AE783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47740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85.82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3C2A4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858.22</w:t>
            </w:r>
          </w:p>
        </w:tc>
        <w:tc>
          <w:tcPr>
            <w:tcW w:w="36" w:type="dxa"/>
            <w:vAlign w:val="center"/>
            <w:hideMark/>
          </w:tcPr>
          <w:p w14:paraId="342DF268" w14:textId="77777777" w:rsidR="00A633A2" w:rsidRPr="00A633A2" w:rsidRDefault="00A633A2" w:rsidP="00A633A2">
            <w:pPr>
              <w:rPr>
                <w:sz w:val="20"/>
                <w:szCs w:val="20"/>
              </w:rPr>
            </w:pPr>
          </w:p>
        </w:tc>
      </w:tr>
      <w:tr w:rsidR="00A633A2" w:rsidRPr="00A633A2" w14:paraId="49835CA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A82AA8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1D56E6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F8A84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55C7D3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3D780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31BF5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485510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F07915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F855E7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A85A3C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E87A5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8A8F5F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F04F8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27EF9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11F763A" w14:textId="77777777" w:rsidR="00A633A2" w:rsidRPr="00A633A2" w:rsidRDefault="00A633A2" w:rsidP="00A633A2">
            <w:pPr>
              <w:rPr>
                <w:sz w:val="20"/>
                <w:szCs w:val="20"/>
              </w:rPr>
            </w:pPr>
          </w:p>
        </w:tc>
      </w:tr>
      <w:tr w:rsidR="00A633A2" w:rsidRPr="00A633A2" w14:paraId="51437E7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060BE8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A7B2DA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92E78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8C94F6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F7298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E022D5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91324E" w14:textId="77777777" w:rsidR="00A633A2" w:rsidRPr="00A633A2" w:rsidRDefault="00A633A2" w:rsidP="00A633A2">
            <w:pPr>
              <w:rPr>
                <w:sz w:val="20"/>
                <w:szCs w:val="20"/>
              </w:rPr>
            </w:pPr>
          </w:p>
        </w:tc>
      </w:tr>
      <w:tr w:rsidR="00A633A2" w:rsidRPr="00A633A2" w14:paraId="7263B971"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56F0C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5EA99A"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մետաղյա</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աղբամանների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ձեռք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բերում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br w:type="page"/>
            </w:r>
            <w:r w:rsidRPr="00A633A2">
              <w:rPr>
                <w:rFonts w:ascii="Calibri" w:hAnsi="Calibri" w:cs="Calibri"/>
                <w:color w:val="000000"/>
                <w:sz w:val="16"/>
                <w:szCs w:val="16"/>
              </w:rPr>
              <w:t>Закупка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мусорных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баков</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D4719"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հատ</w:t>
            </w:r>
            <w:r w:rsidRPr="00A633A2">
              <w:rPr>
                <w:rFonts w:ascii="Arial Armenian" w:hAnsi="Arial Armenian" w:cs="Arial"/>
                <w:color w:val="000000"/>
                <w:sz w:val="16"/>
                <w:szCs w:val="16"/>
              </w:rPr>
              <w:br w:type="page"/>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BD4ED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876AB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1701F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163.27</w:t>
            </w:r>
          </w:p>
        </w:tc>
        <w:tc>
          <w:tcPr>
            <w:tcW w:w="36" w:type="dxa"/>
            <w:vAlign w:val="center"/>
            <w:hideMark/>
          </w:tcPr>
          <w:p w14:paraId="79B3662D" w14:textId="77777777" w:rsidR="00A633A2" w:rsidRPr="00A633A2" w:rsidRDefault="00A633A2" w:rsidP="00A633A2">
            <w:pPr>
              <w:rPr>
                <w:sz w:val="20"/>
                <w:szCs w:val="20"/>
              </w:rPr>
            </w:pPr>
          </w:p>
        </w:tc>
      </w:tr>
      <w:tr w:rsidR="00A633A2" w:rsidRPr="00A633A2" w14:paraId="48F51E3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6CE0FD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A43C68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245E9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F4DCB7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83F4A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F4D11F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AB626A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0C1025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E943BF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7CDE18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51CDA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D4CA40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3D077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5359B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8A6596B" w14:textId="77777777" w:rsidR="00A633A2" w:rsidRPr="00A633A2" w:rsidRDefault="00A633A2" w:rsidP="00A633A2">
            <w:pPr>
              <w:rPr>
                <w:sz w:val="20"/>
                <w:szCs w:val="20"/>
              </w:rPr>
            </w:pPr>
          </w:p>
        </w:tc>
      </w:tr>
      <w:tr w:rsidR="00A633A2" w:rsidRPr="00A633A2" w14:paraId="07E26CE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7846ED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E9E26C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42318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A72D97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0E7B4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9B6D9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C71E4F" w14:textId="77777777" w:rsidR="00A633A2" w:rsidRPr="00A633A2" w:rsidRDefault="00A633A2" w:rsidP="00A633A2">
            <w:pPr>
              <w:rPr>
                <w:sz w:val="20"/>
                <w:szCs w:val="20"/>
              </w:rPr>
            </w:pPr>
          </w:p>
        </w:tc>
      </w:tr>
      <w:tr w:rsidR="00A633A2" w:rsidRPr="00A633A2" w14:paraId="34C6C99F"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77C5B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E8A604"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Վերատեղադրվող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զրուցատաղավարի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w:t>
            </w:r>
            <w:r w:rsidRPr="00A633A2">
              <w:rPr>
                <w:rFonts w:ascii="Arial Armenian" w:hAnsi="Arial Armenian" w:cs="Arial Armenian"/>
                <w:color w:val="000000"/>
                <w:sz w:val="16"/>
                <w:szCs w:val="16"/>
              </w:rPr>
              <w:t>»ï³Õ³Ï³Ý</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Ù³ë»ñÇ</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ÛáõÕ³Ý»ñÏáõÙ</w:t>
            </w:r>
            <w:r w:rsidRPr="00A633A2">
              <w:rPr>
                <w:rFonts w:ascii="Arial Armenian" w:hAnsi="Arial Armenian" w:cs="Arial"/>
                <w:color w:val="000000"/>
                <w:sz w:val="16"/>
                <w:szCs w:val="16"/>
              </w:rPr>
              <w:br/>
            </w:r>
            <w:r w:rsidRPr="00A633A2">
              <w:rPr>
                <w:rFonts w:ascii="Calibri" w:hAnsi="Calibri" w:cs="Calibri"/>
                <w:color w:val="000000"/>
                <w:sz w:val="16"/>
                <w:szCs w:val="16"/>
              </w:rPr>
              <w:t>Покраска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частей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раздвижной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беседки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маслом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35CB8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CEFA3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0.4234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615AC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21.88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E485D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9.26</w:t>
            </w:r>
          </w:p>
        </w:tc>
        <w:tc>
          <w:tcPr>
            <w:tcW w:w="36" w:type="dxa"/>
            <w:vAlign w:val="center"/>
            <w:hideMark/>
          </w:tcPr>
          <w:p w14:paraId="44EF8B7B" w14:textId="77777777" w:rsidR="00A633A2" w:rsidRPr="00A633A2" w:rsidRDefault="00A633A2" w:rsidP="00A633A2">
            <w:pPr>
              <w:rPr>
                <w:sz w:val="20"/>
                <w:szCs w:val="20"/>
              </w:rPr>
            </w:pPr>
          </w:p>
        </w:tc>
      </w:tr>
      <w:tr w:rsidR="00A633A2" w:rsidRPr="00A633A2" w14:paraId="1926720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931ADB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1E2B80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BA96E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E3BAB6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22C657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3C68A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487CF3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83EF0A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2F1AE7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BFEED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3A8AA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2E59BE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9BD7F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B83AA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CADF28D" w14:textId="77777777" w:rsidR="00A633A2" w:rsidRPr="00A633A2" w:rsidRDefault="00A633A2" w:rsidP="00A633A2">
            <w:pPr>
              <w:rPr>
                <w:sz w:val="20"/>
                <w:szCs w:val="20"/>
              </w:rPr>
            </w:pPr>
          </w:p>
        </w:tc>
      </w:tr>
      <w:tr w:rsidR="00A633A2" w:rsidRPr="00A633A2" w14:paraId="6CC5162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1A3F47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9E5539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C3A43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57F90D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E4978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95961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ACDDC7" w14:textId="77777777" w:rsidR="00A633A2" w:rsidRPr="00A633A2" w:rsidRDefault="00A633A2" w:rsidP="00A633A2">
            <w:pPr>
              <w:rPr>
                <w:sz w:val="20"/>
                <w:szCs w:val="20"/>
              </w:rPr>
            </w:pPr>
          </w:p>
        </w:tc>
      </w:tr>
      <w:tr w:rsidR="00A633A2" w:rsidRPr="00A633A2" w14:paraId="4EAC3BCE" w14:textId="77777777" w:rsidTr="00A633A2">
        <w:trPr>
          <w:trHeight w:val="37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F091F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1D886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ö³ÛïÛ³ Ù³ëÇ ï»Õ³¹ñáõÙ 60x30ÙÙ, L=32.0Ù ãáñëáõÝ»ñÇó/</w:t>
            </w:r>
            <w:r w:rsidRPr="00A633A2">
              <w:rPr>
                <w:rFonts w:ascii="Sylfaen" w:hAnsi="Sylfaen" w:cs="Sylfaen"/>
                <w:color w:val="000000"/>
                <w:sz w:val="16"/>
                <w:szCs w:val="16"/>
              </w:rPr>
              <w:t>վերանորոգվող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զրուցատաղավար</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деревянной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детали</w:t>
            </w:r>
            <w:r w:rsidRPr="00A633A2">
              <w:rPr>
                <w:rFonts w:ascii="Arial Armenian" w:hAnsi="Arial Armenian" w:cs="Arial"/>
                <w:color w:val="000000"/>
                <w:sz w:val="16"/>
                <w:szCs w:val="16"/>
              </w:rPr>
              <w:t xml:space="preserve"> 60</w:t>
            </w:r>
            <w:r w:rsidRPr="00A633A2">
              <w:rPr>
                <w:rFonts w:ascii="Calibri" w:hAnsi="Calibri" w:cs="Calibri"/>
                <w:color w:val="000000"/>
                <w:sz w:val="16"/>
                <w:szCs w:val="16"/>
              </w:rPr>
              <w:t>х</w:t>
            </w:r>
            <w:r w:rsidRPr="00A633A2">
              <w:rPr>
                <w:rFonts w:ascii="Arial Armenian" w:hAnsi="Arial Armenian" w:cs="Arial"/>
                <w:color w:val="000000"/>
                <w:sz w:val="16"/>
                <w:szCs w:val="16"/>
              </w:rPr>
              <w:t>30</w:t>
            </w:r>
            <w:r w:rsidRPr="00A633A2">
              <w:rPr>
                <w:rFonts w:ascii="Calibri" w:hAnsi="Calibri" w:cs="Calibri"/>
                <w:color w:val="000000"/>
                <w:sz w:val="16"/>
                <w:szCs w:val="16"/>
              </w:rPr>
              <w:t>мм</w:t>
            </w:r>
            <w:r w:rsidRPr="00A633A2">
              <w:rPr>
                <w:rFonts w:ascii="Arial Armenian" w:hAnsi="Arial Armenian" w:cs="Arial"/>
                <w:color w:val="000000"/>
                <w:sz w:val="16"/>
                <w:szCs w:val="16"/>
              </w:rPr>
              <w:t>, L=32,0</w:t>
            </w:r>
            <w:r w:rsidRPr="00A633A2">
              <w:rPr>
                <w:rFonts w:ascii="Calibri" w:hAnsi="Calibri" w:cs="Calibri"/>
                <w:color w:val="000000"/>
                <w:sz w:val="16"/>
                <w:szCs w:val="16"/>
              </w:rPr>
              <w:t>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четырех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углов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отремонтированная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беседка</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079E8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5A891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0.1740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496F6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239.94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44740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41.75</w:t>
            </w:r>
          </w:p>
        </w:tc>
        <w:tc>
          <w:tcPr>
            <w:tcW w:w="36" w:type="dxa"/>
            <w:vAlign w:val="center"/>
            <w:hideMark/>
          </w:tcPr>
          <w:p w14:paraId="2724ED31" w14:textId="77777777" w:rsidR="00A633A2" w:rsidRPr="00A633A2" w:rsidRDefault="00A633A2" w:rsidP="00A633A2">
            <w:pPr>
              <w:rPr>
                <w:sz w:val="20"/>
                <w:szCs w:val="20"/>
              </w:rPr>
            </w:pPr>
          </w:p>
        </w:tc>
      </w:tr>
      <w:tr w:rsidR="00A633A2" w:rsidRPr="00A633A2" w14:paraId="3E8A5998"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407F20D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81C554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00C8A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31EA78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0DBF5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72F3A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0FB2A1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933136C"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5C9C009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7D0C85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A2F07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8EF37C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3AC7F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617562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51122D" w14:textId="77777777" w:rsidR="00A633A2" w:rsidRPr="00A633A2" w:rsidRDefault="00A633A2" w:rsidP="00A633A2">
            <w:pPr>
              <w:rPr>
                <w:sz w:val="20"/>
                <w:szCs w:val="20"/>
              </w:rPr>
            </w:pPr>
          </w:p>
        </w:tc>
      </w:tr>
      <w:tr w:rsidR="00A633A2" w:rsidRPr="00A633A2" w14:paraId="2F3EEE71"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677D169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4D8581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B8AE9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A0ECC3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BC5EE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90808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9EB97E" w14:textId="77777777" w:rsidR="00A633A2" w:rsidRPr="00A633A2" w:rsidRDefault="00A633A2" w:rsidP="00A633A2">
            <w:pPr>
              <w:rPr>
                <w:sz w:val="20"/>
                <w:szCs w:val="20"/>
              </w:rPr>
            </w:pPr>
          </w:p>
        </w:tc>
      </w:tr>
      <w:tr w:rsidR="00A633A2" w:rsidRPr="00A633A2" w14:paraId="2D545E65" w14:textId="77777777" w:rsidTr="00A633A2">
        <w:trPr>
          <w:trHeight w:val="34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4E2C7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0C625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ö³Ûï» Ù³ë»ñÇ »ñÏï³Ï É³ù³å³ïáõÙ/</w:t>
            </w:r>
            <w:r w:rsidRPr="00A633A2">
              <w:rPr>
                <w:rFonts w:ascii="Sylfaen" w:hAnsi="Sylfaen" w:cs="Sylfaen"/>
                <w:color w:val="000000"/>
                <w:sz w:val="16"/>
                <w:szCs w:val="16"/>
              </w:rPr>
              <w:t>վերանորոգվող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զրուցատաղավար</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Двухслойная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лакировка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деревянных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деталей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отремонтированная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беседка</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2480C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6D843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17.280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774DF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0.56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F5BCF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9.64</w:t>
            </w:r>
          </w:p>
        </w:tc>
        <w:tc>
          <w:tcPr>
            <w:tcW w:w="36" w:type="dxa"/>
            <w:vAlign w:val="center"/>
            <w:hideMark/>
          </w:tcPr>
          <w:p w14:paraId="1C6016B8" w14:textId="77777777" w:rsidR="00A633A2" w:rsidRPr="00A633A2" w:rsidRDefault="00A633A2" w:rsidP="00A633A2">
            <w:pPr>
              <w:rPr>
                <w:sz w:val="20"/>
                <w:szCs w:val="20"/>
              </w:rPr>
            </w:pPr>
          </w:p>
        </w:tc>
      </w:tr>
      <w:tr w:rsidR="00A633A2" w:rsidRPr="00A633A2" w14:paraId="3306216C" w14:textId="77777777" w:rsidTr="00A633A2">
        <w:trPr>
          <w:trHeight w:val="345"/>
        </w:trPr>
        <w:tc>
          <w:tcPr>
            <w:tcW w:w="399" w:type="dxa"/>
            <w:vMerge/>
            <w:tcBorders>
              <w:top w:val="nil"/>
              <w:left w:val="single" w:sz="4" w:space="0" w:color="auto"/>
              <w:bottom w:val="single" w:sz="4" w:space="0" w:color="auto"/>
              <w:right w:val="single" w:sz="4" w:space="0" w:color="auto"/>
            </w:tcBorders>
            <w:vAlign w:val="center"/>
            <w:hideMark/>
          </w:tcPr>
          <w:p w14:paraId="18B6227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E54AD3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85A7C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F81D80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4A605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75F8A2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743E71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6F18E15" w14:textId="77777777" w:rsidTr="00A633A2">
        <w:trPr>
          <w:trHeight w:val="345"/>
        </w:trPr>
        <w:tc>
          <w:tcPr>
            <w:tcW w:w="399" w:type="dxa"/>
            <w:vMerge/>
            <w:tcBorders>
              <w:top w:val="nil"/>
              <w:left w:val="single" w:sz="4" w:space="0" w:color="auto"/>
              <w:bottom w:val="single" w:sz="4" w:space="0" w:color="auto"/>
              <w:right w:val="single" w:sz="4" w:space="0" w:color="auto"/>
            </w:tcBorders>
            <w:vAlign w:val="center"/>
            <w:hideMark/>
          </w:tcPr>
          <w:p w14:paraId="0D3CF69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6CBD35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77B96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011582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6F839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1742B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685E2B" w14:textId="77777777" w:rsidR="00A633A2" w:rsidRPr="00A633A2" w:rsidRDefault="00A633A2" w:rsidP="00A633A2">
            <w:pPr>
              <w:rPr>
                <w:sz w:val="20"/>
                <w:szCs w:val="20"/>
              </w:rPr>
            </w:pPr>
          </w:p>
        </w:tc>
      </w:tr>
      <w:tr w:rsidR="00A633A2" w:rsidRPr="00A633A2" w14:paraId="574BF65D" w14:textId="77777777" w:rsidTr="00A633A2">
        <w:trPr>
          <w:trHeight w:val="345"/>
        </w:trPr>
        <w:tc>
          <w:tcPr>
            <w:tcW w:w="399" w:type="dxa"/>
            <w:vMerge/>
            <w:tcBorders>
              <w:top w:val="nil"/>
              <w:left w:val="single" w:sz="4" w:space="0" w:color="auto"/>
              <w:bottom w:val="single" w:sz="4" w:space="0" w:color="auto"/>
              <w:right w:val="single" w:sz="4" w:space="0" w:color="auto"/>
            </w:tcBorders>
            <w:vAlign w:val="center"/>
            <w:hideMark/>
          </w:tcPr>
          <w:p w14:paraId="6BE49C2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46C2C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AA507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DDCA8D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46E76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C28139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884520A" w14:textId="77777777" w:rsidR="00A633A2" w:rsidRPr="00A633A2" w:rsidRDefault="00A633A2" w:rsidP="00A633A2">
            <w:pPr>
              <w:rPr>
                <w:sz w:val="20"/>
                <w:szCs w:val="20"/>
              </w:rPr>
            </w:pPr>
          </w:p>
        </w:tc>
      </w:tr>
      <w:tr w:rsidR="00A633A2" w:rsidRPr="00A633A2" w14:paraId="4477C961" w14:textId="77777777" w:rsidTr="00A633A2">
        <w:trPr>
          <w:trHeight w:val="43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37387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7EB9B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Üáñ Ù»ï³Õ³Ï³Ý ½ñáõó³ñ³ÝÇ Ó»éù µ»ñáõÙ /å³ïñ³ëïáõÙ/ ¨ ï»Õ³¹ñáõÙ 2x3Ù ã³÷»ñáí, ë»Õ³Ýáí, Ýëï³ñ³ÝÝ»ñáí</w:t>
            </w:r>
            <w:r w:rsidRPr="00A633A2">
              <w:rPr>
                <w:rFonts w:ascii="Arial Armenian" w:hAnsi="Arial Armenian" w:cs="Arial"/>
                <w:color w:val="000000"/>
                <w:sz w:val="16"/>
                <w:szCs w:val="16"/>
              </w:rPr>
              <w:br/>
            </w:r>
            <w:r w:rsidRPr="00A633A2">
              <w:rPr>
                <w:rFonts w:ascii="Calibri" w:hAnsi="Calibri" w:cs="Calibri"/>
                <w:color w:val="000000"/>
                <w:sz w:val="16"/>
                <w:szCs w:val="16"/>
              </w:rPr>
              <w:t>Покупка</w:t>
            </w:r>
            <w:r w:rsidRPr="00A633A2">
              <w:rPr>
                <w:rFonts w:ascii="Arial Armenian" w:hAnsi="Arial Armenian" w:cs="Arial"/>
                <w:color w:val="000000"/>
                <w:sz w:val="16"/>
                <w:szCs w:val="16"/>
              </w:rPr>
              <w:t>/</w:t>
            </w:r>
            <w:r w:rsidRPr="00A633A2">
              <w:rPr>
                <w:rFonts w:ascii="Calibri" w:hAnsi="Calibri" w:cs="Calibri"/>
                <w:color w:val="000000"/>
                <w:sz w:val="16"/>
                <w:szCs w:val="16"/>
              </w:rPr>
              <w:t>изготовление</w:t>
            </w:r>
            <w:r w:rsidRPr="00A633A2">
              <w:rPr>
                <w:rFonts w:ascii="Arial Armenian" w:hAnsi="Arial Armenian" w:cs="Arial"/>
                <w:color w:val="000000"/>
                <w:sz w:val="16"/>
                <w:szCs w:val="16"/>
              </w:rPr>
              <w:t>/</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беседки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размером</w:t>
            </w:r>
            <w:r w:rsidRPr="00A633A2">
              <w:rPr>
                <w:rFonts w:ascii="Arial Armenian" w:hAnsi="Arial Armenian" w:cs="Arial"/>
                <w:color w:val="000000"/>
                <w:sz w:val="16"/>
                <w:szCs w:val="16"/>
              </w:rPr>
              <w:t xml:space="preserve"> 2</w:t>
            </w:r>
            <w:r w:rsidRPr="00A633A2">
              <w:rPr>
                <w:rFonts w:ascii="Calibri" w:hAnsi="Calibri" w:cs="Calibri"/>
                <w:color w:val="000000"/>
                <w:sz w:val="16"/>
                <w:szCs w:val="16"/>
              </w:rPr>
              <w:t>х</w:t>
            </w:r>
            <w:r w:rsidRPr="00A633A2">
              <w:rPr>
                <w:rFonts w:ascii="Arial Armenian" w:hAnsi="Arial Armenian" w:cs="Arial"/>
                <w:color w:val="000000"/>
                <w:sz w:val="16"/>
                <w:szCs w:val="16"/>
              </w:rPr>
              <w:t>3</w:t>
            </w:r>
            <w:r w:rsidRPr="00A633A2">
              <w:rPr>
                <w:rFonts w:ascii="Calibri" w:hAnsi="Calibri" w:cs="Calibri"/>
                <w:color w:val="000000"/>
                <w:sz w:val="16"/>
                <w:szCs w:val="16"/>
              </w:rPr>
              <w:t>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столом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скамейками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A6DA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5287F5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AA525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503.14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25F21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503.14</w:t>
            </w:r>
          </w:p>
        </w:tc>
        <w:tc>
          <w:tcPr>
            <w:tcW w:w="36" w:type="dxa"/>
            <w:vAlign w:val="center"/>
            <w:hideMark/>
          </w:tcPr>
          <w:p w14:paraId="1CC4C9A0" w14:textId="77777777" w:rsidR="00A633A2" w:rsidRPr="00A633A2" w:rsidRDefault="00A633A2" w:rsidP="00A633A2">
            <w:pPr>
              <w:rPr>
                <w:sz w:val="20"/>
                <w:szCs w:val="20"/>
              </w:rPr>
            </w:pPr>
          </w:p>
        </w:tc>
      </w:tr>
      <w:tr w:rsidR="00A633A2" w:rsidRPr="00A633A2" w14:paraId="27DEE9D1" w14:textId="77777777" w:rsidTr="00A633A2">
        <w:trPr>
          <w:trHeight w:val="435"/>
        </w:trPr>
        <w:tc>
          <w:tcPr>
            <w:tcW w:w="399" w:type="dxa"/>
            <w:vMerge/>
            <w:tcBorders>
              <w:top w:val="nil"/>
              <w:left w:val="single" w:sz="4" w:space="0" w:color="auto"/>
              <w:bottom w:val="single" w:sz="4" w:space="0" w:color="auto"/>
              <w:right w:val="single" w:sz="4" w:space="0" w:color="auto"/>
            </w:tcBorders>
            <w:vAlign w:val="center"/>
            <w:hideMark/>
          </w:tcPr>
          <w:p w14:paraId="4275684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D2F388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799464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E28D49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70D92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746C83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17CB2A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2462B0D" w14:textId="77777777" w:rsidTr="00A633A2">
        <w:trPr>
          <w:trHeight w:val="435"/>
        </w:trPr>
        <w:tc>
          <w:tcPr>
            <w:tcW w:w="399" w:type="dxa"/>
            <w:vMerge/>
            <w:tcBorders>
              <w:top w:val="nil"/>
              <w:left w:val="single" w:sz="4" w:space="0" w:color="auto"/>
              <w:bottom w:val="single" w:sz="4" w:space="0" w:color="auto"/>
              <w:right w:val="single" w:sz="4" w:space="0" w:color="auto"/>
            </w:tcBorders>
            <w:vAlign w:val="center"/>
            <w:hideMark/>
          </w:tcPr>
          <w:p w14:paraId="2DBCCA6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EAD775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C93E3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6644C6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D2BF8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0AE19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7DD44B" w14:textId="77777777" w:rsidR="00A633A2" w:rsidRPr="00A633A2" w:rsidRDefault="00A633A2" w:rsidP="00A633A2">
            <w:pPr>
              <w:rPr>
                <w:sz w:val="20"/>
                <w:szCs w:val="20"/>
              </w:rPr>
            </w:pPr>
          </w:p>
        </w:tc>
      </w:tr>
      <w:tr w:rsidR="00A633A2" w:rsidRPr="00A633A2" w14:paraId="2F92AC59" w14:textId="77777777" w:rsidTr="00A633A2">
        <w:trPr>
          <w:trHeight w:val="435"/>
        </w:trPr>
        <w:tc>
          <w:tcPr>
            <w:tcW w:w="399" w:type="dxa"/>
            <w:vMerge/>
            <w:tcBorders>
              <w:top w:val="nil"/>
              <w:left w:val="single" w:sz="4" w:space="0" w:color="auto"/>
              <w:bottom w:val="single" w:sz="4" w:space="0" w:color="auto"/>
              <w:right w:val="single" w:sz="4" w:space="0" w:color="auto"/>
            </w:tcBorders>
            <w:vAlign w:val="center"/>
            <w:hideMark/>
          </w:tcPr>
          <w:p w14:paraId="58EE311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4DF29D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55C53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57BEF8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A1D7E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E39C8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3F95731" w14:textId="77777777" w:rsidR="00A633A2" w:rsidRPr="00A633A2" w:rsidRDefault="00A633A2" w:rsidP="00A633A2">
            <w:pPr>
              <w:rPr>
                <w:sz w:val="20"/>
                <w:szCs w:val="20"/>
              </w:rPr>
            </w:pPr>
          </w:p>
        </w:tc>
      </w:tr>
      <w:tr w:rsidR="00A633A2" w:rsidRPr="00A633A2" w14:paraId="32A4F4B4" w14:textId="77777777" w:rsidTr="00A633A2">
        <w:trPr>
          <w:trHeight w:val="52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EA98F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FC06C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մանկական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խաղասարք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պտտվող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կառուսել</w:t>
            </w:r>
            <w:r w:rsidRPr="00A633A2">
              <w:rPr>
                <w:rFonts w:ascii="Arial Armenian" w:hAnsi="Arial Armenian" w:cs="Arial"/>
                <w:color w:val="000000"/>
                <w:sz w:val="16"/>
                <w:szCs w:val="16"/>
              </w:rPr>
              <w:t>/-</w:t>
            </w:r>
            <w:r w:rsidRPr="00A633A2">
              <w:rPr>
                <w:rFonts w:ascii="Sylfaen" w:hAnsi="Sylfaen" w:cs="Sylfaen"/>
                <w:color w:val="000000"/>
                <w:sz w:val="16"/>
                <w:szCs w:val="16"/>
              </w:rPr>
              <w:t>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ձեռք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բերում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t>/ Romana 108.27.02-</w:t>
            </w:r>
            <w:r w:rsidRPr="00A633A2">
              <w:rPr>
                <w:rFonts w:ascii="Sylfaen" w:hAnsi="Sylfaen" w:cs="Sylfaen"/>
                <w:color w:val="000000"/>
                <w:sz w:val="16"/>
                <w:szCs w:val="16"/>
              </w:rPr>
              <w:t>կամ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համարժեք</w:t>
            </w:r>
            <w:r w:rsidRPr="00A633A2">
              <w:rPr>
                <w:rFonts w:ascii="Arial Armenian" w:hAnsi="Arial Armenian" w:cs="Arial"/>
                <w:color w:val="000000"/>
                <w:sz w:val="16"/>
                <w:szCs w:val="16"/>
              </w:rPr>
              <w:t>-</w:t>
            </w:r>
            <w:r w:rsidRPr="00A633A2">
              <w:rPr>
                <w:rFonts w:ascii="Sylfaen" w:hAnsi="Sylfaen" w:cs="Sylfaen"/>
                <w:b/>
                <w:bCs/>
                <w:color w:val="000000"/>
                <w:sz w:val="16"/>
                <w:szCs w:val="16"/>
              </w:rPr>
              <w:t>ներկայացնել</w:t>
            </w:r>
            <w:r w:rsidRPr="00A633A2">
              <w:rPr>
                <w:rFonts w:ascii="Arial Armenian" w:hAnsi="Arial Armenian" w:cs="Arial"/>
                <w:b/>
                <w:bCs/>
                <w:color w:val="000000"/>
                <w:sz w:val="16"/>
                <w:szCs w:val="16"/>
              </w:rPr>
              <w:t xml:space="preserve"> </w:t>
            </w:r>
            <w:r w:rsidRPr="00A633A2">
              <w:rPr>
                <w:rFonts w:ascii="Sylfaen" w:hAnsi="Sylfaen" w:cs="Sylfaen"/>
                <w:b/>
                <w:bCs/>
                <w:color w:val="000000"/>
                <w:sz w:val="16"/>
                <w:szCs w:val="16"/>
              </w:rPr>
              <w:t>սերտիֆիկատ</w:t>
            </w:r>
            <w:r w:rsidRPr="00A633A2">
              <w:rPr>
                <w:rFonts w:ascii="Arial Armenian" w:hAnsi="Arial Armenian" w:cs="Arial"/>
                <w:b/>
                <w:bCs/>
                <w:color w:val="000000"/>
                <w:sz w:val="16"/>
                <w:szCs w:val="16"/>
              </w:rPr>
              <w:t>/</w:t>
            </w:r>
            <w:r w:rsidRPr="00A633A2">
              <w:rPr>
                <w:rFonts w:ascii="Arial Armenian" w:hAnsi="Arial Armenian" w:cs="Arial"/>
                <w:b/>
                <w:bCs/>
                <w:color w:val="000000"/>
                <w:sz w:val="16"/>
                <w:szCs w:val="16"/>
              </w:rPr>
              <w:br/>
            </w:r>
            <w:r w:rsidRPr="00A633A2">
              <w:rPr>
                <w:rFonts w:ascii="Calibri" w:hAnsi="Calibri" w:cs="Calibri"/>
                <w:color w:val="000000"/>
                <w:sz w:val="16"/>
                <w:szCs w:val="16"/>
              </w:rPr>
              <w:t>Приобретение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детского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игрового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устройства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вращающаяся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карусель</w:t>
            </w:r>
            <w:r w:rsidRPr="00A633A2">
              <w:rPr>
                <w:rFonts w:ascii="Arial Armenian" w:hAnsi="Arial Armenian" w:cs="Arial"/>
                <w:color w:val="000000"/>
                <w:sz w:val="16"/>
                <w:szCs w:val="16"/>
              </w:rPr>
              <w:t>/ /</w:t>
            </w:r>
            <w:r w:rsidRPr="00A633A2">
              <w:rPr>
                <w:rFonts w:ascii="Calibri" w:hAnsi="Calibri" w:cs="Calibri"/>
                <w:color w:val="000000"/>
                <w:sz w:val="16"/>
                <w:szCs w:val="16"/>
              </w:rPr>
              <w:t>Романа</w:t>
            </w:r>
            <w:r w:rsidRPr="00A633A2">
              <w:rPr>
                <w:rFonts w:ascii="Arial Armenian" w:hAnsi="Arial Armenian" w:cs="Arial"/>
                <w:color w:val="000000"/>
                <w:sz w:val="16"/>
                <w:szCs w:val="16"/>
              </w:rPr>
              <w:t xml:space="preserve"> 108.27.02-</w:t>
            </w:r>
            <w:r w:rsidRPr="00A633A2">
              <w:rPr>
                <w:rFonts w:ascii="Calibri" w:hAnsi="Calibri" w:cs="Calibri"/>
                <w:color w:val="000000"/>
                <w:sz w:val="16"/>
                <w:szCs w:val="16"/>
              </w:rPr>
              <w:t>или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эквивалент</w:t>
            </w:r>
            <w:r w:rsidRPr="00A633A2">
              <w:rPr>
                <w:rFonts w:ascii="Arial Armenian" w:hAnsi="Arial Armenian" w:cs="Arial"/>
                <w:color w:val="000000"/>
                <w:sz w:val="16"/>
                <w:szCs w:val="16"/>
              </w:rPr>
              <w:t>-</w:t>
            </w:r>
            <w:r w:rsidRPr="00A633A2">
              <w:rPr>
                <w:rFonts w:ascii="Calibri" w:hAnsi="Calibri" w:cs="Calibri"/>
                <w:color w:val="000000"/>
                <w:sz w:val="16"/>
                <w:szCs w:val="16"/>
              </w:rPr>
              <w:t>предоставить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сертификат</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9C536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38C48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D9342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647.54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B2C1B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647.54</w:t>
            </w:r>
          </w:p>
        </w:tc>
        <w:tc>
          <w:tcPr>
            <w:tcW w:w="36" w:type="dxa"/>
            <w:vAlign w:val="center"/>
            <w:hideMark/>
          </w:tcPr>
          <w:p w14:paraId="44BD7100" w14:textId="77777777" w:rsidR="00A633A2" w:rsidRPr="00A633A2" w:rsidRDefault="00A633A2" w:rsidP="00A633A2">
            <w:pPr>
              <w:rPr>
                <w:sz w:val="20"/>
                <w:szCs w:val="20"/>
              </w:rPr>
            </w:pPr>
          </w:p>
        </w:tc>
      </w:tr>
      <w:tr w:rsidR="00A633A2" w:rsidRPr="00A633A2" w14:paraId="66D3C76B" w14:textId="77777777" w:rsidTr="00A633A2">
        <w:trPr>
          <w:trHeight w:val="525"/>
        </w:trPr>
        <w:tc>
          <w:tcPr>
            <w:tcW w:w="399" w:type="dxa"/>
            <w:vMerge/>
            <w:tcBorders>
              <w:top w:val="nil"/>
              <w:left w:val="single" w:sz="4" w:space="0" w:color="auto"/>
              <w:bottom w:val="single" w:sz="4" w:space="0" w:color="auto"/>
              <w:right w:val="single" w:sz="4" w:space="0" w:color="auto"/>
            </w:tcBorders>
            <w:vAlign w:val="center"/>
            <w:hideMark/>
          </w:tcPr>
          <w:p w14:paraId="7D4C5FD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6060C7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18AB7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A76A84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5239B6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20D2A1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156BC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8144CE1" w14:textId="77777777" w:rsidTr="00A633A2">
        <w:trPr>
          <w:trHeight w:val="525"/>
        </w:trPr>
        <w:tc>
          <w:tcPr>
            <w:tcW w:w="399" w:type="dxa"/>
            <w:vMerge/>
            <w:tcBorders>
              <w:top w:val="nil"/>
              <w:left w:val="single" w:sz="4" w:space="0" w:color="auto"/>
              <w:bottom w:val="single" w:sz="4" w:space="0" w:color="auto"/>
              <w:right w:val="single" w:sz="4" w:space="0" w:color="auto"/>
            </w:tcBorders>
            <w:vAlign w:val="center"/>
            <w:hideMark/>
          </w:tcPr>
          <w:p w14:paraId="65963AD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F5B7A2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6A31A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BFF23A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0713D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91AB1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5EBA0E" w14:textId="77777777" w:rsidR="00A633A2" w:rsidRPr="00A633A2" w:rsidRDefault="00A633A2" w:rsidP="00A633A2">
            <w:pPr>
              <w:rPr>
                <w:sz w:val="20"/>
                <w:szCs w:val="20"/>
              </w:rPr>
            </w:pPr>
          </w:p>
        </w:tc>
      </w:tr>
      <w:tr w:rsidR="00A633A2" w:rsidRPr="00A633A2" w14:paraId="5D12C492" w14:textId="77777777" w:rsidTr="00A633A2">
        <w:trPr>
          <w:trHeight w:val="525"/>
        </w:trPr>
        <w:tc>
          <w:tcPr>
            <w:tcW w:w="399" w:type="dxa"/>
            <w:vMerge/>
            <w:tcBorders>
              <w:top w:val="nil"/>
              <w:left w:val="single" w:sz="4" w:space="0" w:color="auto"/>
              <w:bottom w:val="single" w:sz="4" w:space="0" w:color="auto"/>
              <w:right w:val="single" w:sz="4" w:space="0" w:color="auto"/>
            </w:tcBorders>
            <w:vAlign w:val="center"/>
            <w:hideMark/>
          </w:tcPr>
          <w:p w14:paraId="1DD62A8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297DB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EC9A49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8BAE72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43926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541FD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256F572" w14:textId="77777777" w:rsidR="00A633A2" w:rsidRPr="00A633A2" w:rsidRDefault="00A633A2" w:rsidP="00A633A2">
            <w:pPr>
              <w:rPr>
                <w:sz w:val="20"/>
                <w:szCs w:val="20"/>
              </w:rPr>
            </w:pPr>
          </w:p>
        </w:tc>
      </w:tr>
      <w:tr w:rsidR="00A633A2" w:rsidRPr="00A633A2" w14:paraId="7596D096" w14:textId="77777777" w:rsidTr="00A633A2">
        <w:trPr>
          <w:trHeight w:val="51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0BEAA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371DA8"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մանկական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խաղասարք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ճոճանակ</w:t>
            </w:r>
            <w:r w:rsidRPr="00A633A2">
              <w:rPr>
                <w:rFonts w:ascii="Arial Armenian" w:hAnsi="Arial Armenian" w:cs="Arial"/>
                <w:color w:val="000000"/>
                <w:sz w:val="16"/>
                <w:szCs w:val="16"/>
              </w:rPr>
              <w:t>/-</w:t>
            </w:r>
            <w:r w:rsidRPr="00A633A2">
              <w:rPr>
                <w:rFonts w:ascii="Sylfaen" w:hAnsi="Sylfaen" w:cs="Sylfaen"/>
                <w:color w:val="000000"/>
                <w:sz w:val="16"/>
                <w:szCs w:val="16"/>
              </w:rPr>
              <w:t>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ձեռք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բերում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t>/-</w:t>
            </w:r>
            <w:r w:rsidRPr="00A633A2">
              <w:rPr>
                <w:rFonts w:ascii="Sylfaen" w:hAnsi="Sylfaen" w:cs="Sylfaen"/>
                <w:b/>
                <w:bCs/>
                <w:color w:val="000000"/>
                <w:sz w:val="16"/>
                <w:szCs w:val="16"/>
              </w:rPr>
              <w:t>ներկայացնել</w:t>
            </w:r>
            <w:r w:rsidRPr="00A633A2">
              <w:rPr>
                <w:rFonts w:ascii="Arial Armenian" w:hAnsi="Arial Armenian" w:cs="Arial"/>
                <w:b/>
                <w:bCs/>
                <w:color w:val="000000"/>
                <w:sz w:val="16"/>
                <w:szCs w:val="16"/>
              </w:rPr>
              <w:t xml:space="preserve"> </w:t>
            </w:r>
            <w:r w:rsidRPr="00A633A2">
              <w:rPr>
                <w:rFonts w:ascii="Sylfaen" w:hAnsi="Sylfaen" w:cs="Sylfaen"/>
                <w:b/>
                <w:bCs/>
                <w:color w:val="000000"/>
                <w:sz w:val="16"/>
                <w:szCs w:val="16"/>
              </w:rPr>
              <w:t>սերտիֆիկատ</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Приобретение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детского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игрового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оборудования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качели</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предъявить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сертификат</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7986F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3B1F1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23ECF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354.31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46FAD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354.31</w:t>
            </w:r>
          </w:p>
        </w:tc>
        <w:tc>
          <w:tcPr>
            <w:tcW w:w="36" w:type="dxa"/>
            <w:vAlign w:val="center"/>
            <w:hideMark/>
          </w:tcPr>
          <w:p w14:paraId="40115FD9" w14:textId="77777777" w:rsidR="00A633A2" w:rsidRPr="00A633A2" w:rsidRDefault="00A633A2" w:rsidP="00A633A2">
            <w:pPr>
              <w:rPr>
                <w:sz w:val="20"/>
                <w:szCs w:val="20"/>
              </w:rPr>
            </w:pPr>
          </w:p>
        </w:tc>
      </w:tr>
      <w:tr w:rsidR="00A633A2" w:rsidRPr="00A633A2" w14:paraId="3C90A827" w14:textId="77777777" w:rsidTr="00A633A2">
        <w:trPr>
          <w:trHeight w:val="510"/>
        </w:trPr>
        <w:tc>
          <w:tcPr>
            <w:tcW w:w="399" w:type="dxa"/>
            <w:vMerge/>
            <w:tcBorders>
              <w:top w:val="nil"/>
              <w:left w:val="single" w:sz="4" w:space="0" w:color="auto"/>
              <w:bottom w:val="single" w:sz="4" w:space="0" w:color="auto"/>
              <w:right w:val="single" w:sz="4" w:space="0" w:color="auto"/>
            </w:tcBorders>
            <w:vAlign w:val="center"/>
            <w:hideMark/>
          </w:tcPr>
          <w:p w14:paraId="35CCF2A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2856A0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40557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61BC3C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323AF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C0D5D9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7CB47D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9C22842" w14:textId="77777777" w:rsidTr="00A633A2">
        <w:trPr>
          <w:trHeight w:val="510"/>
        </w:trPr>
        <w:tc>
          <w:tcPr>
            <w:tcW w:w="399" w:type="dxa"/>
            <w:vMerge/>
            <w:tcBorders>
              <w:top w:val="nil"/>
              <w:left w:val="single" w:sz="4" w:space="0" w:color="auto"/>
              <w:bottom w:val="single" w:sz="4" w:space="0" w:color="auto"/>
              <w:right w:val="single" w:sz="4" w:space="0" w:color="auto"/>
            </w:tcBorders>
            <w:vAlign w:val="center"/>
            <w:hideMark/>
          </w:tcPr>
          <w:p w14:paraId="148FA2D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567785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81423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2D69EF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9E035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EF1DEE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01A275" w14:textId="77777777" w:rsidR="00A633A2" w:rsidRPr="00A633A2" w:rsidRDefault="00A633A2" w:rsidP="00A633A2">
            <w:pPr>
              <w:rPr>
                <w:sz w:val="20"/>
                <w:szCs w:val="20"/>
              </w:rPr>
            </w:pPr>
          </w:p>
        </w:tc>
      </w:tr>
      <w:tr w:rsidR="00A633A2" w:rsidRPr="00A633A2" w14:paraId="7B9DE641" w14:textId="77777777" w:rsidTr="00A633A2">
        <w:trPr>
          <w:trHeight w:val="510"/>
        </w:trPr>
        <w:tc>
          <w:tcPr>
            <w:tcW w:w="399" w:type="dxa"/>
            <w:vMerge/>
            <w:tcBorders>
              <w:top w:val="nil"/>
              <w:left w:val="single" w:sz="4" w:space="0" w:color="auto"/>
              <w:bottom w:val="single" w:sz="4" w:space="0" w:color="auto"/>
              <w:right w:val="single" w:sz="4" w:space="0" w:color="auto"/>
            </w:tcBorders>
            <w:vAlign w:val="center"/>
            <w:hideMark/>
          </w:tcPr>
          <w:p w14:paraId="288F704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1D40B6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C6F2B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15A576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D907F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E12F23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E1C70D" w14:textId="77777777" w:rsidR="00A633A2" w:rsidRPr="00A633A2" w:rsidRDefault="00A633A2" w:rsidP="00A633A2">
            <w:pPr>
              <w:rPr>
                <w:sz w:val="20"/>
                <w:szCs w:val="20"/>
              </w:rPr>
            </w:pPr>
          </w:p>
        </w:tc>
      </w:tr>
      <w:tr w:rsidR="00A633A2" w:rsidRPr="00A633A2" w14:paraId="61A15253"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97561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CE30E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ò³Ûï³ÕµÛáõñÇ ï»ÕÇ µ»ïáÝ³óáõÙ B15 ¹³ëÇ µ»ïáÝáí</w:t>
            </w:r>
            <w:r w:rsidRPr="00A633A2">
              <w:rPr>
                <w:rFonts w:ascii="Arial Armenian" w:hAnsi="Arial Armenian" w:cs="Arial"/>
                <w:color w:val="000000"/>
                <w:sz w:val="16"/>
                <w:szCs w:val="16"/>
              </w:rPr>
              <w:br/>
            </w:r>
            <w:r w:rsidRPr="00A633A2">
              <w:rPr>
                <w:rFonts w:ascii="Calibri" w:hAnsi="Calibri" w:cs="Calibri"/>
                <w:color w:val="000000"/>
                <w:sz w:val="16"/>
                <w:szCs w:val="16"/>
              </w:rPr>
              <w:t>Бетонирование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участка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Цайтахпюр</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360C1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79CA5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0.62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53F6E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56.03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347F9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34.74</w:t>
            </w:r>
          </w:p>
        </w:tc>
        <w:tc>
          <w:tcPr>
            <w:tcW w:w="36" w:type="dxa"/>
            <w:vAlign w:val="center"/>
            <w:hideMark/>
          </w:tcPr>
          <w:p w14:paraId="1410BFF8" w14:textId="77777777" w:rsidR="00A633A2" w:rsidRPr="00A633A2" w:rsidRDefault="00A633A2" w:rsidP="00A633A2">
            <w:pPr>
              <w:rPr>
                <w:sz w:val="20"/>
                <w:szCs w:val="20"/>
              </w:rPr>
            </w:pPr>
          </w:p>
        </w:tc>
      </w:tr>
      <w:tr w:rsidR="00A633A2" w:rsidRPr="00A633A2" w14:paraId="11B24E5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4E0341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83A119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C1CE8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41C265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F7E4F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18DB1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9A9E2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C78BF4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073D8A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74AC32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2E66A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124B07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92ADF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294D7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88E0C40" w14:textId="77777777" w:rsidR="00A633A2" w:rsidRPr="00A633A2" w:rsidRDefault="00A633A2" w:rsidP="00A633A2">
            <w:pPr>
              <w:rPr>
                <w:sz w:val="20"/>
                <w:szCs w:val="20"/>
              </w:rPr>
            </w:pPr>
          </w:p>
        </w:tc>
      </w:tr>
      <w:tr w:rsidR="00A633A2" w:rsidRPr="00A633A2" w14:paraId="6E1FCFC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F4FE05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65DAF3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187DF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DA55F8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4E55A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4387D1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23FFF9" w14:textId="77777777" w:rsidR="00A633A2" w:rsidRPr="00A633A2" w:rsidRDefault="00A633A2" w:rsidP="00A633A2">
            <w:pPr>
              <w:rPr>
                <w:sz w:val="20"/>
                <w:szCs w:val="20"/>
              </w:rPr>
            </w:pPr>
          </w:p>
        </w:tc>
      </w:tr>
      <w:tr w:rsidR="00A633A2" w:rsidRPr="00A633A2" w14:paraId="37BD60B4" w14:textId="77777777" w:rsidTr="00A633A2">
        <w:trPr>
          <w:trHeight w:val="39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728A0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258004"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Հարթակի</w:t>
            </w:r>
            <w:r w:rsidRPr="00A633A2">
              <w:rPr>
                <w:rFonts w:ascii="Arial Armenian" w:hAnsi="Arial Armenian" w:cs="Arial"/>
                <w:color w:val="000000"/>
                <w:sz w:val="16"/>
                <w:szCs w:val="16"/>
              </w:rPr>
              <w:t xml:space="preserve"> »ñ»ëå³ïáõÙ µ³½³Éï» ë³É»ñáí, 30ÙÙ Ñ³ëï., /</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ծակոտկոն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Облицовка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платформы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плитами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30 </w:t>
            </w:r>
            <w:r w:rsidRPr="00A633A2">
              <w:rPr>
                <w:rFonts w:ascii="Calibri" w:hAnsi="Calibri" w:cs="Calibri"/>
                <w:color w:val="000000"/>
                <w:sz w:val="16"/>
                <w:szCs w:val="16"/>
              </w:rPr>
              <w:t>мм</w:t>
            </w:r>
            <w:r w:rsidRPr="00A633A2">
              <w:rPr>
                <w:rFonts w:ascii="Arial Armenian" w:hAnsi="Arial Armenian" w:cs="Arial"/>
                <w:color w:val="000000"/>
                <w:sz w:val="16"/>
                <w:szCs w:val="16"/>
              </w:rPr>
              <w:t>, /</w:t>
            </w:r>
            <w:r w:rsidRPr="00A633A2">
              <w:rPr>
                <w:rFonts w:ascii="Calibri" w:hAnsi="Calibri" w:cs="Calibri"/>
                <w:color w:val="000000"/>
                <w:sz w:val="16"/>
                <w:szCs w:val="16"/>
              </w:rPr>
              <w:t>непористыми</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ACD4A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66AAD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2.05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B3C47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15.60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85712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31.98</w:t>
            </w:r>
          </w:p>
        </w:tc>
        <w:tc>
          <w:tcPr>
            <w:tcW w:w="36" w:type="dxa"/>
            <w:vAlign w:val="center"/>
            <w:hideMark/>
          </w:tcPr>
          <w:p w14:paraId="7A520601" w14:textId="77777777" w:rsidR="00A633A2" w:rsidRPr="00A633A2" w:rsidRDefault="00A633A2" w:rsidP="00A633A2">
            <w:pPr>
              <w:rPr>
                <w:sz w:val="20"/>
                <w:szCs w:val="20"/>
              </w:rPr>
            </w:pPr>
          </w:p>
        </w:tc>
      </w:tr>
      <w:tr w:rsidR="00A633A2" w:rsidRPr="00A633A2" w14:paraId="54FFCDAD" w14:textId="77777777" w:rsidTr="00A633A2">
        <w:trPr>
          <w:trHeight w:val="390"/>
        </w:trPr>
        <w:tc>
          <w:tcPr>
            <w:tcW w:w="399" w:type="dxa"/>
            <w:vMerge/>
            <w:tcBorders>
              <w:top w:val="nil"/>
              <w:left w:val="single" w:sz="4" w:space="0" w:color="auto"/>
              <w:bottom w:val="single" w:sz="4" w:space="0" w:color="auto"/>
              <w:right w:val="single" w:sz="4" w:space="0" w:color="auto"/>
            </w:tcBorders>
            <w:vAlign w:val="center"/>
            <w:hideMark/>
          </w:tcPr>
          <w:p w14:paraId="7733BB7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6ABE1E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05552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6A14A0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A2E97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8E2F66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613E9D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30B8574" w14:textId="77777777" w:rsidTr="00A633A2">
        <w:trPr>
          <w:trHeight w:val="390"/>
        </w:trPr>
        <w:tc>
          <w:tcPr>
            <w:tcW w:w="399" w:type="dxa"/>
            <w:vMerge/>
            <w:tcBorders>
              <w:top w:val="nil"/>
              <w:left w:val="single" w:sz="4" w:space="0" w:color="auto"/>
              <w:bottom w:val="single" w:sz="4" w:space="0" w:color="auto"/>
              <w:right w:val="single" w:sz="4" w:space="0" w:color="auto"/>
            </w:tcBorders>
            <w:vAlign w:val="center"/>
            <w:hideMark/>
          </w:tcPr>
          <w:p w14:paraId="7482527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6A3942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7750B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85F7CC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43B0E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9E614A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AB37E92" w14:textId="77777777" w:rsidR="00A633A2" w:rsidRPr="00A633A2" w:rsidRDefault="00A633A2" w:rsidP="00A633A2">
            <w:pPr>
              <w:rPr>
                <w:sz w:val="20"/>
                <w:szCs w:val="20"/>
              </w:rPr>
            </w:pPr>
          </w:p>
        </w:tc>
      </w:tr>
      <w:tr w:rsidR="00A633A2" w:rsidRPr="00A633A2" w14:paraId="71AF54AB" w14:textId="77777777" w:rsidTr="00A633A2">
        <w:trPr>
          <w:trHeight w:val="390"/>
        </w:trPr>
        <w:tc>
          <w:tcPr>
            <w:tcW w:w="399" w:type="dxa"/>
            <w:vMerge/>
            <w:tcBorders>
              <w:top w:val="nil"/>
              <w:left w:val="single" w:sz="4" w:space="0" w:color="auto"/>
              <w:bottom w:val="single" w:sz="4" w:space="0" w:color="auto"/>
              <w:right w:val="single" w:sz="4" w:space="0" w:color="auto"/>
            </w:tcBorders>
            <w:vAlign w:val="center"/>
            <w:hideMark/>
          </w:tcPr>
          <w:p w14:paraId="6C0B618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BA915D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B8BB7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9FBB71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AAD8E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D50B62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6960B1" w14:textId="77777777" w:rsidR="00A633A2" w:rsidRPr="00A633A2" w:rsidRDefault="00A633A2" w:rsidP="00A633A2">
            <w:pPr>
              <w:rPr>
                <w:sz w:val="20"/>
                <w:szCs w:val="20"/>
              </w:rPr>
            </w:pPr>
          </w:p>
        </w:tc>
      </w:tr>
      <w:tr w:rsidR="00A633A2" w:rsidRPr="00A633A2" w14:paraId="0423A08D" w14:textId="77777777" w:rsidTr="00A633A2">
        <w:trPr>
          <w:trHeight w:val="37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50136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04B321"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ëí³ÕÇ Çñ³Ï³Ý³óáõÙ ó»Ù»Ýï³í³½³ÛÇÝ ß³Õ³Ëáí 1:3 Ñ³ñ³µ»ñáõÃÛ³Ùµ /</w:t>
            </w:r>
            <w:r w:rsidRPr="00A633A2">
              <w:rPr>
                <w:rFonts w:ascii="Sylfaen" w:hAnsi="Sylfaen" w:cs="Sylfaen"/>
                <w:color w:val="000000"/>
                <w:sz w:val="16"/>
                <w:szCs w:val="16"/>
              </w:rPr>
              <w:t>ցանցով</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Оштукатуривание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цементным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раствором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соотношении</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сеткой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58BDB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72452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D3F42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4AA0A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198.46</w:t>
            </w:r>
          </w:p>
        </w:tc>
        <w:tc>
          <w:tcPr>
            <w:tcW w:w="36" w:type="dxa"/>
            <w:vAlign w:val="center"/>
            <w:hideMark/>
          </w:tcPr>
          <w:p w14:paraId="39015B98" w14:textId="77777777" w:rsidR="00A633A2" w:rsidRPr="00A633A2" w:rsidRDefault="00A633A2" w:rsidP="00A633A2">
            <w:pPr>
              <w:rPr>
                <w:sz w:val="20"/>
                <w:szCs w:val="20"/>
              </w:rPr>
            </w:pPr>
          </w:p>
        </w:tc>
      </w:tr>
      <w:tr w:rsidR="00A633A2" w:rsidRPr="00A633A2" w14:paraId="6668BFBF"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65D2FBE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A163C4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1389E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29EEE8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32DD4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5F09C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1084C6C"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DFCDA52"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5B90ED9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1F850B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3E3F0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50587C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369DA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4B10F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D7CDBE" w14:textId="77777777" w:rsidR="00A633A2" w:rsidRPr="00A633A2" w:rsidRDefault="00A633A2" w:rsidP="00A633A2">
            <w:pPr>
              <w:rPr>
                <w:sz w:val="20"/>
                <w:szCs w:val="20"/>
              </w:rPr>
            </w:pPr>
          </w:p>
        </w:tc>
      </w:tr>
      <w:tr w:rsidR="00A633A2" w:rsidRPr="00A633A2" w14:paraId="7F410027"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685075F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1CB9B5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B1435E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165716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BBB7D7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CA09C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BE65B14" w14:textId="77777777" w:rsidR="00A633A2" w:rsidRPr="00A633A2" w:rsidRDefault="00A633A2" w:rsidP="00A633A2">
            <w:pPr>
              <w:rPr>
                <w:sz w:val="20"/>
                <w:szCs w:val="20"/>
              </w:rPr>
            </w:pPr>
          </w:p>
        </w:tc>
      </w:tr>
      <w:tr w:rsidR="00A633A2" w:rsidRPr="00A633A2" w14:paraId="6E541775" w14:textId="77777777" w:rsidTr="00A633A2">
        <w:trPr>
          <w:trHeight w:val="31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AFDBF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96800E"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Ý»ñÏáõÙ ý³ë³¹³ÛÇÝ Ý»ñÏáí </w:t>
            </w:r>
            <w:r w:rsidRPr="00A633A2">
              <w:rPr>
                <w:rFonts w:ascii="Arial Armenian" w:hAnsi="Arial Armenian" w:cs="Arial"/>
                <w:b/>
                <w:bCs/>
                <w:color w:val="000000"/>
                <w:sz w:val="16"/>
                <w:szCs w:val="16"/>
              </w:rPr>
              <w:t>/»ñ³Ý·Á Ñ³Ù³Ó³ÛÝ»óÝ»É å³ïíÇñ³ïáõÇ Ñ»ï/</w:t>
            </w:r>
            <w:r w:rsidRPr="00A633A2">
              <w:rPr>
                <w:rFonts w:ascii="Arial Armenian" w:hAnsi="Arial Armenian" w:cs="Arial"/>
                <w:b/>
                <w:bCs/>
                <w:color w:val="000000"/>
                <w:sz w:val="16"/>
                <w:szCs w:val="16"/>
              </w:rPr>
              <w:br w:type="page"/>
            </w:r>
            <w:r w:rsidRPr="00A633A2">
              <w:rPr>
                <w:rFonts w:ascii="Calibri" w:hAnsi="Calibri" w:cs="Calibri"/>
                <w:color w:val="000000"/>
                <w:sz w:val="16"/>
                <w:szCs w:val="16"/>
              </w:rPr>
              <w:t>Покраска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фасадной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краской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цвет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согласовываем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заказчиком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BB4D2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8C00F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0D491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B8BC1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86.89</w:t>
            </w:r>
          </w:p>
        </w:tc>
        <w:tc>
          <w:tcPr>
            <w:tcW w:w="36" w:type="dxa"/>
            <w:vAlign w:val="center"/>
            <w:hideMark/>
          </w:tcPr>
          <w:p w14:paraId="20155B16" w14:textId="77777777" w:rsidR="00A633A2" w:rsidRPr="00A633A2" w:rsidRDefault="00A633A2" w:rsidP="00A633A2">
            <w:pPr>
              <w:rPr>
                <w:sz w:val="20"/>
                <w:szCs w:val="20"/>
              </w:rPr>
            </w:pPr>
          </w:p>
        </w:tc>
      </w:tr>
      <w:tr w:rsidR="00A633A2" w:rsidRPr="00A633A2" w14:paraId="2E8D35D0" w14:textId="77777777" w:rsidTr="00A633A2">
        <w:trPr>
          <w:trHeight w:val="315"/>
        </w:trPr>
        <w:tc>
          <w:tcPr>
            <w:tcW w:w="399" w:type="dxa"/>
            <w:vMerge/>
            <w:tcBorders>
              <w:top w:val="nil"/>
              <w:left w:val="single" w:sz="4" w:space="0" w:color="auto"/>
              <w:bottom w:val="single" w:sz="4" w:space="0" w:color="auto"/>
              <w:right w:val="single" w:sz="4" w:space="0" w:color="auto"/>
            </w:tcBorders>
            <w:vAlign w:val="center"/>
            <w:hideMark/>
          </w:tcPr>
          <w:p w14:paraId="2B14D3C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90C241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D29C0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7B82E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E5774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11DB33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B71F9E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3B08F51" w14:textId="77777777" w:rsidTr="00A633A2">
        <w:trPr>
          <w:trHeight w:val="315"/>
        </w:trPr>
        <w:tc>
          <w:tcPr>
            <w:tcW w:w="399" w:type="dxa"/>
            <w:vMerge/>
            <w:tcBorders>
              <w:top w:val="nil"/>
              <w:left w:val="single" w:sz="4" w:space="0" w:color="auto"/>
              <w:bottom w:val="single" w:sz="4" w:space="0" w:color="auto"/>
              <w:right w:val="single" w:sz="4" w:space="0" w:color="auto"/>
            </w:tcBorders>
            <w:vAlign w:val="center"/>
            <w:hideMark/>
          </w:tcPr>
          <w:p w14:paraId="7A56420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A30F69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70E11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C77E7D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066E6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4C59DC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430F58" w14:textId="77777777" w:rsidR="00A633A2" w:rsidRPr="00A633A2" w:rsidRDefault="00A633A2" w:rsidP="00A633A2">
            <w:pPr>
              <w:rPr>
                <w:sz w:val="20"/>
                <w:szCs w:val="20"/>
              </w:rPr>
            </w:pPr>
          </w:p>
        </w:tc>
      </w:tr>
      <w:tr w:rsidR="00A633A2" w:rsidRPr="00A633A2" w14:paraId="660FFC84" w14:textId="77777777" w:rsidTr="00A633A2">
        <w:trPr>
          <w:trHeight w:val="315"/>
        </w:trPr>
        <w:tc>
          <w:tcPr>
            <w:tcW w:w="399" w:type="dxa"/>
            <w:vMerge/>
            <w:tcBorders>
              <w:top w:val="nil"/>
              <w:left w:val="single" w:sz="4" w:space="0" w:color="auto"/>
              <w:bottom w:val="single" w:sz="4" w:space="0" w:color="auto"/>
              <w:right w:val="single" w:sz="4" w:space="0" w:color="auto"/>
            </w:tcBorders>
            <w:vAlign w:val="center"/>
            <w:hideMark/>
          </w:tcPr>
          <w:p w14:paraId="1776E31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6F2492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EC998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AC9E93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05C14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AD4546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B7A3B3" w14:textId="77777777" w:rsidR="00A633A2" w:rsidRPr="00A633A2" w:rsidRDefault="00A633A2" w:rsidP="00A633A2">
            <w:pPr>
              <w:rPr>
                <w:sz w:val="20"/>
                <w:szCs w:val="20"/>
              </w:rPr>
            </w:pPr>
          </w:p>
        </w:tc>
      </w:tr>
      <w:tr w:rsidR="00A633A2" w:rsidRPr="00A633A2" w14:paraId="6FDDB686"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5742C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A97235"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նկարազարդում</w:t>
            </w:r>
            <w:r w:rsidRPr="00A633A2">
              <w:rPr>
                <w:rFonts w:ascii="Arial Armenian" w:hAnsi="Arial Armenian" w:cs="Arial"/>
                <w:color w:val="000000"/>
                <w:sz w:val="16"/>
                <w:szCs w:val="16"/>
              </w:rPr>
              <w:t>-/</w:t>
            </w:r>
            <w:r w:rsidRPr="00A633A2">
              <w:rPr>
                <w:rFonts w:ascii="Sylfaen" w:hAnsi="Sylfaen" w:cs="Sylfaen"/>
                <w:color w:val="000000"/>
                <w:sz w:val="16"/>
                <w:szCs w:val="16"/>
              </w:rPr>
              <w:t>տեսքը</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Ñ³Ù³Ó³ÛÝ»óÝ»É</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å³ïíÇñ³ïáõÇ</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Ñ»ï</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Покраска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внешний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вид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согласовываем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заказчиком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8F31A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70715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B8EDB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859BB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79.29</w:t>
            </w:r>
          </w:p>
        </w:tc>
        <w:tc>
          <w:tcPr>
            <w:tcW w:w="36" w:type="dxa"/>
            <w:vAlign w:val="center"/>
            <w:hideMark/>
          </w:tcPr>
          <w:p w14:paraId="14B49C52" w14:textId="77777777" w:rsidR="00A633A2" w:rsidRPr="00A633A2" w:rsidRDefault="00A633A2" w:rsidP="00A633A2">
            <w:pPr>
              <w:rPr>
                <w:sz w:val="20"/>
                <w:szCs w:val="20"/>
              </w:rPr>
            </w:pPr>
          </w:p>
        </w:tc>
      </w:tr>
      <w:tr w:rsidR="00A633A2" w:rsidRPr="00A633A2" w14:paraId="37373AB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7B0307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D40DDF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C90FDB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1612D6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182B9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24D829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97DE4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23166F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CD427B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203876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6DFC3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271B19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B7693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4D328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5978E0D" w14:textId="77777777" w:rsidR="00A633A2" w:rsidRPr="00A633A2" w:rsidRDefault="00A633A2" w:rsidP="00A633A2">
            <w:pPr>
              <w:rPr>
                <w:sz w:val="20"/>
                <w:szCs w:val="20"/>
              </w:rPr>
            </w:pPr>
          </w:p>
        </w:tc>
      </w:tr>
      <w:tr w:rsidR="00A633A2" w:rsidRPr="00A633A2" w14:paraId="1E5E735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C48985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809A77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56B3B6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DD1D15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585C3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D71FA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CE6D3F6" w14:textId="77777777" w:rsidR="00A633A2" w:rsidRPr="00A633A2" w:rsidRDefault="00A633A2" w:rsidP="00A633A2">
            <w:pPr>
              <w:rPr>
                <w:sz w:val="20"/>
                <w:szCs w:val="20"/>
              </w:rPr>
            </w:pPr>
          </w:p>
        </w:tc>
      </w:tr>
      <w:tr w:rsidR="00A633A2" w:rsidRPr="00A633A2" w14:paraId="2BEF2EF3" w14:textId="77777777" w:rsidTr="00A633A2">
        <w:trPr>
          <w:trHeight w:val="37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7B847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954AA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Ø»ï³Õ³Ï³Ý ×³Õ³ß³ñÇ Çñ³Ï³Ý³óáõÙ/</w:t>
            </w:r>
            <w:r w:rsidRPr="00A633A2">
              <w:rPr>
                <w:rFonts w:ascii="Sylfaen" w:hAnsi="Sylfaen" w:cs="Sylfaen"/>
                <w:color w:val="000000"/>
                <w:sz w:val="16"/>
                <w:szCs w:val="16"/>
              </w:rPr>
              <w:t>երկտակ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յուղաներկումով</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Изготовление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перил</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двухслойной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масляной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покраской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5DD3D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93C90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93CBC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13.23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FCD6D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913.01</w:t>
            </w:r>
          </w:p>
        </w:tc>
        <w:tc>
          <w:tcPr>
            <w:tcW w:w="36" w:type="dxa"/>
            <w:vAlign w:val="center"/>
            <w:hideMark/>
          </w:tcPr>
          <w:p w14:paraId="2BCB28F6" w14:textId="77777777" w:rsidR="00A633A2" w:rsidRPr="00A633A2" w:rsidRDefault="00A633A2" w:rsidP="00A633A2">
            <w:pPr>
              <w:rPr>
                <w:sz w:val="20"/>
                <w:szCs w:val="20"/>
              </w:rPr>
            </w:pPr>
          </w:p>
        </w:tc>
      </w:tr>
      <w:tr w:rsidR="00A633A2" w:rsidRPr="00A633A2" w14:paraId="2A8472A1"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11E8E1F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E328C3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39E3A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BDEACE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9BAE6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77D62E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048237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7E95102"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362E566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AB5143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D6672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F408B8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3588C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2CDA9E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FC4B81" w14:textId="77777777" w:rsidR="00A633A2" w:rsidRPr="00A633A2" w:rsidRDefault="00A633A2" w:rsidP="00A633A2">
            <w:pPr>
              <w:rPr>
                <w:sz w:val="20"/>
                <w:szCs w:val="20"/>
              </w:rPr>
            </w:pPr>
          </w:p>
        </w:tc>
      </w:tr>
      <w:tr w:rsidR="00A633A2" w:rsidRPr="00A633A2" w14:paraId="101F4566"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0CD58C9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77F9F5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11FEE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B6C429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42E1D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7DE9FD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A5DD14" w14:textId="77777777" w:rsidR="00A633A2" w:rsidRPr="00A633A2" w:rsidRDefault="00A633A2" w:rsidP="00A633A2">
            <w:pPr>
              <w:rPr>
                <w:sz w:val="20"/>
                <w:szCs w:val="20"/>
              </w:rPr>
            </w:pPr>
          </w:p>
        </w:tc>
      </w:tr>
      <w:tr w:rsidR="00A633A2" w:rsidRPr="00A633A2" w14:paraId="504C6A96"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B61A9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26159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Մետաղական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մակերևույթների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ÛáõÕ³Ý»ñÏáõÙ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»ñÏáõ</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ß»ñï</w:t>
            </w:r>
            <w:r w:rsidRPr="00A633A2">
              <w:rPr>
                <w:rFonts w:ascii="Arial Armenian" w:hAnsi="Arial Armenian" w:cs="Arial"/>
                <w:color w:val="000000"/>
                <w:sz w:val="16"/>
                <w:szCs w:val="16"/>
              </w:rPr>
              <w:br/>
            </w:r>
            <w:r w:rsidRPr="00A633A2">
              <w:rPr>
                <w:rFonts w:ascii="Calibri" w:hAnsi="Calibri" w:cs="Calibri"/>
                <w:color w:val="000000"/>
                <w:sz w:val="16"/>
                <w:szCs w:val="16"/>
              </w:rPr>
              <w:t>Два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маслянойпокраски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поверхностях</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168DA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44428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52.00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B9751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CD956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88.08</w:t>
            </w:r>
          </w:p>
        </w:tc>
        <w:tc>
          <w:tcPr>
            <w:tcW w:w="36" w:type="dxa"/>
            <w:vAlign w:val="center"/>
            <w:hideMark/>
          </w:tcPr>
          <w:p w14:paraId="1EE84930" w14:textId="77777777" w:rsidR="00A633A2" w:rsidRPr="00A633A2" w:rsidRDefault="00A633A2" w:rsidP="00A633A2">
            <w:pPr>
              <w:rPr>
                <w:sz w:val="20"/>
                <w:szCs w:val="20"/>
              </w:rPr>
            </w:pPr>
          </w:p>
        </w:tc>
      </w:tr>
      <w:tr w:rsidR="00A633A2" w:rsidRPr="00A633A2" w14:paraId="6B14E4D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EA1E68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415309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BF6EEF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B3B7F0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8634C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A4417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7127E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2DD69F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B9C0C1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C8864C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8E4C3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90F408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2B9E1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5C956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DD2B93" w14:textId="77777777" w:rsidR="00A633A2" w:rsidRPr="00A633A2" w:rsidRDefault="00A633A2" w:rsidP="00A633A2">
            <w:pPr>
              <w:rPr>
                <w:sz w:val="20"/>
                <w:szCs w:val="20"/>
              </w:rPr>
            </w:pPr>
          </w:p>
        </w:tc>
      </w:tr>
      <w:tr w:rsidR="00A633A2" w:rsidRPr="00A633A2" w14:paraId="2354217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337E29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1FD2A0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42209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BE916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19973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CA006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7F3654" w14:textId="77777777" w:rsidR="00A633A2" w:rsidRPr="00A633A2" w:rsidRDefault="00A633A2" w:rsidP="00A633A2">
            <w:pPr>
              <w:rPr>
                <w:sz w:val="20"/>
                <w:szCs w:val="20"/>
              </w:rPr>
            </w:pPr>
          </w:p>
        </w:tc>
      </w:tr>
      <w:tr w:rsidR="00A633A2" w:rsidRPr="00A633A2" w14:paraId="5FD15178"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9489C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16</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757B7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´áõë³ÑáÕÇ ÷éáõÙ Ó»éùáí Ï³Ý³ã ï³ñ³ÍùÝ»ñáõÙ /10ëÙ Ñ³ëï./</w:t>
            </w:r>
            <w:r w:rsidRPr="00A633A2">
              <w:rPr>
                <w:rFonts w:ascii="Arial Armenian" w:hAnsi="Arial Armenian" w:cs="Arial"/>
                <w:color w:val="000000"/>
                <w:sz w:val="16"/>
                <w:szCs w:val="16"/>
              </w:rPr>
              <w:br/>
            </w:r>
            <w:r w:rsidRPr="00A633A2">
              <w:rPr>
                <w:rFonts w:ascii="Calibri" w:hAnsi="Calibri" w:cs="Calibri"/>
                <w:color w:val="000000"/>
                <w:sz w:val="16"/>
                <w:szCs w:val="16"/>
                <w:lang w:val="ru-RU"/>
              </w:rPr>
              <w:t>Распределение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верхнего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слоя</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почвы</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вручную</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зеленых</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участках</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толщиной</w:t>
            </w:r>
            <w:r w:rsidRPr="00A633A2">
              <w:rPr>
                <w:rFonts w:ascii="Arial Armenian" w:hAnsi="Arial Armenian" w:cs="Arial"/>
                <w:color w:val="000000"/>
                <w:sz w:val="16"/>
                <w:szCs w:val="16"/>
                <w:lang w:val="ru-RU"/>
              </w:rPr>
              <w:t xml:space="preserve"> 10 </w:t>
            </w:r>
            <w:r w:rsidRPr="00A633A2">
              <w:rPr>
                <w:rFonts w:ascii="Calibri" w:hAnsi="Calibri" w:cs="Calibri"/>
                <w:color w:val="000000"/>
                <w:sz w:val="16"/>
                <w:szCs w:val="16"/>
                <w:lang w:val="ru-RU"/>
              </w:rPr>
              <w:t>см</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0D7F1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D12B2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71984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EB306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278.46</w:t>
            </w:r>
          </w:p>
        </w:tc>
        <w:tc>
          <w:tcPr>
            <w:tcW w:w="36" w:type="dxa"/>
            <w:vAlign w:val="center"/>
            <w:hideMark/>
          </w:tcPr>
          <w:p w14:paraId="38ACFF77" w14:textId="77777777" w:rsidR="00A633A2" w:rsidRPr="00A633A2" w:rsidRDefault="00A633A2" w:rsidP="00A633A2">
            <w:pPr>
              <w:rPr>
                <w:sz w:val="20"/>
                <w:szCs w:val="20"/>
              </w:rPr>
            </w:pPr>
          </w:p>
        </w:tc>
      </w:tr>
      <w:tr w:rsidR="00A633A2" w:rsidRPr="00A633A2" w14:paraId="09AFA64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C2F4F3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DFFF7E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D5646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879B25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BA7A4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F2FAF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792E6D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36635D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28A73D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489EF1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A6413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720982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78BF7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5723A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FED60B" w14:textId="77777777" w:rsidR="00A633A2" w:rsidRPr="00A633A2" w:rsidRDefault="00A633A2" w:rsidP="00A633A2">
            <w:pPr>
              <w:rPr>
                <w:sz w:val="20"/>
                <w:szCs w:val="20"/>
              </w:rPr>
            </w:pPr>
          </w:p>
        </w:tc>
      </w:tr>
      <w:tr w:rsidR="00A633A2" w:rsidRPr="00A633A2" w14:paraId="7B2AEBC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32B7A4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5FDD5A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FAFAF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87A49D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6EB55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2F78F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8414617" w14:textId="77777777" w:rsidR="00A633A2" w:rsidRPr="00A633A2" w:rsidRDefault="00A633A2" w:rsidP="00A633A2">
            <w:pPr>
              <w:rPr>
                <w:sz w:val="20"/>
                <w:szCs w:val="20"/>
              </w:rPr>
            </w:pPr>
          </w:p>
        </w:tc>
      </w:tr>
      <w:tr w:rsidR="00A633A2" w:rsidRPr="00A633A2" w14:paraId="00C4B91D"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A4CC4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17</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3E5BB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Ü³Ë³å³ïñ³ëïáõÙ ë»ñÙÇ ó³Ý»Éáõ Ñ³Ù³ñ</w:t>
            </w:r>
            <w:r w:rsidRPr="00A633A2">
              <w:rPr>
                <w:rFonts w:ascii="Arial Armenian" w:hAnsi="Arial Armenian" w:cs="Arial"/>
                <w:color w:val="000000"/>
                <w:sz w:val="16"/>
                <w:szCs w:val="16"/>
              </w:rPr>
              <w:br/>
            </w:r>
            <w:r w:rsidRPr="00A633A2">
              <w:rPr>
                <w:rFonts w:ascii="Calibri" w:hAnsi="Calibri" w:cs="Calibri"/>
                <w:color w:val="000000"/>
                <w:sz w:val="16"/>
                <w:szCs w:val="16"/>
              </w:rPr>
              <w:t>Подготовка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посеву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семян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509E9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E017E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0138E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0.28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F1D7A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31.08</w:t>
            </w:r>
          </w:p>
        </w:tc>
        <w:tc>
          <w:tcPr>
            <w:tcW w:w="36" w:type="dxa"/>
            <w:vAlign w:val="center"/>
            <w:hideMark/>
          </w:tcPr>
          <w:p w14:paraId="1CEB0FAA" w14:textId="77777777" w:rsidR="00A633A2" w:rsidRPr="00A633A2" w:rsidRDefault="00A633A2" w:rsidP="00A633A2">
            <w:pPr>
              <w:rPr>
                <w:sz w:val="20"/>
                <w:szCs w:val="20"/>
              </w:rPr>
            </w:pPr>
          </w:p>
        </w:tc>
      </w:tr>
      <w:tr w:rsidR="00A633A2" w:rsidRPr="00A633A2" w14:paraId="483CE17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5FE448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697FBA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9F4B9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D23CE4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AE2FC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6B839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1A313D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EFC8DF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2A3761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3F5351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0318D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EDD97C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14575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567078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C98DA54" w14:textId="77777777" w:rsidR="00A633A2" w:rsidRPr="00A633A2" w:rsidRDefault="00A633A2" w:rsidP="00A633A2">
            <w:pPr>
              <w:rPr>
                <w:sz w:val="20"/>
                <w:szCs w:val="20"/>
              </w:rPr>
            </w:pPr>
          </w:p>
        </w:tc>
      </w:tr>
      <w:tr w:rsidR="00A633A2" w:rsidRPr="00A633A2" w14:paraId="67D87EA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9DF71E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C21B31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DF483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7E2A3A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AC00B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DA3A91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9BD8CA" w14:textId="77777777" w:rsidR="00A633A2" w:rsidRPr="00A633A2" w:rsidRDefault="00A633A2" w:rsidP="00A633A2">
            <w:pPr>
              <w:rPr>
                <w:sz w:val="20"/>
                <w:szCs w:val="20"/>
              </w:rPr>
            </w:pPr>
          </w:p>
        </w:tc>
      </w:tr>
      <w:tr w:rsidR="00A633A2" w:rsidRPr="00A633A2" w14:paraId="0EAE83B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7F61C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18</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D7B17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ê»ñÙÇ ó³ÝáõÙ 1Ù</w:t>
            </w:r>
            <w:r w:rsidRPr="00A633A2">
              <w:rPr>
                <w:rFonts w:ascii="Arial Armenian" w:hAnsi="Arial Armenian" w:cs="Arial"/>
                <w:color w:val="000000"/>
                <w:sz w:val="16"/>
                <w:szCs w:val="16"/>
                <w:vertAlign w:val="superscript"/>
                <w:lang w:val="ru-RU"/>
              </w:rPr>
              <w:t>2</w:t>
            </w:r>
            <w:r w:rsidRPr="00A633A2">
              <w:rPr>
                <w:rFonts w:ascii="Arial Armenian" w:hAnsi="Arial Armenian" w:cs="Arial"/>
                <w:color w:val="000000"/>
                <w:sz w:val="16"/>
                <w:szCs w:val="16"/>
                <w:lang w:val="ru-RU"/>
              </w:rPr>
              <w:t xml:space="preserve"> - 25·ñ</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Норма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высева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семян</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на</w:t>
            </w:r>
            <w:r w:rsidRPr="00A633A2">
              <w:rPr>
                <w:rFonts w:ascii="Arial Armenian" w:hAnsi="Arial Armenian" w:cs="Arial"/>
                <w:color w:val="000000"/>
                <w:sz w:val="16"/>
                <w:szCs w:val="16"/>
                <w:lang w:val="ru-RU"/>
              </w:rPr>
              <w:t xml:space="preserve"> 1</w:t>
            </w:r>
            <w:r w:rsidRPr="00A633A2">
              <w:rPr>
                <w:rFonts w:ascii="Calibri" w:hAnsi="Calibri" w:cs="Calibri"/>
                <w:color w:val="000000"/>
                <w:sz w:val="16"/>
                <w:szCs w:val="16"/>
                <w:lang w:val="ru-RU"/>
              </w:rPr>
              <w:t>м</w:t>
            </w:r>
            <w:r w:rsidRPr="00A633A2">
              <w:rPr>
                <w:rFonts w:ascii="Arial Armenian" w:hAnsi="Arial Armenian" w:cs="Arial"/>
                <w:color w:val="000000"/>
                <w:sz w:val="16"/>
                <w:szCs w:val="16"/>
                <w:lang w:val="ru-RU"/>
              </w:rPr>
              <w:t>2 - 25</w:t>
            </w:r>
            <w:r w:rsidRPr="00A633A2">
              <w:rPr>
                <w:rFonts w:ascii="Calibri" w:hAnsi="Calibri" w:cs="Calibri"/>
                <w:color w:val="000000"/>
                <w:sz w:val="16"/>
                <w:szCs w:val="16"/>
                <w:lang w:val="ru-RU"/>
              </w:rPr>
              <w:t>г</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C0F54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8EA22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EF613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0.17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71A43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18.44</w:t>
            </w:r>
          </w:p>
        </w:tc>
        <w:tc>
          <w:tcPr>
            <w:tcW w:w="36" w:type="dxa"/>
            <w:vAlign w:val="center"/>
            <w:hideMark/>
          </w:tcPr>
          <w:p w14:paraId="50B6C4F3" w14:textId="77777777" w:rsidR="00A633A2" w:rsidRPr="00A633A2" w:rsidRDefault="00A633A2" w:rsidP="00A633A2">
            <w:pPr>
              <w:rPr>
                <w:sz w:val="20"/>
                <w:szCs w:val="20"/>
              </w:rPr>
            </w:pPr>
          </w:p>
        </w:tc>
      </w:tr>
      <w:tr w:rsidR="00A633A2" w:rsidRPr="00A633A2" w14:paraId="03CAC1F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800748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4831F7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5B939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53AD76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D65B34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19B7B1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CEFCF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6AD06D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47F990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E1DED1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1D85D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0A5488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DC235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4447D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58627AE" w14:textId="77777777" w:rsidR="00A633A2" w:rsidRPr="00A633A2" w:rsidRDefault="00A633A2" w:rsidP="00A633A2">
            <w:pPr>
              <w:rPr>
                <w:sz w:val="20"/>
                <w:szCs w:val="20"/>
              </w:rPr>
            </w:pPr>
          </w:p>
        </w:tc>
      </w:tr>
      <w:tr w:rsidR="00A633A2" w:rsidRPr="00A633A2" w14:paraId="1311C97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6EB5A2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DEDE53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7FCD3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3F0AD9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40684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EE21E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982D62" w14:textId="77777777" w:rsidR="00A633A2" w:rsidRPr="00A633A2" w:rsidRDefault="00A633A2" w:rsidP="00A633A2">
            <w:pPr>
              <w:rPr>
                <w:sz w:val="20"/>
                <w:szCs w:val="20"/>
              </w:rPr>
            </w:pPr>
          </w:p>
        </w:tc>
      </w:tr>
      <w:tr w:rsidR="00A633A2" w:rsidRPr="00A633A2" w14:paraId="3ACB9AD0" w14:textId="77777777" w:rsidTr="00A633A2">
        <w:trPr>
          <w:trHeight w:val="660"/>
        </w:trPr>
        <w:tc>
          <w:tcPr>
            <w:tcW w:w="399"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2C6BA5C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19</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C40702"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Գունավոր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տեսախցիկ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արտաքին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տեղադրման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մոնտաժման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կոմպլեկտով</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արևային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մարտկոցով</w:t>
            </w:r>
            <w:r w:rsidRPr="00A633A2">
              <w:rPr>
                <w:rFonts w:ascii="Arial Armenian" w:hAnsi="Arial Armenian" w:cs="Arial"/>
                <w:color w:val="000000"/>
                <w:sz w:val="16"/>
                <w:szCs w:val="16"/>
              </w:rPr>
              <w:t xml:space="preserve"> Full HD,24/7, </w:t>
            </w:r>
            <w:r w:rsidRPr="00A633A2">
              <w:rPr>
                <w:rFonts w:ascii="Sylfaen" w:hAnsi="Sylfaen" w:cs="Sylfaen"/>
                <w:color w:val="000000"/>
                <w:sz w:val="16"/>
                <w:szCs w:val="16"/>
              </w:rPr>
              <w:t>անլար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ինտերնետ</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կապով</w:t>
            </w:r>
            <w:r w:rsidRPr="00A633A2">
              <w:rPr>
                <w:rFonts w:ascii="Arial Armenian" w:hAnsi="Arial Armenian" w:cs="Arial"/>
                <w:color w:val="000000"/>
                <w:sz w:val="16"/>
                <w:szCs w:val="16"/>
              </w:rPr>
              <w:t>/-</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ճշտել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պատվիրատուի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հետ</w:t>
            </w:r>
            <w:r w:rsidRPr="00A633A2">
              <w:rPr>
                <w:rFonts w:ascii="Arial Armenian" w:hAnsi="Arial Armenian" w:cs="Arial"/>
                <w:color w:val="000000"/>
                <w:sz w:val="16"/>
                <w:szCs w:val="16"/>
              </w:rPr>
              <w:br/>
            </w:r>
            <w:r w:rsidRPr="00A633A2">
              <w:rPr>
                <w:rFonts w:ascii="Calibri" w:hAnsi="Calibri" w:cs="Calibri"/>
                <w:color w:val="000000"/>
                <w:sz w:val="16"/>
                <w:szCs w:val="16"/>
              </w:rPr>
              <w:t>Цветная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камера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монтажным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комплектом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для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наружной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солнечная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батарея</w:t>
            </w:r>
            <w:r w:rsidRPr="00A633A2">
              <w:rPr>
                <w:rFonts w:ascii="Arial Armenian" w:hAnsi="Arial Armenian" w:cs="Arial"/>
                <w:color w:val="000000"/>
                <w:sz w:val="16"/>
                <w:szCs w:val="16"/>
              </w:rPr>
              <w:t xml:space="preserve"> Full HD, 24/7, </w:t>
            </w:r>
            <w:r w:rsidRPr="00A633A2">
              <w:rPr>
                <w:rFonts w:ascii="Calibri" w:hAnsi="Calibri" w:cs="Calibri"/>
                <w:color w:val="000000"/>
                <w:sz w:val="16"/>
                <w:szCs w:val="16"/>
              </w:rPr>
              <w:t>беспроводное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подключение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интернету</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оговаривается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заказчиком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4D9C4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717E1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FE8BC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8.12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4501D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32.50</w:t>
            </w:r>
          </w:p>
        </w:tc>
        <w:tc>
          <w:tcPr>
            <w:tcW w:w="36" w:type="dxa"/>
            <w:vAlign w:val="center"/>
            <w:hideMark/>
          </w:tcPr>
          <w:p w14:paraId="1D64B049" w14:textId="77777777" w:rsidR="00A633A2" w:rsidRPr="00A633A2" w:rsidRDefault="00A633A2" w:rsidP="00A633A2">
            <w:pPr>
              <w:rPr>
                <w:sz w:val="20"/>
                <w:szCs w:val="20"/>
              </w:rPr>
            </w:pPr>
          </w:p>
        </w:tc>
      </w:tr>
      <w:tr w:rsidR="00A633A2" w:rsidRPr="00A633A2" w14:paraId="2A9EAF66" w14:textId="77777777" w:rsidTr="00A633A2">
        <w:trPr>
          <w:trHeight w:val="660"/>
        </w:trPr>
        <w:tc>
          <w:tcPr>
            <w:tcW w:w="399" w:type="dxa"/>
            <w:vMerge/>
            <w:tcBorders>
              <w:top w:val="nil"/>
              <w:left w:val="single" w:sz="4" w:space="0" w:color="auto"/>
              <w:bottom w:val="single" w:sz="4" w:space="0" w:color="auto"/>
              <w:right w:val="single" w:sz="4" w:space="0" w:color="auto"/>
            </w:tcBorders>
            <w:vAlign w:val="center"/>
            <w:hideMark/>
          </w:tcPr>
          <w:p w14:paraId="2FFF038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537A72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13DA0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BA0497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2F049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CEFA3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617A5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2B3ACCE" w14:textId="77777777" w:rsidTr="00A633A2">
        <w:trPr>
          <w:trHeight w:val="660"/>
        </w:trPr>
        <w:tc>
          <w:tcPr>
            <w:tcW w:w="399" w:type="dxa"/>
            <w:vMerge/>
            <w:tcBorders>
              <w:top w:val="nil"/>
              <w:left w:val="single" w:sz="4" w:space="0" w:color="auto"/>
              <w:bottom w:val="single" w:sz="4" w:space="0" w:color="auto"/>
              <w:right w:val="single" w:sz="4" w:space="0" w:color="auto"/>
            </w:tcBorders>
            <w:vAlign w:val="center"/>
            <w:hideMark/>
          </w:tcPr>
          <w:p w14:paraId="24BBAF7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F46AEF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B3DC1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00EBFA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DA97E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D030C0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8F24E53" w14:textId="77777777" w:rsidR="00A633A2" w:rsidRPr="00A633A2" w:rsidRDefault="00A633A2" w:rsidP="00A633A2">
            <w:pPr>
              <w:rPr>
                <w:sz w:val="20"/>
                <w:szCs w:val="20"/>
              </w:rPr>
            </w:pPr>
          </w:p>
        </w:tc>
      </w:tr>
      <w:tr w:rsidR="00A633A2" w:rsidRPr="00A633A2" w14:paraId="075C3299" w14:textId="77777777" w:rsidTr="00A633A2">
        <w:trPr>
          <w:trHeight w:val="660"/>
        </w:trPr>
        <w:tc>
          <w:tcPr>
            <w:tcW w:w="399" w:type="dxa"/>
            <w:vMerge/>
            <w:tcBorders>
              <w:top w:val="nil"/>
              <w:left w:val="single" w:sz="4" w:space="0" w:color="auto"/>
              <w:bottom w:val="single" w:sz="4" w:space="0" w:color="auto"/>
              <w:right w:val="single" w:sz="4" w:space="0" w:color="auto"/>
            </w:tcBorders>
            <w:vAlign w:val="center"/>
            <w:hideMark/>
          </w:tcPr>
          <w:p w14:paraId="31F92ED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F866C9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015E3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688FB2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184C2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2E627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843118" w14:textId="77777777" w:rsidR="00A633A2" w:rsidRPr="00A633A2" w:rsidRDefault="00A633A2" w:rsidP="00A633A2">
            <w:pPr>
              <w:rPr>
                <w:sz w:val="20"/>
                <w:szCs w:val="20"/>
              </w:rPr>
            </w:pPr>
          </w:p>
        </w:tc>
      </w:tr>
      <w:tr w:rsidR="00A633A2" w:rsidRPr="00A633A2" w14:paraId="579F25D5" w14:textId="77777777" w:rsidTr="00A633A2">
        <w:trPr>
          <w:trHeight w:val="390"/>
        </w:trPr>
        <w:tc>
          <w:tcPr>
            <w:tcW w:w="399"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770DD8F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20</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4A781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î»ë³ÑÑëÏáÕ ë³ñù ï»ë³·ñÇãáí  (24Å³Ù ï»ë³·ñáõÙ)-</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ճշտել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պատվիրատուի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հետ</w:t>
            </w:r>
            <w:r w:rsidRPr="00A633A2">
              <w:rPr>
                <w:rFonts w:ascii="Arial Armenian" w:hAnsi="Arial Armenian" w:cs="Arial"/>
                <w:color w:val="000000"/>
                <w:sz w:val="16"/>
                <w:szCs w:val="16"/>
              </w:rPr>
              <w:br/>
            </w:r>
            <w:r w:rsidRPr="00A633A2">
              <w:rPr>
                <w:rFonts w:ascii="Calibri" w:hAnsi="Calibri" w:cs="Calibri"/>
                <w:color w:val="000000"/>
                <w:sz w:val="16"/>
                <w:szCs w:val="16"/>
              </w:rPr>
              <w:t>Видеонаблюдение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видеорегистратором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круглосуточная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запись</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местонахождение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уточните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клиента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ECFE5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E5309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86999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59.12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BE927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59.12</w:t>
            </w:r>
          </w:p>
        </w:tc>
        <w:tc>
          <w:tcPr>
            <w:tcW w:w="36" w:type="dxa"/>
            <w:vAlign w:val="center"/>
            <w:hideMark/>
          </w:tcPr>
          <w:p w14:paraId="6106A970" w14:textId="77777777" w:rsidR="00A633A2" w:rsidRPr="00A633A2" w:rsidRDefault="00A633A2" w:rsidP="00A633A2">
            <w:pPr>
              <w:rPr>
                <w:sz w:val="20"/>
                <w:szCs w:val="20"/>
              </w:rPr>
            </w:pPr>
          </w:p>
        </w:tc>
      </w:tr>
      <w:tr w:rsidR="00A633A2" w:rsidRPr="00A633A2" w14:paraId="4798AB16" w14:textId="77777777" w:rsidTr="00A633A2">
        <w:trPr>
          <w:trHeight w:val="390"/>
        </w:trPr>
        <w:tc>
          <w:tcPr>
            <w:tcW w:w="399" w:type="dxa"/>
            <w:vMerge/>
            <w:tcBorders>
              <w:top w:val="nil"/>
              <w:left w:val="single" w:sz="4" w:space="0" w:color="auto"/>
              <w:bottom w:val="single" w:sz="4" w:space="0" w:color="auto"/>
              <w:right w:val="single" w:sz="4" w:space="0" w:color="auto"/>
            </w:tcBorders>
            <w:vAlign w:val="center"/>
            <w:hideMark/>
          </w:tcPr>
          <w:p w14:paraId="0F7B535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93A01B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605E5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90EE99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235CF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B1F17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C88CFC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8B47EB3" w14:textId="77777777" w:rsidTr="00A633A2">
        <w:trPr>
          <w:trHeight w:val="390"/>
        </w:trPr>
        <w:tc>
          <w:tcPr>
            <w:tcW w:w="399" w:type="dxa"/>
            <w:vMerge/>
            <w:tcBorders>
              <w:top w:val="nil"/>
              <w:left w:val="single" w:sz="4" w:space="0" w:color="auto"/>
              <w:bottom w:val="single" w:sz="4" w:space="0" w:color="auto"/>
              <w:right w:val="single" w:sz="4" w:space="0" w:color="auto"/>
            </w:tcBorders>
            <w:vAlign w:val="center"/>
            <w:hideMark/>
          </w:tcPr>
          <w:p w14:paraId="46E84D0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8DEC2F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E9EF3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D8A21D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41E6E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4376D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340BC6" w14:textId="77777777" w:rsidR="00A633A2" w:rsidRPr="00A633A2" w:rsidRDefault="00A633A2" w:rsidP="00A633A2">
            <w:pPr>
              <w:rPr>
                <w:sz w:val="20"/>
                <w:szCs w:val="20"/>
              </w:rPr>
            </w:pPr>
          </w:p>
        </w:tc>
      </w:tr>
      <w:tr w:rsidR="00A633A2" w:rsidRPr="00A633A2" w14:paraId="55B0C6B2" w14:textId="77777777" w:rsidTr="00A633A2">
        <w:trPr>
          <w:trHeight w:val="390"/>
        </w:trPr>
        <w:tc>
          <w:tcPr>
            <w:tcW w:w="399" w:type="dxa"/>
            <w:vMerge/>
            <w:tcBorders>
              <w:top w:val="nil"/>
              <w:left w:val="single" w:sz="4" w:space="0" w:color="auto"/>
              <w:bottom w:val="single" w:sz="4" w:space="0" w:color="auto"/>
              <w:right w:val="single" w:sz="4" w:space="0" w:color="auto"/>
            </w:tcBorders>
            <w:vAlign w:val="center"/>
            <w:hideMark/>
          </w:tcPr>
          <w:p w14:paraId="1F6D75B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549BB6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A75B0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75BD1A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865FF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1C42F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4225CC" w14:textId="77777777" w:rsidR="00A633A2" w:rsidRPr="00A633A2" w:rsidRDefault="00A633A2" w:rsidP="00A633A2">
            <w:pPr>
              <w:rPr>
                <w:sz w:val="20"/>
                <w:szCs w:val="20"/>
              </w:rPr>
            </w:pPr>
          </w:p>
        </w:tc>
      </w:tr>
      <w:tr w:rsidR="00A633A2" w:rsidRPr="00A633A2" w14:paraId="74B0710D"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9C36E5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96D9523"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BFF582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DE4997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5E156C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0CA1E2D"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4439.17</w:t>
            </w:r>
          </w:p>
        </w:tc>
        <w:tc>
          <w:tcPr>
            <w:tcW w:w="36" w:type="dxa"/>
            <w:vAlign w:val="center"/>
            <w:hideMark/>
          </w:tcPr>
          <w:p w14:paraId="44F48C20" w14:textId="77777777" w:rsidR="00A633A2" w:rsidRPr="00A633A2" w:rsidRDefault="00A633A2" w:rsidP="00A633A2">
            <w:pPr>
              <w:rPr>
                <w:sz w:val="20"/>
                <w:szCs w:val="20"/>
              </w:rPr>
            </w:pPr>
          </w:p>
        </w:tc>
      </w:tr>
      <w:tr w:rsidR="00A633A2" w:rsidRPr="00A633A2" w14:paraId="509012E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FEE003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88B785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93FE6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D930DE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8A47F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F6B24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F2243CE"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1E77B4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231CBF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B6A5E0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A52AB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D63E2C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00C12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FE66D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1BCC53D" w14:textId="77777777" w:rsidR="00A633A2" w:rsidRPr="00A633A2" w:rsidRDefault="00A633A2" w:rsidP="00A633A2">
            <w:pPr>
              <w:rPr>
                <w:sz w:val="20"/>
                <w:szCs w:val="20"/>
              </w:rPr>
            </w:pPr>
          </w:p>
        </w:tc>
      </w:tr>
      <w:tr w:rsidR="00A633A2" w:rsidRPr="00A633A2" w14:paraId="3FF68E4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871C6A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FE00AA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04A16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9B18B6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B3D6F6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E7371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739D03D" w14:textId="77777777" w:rsidR="00A633A2" w:rsidRPr="00A633A2" w:rsidRDefault="00A633A2" w:rsidP="00A633A2">
            <w:pPr>
              <w:rPr>
                <w:sz w:val="20"/>
                <w:szCs w:val="20"/>
              </w:rPr>
            </w:pPr>
          </w:p>
        </w:tc>
      </w:tr>
      <w:tr w:rsidR="00A633A2" w:rsidRPr="00A633A2" w14:paraId="37C3EC99"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0BDE72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059B270"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C1F427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6467A0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8C4E08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3E63710"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28.00%</w:t>
            </w:r>
          </w:p>
        </w:tc>
        <w:tc>
          <w:tcPr>
            <w:tcW w:w="36" w:type="dxa"/>
            <w:vAlign w:val="center"/>
            <w:hideMark/>
          </w:tcPr>
          <w:p w14:paraId="61DB5E77" w14:textId="77777777" w:rsidR="00A633A2" w:rsidRPr="00A633A2" w:rsidRDefault="00A633A2" w:rsidP="00A633A2">
            <w:pPr>
              <w:rPr>
                <w:sz w:val="20"/>
                <w:szCs w:val="20"/>
              </w:rPr>
            </w:pPr>
          </w:p>
        </w:tc>
      </w:tr>
      <w:tr w:rsidR="00A633A2" w:rsidRPr="00A633A2" w14:paraId="1C76FE5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2587C9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7B103A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E6D4B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E7A8A2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11E95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313786"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B2BDAD5"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29856E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C0804B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AAA4B7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1D92F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39B978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11A7E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63453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66382A9" w14:textId="77777777" w:rsidR="00A633A2" w:rsidRPr="00A633A2" w:rsidRDefault="00A633A2" w:rsidP="00A633A2">
            <w:pPr>
              <w:rPr>
                <w:sz w:val="20"/>
                <w:szCs w:val="20"/>
              </w:rPr>
            </w:pPr>
          </w:p>
        </w:tc>
      </w:tr>
      <w:tr w:rsidR="00A633A2" w:rsidRPr="00A633A2" w14:paraId="0177DD5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94A96A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D82BAD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45D39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0D2543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F69DF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163B6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6F2F398" w14:textId="77777777" w:rsidR="00A633A2" w:rsidRPr="00A633A2" w:rsidRDefault="00A633A2" w:rsidP="00A633A2">
            <w:pPr>
              <w:rPr>
                <w:sz w:val="20"/>
                <w:szCs w:val="20"/>
              </w:rPr>
            </w:pPr>
          </w:p>
        </w:tc>
      </w:tr>
      <w:tr w:rsidR="00A633A2" w:rsidRPr="00A633A2" w14:paraId="7617406F"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734B9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28AD49" w14:textId="77777777" w:rsidR="00A633A2" w:rsidRPr="00A633A2" w:rsidRDefault="00A633A2" w:rsidP="00A633A2">
            <w:pPr>
              <w:jc w:val="center"/>
              <w:rPr>
                <w:rFonts w:ascii="Arial Armenian" w:hAnsi="Arial Armenian" w:cs="Arial"/>
                <w:b/>
                <w:bCs/>
                <w:color w:val="000000"/>
                <w:sz w:val="16"/>
                <w:szCs w:val="16"/>
                <w:u w:val="single"/>
              </w:rPr>
            </w:pPr>
            <w:r w:rsidRPr="00A633A2">
              <w:rPr>
                <w:rFonts w:ascii="Sylfaen" w:hAnsi="Sylfaen" w:cs="Sylfaen"/>
                <w:b/>
                <w:bCs/>
                <w:color w:val="000000"/>
                <w:sz w:val="16"/>
                <w:szCs w:val="16"/>
                <w:u w:val="single"/>
              </w:rPr>
              <w:t>Նոր</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ե</w:t>
            </w:r>
            <w:r w:rsidRPr="00A633A2">
              <w:rPr>
                <w:rFonts w:ascii="Arial Armenian" w:hAnsi="Arial Armenian" w:cs="Arial"/>
                <w:b/>
                <w:bCs/>
                <w:color w:val="000000"/>
                <w:sz w:val="16"/>
                <w:szCs w:val="16"/>
                <w:u w:val="single"/>
              </w:rPr>
              <w:t>/</w:t>
            </w:r>
            <w:r w:rsidRPr="00A633A2">
              <w:rPr>
                <w:rFonts w:ascii="Sylfaen" w:hAnsi="Sylfaen" w:cs="Sylfaen"/>
                <w:b/>
                <w:bCs/>
                <w:color w:val="000000"/>
                <w:sz w:val="16"/>
                <w:szCs w:val="16"/>
                <w:u w:val="single"/>
              </w:rPr>
              <w:t>բետոնյա</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հենապատեր</w:t>
            </w:r>
            <w:r w:rsidRPr="00A633A2">
              <w:rPr>
                <w:rFonts w:ascii="Arial Armenian" w:hAnsi="Arial Armenian" w:cs="Arial"/>
                <w:b/>
                <w:bCs/>
                <w:color w:val="000000"/>
                <w:sz w:val="16"/>
                <w:szCs w:val="16"/>
                <w:u w:val="single"/>
              </w:rPr>
              <w:t xml:space="preserve"> h=1</w:t>
            </w:r>
            <w:r w:rsidRPr="00A633A2">
              <w:rPr>
                <w:rFonts w:ascii="Sylfaen" w:hAnsi="Sylfaen" w:cs="Sylfaen"/>
                <w:b/>
                <w:bCs/>
                <w:color w:val="000000"/>
                <w:sz w:val="16"/>
                <w:szCs w:val="16"/>
                <w:u w:val="single"/>
              </w:rPr>
              <w:t>մ</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բարձրությամբ</w:t>
            </w:r>
            <w:r w:rsidRPr="00A633A2">
              <w:rPr>
                <w:rFonts w:ascii="Arial Armenian" w:hAnsi="Arial Armenian" w:cs="Arial"/>
                <w:b/>
                <w:bCs/>
                <w:color w:val="000000"/>
                <w:sz w:val="16"/>
                <w:szCs w:val="16"/>
                <w:u w:val="single"/>
              </w:rPr>
              <w:br/>
            </w:r>
            <w:r w:rsidRPr="00A633A2">
              <w:rPr>
                <w:rFonts w:ascii="Calibri" w:hAnsi="Calibri" w:cs="Calibri"/>
                <w:b/>
                <w:bCs/>
                <w:color w:val="000000"/>
                <w:sz w:val="16"/>
                <w:szCs w:val="16"/>
                <w:u w:val="single"/>
              </w:rPr>
              <w:t>Новые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железобетонные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подпорные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стенки</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высотой</w:t>
            </w:r>
            <w:r w:rsidRPr="00A633A2">
              <w:rPr>
                <w:rFonts w:ascii="Arial Armenian" w:hAnsi="Arial Armenian" w:cs="Arial"/>
                <w:b/>
                <w:bCs/>
                <w:color w:val="000000"/>
                <w:sz w:val="16"/>
                <w:szCs w:val="16"/>
                <w:u w:val="single"/>
              </w:rPr>
              <w:t xml:space="preserve"> h=1</w:t>
            </w:r>
            <w:r w:rsidRPr="00A633A2">
              <w:rPr>
                <w:rFonts w:ascii="Calibri" w:hAnsi="Calibri" w:cs="Calibri"/>
                <w:b/>
                <w:bCs/>
                <w:color w:val="000000"/>
                <w:sz w:val="16"/>
                <w:szCs w:val="16"/>
                <w:u w:val="single"/>
              </w:rPr>
              <w:t>м</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8CBA7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D92A4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37226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30CAD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76E2CE74" w14:textId="77777777" w:rsidR="00A633A2" w:rsidRPr="00A633A2" w:rsidRDefault="00A633A2" w:rsidP="00A633A2">
            <w:pPr>
              <w:rPr>
                <w:sz w:val="20"/>
                <w:szCs w:val="20"/>
              </w:rPr>
            </w:pPr>
          </w:p>
        </w:tc>
      </w:tr>
      <w:tr w:rsidR="00A633A2" w:rsidRPr="00A633A2" w14:paraId="6523ED4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50FCBB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A084E1A"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2BA9350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5652C6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6669B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4F1EDE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4012F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BEBCE2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E52F0D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EEE7AD1"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5DEA706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5E7F0E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115F3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7F0C5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091809" w14:textId="77777777" w:rsidR="00A633A2" w:rsidRPr="00A633A2" w:rsidRDefault="00A633A2" w:rsidP="00A633A2">
            <w:pPr>
              <w:rPr>
                <w:sz w:val="20"/>
                <w:szCs w:val="20"/>
              </w:rPr>
            </w:pPr>
          </w:p>
        </w:tc>
      </w:tr>
      <w:tr w:rsidR="00A633A2" w:rsidRPr="00A633A2" w14:paraId="4DB471C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051D4C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E5C280F"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6079C4E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A82C84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4A0BC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1B2D62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4CDFECA" w14:textId="77777777" w:rsidR="00A633A2" w:rsidRPr="00A633A2" w:rsidRDefault="00A633A2" w:rsidP="00A633A2">
            <w:pPr>
              <w:rPr>
                <w:sz w:val="20"/>
                <w:szCs w:val="20"/>
              </w:rPr>
            </w:pPr>
          </w:p>
        </w:tc>
      </w:tr>
      <w:tr w:rsidR="00A633A2" w:rsidRPr="00A633A2" w14:paraId="16AE534F"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7EF7A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EF994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w:t>
            </w:r>
            <w:r w:rsidRPr="00A633A2">
              <w:rPr>
                <w:rFonts w:ascii="Arial Armenian" w:hAnsi="Arial Armenian" w:cs="Arial Armenian"/>
                <w:color w:val="000000"/>
                <w:sz w:val="16"/>
                <w:szCs w:val="16"/>
              </w:rPr>
              <w:t>ñáõÝïÇ</w:t>
            </w:r>
            <w:r w:rsidRPr="00A633A2">
              <w:rPr>
                <w:rFonts w:ascii="Arial Armenian" w:hAnsi="Arial Armenian" w:cs="Arial"/>
                <w:color w:val="000000"/>
                <w:sz w:val="16"/>
                <w:szCs w:val="16"/>
              </w:rPr>
              <w:t xml:space="preserve"> Ùß³ÏáõÙ Ó»éùáí</w:t>
            </w:r>
            <w:r w:rsidRPr="00A633A2">
              <w:rPr>
                <w:rFonts w:ascii="Arial Armenian" w:hAnsi="Arial Armenian" w:cs="Arial"/>
                <w:color w:val="000000"/>
                <w:sz w:val="16"/>
                <w:szCs w:val="16"/>
              </w:rPr>
              <w:br w:type="page"/>
            </w:r>
            <w:r w:rsidRPr="00A633A2">
              <w:rPr>
                <w:rFonts w:ascii="Calibri" w:hAnsi="Calibri" w:cs="Calibri"/>
                <w:color w:val="000000"/>
                <w:sz w:val="16"/>
                <w:szCs w:val="16"/>
              </w:rPr>
              <w:t>Ручная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D75FC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82373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14.2155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8D6F0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EA54C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49.09</w:t>
            </w:r>
          </w:p>
        </w:tc>
        <w:tc>
          <w:tcPr>
            <w:tcW w:w="36" w:type="dxa"/>
            <w:vAlign w:val="center"/>
            <w:hideMark/>
          </w:tcPr>
          <w:p w14:paraId="64C28D29" w14:textId="77777777" w:rsidR="00A633A2" w:rsidRPr="00A633A2" w:rsidRDefault="00A633A2" w:rsidP="00A633A2">
            <w:pPr>
              <w:rPr>
                <w:sz w:val="20"/>
                <w:szCs w:val="20"/>
              </w:rPr>
            </w:pPr>
          </w:p>
        </w:tc>
      </w:tr>
      <w:tr w:rsidR="00A633A2" w:rsidRPr="00A633A2" w14:paraId="5A8BA72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8BEC96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A40534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0C67CE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9B20AF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5BCB9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9F727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9F6579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E80674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A97845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1BBDD6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29D1A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25C923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630C3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D7B26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BE515C1" w14:textId="77777777" w:rsidR="00A633A2" w:rsidRPr="00A633A2" w:rsidRDefault="00A633A2" w:rsidP="00A633A2">
            <w:pPr>
              <w:rPr>
                <w:sz w:val="20"/>
                <w:szCs w:val="20"/>
              </w:rPr>
            </w:pPr>
          </w:p>
        </w:tc>
      </w:tr>
      <w:tr w:rsidR="00A633A2" w:rsidRPr="00A633A2" w14:paraId="529DA7D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F05EFC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1CD2E0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6B1F4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39AC53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8DEA6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666A6F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B20565A" w14:textId="77777777" w:rsidR="00A633A2" w:rsidRPr="00A633A2" w:rsidRDefault="00A633A2" w:rsidP="00A633A2">
            <w:pPr>
              <w:rPr>
                <w:sz w:val="20"/>
                <w:szCs w:val="20"/>
              </w:rPr>
            </w:pPr>
          </w:p>
        </w:tc>
      </w:tr>
      <w:tr w:rsidR="00A633A2" w:rsidRPr="00A633A2" w14:paraId="6BC90B6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3DBC2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67E91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Ê×Ç </w:t>
            </w:r>
            <w:r w:rsidRPr="00A633A2">
              <w:rPr>
                <w:rFonts w:ascii="Sylfaen" w:hAnsi="Sylfaen" w:cs="Sylfaen"/>
                <w:color w:val="000000"/>
                <w:sz w:val="16"/>
                <w:szCs w:val="16"/>
              </w:rPr>
              <w:t>նախապատրաստական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շերտի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իրականացում</w:t>
            </w:r>
            <w:r w:rsidRPr="00A633A2">
              <w:rPr>
                <w:rFonts w:ascii="Arial Armenian" w:hAnsi="Arial Armenian" w:cs="Arial"/>
                <w:color w:val="000000"/>
                <w:sz w:val="16"/>
                <w:szCs w:val="16"/>
              </w:rPr>
              <w:t xml:space="preserve"> 10</w:t>
            </w:r>
            <w:r w:rsidRPr="00A633A2">
              <w:rPr>
                <w:rFonts w:ascii="Sylfaen" w:hAnsi="Sylfaen" w:cs="Sylfaen"/>
                <w:color w:val="000000"/>
                <w:sz w:val="16"/>
                <w:szCs w:val="16"/>
              </w:rPr>
              <w:t>սմ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հաստությամբ</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щебня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10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66687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C30EF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1.8954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21591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9.67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62C46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18.33</w:t>
            </w:r>
          </w:p>
        </w:tc>
        <w:tc>
          <w:tcPr>
            <w:tcW w:w="36" w:type="dxa"/>
            <w:vAlign w:val="center"/>
            <w:hideMark/>
          </w:tcPr>
          <w:p w14:paraId="1814A9F6" w14:textId="77777777" w:rsidR="00A633A2" w:rsidRPr="00A633A2" w:rsidRDefault="00A633A2" w:rsidP="00A633A2">
            <w:pPr>
              <w:rPr>
                <w:sz w:val="20"/>
                <w:szCs w:val="20"/>
              </w:rPr>
            </w:pPr>
          </w:p>
        </w:tc>
      </w:tr>
      <w:tr w:rsidR="00A633A2" w:rsidRPr="00A633A2" w14:paraId="459FA75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AC80BE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77D2C2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12C2F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2CE0A1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66137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04658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B90FC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B2DA3F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8E401E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E2A15C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92F7E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43CDC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E1A32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43C1F2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83DFCD" w14:textId="77777777" w:rsidR="00A633A2" w:rsidRPr="00A633A2" w:rsidRDefault="00A633A2" w:rsidP="00A633A2">
            <w:pPr>
              <w:rPr>
                <w:sz w:val="20"/>
                <w:szCs w:val="20"/>
              </w:rPr>
            </w:pPr>
          </w:p>
        </w:tc>
      </w:tr>
      <w:tr w:rsidR="00A633A2" w:rsidRPr="00A633A2" w14:paraId="11CA9C6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0F9566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873EB6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1ACDA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9501D1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79CA2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4C6A1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68E07B7" w14:textId="77777777" w:rsidR="00A633A2" w:rsidRPr="00A633A2" w:rsidRDefault="00A633A2" w:rsidP="00A633A2">
            <w:pPr>
              <w:rPr>
                <w:sz w:val="20"/>
                <w:szCs w:val="20"/>
              </w:rPr>
            </w:pPr>
          </w:p>
        </w:tc>
      </w:tr>
      <w:tr w:rsidR="00A633A2" w:rsidRPr="00A633A2" w14:paraId="4285DBBA" w14:textId="77777777" w:rsidTr="00A633A2">
        <w:trPr>
          <w:trHeight w:val="42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DFA3C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9A697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Երկաթբետոնե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հիմնային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հեծանների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իրականացում</w:t>
            </w:r>
            <w:r w:rsidRPr="00A633A2">
              <w:rPr>
                <w:rFonts w:ascii="Arial Armenian" w:hAnsi="Arial Armenian" w:cs="Arial"/>
                <w:color w:val="000000"/>
                <w:sz w:val="16"/>
                <w:szCs w:val="16"/>
              </w:rPr>
              <w:t xml:space="preserve"> B-20 </w:t>
            </w:r>
            <w:r w:rsidRPr="00A633A2">
              <w:rPr>
                <w:rFonts w:ascii="Sylfaen" w:hAnsi="Sylfaen" w:cs="Sylfaen"/>
                <w:color w:val="000000"/>
                <w:sz w:val="16"/>
                <w:szCs w:val="16"/>
              </w:rPr>
              <w:t>դասի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բետոնով</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rPr>
              <w:br/>
              <w:t>20-40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չափաբաժնի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խիճով</w:t>
            </w:r>
            <w:r w:rsidRPr="00A633A2">
              <w:rPr>
                <w:rFonts w:ascii="Arial Armenian" w:hAnsi="Arial Armenian" w:cs="Arial"/>
                <w:color w:val="000000"/>
                <w:sz w:val="16"/>
                <w:szCs w:val="16"/>
              </w:rPr>
              <w:br/>
            </w:r>
            <w:r w:rsidRPr="00A633A2">
              <w:rPr>
                <w:rFonts w:ascii="Calibri" w:hAnsi="Calibri" w:cs="Calibri"/>
                <w:color w:val="000000"/>
                <w:sz w:val="16"/>
                <w:szCs w:val="16"/>
              </w:rPr>
              <w:t>Устройство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фундаментных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балок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железобетона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использованием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-20, </w:t>
            </w:r>
            <w:r w:rsidRPr="00A633A2">
              <w:rPr>
                <w:rFonts w:ascii="Calibri" w:hAnsi="Calibri" w:cs="Calibri"/>
                <w:color w:val="000000"/>
                <w:sz w:val="16"/>
                <w:szCs w:val="16"/>
              </w:rPr>
              <w:t>щебня</w:t>
            </w:r>
            <w:r w:rsidRPr="00A633A2">
              <w:rPr>
                <w:rFonts w:ascii="Arial Armenian" w:hAnsi="Arial Armenian" w:cs="Arial"/>
                <w:color w:val="000000"/>
                <w:sz w:val="16"/>
                <w:szCs w:val="16"/>
              </w:rPr>
              <w:t xml:space="preserve"> 20-40 </w:t>
            </w:r>
            <w:r w:rsidRPr="00A633A2">
              <w:rPr>
                <w:rFonts w:ascii="Calibri" w:hAnsi="Calibri" w:cs="Calibri"/>
                <w:color w:val="000000"/>
                <w:sz w:val="16"/>
                <w:szCs w:val="16"/>
              </w:rPr>
              <w:t>мм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CC330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CF3E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7.371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8F71F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86.80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142C3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639.83</w:t>
            </w:r>
          </w:p>
        </w:tc>
        <w:tc>
          <w:tcPr>
            <w:tcW w:w="36" w:type="dxa"/>
            <w:vAlign w:val="center"/>
            <w:hideMark/>
          </w:tcPr>
          <w:p w14:paraId="2FF0C36C" w14:textId="77777777" w:rsidR="00A633A2" w:rsidRPr="00A633A2" w:rsidRDefault="00A633A2" w:rsidP="00A633A2">
            <w:pPr>
              <w:rPr>
                <w:sz w:val="20"/>
                <w:szCs w:val="20"/>
              </w:rPr>
            </w:pPr>
          </w:p>
        </w:tc>
      </w:tr>
      <w:tr w:rsidR="00A633A2" w:rsidRPr="00A633A2" w14:paraId="752036C8" w14:textId="77777777" w:rsidTr="00A633A2">
        <w:trPr>
          <w:trHeight w:val="420"/>
        </w:trPr>
        <w:tc>
          <w:tcPr>
            <w:tcW w:w="399" w:type="dxa"/>
            <w:vMerge/>
            <w:tcBorders>
              <w:top w:val="nil"/>
              <w:left w:val="single" w:sz="4" w:space="0" w:color="auto"/>
              <w:bottom w:val="single" w:sz="4" w:space="0" w:color="auto"/>
              <w:right w:val="single" w:sz="4" w:space="0" w:color="auto"/>
            </w:tcBorders>
            <w:vAlign w:val="center"/>
            <w:hideMark/>
          </w:tcPr>
          <w:p w14:paraId="244B521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898852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38483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03717F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9EF1C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ADA4E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89CDEE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8653ED1" w14:textId="77777777" w:rsidTr="00A633A2">
        <w:trPr>
          <w:trHeight w:val="420"/>
        </w:trPr>
        <w:tc>
          <w:tcPr>
            <w:tcW w:w="399" w:type="dxa"/>
            <w:vMerge/>
            <w:tcBorders>
              <w:top w:val="nil"/>
              <w:left w:val="single" w:sz="4" w:space="0" w:color="auto"/>
              <w:bottom w:val="single" w:sz="4" w:space="0" w:color="auto"/>
              <w:right w:val="single" w:sz="4" w:space="0" w:color="auto"/>
            </w:tcBorders>
            <w:vAlign w:val="center"/>
            <w:hideMark/>
          </w:tcPr>
          <w:p w14:paraId="6FE281F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FA04BA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84043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AA1853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7FAE4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A4C93F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D5F001" w14:textId="77777777" w:rsidR="00A633A2" w:rsidRPr="00A633A2" w:rsidRDefault="00A633A2" w:rsidP="00A633A2">
            <w:pPr>
              <w:rPr>
                <w:sz w:val="20"/>
                <w:szCs w:val="20"/>
              </w:rPr>
            </w:pPr>
          </w:p>
        </w:tc>
      </w:tr>
      <w:tr w:rsidR="00A633A2" w:rsidRPr="00A633A2" w14:paraId="4330FFB5" w14:textId="77777777" w:rsidTr="00A633A2">
        <w:trPr>
          <w:trHeight w:val="420"/>
        </w:trPr>
        <w:tc>
          <w:tcPr>
            <w:tcW w:w="399" w:type="dxa"/>
            <w:vMerge/>
            <w:tcBorders>
              <w:top w:val="nil"/>
              <w:left w:val="single" w:sz="4" w:space="0" w:color="auto"/>
              <w:bottom w:val="single" w:sz="4" w:space="0" w:color="auto"/>
              <w:right w:val="single" w:sz="4" w:space="0" w:color="auto"/>
            </w:tcBorders>
            <w:vAlign w:val="center"/>
            <w:hideMark/>
          </w:tcPr>
          <w:p w14:paraId="7F27935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C4C726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CCE42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E59A21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ACBBE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0B15B7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F0DE5AE" w14:textId="77777777" w:rsidR="00A633A2" w:rsidRPr="00A633A2" w:rsidRDefault="00A633A2" w:rsidP="00A633A2">
            <w:pPr>
              <w:rPr>
                <w:sz w:val="20"/>
                <w:szCs w:val="20"/>
              </w:rPr>
            </w:pPr>
          </w:p>
        </w:tc>
      </w:tr>
      <w:tr w:rsidR="00A633A2" w:rsidRPr="00A633A2" w14:paraId="1B47A641"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CE8A4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9B748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A500c</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D305E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տն</w:t>
            </w:r>
            <w:r w:rsidRPr="00A633A2">
              <w:rPr>
                <w:rFonts w:ascii="Arial Armenian" w:hAnsi="Arial Armenian" w:cs="Arial"/>
                <w:color w:val="000000"/>
                <w:sz w:val="16"/>
                <w:szCs w:val="16"/>
              </w:rPr>
              <w:br/>
            </w:r>
            <w:r w:rsidRPr="00A633A2">
              <w:rPr>
                <w:rFonts w:ascii="Calibri" w:hAnsi="Calibri" w:cs="Calibri"/>
                <w:color w:val="000000"/>
                <w:sz w:val="16"/>
                <w:szCs w:val="16"/>
              </w:rPr>
              <w:t>тн</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95A5F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0.33662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0BC52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359.21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9812C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120.92</w:t>
            </w:r>
          </w:p>
        </w:tc>
        <w:tc>
          <w:tcPr>
            <w:tcW w:w="36" w:type="dxa"/>
            <w:vAlign w:val="center"/>
            <w:hideMark/>
          </w:tcPr>
          <w:p w14:paraId="52156EC7" w14:textId="77777777" w:rsidR="00A633A2" w:rsidRPr="00A633A2" w:rsidRDefault="00A633A2" w:rsidP="00A633A2">
            <w:pPr>
              <w:rPr>
                <w:sz w:val="20"/>
                <w:szCs w:val="20"/>
              </w:rPr>
            </w:pPr>
          </w:p>
        </w:tc>
      </w:tr>
      <w:tr w:rsidR="00A633A2" w:rsidRPr="00A633A2" w14:paraId="454CA20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6C1DCE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644B38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A9316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9D99FD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D5463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F32FF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836F2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B5F12E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7F1E05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537F04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098DA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F8B88B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09DBC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040692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100365" w14:textId="77777777" w:rsidR="00A633A2" w:rsidRPr="00A633A2" w:rsidRDefault="00A633A2" w:rsidP="00A633A2">
            <w:pPr>
              <w:rPr>
                <w:sz w:val="20"/>
                <w:szCs w:val="20"/>
              </w:rPr>
            </w:pPr>
          </w:p>
        </w:tc>
      </w:tr>
      <w:tr w:rsidR="00A633A2" w:rsidRPr="00A633A2" w14:paraId="393E725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9661B1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D2AFB8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005BA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9C83DC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F6D2A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4FC6F7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34C17EC" w14:textId="77777777" w:rsidR="00A633A2" w:rsidRPr="00A633A2" w:rsidRDefault="00A633A2" w:rsidP="00A633A2">
            <w:pPr>
              <w:rPr>
                <w:sz w:val="20"/>
                <w:szCs w:val="20"/>
              </w:rPr>
            </w:pPr>
          </w:p>
        </w:tc>
      </w:tr>
      <w:tr w:rsidR="00A633A2" w:rsidRPr="00A633A2" w14:paraId="20AFFCC0"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B5DAB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934C4E"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Ամրալար</w:t>
            </w:r>
            <w:r w:rsidRPr="00A633A2">
              <w:rPr>
                <w:rFonts w:ascii="Arial Armenian" w:hAnsi="Arial Armenian" w:cs="Arial"/>
                <w:color w:val="000000"/>
                <w:sz w:val="16"/>
                <w:szCs w:val="16"/>
              </w:rPr>
              <w:t xml:space="preserve"> Al</w:t>
            </w:r>
            <w:r w:rsidRPr="00A633A2">
              <w:rPr>
                <w:rFonts w:ascii="Arial Armenian" w:hAnsi="Arial Armenian" w:cs="Arial"/>
                <w:color w:val="000000"/>
                <w:sz w:val="16"/>
                <w:szCs w:val="16"/>
              </w:rPr>
              <w:br/>
            </w:r>
            <w:r w:rsidRPr="00A633A2">
              <w:rPr>
                <w:rFonts w:ascii="Calibri" w:hAnsi="Calibri" w:cs="Calibri"/>
                <w:color w:val="000000"/>
                <w:sz w:val="16"/>
                <w:szCs w:val="16"/>
              </w:rPr>
              <w:t>Катанка</w:t>
            </w:r>
            <w:r w:rsidRPr="00A633A2">
              <w:rPr>
                <w:rFonts w:ascii="Arial Armenian" w:hAnsi="Arial Armenian" w:cs="Arial"/>
                <w:color w:val="000000"/>
                <w:sz w:val="16"/>
                <w:szCs w:val="16"/>
              </w:rPr>
              <w:t xml:space="preserve"> Al</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E33947"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տն</w:t>
            </w:r>
            <w:r w:rsidRPr="00A633A2">
              <w:rPr>
                <w:rFonts w:ascii="Arial Armenian" w:hAnsi="Arial Armenian" w:cs="Arial"/>
                <w:color w:val="000000"/>
                <w:sz w:val="16"/>
                <w:szCs w:val="16"/>
              </w:rPr>
              <w:br/>
            </w:r>
            <w:r w:rsidRPr="00A633A2">
              <w:rPr>
                <w:rFonts w:ascii="Calibri" w:hAnsi="Calibri" w:cs="Calibri"/>
                <w:color w:val="000000"/>
                <w:sz w:val="16"/>
                <w:szCs w:val="16"/>
              </w:rPr>
              <w:t>тн</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195D3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0.1398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18F92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397.08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1AB9D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55.50</w:t>
            </w:r>
          </w:p>
        </w:tc>
        <w:tc>
          <w:tcPr>
            <w:tcW w:w="36" w:type="dxa"/>
            <w:vAlign w:val="center"/>
            <w:hideMark/>
          </w:tcPr>
          <w:p w14:paraId="105825D4" w14:textId="77777777" w:rsidR="00A633A2" w:rsidRPr="00A633A2" w:rsidRDefault="00A633A2" w:rsidP="00A633A2">
            <w:pPr>
              <w:rPr>
                <w:sz w:val="20"/>
                <w:szCs w:val="20"/>
              </w:rPr>
            </w:pPr>
          </w:p>
        </w:tc>
      </w:tr>
      <w:tr w:rsidR="00A633A2" w:rsidRPr="00A633A2" w14:paraId="3C06089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A80173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F0734B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27DBF2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D1BD66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FCD19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1021D5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92BAFD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9878FB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E84BD9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569DB7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915320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D2C3F0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7AFA9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ED114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BDC6FC" w14:textId="77777777" w:rsidR="00A633A2" w:rsidRPr="00A633A2" w:rsidRDefault="00A633A2" w:rsidP="00A633A2">
            <w:pPr>
              <w:rPr>
                <w:sz w:val="20"/>
                <w:szCs w:val="20"/>
              </w:rPr>
            </w:pPr>
          </w:p>
        </w:tc>
      </w:tr>
      <w:tr w:rsidR="00A633A2" w:rsidRPr="00A633A2" w14:paraId="4B2A887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0A1DF2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CFA124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9B784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762BB1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AF9BF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8FF71C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ABDB737" w14:textId="77777777" w:rsidR="00A633A2" w:rsidRPr="00A633A2" w:rsidRDefault="00A633A2" w:rsidP="00A633A2">
            <w:pPr>
              <w:rPr>
                <w:sz w:val="20"/>
                <w:szCs w:val="20"/>
              </w:rPr>
            </w:pPr>
          </w:p>
        </w:tc>
      </w:tr>
      <w:tr w:rsidR="00A633A2" w:rsidRPr="00A633A2" w14:paraId="606EECE9"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C2A5C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5FC8D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 xml:space="preserve">º/µ </w:t>
            </w:r>
            <w:r w:rsidRPr="00A633A2">
              <w:rPr>
                <w:rFonts w:ascii="Sylfaen" w:hAnsi="Sylfaen" w:cs="Sylfaen"/>
                <w:color w:val="000000"/>
                <w:sz w:val="16"/>
                <w:szCs w:val="16"/>
              </w:rPr>
              <w:t>հենապատի</w:t>
            </w:r>
            <w:r w:rsidRPr="00A633A2">
              <w:rPr>
                <w:rFonts w:ascii="Arial Armenian" w:hAnsi="Arial Armenian" w:cs="Arial"/>
                <w:color w:val="000000"/>
                <w:sz w:val="16"/>
                <w:szCs w:val="16"/>
                <w:lang w:val="ru-RU"/>
              </w:rPr>
              <w:t xml:space="preserve"> </w:t>
            </w:r>
            <w:r w:rsidRPr="00A633A2">
              <w:rPr>
                <w:rFonts w:ascii="Arial Armenian" w:hAnsi="Arial Armenian" w:cs="Arial Armenian"/>
                <w:color w:val="000000"/>
                <w:sz w:val="16"/>
                <w:szCs w:val="16"/>
                <w:lang w:val="ru-RU"/>
              </w:rPr>
              <w:t>Ï³éáõóáõÙ</w:t>
            </w:r>
            <w:r w:rsidRPr="00A633A2">
              <w:rPr>
                <w:rFonts w:ascii="Arial Armenian" w:hAnsi="Arial Armenian" w:cs="Arial"/>
                <w:color w:val="000000"/>
                <w:sz w:val="16"/>
                <w:szCs w:val="16"/>
                <w:lang w:val="ru-RU"/>
              </w:rPr>
              <w:t xml:space="preserve"> </w:t>
            </w:r>
            <w:r w:rsidRPr="00A633A2">
              <w:rPr>
                <w:rFonts w:ascii="Arial Armenian" w:hAnsi="Arial Armenian" w:cs="Arial"/>
                <w:color w:val="000000"/>
                <w:sz w:val="16"/>
                <w:szCs w:val="16"/>
              </w:rPr>
              <w:t>B</w:t>
            </w:r>
            <w:r w:rsidRPr="00A633A2">
              <w:rPr>
                <w:rFonts w:ascii="Arial Armenian" w:hAnsi="Arial Armenian" w:cs="Arial"/>
                <w:color w:val="000000"/>
                <w:sz w:val="16"/>
                <w:szCs w:val="16"/>
                <w:lang w:val="ru-RU"/>
              </w:rPr>
              <w:t xml:space="preserve">15 </w:t>
            </w:r>
            <w:r w:rsidRPr="00A633A2">
              <w:rPr>
                <w:rFonts w:ascii="Arial Armenian" w:hAnsi="Arial Armenian" w:cs="Arial Armenian"/>
                <w:color w:val="000000"/>
                <w:sz w:val="16"/>
                <w:szCs w:val="16"/>
                <w:lang w:val="ru-RU"/>
              </w:rPr>
              <w:t>¹³ëÇ</w:t>
            </w:r>
            <w:r w:rsidRPr="00A633A2">
              <w:rPr>
                <w:rFonts w:ascii="Arial Armenian" w:hAnsi="Arial Armenian" w:cs="Arial"/>
                <w:color w:val="000000"/>
                <w:sz w:val="16"/>
                <w:szCs w:val="16"/>
                <w:lang w:val="ru-RU"/>
              </w:rPr>
              <w:t xml:space="preserve"> </w:t>
            </w:r>
            <w:r w:rsidRPr="00A633A2">
              <w:rPr>
                <w:rFonts w:ascii="Arial Armenian" w:hAnsi="Arial Armenian" w:cs="Arial Armenian"/>
                <w:color w:val="000000"/>
                <w:sz w:val="16"/>
                <w:szCs w:val="16"/>
                <w:lang w:val="ru-RU"/>
              </w:rPr>
              <w:t>µ»ïáÝÇó</w:t>
            </w:r>
            <w:r w:rsidRPr="00A633A2">
              <w:rPr>
                <w:rFonts w:ascii="Arial Armenian" w:hAnsi="Arial Armenian" w:cs="Arial"/>
                <w:color w:val="000000"/>
                <w:sz w:val="16"/>
                <w:szCs w:val="16"/>
                <w:lang w:val="ru-RU"/>
              </w:rPr>
              <w:t xml:space="preserve"> </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Возведение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железобетонной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подпорной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стенки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из</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бетона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класса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w:t>
            </w:r>
            <w:r w:rsidRPr="00A633A2">
              <w:rPr>
                <w:rFonts w:ascii="Arial Armenian" w:hAnsi="Arial Armenian" w:cs="Arial"/>
                <w:color w:val="000000"/>
                <w:sz w:val="16"/>
                <w:szCs w:val="16"/>
                <w:lang w:val="ru-RU"/>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A8EDB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B4915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7.27</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39C81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71.57</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BD3D5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520.04</w:t>
            </w:r>
          </w:p>
        </w:tc>
        <w:tc>
          <w:tcPr>
            <w:tcW w:w="36" w:type="dxa"/>
            <w:vAlign w:val="center"/>
            <w:hideMark/>
          </w:tcPr>
          <w:p w14:paraId="42E82F64" w14:textId="77777777" w:rsidR="00A633A2" w:rsidRPr="00A633A2" w:rsidRDefault="00A633A2" w:rsidP="00A633A2">
            <w:pPr>
              <w:rPr>
                <w:sz w:val="20"/>
                <w:szCs w:val="20"/>
              </w:rPr>
            </w:pPr>
          </w:p>
        </w:tc>
      </w:tr>
      <w:tr w:rsidR="00A633A2" w:rsidRPr="00A633A2" w14:paraId="2F9F925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A83A1D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6E40D2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5DA0B9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8FB084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78772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7F452B"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1E8D5917"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51FC78C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7BEA67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80420C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16A696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A5B737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6928D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4FC78B"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11A715D0" w14:textId="77777777" w:rsidR="00A633A2" w:rsidRPr="00A633A2" w:rsidRDefault="00A633A2" w:rsidP="00A633A2">
            <w:pPr>
              <w:rPr>
                <w:sz w:val="20"/>
                <w:szCs w:val="20"/>
              </w:rPr>
            </w:pPr>
          </w:p>
        </w:tc>
      </w:tr>
      <w:tr w:rsidR="00A633A2" w:rsidRPr="00A633A2" w14:paraId="0EBF48B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DB1FDD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064575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77282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A4B421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327C7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DE99FC"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09C61278" w14:textId="77777777" w:rsidR="00A633A2" w:rsidRPr="00A633A2" w:rsidRDefault="00A633A2" w:rsidP="00A633A2">
            <w:pPr>
              <w:rPr>
                <w:sz w:val="20"/>
                <w:szCs w:val="20"/>
              </w:rPr>
            </w:pPr>
          </w:p>
        </w:tc>
      </w:tr>
      <w:tr w:rsidR="00A633A2" w:rsidRPr="00A633A2" w14:paraId="758E749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B55FE2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D05192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A2E35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EF7F88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05A21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291B48"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450896D0" w14:textId="77777777" w:rsidR="00A633A2" w:rsidRPr="00A633A2" w:rsidRDefault="00A633A2" w:rsidP="00A633A2">
            <w:pPr>
              <w:rPr>
                <w:sz w:val="20"/>
                <w:szCs w:val="20"/>
              </w:rPr>
            </w:pPr>
          </w:p>
        </w:tc>
      </w:tr>
      <w:tr w:rsidR="00A633A2" w:rsidRPr="00A633A2" w14:paraId="33E5D724"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51AB1B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1FDD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A500c</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7D3C8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88539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0.42881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FBE9C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359.21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443EE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154.03</w:t>
            </w:r>
          </w:p>
        </w:tc>
        <w:tc>
          <w:tcPr>
            <w:tcW w:w="36" w:type="dxa"/>
            <w:vAlign w:val="center"/>
            <w:hideMark/>
          </w:tcPr>
          <w:p w14:paraId="242ED674" w14:textId="77777777" w:rsidR="00A633A2" w:rsidRPr="00A633A2" w:rsidRDefault="00A633A2" w:rsidP="00A633A2">
            <w:pPr>
              <w:rPr>
                <w:sz w:val="20"/>
                <w:szCs w:val="20"/>
              </w:rPr>
            </w:pPr>
          </w:p>
        </w:tc>
      </w:tr>
      <w:tr w:rsidR="00A633A2" w:rsidRPr="00A633A2" w14:paraId="2FC2128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37B3FF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A52CAC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3A873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1622F1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B60EC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960C3D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455B0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04BF66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34DAFF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664784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67756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70F543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1FC35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7959AE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1644F89" w14:textId="77777777" w:rsidR="00A633A2" w:rsidRPr="00A633A2" w:rsidRDefault="00A633A2" w:rsidP="00A633A2">
            <w:pPr>
              <w:rPr>
                <w:sz w:val="20"/>
                <w:szCs w:val="20"/>
              </w:rPr>
            </w:pPr>
          </w:p>
        </w:tc>
      </w:tr>
      <w:tr w:rsidR="00A633A2" w:rsidRPr="00A633A2" w14:paraId="53459A0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D390A7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053356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3540E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D08DC5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FA462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7614D3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DCCA32" w14:textId="77777777" w:rsidR="00A633A2" w:rsidRPr="00A633A2" w:rsidRDefault="00A633A2" w:rsidP="00A633A2">
            <w:pPr>
              <w:rPr>
                <w:sz w:val="20"/>
                <w:szCs w:val="20"/>
              </w:rPr>
            </w:pPr>
          </w:p>
        </w:tc>
      </w:tr>
      <w:tr w:rsidR="00A633A2" w:rsidRPr="00A633A2" w14:paraId="3681B546"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32214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32B55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AcI</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AcI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63DF0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7055F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0.00499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9E4AE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397.08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AB807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1.98</w:t>
            </w:r>
          </w:p>
        </w:tc>
        <w:tc>
          <w:tcPr>
            <w:tcW w:w="36" w:type="dxa"/>
            <w:vAlign w:val="center"/>
            <w:hideMark/>
          </w:tcPr>
          <w:p w14:paraId="296C3032" w14:textId="77777777" w:rsidR="00A633A2" w:rsidRPr="00A633A2" w:rsidRDefault="00A633A2" w:rsidP="00A633A2">
            <w:pPr>
              <w:rPr>
                <w:sz w:val="20"/>
                <w:szCs w:val="20"/>
              </w:rPr>
            </w:pPr>
          </w:p>
        </w:tc>
      </w:tr>
      <w:tr w:rsidR="00A633A2" w:rsidRPr="00A633A2" w14:paraId="11DF646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914005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F5EE9F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4398E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74EAC6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39432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D16D7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60EFE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B2019E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21C93B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D5AF54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81321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86B48C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D43C3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7169A6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92DBFB4" w14:textId="77777777" w:rsidR="00A633A2" w:rsidRPr="00A633A2" w:rsidRDefault="00A633A2" w:rsidP="00A633A2">
            <w:pPr>
              <w:rPr>
                <w:sz w:val="20"/>
                <w:szCs w:val="20"/>
              </w:rPr>
            </w:pPr>
          </w:p>
        </w:tc>
      </w:tr>
      <w:tr w:rsidR="00A633A2" w:rsidRPr="00A633A2" w14:paraId="406D723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98EB7F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335558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01EF62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ED7305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65FCC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39E43B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998A7E3" w14:textId="77777777" w:rsidR="00A633A2" w:rsidRPr="00A633A2" w:rsidRDefault="00A633A2" w:rsidP="00A633A2">
            <w:pPr>
              <w:rPr>
                <w:sz w:val="20"/>
                <w:szCs w:val="20"/>
              </w:rPr>
            </w:pPr>
          </w:p>
        </w:tc>
      </w:tr>
      <w:tr w:rsidR="00A633A2" w:rsidRPr="00A633A2" w14:paraId="19B12867"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C3EED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AE8ACB"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Ջ</w:t>
            </w:r>
            <w:r w:rsidRPr="00A633A2">
              <w:rPr>
                <w:rFonts w:ascii="Arial Armenian" w:hAnsi="Arial Armenian" w:cs="Arial Armenian"/>
                <w:color w:val="000000"/>
                <w:sz w:val="16"/>
                <w:szCs w:val="16"/>
              </w:rPr>
              <w:t>ñ³Ù»Ïáõë³óáõÙ</w:t>
            </w:r>
            <w:r w:rsidRPr="00A633A2">
              <w:rPr>
                <w:rFonts w:ascii="Arial Armenian" w:hAnsi="Arial Armenian" w:cs="Arial"/>
                <w:color w:val="000000"/>
                <w:sz w:val="16"/>
                <w:szCs w:val="16"/>
              </w:rPr>
              <w:t xml:space="preserve"> µÇïáõÙÇ ï³ù ÏñÏÝ³ÏÇ ùëáõÏáí</w:t>
            </w:r>
            <w:r w:rsidRPr="00A633A2">
              <w:rPr>
                <w:rFonts w:ascii="Arial Armenian" w:hAnsi="Arial Armenian" w:cs="Arial"/>
                <w:color w:val="000000"/>
                <w:sz w:val="16"/>
                <w:szCs w:val="16"/>
              </w:rPr>
              <w:br/>
            </w:r>
            <w:r w:rsidRPr="00A633A2">
              <w:rPr>
                <w:rFonts w:ascii="Calibri" w:hAnsi="Calibri" w:cs="Calibri"/>
                <w:color w:val="000000"/>
                <w:sz w:val="16"/>
                <w:szCs w:val="16"/>
              </w:rPr>
              <w:t>Гидроизоляция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двойным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горячим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битумным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покрытием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0F5BA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3CABB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94DB0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A3A17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19.48</w:t>
            </w:r>
          </w:p>
        </w:tc>
        <w:tc>
          <w:tcPr>
            <w:tcW w:w="36" w:type="dxa"/>
            <w:vAlign w:val="center"/>
            <w:hideMark/>
          </w:tcPr>
          <w:p w14:paraId="4675364E" w14:textId="77777777" w:rsidR="00A633A2" w:rsidRPr="00A633A2" w:rsidRDefault="00A633A2" w:rsidP="00A633A2">
            <w:pPr>
              <w:rPr>
                <w:sz w:val="20"/>
                <w:szCs w:val="20"/>
              </w:rPr>
            </w:pPr>
          </w:p>
        </w:tc>
      </w:tr>
      <w:tr w:rsidR="00A633A2" w:rsidRPr="00A633A2" w14:paraId="32CCD2C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C67B7A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1FC8EE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021D1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922BC9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AADB4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AA3A7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2917F4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0C85E3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6BE420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BF6FEE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9E869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59D32A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AC2F0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9589B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D03D32" w14:textId="77777777" w:rsidR="00A633A2" w:rsidRPr="00A633A2" w:rsidRDefault="00A633A2" w:rsidP="00A633A2">
            <w:pPr>
              <w:rPr>
                <w:sz w:val="20"/>
                <w:szCs w:val="20"/>
              </w:rPr>
            </w:pPr>
          </w:p>
        </w:tc>
      </w:tr>
      <w:tr w:rsidR="00A633A2" w:rsidRPr="00A633A2" w14:paraId="28F53BD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1D4110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F9EA66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622A8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506AC4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0CDA5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42129A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748A52B" w14:textId="77777777" w:rsidR="00A633A2" w:rsidRPr="00A633A2" w:rsidRDefault="00A633A2" w:rsidP="00A633A2">
            <w:pPr>
              <w:rPr>
                <w:sz w:val="20"/>
                <w:szCs w:val="20"/>
              </w:rPr>
            </w:pPr>
          </w:p>
        </w:tc>
      </w:tr>
      <w:tr w:rsidR="00A633A2" w:rsidRPr="00A633A2" w14:paraId="2AB47C75"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064D9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DAD46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´Ý³ÑáÕÇ »ïÉÇóù Ó»éùáí, ïá÷³ÝáõÙáí</w:t>
            </w:r>
            <w:r w:rsidRPr="00A633A2">
              <w:rPr>
                <w:rFonts w:ascii="Arial Armenian" w:hAnsi="Arial Armenian" w:cs="Arial"/>
                <w:color w:val="000000"/>
                <w:sz w:val="16"/>
                <w:szCs w:val="16"/>
              </w:rPr>
              <w:br/>
            </w:r>
            <w:r w:rsidRPr="00A633A2">
              <w:rPr>
                <w:rFonts w:ascii="Calibri" w:hAnsi="Calibri" w:cs="Calibri"/>
                <w:color w:val="000000"/>
                <w:sz w:val="16"/>
                <w:szCs w:val="16"/>
              </w:rPr>
              <w:t>Засыпка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естественного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13184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976A1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CD7F1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90AE6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7.06</w:t>
            </w:r>
          </w:p>
        </w:tc>
        <w:tc>
          <w:tcPr>
            <w:tcW w:w="36" w:type="dxa"/>
            <w:vAlign w:val="center"/>
            <w:hideMark/>
          </w:tcPr>
          <w:p w14:paraId="1A7F8F98" w14:textId="77777777" w:rsidR="00A633A2" w:rsidRPr="00A633A2" w:rsidRDefault="00A633A2" w:rsidP="00A633A2">
            <w:pPr>
              <w:rPr>
                <w:sz w:val="20"/>
                <w:szCs w:val="20"/>
              </w:rPr>
            </w:pPr>
          </w:p>
        </w:tc>
      </w:tr>
      <w:tr w:rsidR="00A633A2" w:rsidRPr="00A633A2" w14:paraId="64B7319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9175DD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078941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D6280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ECA36B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A1B75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D043D2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AA0CB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CBF2B3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2F5FE3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225683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1B7AE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9465B2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24280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520A9B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11C10D8" w14:textId="77777777" w:rsidR="00A633A2" w:rsidRPr="00A633A2" w:rsidRDefault="00A633A2" w:rsidP="00A633A2">
            <w:pPr>
              <w:rPr>
                <w:sz w:val="20"/>
                <w:szCs w:val="20"/>
              </w:rPr>
            </w:pPr>
          </w:p>
        </w:tc>
      </w:tr>
      <w:tr w:rsidR="00A633A2" w:rsidRPr="00A633A2" w14:paraId="6EC5D3D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CEA141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B1226F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6D1BA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EC9EA2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28748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20BCFE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A350321" w14:textId="77777777" w:rsidR="00A633A2" w:rsidRPr="00A633A2" w:rsidRDefault="00A633A2" w:rsidP="00A633A2">
            <w:pPr>
              <w:rPr>
                <w:sz w:val="20"/>
                <w:szCs w:val="20"/>
              </w:rPr>
            </w:pPr>
          </w:p>
        </w:tc>
      </w:tr>
      <w:tr w:rsidR="00A633A2" w:rsidRPr="00A633A2" w14:paraId="06E480AF" w14:textId="77777777" w:rsidTr="00A633A2">
        <w:trPr>
          <w:trHeight w:val="48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5CCA8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D36F5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ÞÇÝ. ³ÕµÇ Ñ³í³ùáõÙ, µ³ñÓáõÙ ÇÝùÝ³Ã³÷»ñÇ íñ³ »õ ï»Õ³÷áËáõÙ 13ÏÙ</w:t>
            </w:r>
            <w:r w:rsidRPr="00A633A2">
              <w:rPr>
                <w:rFonts w:ascii="Arial Armenian" w:hAnsi="Arial Armenian" w:cs="Arial"/>
                <w:color w:val="000000"/>
                <w:sz w:val="16"/>
                <w:szCs w:val="16"/>
              </w:rPr>
              <w:br/>
            </w:r>
            <w:r w:rsidRPr="00A633A2">
              <w:rPr>
                <w:rFonts w:ascii="Calibri" w:hAnsi="Calibri" w:cs="Calibri"/>
                <w:color w:val="000000"/>
                <w:sz w:val="16"/>
                <w:szCs w:val="16"/>
              </w:rPr>
              <w:t>Сбор</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строительного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мусора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погрузка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самосвалы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вывоз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расстояние</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км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6360E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8A5BC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15.51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EEFE6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A1FEC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76.55</w:t>
            </w:r>
          </w:p>
        </w:tc>
        <w:tc>
          <w:tcPr>
            <w:tcW w:w="36" w:type="dxa"/>
            <w:vAlign w:val="center"/>
            <w:hideMark/>
          </w:tcPr>
          <w:p w14:paraId="4BB8AD7D" w14:textId="77777777" w:rsidR="00A633A2" w:rsidRPr="00A633A2" w:rsidRDefault="00A633A2" w:rsidP="00A633A2">
            <w:pPr>
              <w:rPr>
                <w:sz w:val="20"/>
                <w:szCs w:val="20"/>
              </w:rPr>
            </w:pPr>
          </w:p>
        </w:tc>
      </w:tr>
      <w:tr w:rsidR="00A633A2" w:rsidRPr="00A633A2" w14:paraId="6FD1A708" w14:textId="77777777" w:rsidTr="00A633A2">
        <w:trPr>
          <w:trHeight w:val="480"/>
        </w:trPr>
        <w:tc>
          <w:tcPr>
            <w:tcW w:w="399" w:type="dxa"/>
            <w:vMerge/>
            <w:tcBorders>
              <w:top w:val="nil"/>
              <w:left w:val="single" w:sz="4" w:space="0" w:color="auto"/>
              <w:bottom w:val="single" w:sz="4" w:space="0" w:color="auto"/>
              <w:right w:val="single" w:sz="4" w:space="0" w:color="auto"/>
            </w:tcBorders>
            <w:vAlign w:val="center"/>
            <w:hideMark/>
          </w:tcPr>
          <w:p w14:paraId="07297F1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DFE1E3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8DA74B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FBD05B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91515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EE9526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0C6D8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2FF5D15" w14:textId="77777777" w:rsidTr="00A633A2">
        <w:trPr>
          <w:trHeight w:val="480"/>
        </w:trPr>
        <w:tc>
          <w:tcPr>
            <w:tcW w:w="399" w:type="dxa"/>
            <w:vMerge/>
            <w:tcBorders>
              <w:top w:val="nil"/>
              <w:left w:val="single" w:sz="4" w:space="0" w:color="auto"/>
              <w:bottom w:val="single" w:sz="4" w:space="0" w:color="auto"/>
              <w:right w:val="single" w:sz="4" w:space="0" w:color="auto"/>
            </w:tcBorders>
            <w:vAlign w:val="center"/>
            <w:hideMark/>
          </w:tcPr>
          <w:p w14:paraId="5901CE7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559E50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B3E97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50FCB8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00B3D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00343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AE01E83" w14:textId="77777777" w:rsidR="00A633A2" w:rsidRPr="00A633A2" w:rsidRDefault="00A633A2" w:rsidP="00A633A2">
            <w:pPr>
              <w:rPr>
                <w:sz w:val="20"/>
                <w:szCs w:val="20"/>
              </w:rPr>
            </w:pPr>
          </w:p>
        </w:tc>
      </w:tr>
      <w:tr w:rsidR="00A633A2" w:rsidRPr="00A633A2" w14:paraId="670DCA54" w14:textId="77777777" w:rsidTr="00A633A2">
        <w:trPr>
          <w:trHeight w:val="480"/>
        </w:trPr>
        <w:tc>
          <w:tcPr>
            <w:tcW w:w="399" w:type="dxa"/>
            <w:vMerge/>
            <w:tcBorders>
              <w:top w:val="nil"/>
              <w:left w:val="single" w:sz="4" w:space="0" w:color="auto"/>
              <w:bottom w:val="single" w:sz="4" w:space="0" w:color="auto"/>
              <w:right w:val="single" w:sz="4" w:space="0" w:color="auto"/>
            </w:tcBorders>
            <w:vAlign w:val="center"/>
            <w:hideMark/>
          </w:tcPr>
          <w:p w14:paraId="49A2D22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664449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A7E6F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755501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EEC74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5F630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B66EFE3" w14:textId="77777777" w:rsidR="00A633A2" w:rsidRPr="00A633A2" w:rsidRDefault="00A633A2" w:rsidP="00A633A2">
            <w:pPr>
              <w:rPr>
                <w:sz w:val="20"/>
                <w:szCs w:val="20"/>
              </w:rPr>
            </w:pPr>
          </w:p>
        </w:tc>
      </w:tr>
      <w:tr w:rsidR="00A633A2" w:rsidRPr="00A633A2" w14:paraId="75A293F3" w14:textId="77777777" w:rsidTr="00A633A2">
        <w:trPr>
          <w:trHeight w:val="31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17E3E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8E6079"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ëí³ÕÇ Çñ³Ï³Ý³óáõÙ ó»Ù»Ýï³í³½³ÛÇÝ ß³Õ³Ëáí 1:3 Ñ³ñ³µ»ñáõÃÛ³Ùµ /</w:t>
            </w:r>
            <w:r w:rsidRPr="00A633A2">
              <w:rPr>
                <w:rFonts w:ascii="Sylfaen" w:hAnsi="Sylfaen" w:cs="Sylfaen"/>
                <w:color w:val="000000"/>
                <w:sz w:val="16"/>
                <w:szCs w:val="16"/>
              </w:rPr>
              <w:t>ցանցով</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Оштукатуривание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цементным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раствором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соотношении</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сеткой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17AFB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BDBED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21.3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4E845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37AF5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62.16</w:t>
            </w:r>
          </w:p>
        </w:tc>
        <w:tc>
          <w:tcPr>
            <w:tcW w:w="36" w:type="dxa"/>
            <w:vAlign w:val="center"/>
            <w:hideMark/>
          </w:tcPr>
          <w:p w14:paraId="164F2747" w14:textId="77777777" w:rsidR="00A633A2" w:rsidRPr="00A633A2" w:rsidRDefault="00A633A2" w:rsidP="00A633A2">
            <w:pPr>
              <w:rPr>
                <w:sz w:val="20"/>
                <w:szCs w:val="20"/>
              </w:rPr>
            </w:pPr>
          </w:p>
        </w:tc>
      </w:tr>
      <w:tr w:rsidR="00A633A2" w:rsidRPr="00A633A2" w14:paraId="60598552" w14:textId="77777777" w:rsidTr="00A633A2">
        <w:trPr>
          <w:trHeight w:val="315"/>
        </w:trPr>
        <w:tc>
          <w:tcPr>
            <w:tcW w:w="399" w:type="dxa"/>
            <w:vMerge/>
            <w:tcBorders>
              <w:top w:val="nil"/>
              <w:left w:val="single" w:sz="4" w:space="0" w:color="auto"/>
              <w:bottom w:val="single" w:sz="4" w:space="0" w:color="auto"/>
              <w:right w:val="single" w:sz="4" w:space="0" w:color="auto"/>
            </w:tcBorders>
            <w:vAlign w:val="center"/>
            <w:hideMark/>
          </w:tcPr>
          <w:p w14:paraId="7912C43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FFE646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D5E5E9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860AAC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83F31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11F46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FD8EF1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BFFB1B7" w14:textId="77777777" w:rsidTr="00A633A2">
        <w:trPr>
          <w:trHeight w:val="315"/>
        </w:trPr>
        <w:tc>
          <w:tcPr>
            <w:tcW w:w="399" w:type="dxa"/>
            <w:vMerge/>
            <w:tcBorders>
              <w:top w:val="nil"/>
              <w:left w:val="single" w:sz="4" w:space="0" w:color="auto"/>
              <w:bottom w:val="single" w:sz="4" w:space="0" w:color="auto"/>
              <w:right w:val="single" w:sz="4" w:space="0" w:color="auto"/>
            </w:tcBorders>
            <w:vAlign w:val="center"/>
            <w:hideMark/>
          </w:tcPr>
          <w:p w14:paraId="655C829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909BE1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CEEBF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E3E907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138C7E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A5A866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E2AC7A" w14:textId="77777777" w:rsidR="00A633A2" w:rsidRPr="00A633A2" w:rsidRDefault="00A633A2" w:rsidP="00A633A2">
            <w:pPr>
              <w:rPr>
                <w:sz w:val="20"/>
                <w:szCs w:val="20"/>
              </w:rPr>
            </w:pPr>
          </w:p>
        </w:tc>
      </w:tr>
      <w:tr w:rsidR="00A633A2" w:rsidRPr="00A633A2" w14:paraId="589C43A9" w14:textId="77777777" w:rsidTr="00A633A2">
        <w:trPr>
          <w:trHeight w:val="315"/>
        </w:trPr>
        <w:tc>
          <w:tcPr>
            <w:tcW w:w="399" w:type="dxa"/>
            <w:vMerge/>
            <w:tcBorders>
              <w:top w:val="nil"/>
              <w:left w:val="single" w:sz="4" w:space="0" w:color="auto"/>
              <w:bottom w:val="single" w:sz="4" w:space="0" w:color="auto"/>
              <w:right w:val="single" w:sz="4" w:space="0" w:color="auto"/>
            </w:tcBorders>
            <w:vAlign w:val="center"/>
            <w:hideMark/>
          </w:tcPr>
          <w:p w14:paraId="7B519AC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4ACF58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541F7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848403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D4877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5E12B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E009D38" w14:textId="77777777" w:rsidR="00A633A2" w:rsidRPr="00A633A2" w:rsidRDefault="00A633A2" w:rsidP="00A633A2">
            <w:pPr>
              <w:rPr>
                <w:sz w:val="20"/>
                <w:szCs w:val="20"/>
              </w:rPr>
            </w:pPr>
          </w:p>
        </w:tc>
      </w:tr>
      <w:tr w:rsidR="00A633A2" w:rsidRPr="00A633A2" w14:paraId="131126B5" w14:textId="77777777" w:rsidTr="00A633A2">
        <w:trPr>
          <w:trHeight w:val="34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DC8DD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39B2EB"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Ý»ñÏáõÙ ý³ë³¹³ÛÇÝ Ý»ñÏáí </w:t>
            </w:r>
            <w:r w:rsidRPr="00A633A2">
              <w:rPr>
                <w:rFonts w:ascii="Arial Armenian" w:hAnsi="Arial Armenian" w:cs="Arial"/>
                <w:b/>
                <w:bCs/>
                <w:color w:val="000000"/>
                <w:sz w:val="16"/>
                <w:szCs w:val="16"/>
              </w:rPr>
              <w:t>/»ñ³Ý·Á Ñ³Ù³Ó³ÛÝ»óÝ»É å³ïíÇñ³ïáõÇ Ñ»ï/</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Покраска</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стен</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фасадной</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краской</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цвет</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согласовываем</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с</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заказчиком</w:t>
            </w:r>
            <w:r w:rsidRPr="00A633A2">
              <w:rPr>
                <w:rFonts w:ascii="Arial Armenian" w:hAnsi="Arial Armenian" w:cs="Arial"/>
                <w:b/>
                <w:bCs/>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919E2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6C8A7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21.3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08EAD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2644B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54.43</w:t>
            </w:r>
          </w:p>
        </w:tc>
        <w:tc>
          <w:tcPr>
            <w:tcW w:w="36" w:type="dxa"/>
            <w:vAlign w:val="center"/>
            <w:hideMark/>
          </w:tcPr>
          <w:p w14:paraId="19274866" w14:textId="77777777" w:rsidR="00A633A2" w:rsidRPr="00A633A2" w:rsidRDefault="00A633A2" w:rsidP="00A633A2">
            <w:pPr>
              <w:rPr>
                <w:sz w:val="20"/>
                <w:szCs w:val="20"/>
              </w:rPr>
            </w:pPr>
          </w:p>
        </w:tc>
      </w:tr>
      <w:tr w:rsidR="00A633A2" w:rsidRPr="00A633A2" w14:paraId="3EB9EFFC" w14:textId="77777777" w:rsidTr="00A633A2">
        <w:trPr>
          <w:trHeight w:val="345"/>
        </w:trPr>
        <w:tc>
          <w:tcPr>
            <w:tcW w:w="399" w:type="dxa"/>
            <w:vMerge/>
            <w:tcBorders>
              <w:top w:val="nil"/>
              <w:left w:val="single" w:sz="4" w:space="0" w:color="auto"/>
              <w:bottom w:val="single" w:sz="4" w:space="0" w:color="auto"/>
              <w:right w:val="single" w:sz="4" w:space="0" w:color="auto"/>
            </w:tcBorders>
            <w:vAlign w:val="center"/>
            <w:hideMark/>
          </w:tcPr>
          <w:p w14:paraId="1406A35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DB4A27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CA482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C3E3F6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B143B3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22FDE1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679B3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DE7361F" w14:textId="77777777" w:rsidTr="00A633A2">
        <w:trPr>
          <w:trHeight w:val="345"/>
        </w:trPr>
        <w:tc>
          <w:tcPr>
            <w:tcW w:w="399" w:type="dxa"/>
            <w:vMerge/>
            <w:tcBorders>
              <w:top w:val="nil"/>
              <w:left w:val="single" w:sz="4" w:space="0" w:color="auto"/>
              <w:bottom w:val="single" w:sz="4" w:space="0" w:color="auto"/>
              <w:right w:val="single" w:sz="4" w:space="0" w:color="auto"/>
            </w:tcBorders>
            <w:vAlign w:val="center"/>
            <w:hideMark/>
          </w:tcPr>
          <w:p w14:paraId="7E38651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48A4B2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726C3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8AD56C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E745B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F698DF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78F1F6" w14:textId="77777777" w:rsidR="00A633A2" w:rsidRPr="00A633A2" w:rsidRDefault="00A633A2" w:rsidP="00A633A2">
            <w:pPr>
              <w:rPr>
                <w:sz w:val="20"/>
                <w:szCs w:val="20"/>
              </w:rPr>
            </w:pPr>
          </w:p>
        </w:tc>
      </w:tr>
      <w:tr w:rsidR="00A633A2" w:rsidRPr="00A633A2" w14:paraId="2B3D9FC4" w14:textId="77777777" w:rsidTr="00A633A2">
        <w:trPr>
          <w:trHeight w:val="345"/>
        </w:trPr>
        <w:tc>
          <w:tcPr>
            <w:tcW w:w="399" w:type="dxa"/>
            <w:vMerge/>
            <w:tcBorders>
              <w:top w:val="nil"/>
              <w:left w:val="single" w:sz="4" w:space="0" w:color="auto"/>
              <w:bottom w:val="single" w:sz="4" w:space="0" w:color="auto"/>
              <w:right w:val="single" w:sz="4" w:space="0" w:color="auto"/>
            </w:tcBorders>
            <w:vAlign w:val="center"/>
            <w:hideMark/>
          </w:tcPr>
          <w:p w14:paraId="1A140F3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E99780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9F128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196279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79E3A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71FA46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3F22335" w14:textId="77777777" w:rsidR="00A633A2" w:rsidRPr="00A633A2" w:rsidRDefault="00A633A2" w:rsidP="00A633A2">
            <w:pPr>
              <w:rPr>
                <w:sz w:val="20"/>
                <w:szCs w:val="20"/>
              </w:rPr>
            </w:pPr>
          </w:p>
        </w:tc>
      </w:tr>
      <w:tr w:rsidR="00A633A2" w:rsidRPr="00A633A2" w14:paraId="357C2824" w14:textId="77777777" w:rsidTr="00A633A2">
        <w:trPr>
          <w:trHeight w:val="42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26F14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02164A"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դրսի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կողմից</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»ñ»ëå³ïáõÙ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µ³½³Éï»</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ë³É»ñáí</w:t>
            </w:r>
            <w:r w:rsidRPr="00A633A2">
              <w:rPr>
                <w:rFonts w:ascii="Arial Armenian" w:hAnsi="Arial Armenian" w:cs="Arial"/>
                <w:color w:val="000000"/>
                <w:sz w:val="16"/>
                <w:szCs w:val="16"/>
              </w:rPr>
              <w:t xml:space="preserve"> 30</w:t>
            </w:r>
            <w:r w:rsidRPr="00A633A2">
              <w:rPr>
                <w:rFonts w:ascii="Arial Armenian" w:hAnsi="Arial Armenian" w:cs="Arial Armenian"/>
                <w:color w:val="000000"/>
                <w:sz w:val="16"/>
                <w:szCs w:val="16"/>
              </w:rPr>
              <w:t>ÙÙ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Ñ³ëï</w:t>
            </w:r>
            <w:r w:rsidRPr="00A633A2">
              <w:rPr>
                <w:rFonts w:ascii="Arial Armenian" w:hAnsi="Arial Armenian" w:cs="Arial"/>
                <w:color w:val="000000"/>
                <w:sz w:val="16"/>
                <w:szCs w:val="16"/>
              </w:rPr>
              <w:t>./</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type="page"/>
            </w:r>
            <w:r w:rsidRPr="00A633A2">
              <w:rPr>
                <w:rFonts w:ascii="Calibri" w:hAnsi="Calibri" w:cs="Calibri"/>
                <w:color w:val="000000"/>
                <w:sz w:val="16"/>
                <w:szCs w:val="16"/>
              </w:rPr>
              <w:t>Наружная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облицовка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плитами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30 </w:t>
            </w:r>
            <w:r w:rsidRPr="00A633A2">
              <w:rPr>
                <w:rFonts w:ascii="Calibri" w:hAnsi="Calibri" w:cs="Calibri"/>
                <w:color w:val="000000"/>
                <w:sz w:val="16"/>
                <w:szCs w:val="16"/>
              </w:rPr>
              <w:t>мм</w:t>
            </w:r>
            <w:r w:rsidRPr="00A633A2">
              <w:rPr>
                <w:rFonts w:ascii="Arial Armenian" w:hAnsi="Arial Armenian" w:cs="Arial"/>
                <w:color w:val="000000"/>
                <w:sz w:val="16"/>
                <w:szCs w:val="16"/>
              </w:rPr>
              <w:t>/</w:t>
            </w:r>
            <w:r w:rsidRPr="00A633A2">
              <w:rPr>
                <w:rFonts w:ascii="Calibri" w:hAnsi="Calibri" w:cs="Calibri"/>
                <w:color w:val="000000"/>
                <w:sz w:val="16"/>
                <w:szCs w:val="16"/>
              </w:rPr>
              <w:t>непористыми</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1E006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02625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21.00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842F5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32.05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185D1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672.98</w:t>
            </w:r>
          </w:p>
        </w:tc>
        <w:tc>
          <w:tcPr>
            <w:tcW w:w="36" w:type="dxa"/>
            <w:vAlign w:val="center"/>
            <w:hideMark/>
          </w:tcPr>
          <w:p w14:paraId="69B73BC0" w14:textId="77777777" w:rsidR="00A633A2" w:rsidRPr="00A633A2" w:rsidRDefault="00A633A2" w:rsidP="00A633A2">
            <w:pPr>
              <w:rPr>
                <w:sz w:val="20"/>
                <w:szCs w:val="20"/>
              </w:rPr>
            </w:pPr>
          </w:p>
        </w:tc>
      </w:tr>
      <w:tr w:rsidR="00A633A2" w:rsidRPr="00A633A2" w14:paraId="1D68F844" w14:textId="77777777" w:rsidTr="00A633A2">
        <w:trPr>
          <w:trHeight w:val="420"/>
        </w:trPr>
        <w:tc>
          <w:tcPr>
            <w:tcW w:w="399" w:type="dxa"/>
            <w:vMerge/>
            <w:tcBorders>
              <w:top w:val="nil"/>
              <w:left w:val="single" w:sz="4" w:space="0" w:color="auto"/>
              <w:bottom w:val="single" w:sz="4" w:space="0" w:color="auto"/>
              <w:right w:val="single" w:sz="4" w:space="0" w:color="auto"/>
            </w:tcBorders>
            <w:vAlign w:val="center"/>
            <w:hideMark/>
          </w:tcPr>
          <w:p w14:paraId="771CBC6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475892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1B51D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F1F998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524DA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7ABA1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940FE5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C9291B6" w14:textId="77777777" w:rsidTr="00A633A2">
        <w:trPr>
          <w:trHeight w:val="420"/>
        </w:trPr>
        <w:tc>
          <w:tcPr>
            <w:tcW w:w="399" w:type="dxa"/>
            <w:vMerge/>
            <w:tcBorders>
              <w:top w:val="nil"/>
              <w:left w:val="single" w:sz="4" w:space="0" w:color="auto"/>
              <w:bottom w:val="single" w:sz="4" w:space="0" w:color="auto"/>
              <w:right w:val="single" w:sz="4" w:space="0" w:color="auto"/>
            </w:tcBorders>
            <w:vAlign w:val="center"/>
            <w:hideMark/>
          </w:tcPr>
          <w:p w14:paraId="5F08FAD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68B84B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6F10F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CEA74E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946D7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E38E95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5B95E7" w14:textId="77777777" w:rsidR="00A633A2" w:rsidRPr="00A633A2" w:rsidRDefault="00A633A2" w:rsidP="00A633A2">
            <w:pPr>
              <w:rPr>
                <w:sz w:val="20"/>
                <w:szCs w:val="20"/>
              </w:rPr>
            </w:pPr>
          </w:p>
        </w:tc>
      </w:tr>
      <w:tr w:rsidR="00A633A2" w:rsidRPr="00A633A2" w14:paraId="1E762570" w14:textId="77777777" w:rsidTr="00A633A2">
        <w:trPr>
          <w:trHeight w:val="420"/>
        </w:trPr>
        <w:tc>
          <w:tcPr>
            <w:tcW w:w="399" w:type="dxa"/>
            <w:vMerge/>
            <w:tcBorders>
              <w:top w:val="nil"/>
              <w:left w:val="single" w:sz="4" w:space="0" w:color="auto"/>
              <w:bottom w:val="single" w:sz="4" w:space="0" w:color="auto"/>
              <w:right w:val="single" w:sz="4" w:space="0" w:color="auto"/>
            </w:tcBorders>
            <w:vAlign w:val="center"/>
            <w:hideMark/>
          </w:tcPr>
          <w:p w14:paraId="1DECE84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498D57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42545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9A9FE6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91476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6D04A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59148D" w14:textId="77777777" w:rsidR="00A633A2" w:rsidRPr="00A633A2" w:rsidRDefault="00A633A2" w:rsidP="00A633A2">
            <w:pPr>
              <w:rPr>
                <w:sz w:val="20"/>
                <w:szCs w:val="20"/>
              </w:rPr>
            </w:pPr>
          </w:p>
        </w:tc>
      </w:tr>
      <w:tr w:rsidR="00A633A2" w:rsidRPr="00A633A2" w14:paraId="2C12EEA2"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8706B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1969D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´³½³Éï» </w:t>
            </w:r>
            <w:r w:rsidRPr="00A633A2">
              <w:rPr>
                <w:rFonts w:ascii="Sylfaen" w:hAnsi="Sylfaen" w:cs="Sylfaen"/>
                <w:color w:val="000000"/>
                <w:sz w:val="16"/>
                <w:szCs w:val="16"/>
              </w:rPr>
              <w:t>վրադիր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քարերի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ï»Õ³¹ñáõÙ</w:t>
            </w:r>
            <w:r w:rsidRPr="00A633A2">
              <w:rPr>
                <w:rFonts w:ascii="Arial Armenian" w:hAnsi="Arial Armenian" w:cs="Arial"/>
                <w:color w:val="000000"/>
                <w:sz w:val="16"/>
                <w:szCs w:val="16"/>
              </w:rPr>
              <w:t xml:space="preserve"> 30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b=350ÙÙ /</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брусчатки</w:t>
            </w:r>
            <w:r w:rsidRPr="00A633A2">
              <w:rPr>
                <w:rFonts w:ascii="Arial Armenian" w:hAnsi="Arial Armenian" w:cs="Arial"/>
                <w:color w:val="000000"/>
                <w:sz w:val="16"/>
                <w:szCs w:val="16"/>
              </w:rPr>
              <w:t xml:space="preserve"> 30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w:t>
            </w:r>
            <w:r w:rsidRPr="00A633A2">
              <w:rPr>
                <w:rFonts w:ascii="Arial Armenian" w:hAnsi="Arial Armenian" w:cs="Arial"/>
                <w:color w:val="000000"/>
                <w:sz w:val="16"/>
                <w:szCs w:val="16"/>
              </w:rPr>
              <w:t>=350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пор</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FDD19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5D829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7.37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66B4D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42.85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337BF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315.88</w:t>
            </w:r>
          </w:p>
        </w:tc>
        <w:tc>
          <w:tcPr>
            <w:tcW w:w="36" w:type="dxa"/>
            <w:vAlign w:val="center"/>
            <w:hideMark/>
          </w:tcPr>
          <w:p w14:paraId="28284605" w14:textId="77777777" w:rsidR="00A633A2" w:rsidRPr="00A633A2" w:rsidRDefault="00A633A2" w:rsidP="00A633A2">
            <w:pPr>
              <w:rPr>
                <w:sz w:val="20"/>
                <w:szCs w:val="20"/>
              </w:rPr>
            </w:pPr>
          </w:p>
        </w:tc>
      </w:tr>
      <w:tr w:rsidR="00A633A2" w:rsidRPr="00A633A2" w14:paraId="3BB127A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D5974E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BE6704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6EFE3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71C097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A48AD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86EA40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96B52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5A7034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64B4D9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1EC99D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D6638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7B457F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A0054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1F797D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88D02B" w14:textId="77777777" w:rsidR="00A633A2" w:rsidRPr="00A633A2" w:rsidRDefault="00A633A2" w:rsidP="00A633A2">
            <w:pPr>
              <w:rPr>
                <w:sz w:val="20"/>
                <w:szCs w:val="20"/>
              </w:rPr>
            </w:pPr>
          </w:p>
        </w:tc>
      </w:tr>
      <w:tr w:rsidR="00A633A2" w:rsidRPr="00A633A2" w14:paraId="1161805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3346B0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FA5E3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FCE48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FD70D1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1F133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B31CEB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0D54916" w14:textId="77777777" w:rsidR="00A633A2" w:rsidRPr="00A633A2" w:rsidRDefault="00A633A2" w:rsidP="00A633A2">
            <w:pPr>
              <w:rPr>
                <w:sz w:val="20"/>
                <w:szCs w:val="20"/>
              </w:rPr>
            </w:pPr>
          </w:p>
        </w:tc>
      </w:tr>
      <w:tr w:rsidR="00A633A2" w:rsidRPr="00A633A2" w14:paraId="29F15B79"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485A86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699729B"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7CE92E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AE685A7"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8A23A8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2AB0A6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2768.26</w:t>
            </w:r>
          </w:p>
        </w:tc>
        <w:tc>
          <w:tcPr>
            <w:tcW w:w="36" w:type="dxa"/>
            <w:vAlign w:val="center"/>
            <w:hideMark/>
          </w:tcPr>
          <w:p w14:paraId="06BA08D4" w14:textId="77777777" w:rsidR="00A633A2" w:rsidRPr="00A633A2" w:rsidRDefault="00A633A2" w:rsidP="00A633A2">
            <w:pPr>
              <w:rPr>
                <w:sz w:val="20"/>
                <w:szCs w:val="20"/>
              </w:rPr>
            </w:pPr>
          </w:p>
        </w:tc>
      </w:tr>
      <w:tr w:rsidR="00A633A2" w:rsidRPr="00A633A2" w14:paraId="65C09F3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B4EFC1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02A9F2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27907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EDE69D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8F4EE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D38A34"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F69B7E6"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000C3FD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9A8BE5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99B2D1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1E374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F3C84A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B9C1E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5170F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367CC0F" w14:textId="77777777" w:rsidR="00A633A2" w:rsidRPr="00A633A2" w:rsidRDefault="00A633A2" w:rsidP="00A633A2">
            <w:pPr>
              <w:rPr>
                <w:sz w:val="20"/>
                <w:szCs w:val="20"/>
              </w:rPr>
            </w:pPr>
          </w:p>
        </w:tc>
      </w:tr>
      <w:tr w:rsidR="00A633A2" w:rsidRPr="00A633A2" w14:paraId="2259CA2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0FA775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3C0588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12506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AA41D5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506983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09D7A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9A24C66" w14:textId="77777777" w:rsidR="00A633A2" w:rsidRPr="00A633A2" w:rsidRDefault="00A633A2" w:rsidP="00A633A2">
            <w:pPr>
              <w:rPr>
                <w:sz w:val="20"/>
                <w:szCs w:val="20"/>
              </w:rPr>
            </w:pPr>
          </w:p>
        </w:tc>
      </w:tr>
      <w:tr w:rsidR="00A633A2" w:rsidRPr="00A633A2" w14:paraId="2098B01F"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9AC557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3578B47"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086DC7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0C57C0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3330EF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8D253C7"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17.46%</w:t>
            </w:r>
          </w:p>
        </w:tc>
        <w:tc>
          <w:tcPr>
            <w:tcW w:w="36" w:type="dxa"/>
            <w:vAlign w:val="center"/>
            <w:hideMark/>
          </w:tcPr>
          <w:p w14:paraId="77E4D3A7" w14:textId="77777777" w:rsidR="00A633A2" w:rsidRPr="00A633A2" w:rsidRDefault="00A633A2" w:rsidP="00A633A2">
            <w:pPr>
              <w:rPr>
                <w:sz w:val="20"/>
                <w:szCs w:val="20"/>
              </w:rPr>
            </w:pPr>
          </w:p>
        </w:tc>
      </w:tr>
      <w:tr w:rsidR="00A633A2" w:rsidRPr="00A633A2" w14:paraId="5A3DE08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CA951E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6B6FC8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03A8E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874880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935F0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B0FA9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189458D"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5FF851F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2DB7EA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99582F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CDF21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2CDCE6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73072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E71C1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42CA666" w14:textId="77777777" w:rsidR="00A633A2" w:rsidRPr="00A633A2" w:rsidRDefault="00A633A2" w:rsidP="00A633A2">
            <w:pPr>
              <w:rPr>
                <w:sz w:val="20"/>
                <w:szCs w:val="20"/>
              </w:rPr>
            </w:pPr>
          </w:p>
        </w:tc>
      </w:tr>
      <w:tr w:rsidR="00A633A2" w:rsidRPr="00A633A2" w14:paraId="1549420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46CA84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7806CD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DBF45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539294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F0B4A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4F1ED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B5E21F2" w14:textId="77777777" w:rsidR="00A633A2" w:rsidRPr="00A633A2" w:rsidRDefault="00A633A2" w:rsidP="00A633A2">
            <w:pPr>
              <w:rPr>
                <w:sz w:val="20"/>
                <w:szCs w:val="20"/>
              </w:rPr>
            </w:pPr>
          </w:p>
        </w:tc>
      </w:tr>
      <w:tr w:rsidR="00A633A2" w:rsidRPr="00A633A2" w14:paraId="5B87524E"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766C1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1DA9FC"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Èáõë³íáñáõÃÛ³Ý ¹»Ïáñ³ïÇí Ñ»Ý³ëÛáõÝ»ñ 4</w:t>
            </w:r>
            <w:r w:rsidRPr="00A633A2">
              <w:rPr>
                <w:rFonts w:ascii="Sylfaen" w:hAnsi="Sylfaen" w:cs="Sylfaen"/>
                <w:b/>
                <w:bCs/>
                <w:color w:val="000000"/>
                <w:sz w:val="16"/>
                <w:szCs w:val="16"/>
              </w:rPr>
              <w:t>մ</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Декоративные</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осветительные</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столбы</w:t>
            </w:r>
            <w:r w:rsidRPr="00A633A2">
              <w:rPr>
                <w:rFonts w:ascii="Arial Armenian" w:hAnsi="Arial Armenian" w:cs="Arial"/>
                <w:b/>
                <w:bCs/>
                <w:color w:val="000000"/>
                <w:sz w:val="16"/>
                <w:szCs w:val="16"/>
              </w:rPr>
              <w:t xml:space="preserve"> 4</w:t>
            </w:r>
            <w:r w:rsidRPr="00A633A2">
              <w:rPr>
                <w:rFonts w:ascii="Calibri" w:hAnsi="Calibri" w:cs="Calibri"/>
                <w:b/>
                <w:bCs/>
                <w:color w:val="000000"/>
                <w:sz w:val="16"/>
                <w:szCs w:val="16"/>
              </w:rPr>
              <w:t>м</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0F1D8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EBF2E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D21FE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1E72D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1427F24E" w14:textId="77777777" w:rsidR="00A633A2" w:rsidRPr="00A633A2" w:rsidRDefault="00A633A2" w:rsidP="00A633A2">
            <w:pPr>
              <w:rPr>
                <w:sz w:val="20"/>
                <w:szCs w:val="20"/>
              </w:rPr>
            </w:pPr>
          </w:p>
        </w:tc>
      </w:tr>
      <w:tr w:rsidR="00A633A2" w:rsidRPr="00A633A2" w14:paraId="518CBCE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16D6E7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E3406A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CEF0CE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9CEDF8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61D6D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47BFB1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35CFE1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E163BA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F37D03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B3AE5A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8A240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795A00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29D55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EA0A1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915FD5" w14:textId="77777777" w:rsidR="00A633A2" w:rsidRPr="00A633A2" w:rsidRDefault="00A633A2" w:rsidP="00A633A2">
            <w:pPr>
              <w:rPr>
                <w:sz w:val="20"/>
                <w:szCs w:val="20"/>
              </w:rPr>
            </w:pPr>
          </w:p>
        </w:tc>
      </w:tr>
      <w:tr w:rsidR="00A633A2" w:rsidRPr="00A633A2" w14:paraId="75EAA44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5FA73B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4371B3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1BC2B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109564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40727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73CBF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A64BE70" w14:textId="77777777" w:rsidR="00A633A2" w:rsidRPr="00A633A2" w:rsidRDefault="00A633A2" w:rsidP="00A633A2">
            <w:pPr>
              <w:rPr>
                <w:sz w:val="20"/>
                <w:szCs w:val="20"/>
              </w:rPr>
            </w:pPr>
          </w:p>
        </w:tc>
      </w:tr>
      <w:tr w:rsidR="00A633A2" w:rsidRPr="00A633A2" w14:paraId="16718F36"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45AC3C1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vAlign w:val="center"/>
            <w:hideMark/>
          </w:tcPr>
          <w:p w14:paraId="7B89F62C"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Գրունտի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մշակում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մեխանիզմով</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ÏáÕ³ÉÇóùáí</w:t>
            </w:r>
            <w:r w:rsidRPr="00A633A2">
              <w:rPr>
                <w:rFonts w:ascii="Arial Armenian" w:hAnsi="Arial Armenian" w:cs="Arial"/>
                <w:color w:val="000000"/>
                <w:sz w:val="16"/>
                <w:szCs w:val="16"/>
              </w:rPr>
              <w:br/>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механизмом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боковая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засыпка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B6028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noWrap/>
            <w:vAlign w:val="center"/>
            <w:hideMark/>
          </w:tcPr>
          <w:p w14:paraId="3F8CABC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11.02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A6889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D31BD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5.53</w:t>
            </w:r>
          </w:p>
        </w:tc>
        <w:tc>
          <w:tcPr>
            <w:tcW w:w="36" w:type="dxa"/>
            <w:vAlign w:val="center"/>
            <w:hideMark/>
          </w:tcPr>
          <w:p w14:paraId="52E0D5A9" w14:textId="77777777" w:rsidR="00A633A2" w:rsidRPr="00A633A2" w:rsidRDefault="00A633A2" w:rsidP="00A633A2">
            <w:pPr>
              <w:rPr>
                <w:sz w:val="20"/>
                <w:szCs w:val="20"/>
              </w:rPr>
            </w:pPr>
          </w:p>
        </w:tc>
      </w:tr>
      <w:tr w:rsidR="00A633A2" w:rsidRPr="00A633A2" w14:paraId="3D51ED6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D8FC3C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F56E69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D7F56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EEE817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EA185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B46E3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5F4043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FCE42E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B0E1A5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715F1E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EDBA0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E07791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BD1E3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53C893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697C32" w14:textId="77777777" w:rsidR="00A633A2" w:rsidRPr="00A633A2" w:rsidRDefault="00A633A2" w:rsidP="00A633A2">
            <w:pPr>
              <w:rPr>
                <w:sz w:val="20"/>
                <w:szCs w:val="20"/>
              </w:rPr>
            </w:pPr>
          </w:p>
        </w:tc>
      </w:tr>
      <w:tr w:rsidR="00A633A2" w:rsidRPr="00A633A2" w14:paraId="462F9E4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6E8C53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AE1FAF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667DF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8FC816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FDC14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ECD81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2A208E" w14:textId="77777777" w:rsidR="00A633A2" w:rsidRPr="00A633A2" w:rsidRDefault="00A633A2" w:rsidP="00A633A2">
            <w:pPr>
              <w:rPr>
                <w:sz w:val="20"/>
                <w:szCs w:val="20"/>
              </w:rPr>
            </w:pPr>
          </w:p>
        </w:tc>
      </w:tr>
      <w:tr w:rsidR="00A633A2" w:rsidRPr="00A633A2" w14:paraId="6B6F3F18"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2BD820E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vAlign w:val="center"/>
            <w:hideMark/>
          </w:tcPr>
          <w:p w14:paraId="1D73E5B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´Ý³ÑáÕÇ Ùß³ÏáõÙ /Ëñ³ÙáõÕáõÙ/, Ó»éùáí</w:t>
            </w:r>
            <w:r w:rsidRPr="00A633A2">
              <w:rPr>
                <w:rFonts w:ascii="Arial Armenian" w:hAnsi="Arial Armenian" w:cs="Arial"/>
                <w:color w:val="000000"/>
                <w:sz w:val="16"/>
                <w:szCs w:val="16"/>
              </w:rPr>
              <w:br/>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рытье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траншей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413BA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noWrap/>
            <w:vAlign w:val="center"/>
            <w:hideMark/>
          </w:tcPr>
          <w:p w14:paraId="1B9983A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0.24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5B7FC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6.09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428A7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1.46</w:t>
            </w:r>
          </w:p>
        </w:tc>
        <w:tc>
          <w:tcPr>
            <w:tcW w:w="36" w:type="dxa"/>
            <w:vAlign w:val="center"/>
            <w:hideMark/>
          </w:tcPr>
          <w:p w14:paraId="03C659CA" w14:textId="77777777" w:rsidR="00A633A2" w:rsidRPr="00A633A2" w:rsidRDefault="00A633A2" w:rsidP="00A633A2">
            <w:pPr>
              <w:rPr>
                <w:sz w:val="20"/>
                <w:szCs w:val="20"/>
              </w:rPr>
            </w:pPr>
          </w:p>
        </w:tc>
      </w:tr>
      <w:tr w:rsidR="00A633A2" w:rsidRPr="00A633A2" w14:paraId="59D045C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5D47C1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3A89E3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CAC8D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C8711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B76D5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E95BA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6EA58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73684F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6114C5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0AB75A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CDA11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7AAFC1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964E9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517B8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AFBC160" w14:textId="77777777" w:rsidR="00A633A2" w:rsidRPr="00A633A2" w:rsidRDefault="00A633A2" w:rsidP="00A633A2">
            <w:pPr>
              <w:rPr>
                <w:sz w:val="20"/>
                <w:szCs w:val="20"/>
              </w:rPr>
            </w:pPr>
          </w:p>
        </w:tc>
      </w:tr>
      <w:tr w:rsidR="00A633A2" w:rsidRPr="00A633A2" w14:paraId="46B90FA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197288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EFAC37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29B95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CB759C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FB083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97734A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D2B71C9" w14:textId="77777777" w:rsidR="00A633A2" w:rsidRPr="00A633A2" w:rsidRDefault="00A633A2" w:rsidP="00A633A2">
            <w:pPr>
              <w:rPr>
                <w:sz w:val="20"/>
                <w:szCs w:val="20"/>
              </w:rPr>
            </w:pPr>
          </w:p>
        </w:tc>
      </w:tr>
      <w:tr w:rsidR="00A633A2" w:rsidRPr="00A633A2" w14:paraId="18A51531"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449B29A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vAlign w:val="center"/>
            <w:hideMark/>
          </w:tcPr>
          <w:p w14:paraId="0F99C24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²ÝÏáÕÝ³ÏÇ å³ïñ³ëïáõÙ</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Подготовка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постели</w:t>
            </w:r>
          </w:p>
        </w:tc>
        <w:tc>
          <w:tcPr>
            <w:tcW w:w="620" w:type="dxa"/>
            <w:vMerge w:val="restart"/>
            <w:tcBorders>
              <w:top w:val="nil"/>
              <w:left w:val="single" w:sz="4" w:space="0" w:color="auto"/>
              <w:bottom w:val="single" w:sz="4" w:space="0" w:color="auto"/>
              <w:right w:val="single" w:sz="4" w:space="0" w:color="auto"/>
            </w:tcBorders>
            <w:vAlign w:val="center"/>
            <w:hideMark/>
          </w:tcPr>
          <w:p w14:paraId="18BF437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noWrap/>
            <w:vAlign w:val="center"/>
            <w:hideMark/>
          </w:tcPr>
          <w:p w14:paraId="7C8BD0A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39.00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D02E6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0.36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91AF0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14.23</w:t>
            </w:r>
          </w:p>
        </w:tc>
        <w:tc>
          <w:tcPr>
            <w:tcW w:w="36" w:type="dxa"/>
            <w:vAlign w:val="center"/>
            <w:hideMark/>
          </w:tcPr>
          <w:p w14:paraId="52F4E940" w14:textId="77777777" w:rsidR="00A633A2" w:rsidRPr="00A633A2" w:rsidRDefault="00A633A2" w:rsidP="00A633A2">
            <w:pPr>
              <w:rPr>
                <w:sz w:val="20"/>
                <w:szCs w:val="20"/>
              </w:rPr>
            </w:pPr>
          </w:p>
        </w:tc>
      </w:tr>
      <w:tr w:rsidR="00A633A2" w:rsidRPr="00A633A2" w14:paraId="0E719B8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02AC39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39DE93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09DF9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1D4800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41297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E1BE8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556651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3E2EBB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768079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CF7461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493A0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543C53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F1519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D4687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B9AB07" w14:textId="77777777" w:rsidR="00A633A2" w:rsidRPr="00A633A2" w:rsidRDefault="00A633A2" w:rsidP="00A633A2">
            <w:pPr>
              <w:rPr>
                <w:sz w:val="20"/>
                <w:szCs w:val="20"/>
              </w:rPr>
            </w:pPr>
          </w:p>
        </w:tc>
      </w:tr>
      <w:tr w:rsidR="00A633A2" w:rsidRPr="00A633A2" w14:paraId="04F5F27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3785EA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BD3405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5770F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F95922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1443D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C7AB9D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B382BD3" w14:textId="77777777" w:rsidR="00A633A2" w:rsidRPr="00A633A2" w:rsidRDefault="00A633A2" w:rsidP="00A633A2">
            <w:pPr>
              <w:rPr>
                <w:sz w:val="20"/>
                <w:szCs w:val="20"/>
              </w:rPr>
            </w:pPr>
          </w:p>
        </w:tc>
      </w:tr>
      <w:tr w:rsidR="00A633A2" w:rsidRPr="00A633A2" w14:paraId="1A2F4A6A"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6A640E5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988" w:type="dxa"/>
            <w:vMerge w:val="restart"/>
            <w:tcBorders>
              <w:top w:val="nil"/>
              <w:left w:val="single" w:sz="4" w:space="0" w:color="auto"/>
              <w:bottom w:val="single" w:sz="4" w:space="0" w:color="auto"/>
              <w:right w:val="single" w:sz="4" w:space="0" w:color="auto"/>
            </w:tcBorders>
            <w:vAlign w:val="center"/>
            <w:hideMark/>
          </w:tcPr>
          <w:p w14:paraId="1B86AED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²í³½ /ëïáñÇÝ ¨ í»ñÇÝ å³ßïå³ÝÇã ß»ñï 20ëÙ Ñ³ëï./</w:t>
            </w:r>
            <w:r w:rsidRPr="00A633A2">
              <w:rPr>
                <w:rFonts w:ascii="Arial Armenian" w:hAnsi="Arial Armenian" w:cs="Arial"/>
                <w:color w:val="000000"/>
                <w:sz w:val="16"/>
                <w:szCs w:val="16"/>
              </w:rPr>
              <w:br/>
            </w:r>
            <w:r w:rsidRPr="00A633A2">
              <w:rPr>
                <w:rFonts w:ascii="Calibri" w:hAnsi="Calibri" w:cs="Calibri"/>
                <w:color w:val="000000"/>
                <w:sz w:val="16"/>
                <w:szCs w:val="16"/>
                <w:lang w:val="ru-RU"/>
              </w:rPr>
              <w:t>Песок</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нижний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верхний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защитный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слой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толщиной</w:t>
            </w:r>
            <w:r w:rsidRPr="00A633A2">
              <w:rPr>
                <w:rFonts w:ascii="Arial Armenian" w:hAnsi="Arial Armenian" w:cs="Arial"/>
                <w:color w:val="000000"/>
                <w:sz w:val="16"/>
                <w:szCs w:val="16"/>
                <w:lang w:val="ru-RU"/>
              </w:rPr>
              <w:t xml:space="preserve"> 20 </w:t>
            </w:r>
            <w:r w:rsidRPr="00A633A2">
              <w:rPr>
                <w:rFonts w:ascii="Calibri" w:hAnsi="Calibri" w:cs="Calibri"/>
                <w:color w:val="000000"/>
                <w:sz w:val="16"/>
                <w:szCs w:val="16"/>
                <w:lang w:val="ru-RU"/>
              </w:rPr>
              <w:t>см</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ED5C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noWrap/>
            <w:vAlign w:val="center"/>
            <w:hideMark/>
          </w:tcPr>
          <w:p w14:paraId="6511964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4.25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BF20D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6.02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5CE74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25.57</w:t>
            </w:r>
          </w:p>
        </w:tc>
        <w:tc>
          <w:tcPr>
            <w:tcW w:w="36" w:type="dxa"/>
            <w:vAlign w:val="center"/>
            <w:hideMark/>
          </w:tcPr>
          <w:p w14:paraId="48204CCE" w14:textId="77777777" w:rsidR="00A633A2" w:rsidRPr="00A633A2" w:rsidRDefault="00A633A2" w:rsidP="00A633A2">
            <w:pPr>
              <w:rPr>
                <w:sz w:val="20"/>
                <w:szCs w:val="20"/>
              </w:rPr>
            </w:pPr>
          </w:p>
        </w:tc>
      </w:tr>
      <w:tr w:rsidR="00A633A2" w:rsidRPr="00A633A2" w14:paraId="3547A35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346743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0E616A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011F3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416C96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38972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0AC7B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9CCBE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34A958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851A6C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F7720C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30D33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42316C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2CD20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F82A0F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1674EE7" w14:textId="77777777" w:rsidR="00A633A2" w:rsidRPr="00A633A2" w:rsidRDefault="00A633A2" w:rsidP="00A633A2">
            <w:pPr>
              <w:rPr>
                <w:sz w:val="20"/>
                <w:szCs w:val="20"/>
              </w:rPr>
            </w:pPr>
          </w:p>
        </w:tc>
      </w:tr>
      <w:tr w:rsidR="00A633A2" w:rsidRPr="00A633A2" w14:paraId="3E7636D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F587E2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0EC25B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70846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D94148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E3250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0F5B2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D298F95" w14:textId="77777777" w:rsidR="00A633A2" w:rsidRPr="00A633A2" w:rsidRDefault="00A633A2" w:rsidP="00A633A2">
            <w:pPr>
              <w:rPr>
                <w:sz w:val="20"/>
                <w:szCs w:val="20"/>
              </w:rPr>
            </w:pPr>
          </w:p>
        </w:tc>
      </w:tr>
      <w:tr w:rsidR="00A633A2" w:rsidRPr="00A633A2" w14:paraId="756A4A05"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5822F61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988" w:type="dxa"/>
            <w:vMerge w:val="restart"/>
            <w:tcBorders>
              <w:top w:val="nil"/>
              <w:left w:val="single" w:sz="4" w:space="0" w:color="auto"/>
              <w:bottom w:val="single" w:sz="4" w:space="0" w:color="auto"/>
              <w:right w:val="single" w:sz="4" w:space="0" w:color="auto"/>
            </w:tcBorders>
            <w:vAlign w:val="center"/>
            <w:hideMark/>
          </w:tcPr>
          <w:p w14:paraId="50472F8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ÊáÕáí³Ï íÇÝÇåÉ³ëï» </w:t>
            </w:r>
            <w:r w:rsidRPr="00A633A2">
              <w:rPr>
                <w:rFonts w:ascii="Symbol" w:hAnsi="Symbol" w:cs="Arial"/>
                <w:color w:val="000000"/>
                <w:sz w:val="16"/>
                <w:szCs w:val="16"/>
              </w:rPr>
              <w:t>Æ</w:t>
            </w:r>
            <w:r w:rsidRPr="00A633A2">
              <w:rPr>
                <w:rFonts w:ascii="Arial Armenian" w:hAnsi="Arial Armenian" w:cs="Arial"/>
                <w:color w:val="000000"/>
                <w:sz w:val="16"/>
                <w:szCs w:val="16"/>
              </w:rPr>
              <w:t>50ÙÙ</w:t>
            </w:r>
            <w:r w:rsidRPr="00A633A2">
              <w:rPr>
                <w:rFonts w:ascii="Arial Armenian" w:hAnsi="Arial Armenian" w:cs="Arial"/>
                <w:color w:val="000000"/>
                <w:sz w:val="16"/>
                <w:szCs w:val="16"/>
              </w:rPr>
              <w:br/>
            </w:r>
            <w:r w:rsidRPr="00A633A2">
              <w:rPr>
                <w:rFonts w:ascii="Calibri" w:hAnsi="Calibri" w:cs="Calibri"/>
                <w:color w:val="000000"/>
                <w:sz w:val="16"/>
                <w:szCs w:val="16"/>
              </w:rPr>
              <w:t>Виниловая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труба</w:t>
            </w:r>
            <w:r w:rsidRPr="00A633A2">
              <w:rPr>
                <w:rFonts w:ascii="Arial Armenian" w:hAnsi="Arial Armenian" w:cs="Arial"/>
                <w:color w:val="000000"/>
                <w:sz w:val="16"/>
                <w:szCs w:val="16"/>
              </w:rPr>
              <w:t xml:space="preserve"> 50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vAlign w:val="center"/>
            <w:hideMark/>
          </w:tcPr>
          <w:p w14:paraId="55F7858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noWrap/>
            <w:vAlign w:val="center"/>
            <w:hideMark/>
          </w:tcPr>
          <w:p w14:paraId="13CAF9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39.00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C3C2A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0F307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29.47</w:t>
            </w:r>
          </w:p>
        </w:tc>
        <w:tc>
          <w:tcPr>
            <w:tcW w:w="36" w:type="dxa"/>
            <w:vAlign w:val="center"/>
            <w:hideMark/>
          </w:tcPr>
          <w:p w14:paraId="3AC3679A" w14:textId="77777777" w:rsidR="00A633A2" w:rsidRPr="00A633A2" w:rsidRDefault="00A633A2" w:rsidP="00A633A2">
            <w:pPr>
              <w:rPr>
                <w:sz w:val="20"/>
                <w:szCs w:val="20"/>
              </w:rPr>
            </w:pPr>
          </w:p>
        </w:tc>
      </w:tr>
      <w:tr w:rsidR="00A633A2" w:rsidRPr="00A633A2" w14:paraId="4DDBF09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9A6A22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8A82B4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92277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00057F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3C96B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76EFCF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7EB6DB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FBE7F1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9A9FA7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8FB969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CD823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508490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E6400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320B2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E2B821" w14:textId="77777777" w:rsidR="00A633A2" w:rsidRPr="00A633A2" w:rsidRDefault="00A633A2" w:rsidP="00A633A2">
            <w:pPr>
              <w:rPr>
                <w:sz w:val="20"/>
                <w:szCs w:val="20"/>
              </w:rPr>
            </w:pPr>
          </w:p>
        </w:tc>
      </w:tr>
      <w:tr w:rsidR="00A633A2" w:rsidRPr="00A633A2" w14:paraId="3E0ED3D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A1F4D0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DDC03E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8E8B6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3861FF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B85401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1F97C4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210D79" w14:textId="77777777" w:rsidR="00A633A2" w:rsidRPr="00A633A2" w:rsidRDefault="00A633A2" w:rsidP="00A633A2">
            <w:pPr>
              <w:rPr>
                <w:sz w:val="20"/>
                <w:szCs w:val="20"/>
              </w:rPr>
            </w:pPr>
          </w:p>
        </w:tc>
      </w:tr>
      <w:tr w:rsidR="00A633A2" w:rsidRPr="00A633A2" w14:paraId="1E0DE5F3"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59E0D25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F13BA7" w14:textId="77777777" w:rsidR="00A633A2" w:rsidRPr="00A633A2" w:rsidRDefault="00A633A2" w:rsidP="00A633A2">
            <w:pPr>
              <w:jc w:val="center"/>
              <w:rPr>
                <w:rFonts w:ascii="Arial Armenian" w:hAnsi="Arial Armenian" w:cs="Arial"/>
                <w:color w:val="000000"/>
                <w:sz w:val="16"/>
                <w:szCs w:val="16"/>
              </w:rPr>
            </w:pPr>
            <w:r w:rsidRPr="00A633A2">
              <w:rPr>
                <w:rFonts w:ascii="Arial" w:hAnsi="Arial" w:cs="Arial"/>
                <w:color w:val="000000"/>
                <w:sz w:val="16"/>
                <w:szCs w:val="16"/>
              </w:rPr>
              <w:t>АВВГ</w:t>
            </w:r>
            <w:r w:rsidRPr="00A633A2">
              <w:rPr>
                <w:rFonts w:ascii="Arial Armenian" w:hAnsi="Arial Armenian" w:cs="Arial"/>
                <w:color w:val="000000"/>
                <w:sz w:val="16"/>
                <w:szCs w:val="16"/>
              </w:rPr>
              <w:t xml:space="preserve"> 2x10ÙÙ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t xml:space="preserve"> Ñ³ïí³Íùáí Ù³ÉáõËÇ ³ÝóÏ³óáõÙ /ëïáñ·»ïÝÛ³/</w:t>
            </w:r>
            <w:r w:rsidRPr="00A633A2">
              <w:rPr>
                <w:rFonts w:ascii="Arial Armenian" w:hAnsi="Arial Armenian" w:cs="Arial"/>
                <w:color w:val="000000"/>
                <w:sz w:val="16"/>
                <w:szCs w:val="16"/>
              </w:rPr>
              <w:br/>
            </w:r>
            <w:r w:rsidRPr="00A633A2">
              <w:rPr>
                <w:rFonts w:ascii="Calibri" w:hAnsi="Calibri" w:cs="Calibri"/>
                <w:color w:val="000000"/>
                <w:sz w:val="16"/>
                <w:szCs w:val="16"/>
              </w:rPr>
              <w:t>Прокладка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кабеля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АВВГ</w:t>
            </w:r>
            <w:r w:rsidRPr="00A633A2">
              <w:rPr>
                <w:rFonts w:ascii="Arial Armenian" w:hAnsi="Arial Armenian" w:cs="Arial"/>
                <w:color w:val="000000"/>
                <w:sz w:val="16"/>
                <w:szCs w:val="16"/>
              </w:rPr>
              <w:t xml:space="preserve"> 2</w:t>
            </w:r>
            <w:r w:rsidRPr="00A633A2">
              <w:rPr>
                <w:rFonts w:ascii="Calibri" w:hAnsi="Calibri" w:cs="Calibri"/>
                <w:color w:val="000000"/>
                <w:sz w:val="16"/>
                <w:szCs w:val="16"/>
              </w:rPr>
              <w:t>х</w:t>
            </w:r>
            <w:r w:rsidRPr="00A633A2">
              <w:rPr>
                <w:rFonts w:ascii="Arial Armenian" w:hAnsi="Arial Armenian" w:cs="Arial"/>
                <w:color w:val="000000"/>
                <w:sz w:val="16"/>
                <w:szCs w:val="16"/>
              </w:rPr>
              <w:t>10</w:t>
            </w:r>
            <w:r w:rsidRPr="00A633A2">
              <w:rPr>
                <w:rFonts w:ascii="Calibri" w:hAnsi="Calibri" w:cs="Calibri"/>
                <w:color w:val="000000"/>
                <w:sz w:val="16"/>
                <w:szCs w:val="16"/>
              </w:rPr>
              <w:t>мм</w:t>
            </w:r>
            <w:r w:rsidRPr="00A633A2">
              <w:rPr>
                <w:rFonts w:ascii="Arial Armenian" w:hAnsi="Arial Armenian" w:cs="Arial"/>
                <w:color w:val="000000"/>
                <w:sz w:val="16"/>
                <w:szCs w:val="16"/>
              </w:rPr>
              <w:t>2 /</w:t>
            </w:r>
            <w:r w:rsidRPr="00A633A2">
              <w:rPr>
                <w:rFonts w:ascii="Calibri" w:hAnsi="Calibri" w:cs="Calibri"/>
                <w:color w:val="000000"/>
                <w:sz w:val="16"/>
                <w:szCs w:val="16"/>
              </w:rPr>
              <w:t>под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землей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618A41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FC983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39.00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68307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0.41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19730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16.13</w:t>
            </w:r>
          </w:p>
        </w:tc>
        <w:tc>
          <w:tcPr>
            <w:tcW w:w="36" w:type="dxa"/>
            <w:vAlign w:val="center"/>
            <w:hideMark/>
          </w:tcPr>
          <w:p w14:paraId="6B5E5C75" w14:textId="77777777" w:rsidR="00A633A2" w:rsidRPr="00A633A2" w:rsidRDefault="00A633A2" w:rsidP="00A633A2">
            <w:pPr>
              <w:rPr>
                <w:sz w:val="20"/>
                <w:szCs w:val="20"/>
              </w:rPr>
            </w:pPr>
          </w:p>
        </w:tc>
      </w:tr>
      <w:tr w:rsidR="00A633A2" w:rsidRPr="00A633A2" w14:paraId="302C811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63B5CB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E5FBBB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B1CF1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561D32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EE9BC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DAA05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E4535C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5EF0E3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660FD8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1EA603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7AA8E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7AD735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42F966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A971D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F811427" w14:textId="77777777" w:rsidR="00A633A2" w:rsidRPr="00A633A2" w:rsidRDefault="00A633A2" w:rsidP="00A633A2">
            <w:pPr>
              <w:rPr>
                <w:sz w:val="20"/>
                <w:szCs w:val="20"/>
              </w:rPr>
            </w:pPr>
          </w:p>
        </w:tc>
      </w:tr>
      <w:tr w:rsidR="00A633A2" w:rsidRPr="00A633A2" w14:paraId="7E481F7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F00F2A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268C93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FBAB1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9DEFA4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3451B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43047E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B434203" w14:textId="77777777" w:rsidR="00A633A2" w:rsidRPr="00A633A2" w:rsidRDefault="00A633A2" w:rsidP="00A633A2">
            <w:pPr>
              <w:rPr>
                <w:sz w:val="20"/>
                <w:szCs w:val="20"/>
              </w:rPr>
            </w:pPr>
          </w:p>
        </w:tc>
      </w:tr>
      <w:tr w:rsidR="00A633A2" w:rsidRPr="00A633A2" w14:paraId="23F0C0AD"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2FEB0E4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988" w:type="dxa"/>
            <w:vMerge w:val="restart"/>
            <w:tcBorders>
              <w:top w:val="nil"/>
              <w:left w:val="single" w:sz="4" w:space="0" w:color="auto"/>
              <w:bottom w:val="single" w:sz="4" w:space="0" w:color="auto"/>
              <w:right w:val="single" w:sz="4" w:space="0" w:color="auto"/>
            </w:tcBorders>
            <w:vAlign w:val="center"/>
            <w:hideMark/>
          </w:tcPr>
          <w:p w14:paraId="678FF76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ä³ßïå³ÝÇã /½·áõß³óÝáÕ/ Å³å³í»ÝÇ ï»Õ³¹ñáõÙ 300ÙÙ É³ÛÝùáí</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защитной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предупреждающей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ленты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шириной</w:t>
            </w:r>
            <w:r w:rsidRPr="00A633A2">
              <w:rPr>
                <w:rFonts w:ascii="Arial Armenian" w:hAnsi="Arial Armenian" w:cs="Arial"/>
                <w:color w:val="000000"/>
                <w:sz w:val="16"/>
                <w:szCs w:val="16"/>
              </w:rPr>
              <w:t xml:space="preserve"> 300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vAlign w:val="center"/>
            <w:hideMark/>
          </w:tcPr>
          <w:p w14:paraId="1914534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noWrap/>
            <w:vAlign w:val="center"/>
            <w:hideMark/>
          </w:tcPr>
          <w:p w14:paraId="3BCB076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39.00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E8FBD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129B7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17.15</w:t>
            </w:r>
          </w:p>
        </w:tc>
        <w:tc>
          <w:tcPr>
            <w:tcW w:w="36" w:type="dxa"/>
            <w:vAlign w:val="center"/>
            <w:hideMark/>
          </w:tcPr>
          <w:p w14:paraId="5BE2B96F" w14:textId="77777777" w:rsidR="00A633A2" w:rsidRPr="00A633A2" w:rsidRDefault="00A633A2" w:rsidP="00A633A2">
            <w:pPr>
              <w:rPr>
                <w:sz w:val="20"/>
                <w:szCs w:val="20"/>
              </w:rPr>
            </w:pPr>
          </w:p>
        </w:tc>
      </w:tr>
      <w:tr w:rsidR="00A633A2" w:rsidRPr="00A633A2" w14:paraId="053E475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61C6F2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BE1483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9C5B6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56AFD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89CA6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263F3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53CF2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C03D40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1445F8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7108B7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C41A0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E2702F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A98CB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887C07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EF5E5D" w14:textId="77777777" w:rsidR="00A633A2" w:rsidRPr="00A633A2" w:rsidRDefault="00A633A2" w:rsidP="00A633A2">
            <w:pPr>
              <w:rPr>
                <w:sz w:val="20"/>
                <w:szCs w:val="20"/>
              </w:rPr>
            </w:pPr>
          </w:p>
        </w:tc>
      </w:tr>
      <w:tr w:rsidR="00A633A2" w:rsidRPr="00A633A2" w14:paraId="37C1254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9EACE6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FFC99E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A85ED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E4B8C7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587EB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01B8B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1787CB" w14:textId="77777777" w:rsidR="00A633A2" w:rsidRPr="00A633A2" w:rsidRDefault="00A633A2" w:rsidP="00A633A2">
            <w:pPr>
              <w:rPr>
                <w:sz w:val="20"/>
                <w:szCs w:val="20"/>
              </w:rPr>
            </w:pPr>
          </w:p>
        </w:tc>
      </w:tr>
      <w:tr w:rsidR="00A633A2" w:rsidRPr="00A633A2" w14:paraId="4A507BD1"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07BFE6E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0A7BD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 xml:space="preserve">¶ñáõÝïÇ »ïÉÇóù </w:t>
            </w:r>
            <w:r w:rsidRPr="00A633A2">
              <w:rPr>
                <w:rFonts w:ascii="Sylfaen" w:hAnsi="Sylfaen" w:cs="Sylfaen"/>
                <w:color w:val="000000"/>
                <w:sz w:val="16"/>
                <w:szCs w:val="16"/>
              </w:rPr>
              <w:t>մեխանիզմով</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С</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механизмом</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обратной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засыпки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грунта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3DE95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2D2FE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92A80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0.08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44CD7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0.52</w:t>
            </w:r>
          </w:p>
        </w:tc>
        <w:tc>
          <w:tcPr>
            <w:tcW w:w="36" w:type="dxa"/>
            <w:vAlign w:val="center"/>
            <w:hideMark/>
          </w:tcPr>
          <w:p w14:paraId="5A8C100C" w14:textId="77777777" w:rsidR="00A633A2" w:rsidRPr="00A633A2" w:rsidRDefault="00A633A2" w:rsidP="00A633A2">
            <w:pPr>
              <w:rPr>
                <w:sz w:val="20"/>
                <w:szCs w:val="20"/>
              </w:rPr>
            </w:pPr>
          </w:p>
        </w:tc>
      </w:tr>
      <w:tr w:rsidR="00A633A2" w:rsidRPr="00A633A2" w14:paraId="7CEB15B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CAAEA8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3F307B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7BE1C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4926C0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46705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510E8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5A8199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5F5F7D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1ADE9F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7F5C81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0A74B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B2BB60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F3949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995C5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B779759" w14:textId="77777777" w:rsidR="00A633A2" w:rsidRPr="00A633A2" w:rsidRDefault="00A633A2" w:rsidP="00A633A2">
            <w:pPr>
              <w:rPr>
                <w:sz w:val="20"/>
                <w:szCs w:val="20"/>
              </w:rPr>
            </w:pPr>
          </w:p>
        </w:tc>
      </w:tr>
      <w:tr w:rsidR="00A633A2" w:rsidRPr="00A633A2" w14:paraId="0FE4332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831CA0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92016A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F10FF2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A19146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312EE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E037B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0C565EE" w14:textId="77777777" w:rsidR="00A633A2" w:rsidRPr="00A633A2" w:rsidRDefault="00A633A2" w:rsidP="00A633A2">
            <w:pPr>
              <w:rPr>
                <w:sz w:val="20"/>
                <w:szCs w:val="20"/>
              </w:rPr>
            </w:pPr>
          </w:p>
        </w:tc>
      </w:tr>
      <w:tr w:rsidR="00A633A2" w:rsidRPr="00A633A2" w14:paraId="11C839B7"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408A40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D5408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¶ñáõÝïÇ ïá÷³ÝáõÙ</w:t>
            </w:r>
            <w:r w:rsidRPr="00A633A2">
              <w:rPr>
                <w:rFonts w:ascii="Arial Armenian" w:hAnsi="Arial Armenian" w:cs="Arial"/>
                <w:color w:val="000000"/>
                <w:sz w:val="16"/>
                <w:szCs w:val="16"/>
              </w:rPr>
              <w:br/>
            </w:r>
            <w:r w:rsidRPr="00A633A2">
              <w:rPr>
                <w:rFonts w:ascii="Calibri" w:hAnsi="Calibri" w:cs="Calibri"/>
                <w:color w:val="000000"/>
                <w:sz w:val="16"/>
                <w:szCs w:val="16"/>
              </w:rPr>
              <w:t>трамбовка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18583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FD67D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0.63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86450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0.34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12084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0.21</w:t>
            </w:r>
          </w:p>
        </w:tc>
        <w:tc>
          <w:tcPr>
            <w:tcW w:w="36" w:type="dxa"/>
            <w:vAlign w:val="center"/>
            <w:hideMark/>
          </w:tcPr>
          <w:p w14:paraId="0ED4B8F5" w14:textId="77777777" w:rsidR="00A633A2" w:rsidRPr="00A633A2" w:rsidRDefault="00A633A2" w:rsidP="00A633A2">
            <w:pPr>
              <w:rPr>
                <w:sz w:val="20"/>
                <w:szCs w:val="20"/>
              </w:rPr>
            </w:pPr>
          </w:p>
        </w:tc>
      </w:tr>
      <w:tr w:rsidR="00A633A2" w:rsidRPr="00A633A2" w14:paraId="7462558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95AE97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FBC293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86F84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4EFA3F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7140D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D0A42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378E7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8C000F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B773EF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8B80C9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C8860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2CA8DB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AB70C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F12978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4CCF79" w14:textId="77777777" w:rsidR="00A633A2" w:rsidRPr="00A633A2" w:rsidRDefault="00A633A2" w:rsidP="00A633A2">
            <w:pPr>
              <w:rPr>
                <w:sz w:val="20"/>
                <w:szCs w:val="20"/>
              </w:rPr>
            </w:pPr>
          </w:p>
        </w:tc>
      </w:tr>
      <w:tr w:rsidR="00A633A2" w:rsidRPr="00A633A2" w14:paraId="713AF67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8F0E8E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D24C1F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31C97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F0BB96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D5251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FDFBA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AB9334" w14:textId="77777777" w:rsidR="00A633A2" w:rsidRPr="00A633A2" w:rsidRDefault="00A633A2" w:rsidP="00A633A2">
            <w:pPr>
              <w:rPr>
                <w:sz w:val="20"/>
                <w:szCs w:val="20"/>
              </w:rPr>
            </w:pPr>
          </w:p>
        </w:tc>
      </w:tr>
      <w:tr w:rsidR="00A633A2" w:rsidRPr="00A633A2" w14:paraId="6D2F6211" w14:textId="77777777" w:rsidTr="00A633A2">
        <w:trPr>
          <w:trHeight w:val="255"/>
        </w:trPr>
        <w:tc>
          <w:tcPr>
            <w:tcW w:w="399" w:type="dxa"/>
            <w:vMerge w:val="restart"/>
            <w:tcBorders>
              <w:top w:val="nil"/>
              <w:left w:val="single" w:sz="4" w:space="0" w:color="auto"/>
              <w:bottom w:val="single" w:sz="4" w:space="0" w:color="auto"/>
              <w:right w:val="single" w:sz="4" w:space="0" w:color="auto"/>
            </w:tcBorders>
            <w:noWrap/>
            <w:vAlign w:val="center"/>
            <w:hideMark/>
          </w:tcPr>
          <w:p w14:paraId="7E0D7B5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988" w:type="dxa"/>
            <w:vMerge w:val="restart"/>
            <w:tcBorders>
              <w:top w:val="nil"/>
              <w:left w:val="single" w:sz="4" w:space="0" w:color="auto"/>
              <w:bottom w:val="single" w:sz="4" w:space="0" w:color="auto"/>
              <w:right w:val="single" w:sz="4" w:space="0" w:color="auto"/>
            </w:tcBorders>
            <w:vAlign w:val="center"/>
            <w:hideMark/>
          </w:tcPr>
          <w:p w14:paraId="664158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´Ý³ÑáÕÇ »ïÉÇóù Ó»éùáí, ïá÷³ÝáõÙáí</w:t>
            </w:r>
            <w:r w:rsidRPr="00A633A2">
              <w:rPr>
                <w:rFonts w:ascii="Arial Armenian" w:hAnsi="Arial Armenian" w:cs="Arial"/>
                <w:color w:val="000000"/>
                <w:sz w:val="16"/>
                <w:szCs w:val="16"/>
              </w:rPr>
              <w:br/>
            </w:r>
            <w:r w:rsidRPr="00A633A2">
              <w:rPr>
                <w:rFonts w:ascii="Calibri" w:hAnsi="Calibri" w:cs="Calibri"/>
                <w:color w:val="000000"/>
                <w:sz w:val="16"/>
                <w:szCs w:val="16"/>
              </w:rPr>
              <w:t>Засыпка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естественного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FC547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noWrap/>
            <w:vAlign w:val="center"/>
            <w:hideMark/>
          </w:tcPr>
          <w:p w14:paraId="3241E63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29F62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D4B05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1.24</w:t>
            </w:r>
          </w:p>
        </w:tc>
        <w:tc>
          <w:tcPr>
            <w:tcW w:w="36" w:type="dxa"/>
            <w:vAlign w:val="center"/>
            <w:hideMark/>
          </w:tcPr>
          <w:p w14:paraId="5B7D338C" w14:textId="77777777" w:rsidR="00A633A2" w:rsidRPr="00A633A2" w:rsidRDefault="00A633A2" w:rsidP="00A633A2">
            <w:pPr>
              <w:rPr>
                <w:sz w:val="20"/>
                <w:szCs w:val="20"/>
              </w:rPr>
            </w:pPr>
          </w:p>
        </w:tc>
      </w:tr>
      <w:tr w:rsidR="00A633A2" w:rsidRPr="00A633A2" w14:paraId="2E5A851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DD208B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DA4DC3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A05F3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B711D1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75D4F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C78113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399D7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5E7513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1B1B42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959175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E1DA1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877C07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1FDD4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27938F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F8B812C" w14:textId="77777777" w:rsidR="00A633A2" w:rsidRPr="00A633A2" w:rsidRDefault="00A633A2" w:rsidP="00A633A2">
            <w:pPr>
              <w:rPr>
                <w:sz w:val="20"/>
                <w:szCs w:val="20"/>
              </w:rPr>
            </w:pPr>
          </w:p>
        </w:tc>
      </w:tr>
      <w:tr w:rsidR="00A633A2" w:rsidRPr="00A633A2" w14:paraId="3B89EC7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623C22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4DD740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B9A43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2DD79C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953F5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AC2FF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B81EFF" w14:textId="77777777" w:rsidR="00A633A2" w:rsidRPr="00A633A2" w:rsidRDefault="00A633A2" w:rsidP="00A633A2">
            <w:pPr>
              <w:rPr>
                <w:sz w:val="20"/>
                <w:szCs w:val="20"/>
              </w:rPr>
            </w:pPr>
          </w:p>
        </w:tc>
      </w:tr>
      <w:tr w:rsidR="00A633A2" w:rsidRPr="00A633A2" w14:paraId="0E1D6D30" w14:textId="77777777" w:rsidTr="00A633A2">
        <w:trPr>
          <w:trHeight w:val="375"/>
        </w:trPr>
        <w:tc>
          <w:tcPr>
            <w:tcW w:w="399" w:type="dxa"/>
            <w:vMerge w:val="restart"/>
            <w:tcBorders>
              <w:top w:val="nil"/>
              <w:left w:val="single" w:sz="4" w:space="0" w:color="auto"/>
              <w:bottom w:val="single" w:sz="4" w:space="0" w:color="auto"/>
              <w:right w:val="single" w:sz="4" w:space="0" w:color="auto"/>
            </w:tcBorders>
            <w:noWrap/>
            <w:vAlign w:val="center"/>
            <w:hideMark/>
          </w:tcPr>
          <w:p w14:paraId="3540495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988" w:type="dxa"/>
            <w:vMerge w:val="restart"/>
            <w:tcBorders>
              <w:top w:val="nil"/>
              <w:left w:val="single" w:sz="4" w:space="0" w:color="auto"/>
              <w:bottom w:val="single" w:sz="4" w:space="0" w:color="auto"/>
              <w:right w:val="single" w:sz="4" w:space="0" w:color="auto"/>
            </w:tcBorders>
            <w:vAlign w:val="center"/>
            <w:hideMark/>
          </w:tcPr>
          <w:p w14:paraId="7E49B75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²í»Éáñ¹ µÝ³ÑáÕÇ »õ ßÇÝ. ³ÕµÇ µ³ñÓáõÙ ÇÝùÝ³Ã³÷ Ù»ù»Ý³Ý»ñÇ íñ³ »õ ï»Õ³÷áËáõÙ 13ÏÙ</w:t>
            </w:r>
            <w:r w:rsidRPr="00A633A2">
              <w:rPr>
                <w:rFonts w:ascii="Arial Armenian" w:hAnsi="Arial Armenian" w:cs="Arial"/>
                <w:color w:val="000000"/>
                <w:sz w:val="16"/>
                <w:szCs w:val="16"/>
              </w:rPr>
              <w:br w:type="page"/>
            </w:r>
            <w:r w:rsidRPr="00A633A2">
              <w:rPr>
                <w:rFonts w:ascii="Calibri" w:hAnsi="Calibri" w:cs="Calibri"/>
                <w:color w:val="000000"/>
                <w:sz w:val="16"/>
                <w:szCs w:val="16"/>
              </w:rPr>
              <w:t>перевозка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природных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земель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застройки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lang w:val="ru-RU"/>
              </w:rPr>
              <w:t>Погрузка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мусора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самосвалы</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его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транспортировка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расстояние</w:t>
            </w:r>
            <w:r w:rsidRPr="00A633A2">
              <w:rPr>
                <w:rFonts w:ascii="Arial Armenian" w:hAnsi="Arial Armenian" w:cs="Arial"/>
                <w:color w:val="000000"/>
                <w:sz w:val="16"/>
                <w:szCs w:val="16"/>
                <w:lang w:val="ru-RU"/>
              </w:rPr>
              <w:t xml:space="preserve"> 13 </w:t>
            </w:r>
            <w:r w:rsidRPr="00A633A2">
              <w:rPr>
                <w:rFonts w:ascii="Calibri" w:hAnsi="Calibri" w:cs="Calibri"/>
                <w:color w:val="000000"/>
                <w:sz w:val="16"/>
                <w:szCs w:val="16"/>
                <w:lang w:val="ru-RU"/>
              </w:rPr>
              <w:t>км</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vAlign w:val="center"/>
            <w:hideMark/>
          </w:tcPr>
          <w:p w14:paraId="6D0A60C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type="page"/>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noWrap/>
            <w:vAlign w:val="center"/>
            <w:hideMark/>
          </w:tcPr>
          <w:p w14:paraId="4230E30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6.46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81764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A4591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31.85</w:t>
            </w:r>
          </w:p>
        </w:tc>
        <w:tc>
          <w:tcPr>
            <w:tcW w:w="36" w:type="dxa"/>
            <w:vAlign w:val="center"/>
            <w:hideMark/>
          </w:tcPr>
          <w:p w14:paraId="40FB9204" w14:textId="77777777" w:rsidR="00A633A2" w:rsidRPr="00A633A2" w:rsidRDefault="00A633A2" w:rsidP="00A633A2">
            <w:pPr>
              <w:rPr>
                <w:sz w:val="20"/>
                <w:szCs w:val="20"/>
              </w:rPr>
            </w:pPr>
          </w:p>
        </w:tc>
      </w:tr>
      <w:tr w:rsidR="00A633A2" w:rsidRPr="00A633A2" w14:paraId="5E6199CD"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19F273B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54E5D4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5CEA7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99BE59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C3D68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00AD35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A5B5F3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2BD5E67"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6156318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2B5E82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97BBD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30D1BB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EE013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B0A56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CC6D3EF" w14:textId="77777777" w:rsidR="00A633A2" w:rsidRPr="00A633A2" w:rsidRDefault="00A633A2" w:rsidP="00A633A2">
            <w:pPr>
              <w:rPr>
                <w:sz w:val="20"/>
                <w:szCs w:val="20"/>
              </w:rPr>
            </w:pPr>
          </w:p>
        </w:tc>
      </w:tr>
      <w:tr w:rsidR="00A633A2" w:rsidRPr="00A633A2" w14:paraId="490ED8B5"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25DB627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C5C7EC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77E66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9CE655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13953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0508FE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ACCBAF" w14:textId="77777777" w:rsidR="00A633A2" w:rsidRPr="00A633A2" w:rsidRDefault="00A633A2" w:rsidP="00A633A2">
            <w:pPr>
              <w:rPr>
                <w:sz w:val="20"/>
                <w:szCs w:val="20"/>
              </w:rPr>
            </w:pPr>
          </w:p>
        </w:tc>
      </w:tr>
      <w:tr w:rsidR="00A633A2" w:rsidRPr="00A633A2" w14:paraId="5D3BF01B"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9C735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00C2E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Èáõë³íáñáõÃÛ³Ý ¹»Ïáñ³ïÇí Ñ»Ý³ëÛáõÝ»ñÇ ï»Õ³¹ñáõÙ</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декоративных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столбов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освещения</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4278B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1D683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348D4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133.67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1CC19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401.00</w:t>
            </w:r>
          </w:p>
        </w:tc>
        <w:tc>
          <w:tcPr>
            <w:tcW w:w="36" w:type="dxa"/>
            <w:vAlign w:val="center"/>
            <w:hideMark/>
          </w:tcPr>
          <w:p w14:paraId="3B3AE3A4" w14:textId="77777777" w:rsidR="00A633A2" w:rsidRPr="00A633A2" w:rsidRDefault="00A633A2" w:rsidP="00A633A2">
            <w:pPr>
              <w:rPr>
                <w:sz w:val="20"/>
                <w:szCs w:val="20"/>
              </w:rPr>
            </w:pPr>
          </w:p>
        </w:tc>
      </w:tr>
      <w:tr w:rsidR="00A633A2" w:rsidRPr="00A633A2" w14:paraId="503EBC2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F771A5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73B6AD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D7E295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C04149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97C57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7F5EC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1644F3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B9234B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1C5FF1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3D7C8A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3AA54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CE4A95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B40EF5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52B48D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896C863" w14:textId="77777777" w:rsidR="00A633A2" w:rsidRPr="00A633A2" w:rsidRDefault="00A633A2" w:rsidP="00A633A2">
            <w:pPr>
              <w:rPr>
                <w:sz w:val="20"/>
                <w:szCs w:val="20"/>
              </w:rPr>
            </w:pPr>
          </w:p>
        </w:tc>
      </w:tr>
      <w:tr w:rsidR="00A633A2" w:rsidRPr="00A633A2" w14:paraId="741D33E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2FE080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686FEE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EF037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364FAF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FCD6E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CD61D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2E591C" w14:textId="77777777" w:rsidR="00A633A2" w:rsidRPr="00A633A2" w:rsidRDefault="00A633A2" w:rsidP="00A633A2">
            <w:pPr>
              <w:rPr>
                <w:sz w:val="20"/>
                <w:szCs w:val="20"/>
              </w:rPr>
            </w:pPr>
          </w:p>
        </w:tc>
      </w:tr>
      <w:tr w:rsidR="00A633A2" w:rsidRPr="00A633A2" w14:paraId="0AF5ED06" w14:textId="77777777" w:rsidTr="00A633A2">
        <w:trPr>
          <w:trHeight w:val="405"/>
        </w:trPr>
        <w:tc>
          <w:tcPr>
            <w:tcW w:w="399" w:type="dxa"/>
            <w:vMerge w:val="restart"/>
            <w:tcBorders>
              <w:top w:val="nil"/>
              <w:left w:val="single" w:sz="4" w:space="0" w:color="auto"/>
              <w:bottom w:val="single" w:sz="4" w:space="0" w:color="auto"/>
              <w:right w:val="single" w:sz="4" w:space="0" w:color="auto"/>
            </w:tcBorders>
            <w:noWrap/>
            <w:vAlign w:val="center"/>
            <w:hideMark/>
          </w:tcPr>
          <w:p w14:paraId="1F5D0F9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988" w:type="dxa"/>
            <w:vMerge w:val="restart"/>
            <w:tcBorders>
              <w:top w:val="nil"/>
              <w:left w:val="single" w:sz="4" w:space="0" w:color="auto"/>
              <w:bottom w:val="single" w:sz="4" w:space="0" w:color="auto"/>
              <w:right w:val="single" w:sz="4" w:space="0" w:color="auto"/>
            </w:tcBorders>
            <w:vAlign w:val="center"/>
            <w:hideMark/>
          </w:tcPr>
          <w:p w14:paraId="502CED0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´³Å³ÝÇã ïáõ÷ /Ù»ï³Õ³Ï³Ý/ 200*200 /</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կորոշվի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շինարարական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աշխատանքների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ընթացքում</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Распределительная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коробка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металлическая</w:t>
            </w:r>
            <w:r w:rsidRPr="00A633A2">
              <w:rPr>
                <w:rFonts w:ascii="Arial Armenian" w:hAnsi="Arial Armenian" w:cs="Arial"/>
                <w:color w:val="000000"/>
                <w:sz w:val="16"/>
                <w:szCs w:val="16"/>
              </w:rPr>
              <w:t>/ 200*200 /</w:t>
            </w:r>
            <w:r w:rsidRPr="00A633A2">
              <w:rPr>
                <w:rFonts w:ascii="Calibri" w:hAnsi="Calibri" w:cs="Calibri"/>
                <w:color w:val="000000"/>
                <w:sz w:val="16"/>
                <w:szCs w:val="16"/>
              </w:rPr>
              <w:t>местоположение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будет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определено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ходе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строительных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работ</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8EDE9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noWrap/>
            <w:vAlign w:val="center"/>
            <w:hideMark/>
          </w:tcPr>
          <w:p w14:paraId="11FE430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5DA31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9.95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47148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9.95</w:t>
            </w:r>
          </w:p>
        </w:tc>
        <w:tc>
          <w:tcPr>
            <w:tcW w:w="36" w:type="dxa"/>
            <w:vAlign w:val="center"/>
            <w:hideMark/>
          </w:tcPr>
          <w:p w14:paraId="6AEC6BF1" w14:textId="77777777" w:rsidR="00A633A2" w:rsidRPr="00A633A2" w:rsidRDefault="00A633A2" w:rsidP="00A633A2">
            <w:pPr>
              <w:rPr>
                <w:sz w:val="20"/>
                <w:szCs w:val="20"/>
              </w:rPr>
            </w:pPr>
          </w:p>
        </w:tc>
      </w:tr>
      <w:tr w:rsidR="00A633A2" w:rsidRPr="00A633A2" w14:paraId="7396948C" w14:textId="77777777" w:rsidTr="00A633A2">
        <w:trPr>
          <w:trHeight w:val="405"/>
        </w:trPr>
        <w:tc>
          <w:tcPr>
            <w:tcW w:w="399" w:type="dxa"/>
            <w:vMerge/>
            <w:tcBorders>
              <w:top w:val="nil"/>
              <w:left w:val="single" w:sz="4" w:space="0" w:color="auto"/>
              <w:bottom w:val="single" w:sz="4" w:space="0" w:color="auto"/>
              <w:right w:val="single" w:sz="4" w:space="0" w:color="auto"/>
            </w:tcBorders>
            <w:vAlign w:val="center"/>
            <w:hideMark/>
          </w:tcPr>
          <w:p w14:paraId="1792A50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FD1803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33192A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FD4F40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A3849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721937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E22AEB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2321B18" w14:textId="77777777" w:rsidTr="00A633A2">
        <w:trPr>
          <w:trHeight w:val="405"/>
        </w:trPr>
        <w:tc>
          <w:tcPr>
            <w:tcW w:w="399" w:type="dxa"/>
            <w:vMerge/>
            <w:tcBorders>
              <w:top w:val="nil"/>
              <w:left w:val="single" w:sz="4" w:space="0" w:color="auto"/>
              <w:bottom w:val="single" w:sz="4" w:space="0" w:color="auto"/>
              <w:right w:val="single" w:sz="4" w:space="0" w:color="auto"/>
            </w:tcBorders>
            <w:vAlign w:val="center"/>
            <w:hideMark/>
          </w:tcPr>
          <w:p w14:paraId="72CDC3C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ADCB27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B82F5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7FDE75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A0C54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BE0CD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0057B8" w14:textId="77777777" w:rsidR="00A633A2" w:rsidRPr="00A633A2" w:rsidRDefault="00A633A2" w:rsidP="00A633A2">
            <w:pPr>
              <w:rPr>
                <w:sz w:val="20"/>
                <w:szCs w:val="20"/>
              </w:rPr>
            </w:pPr>
          </w:p>
        </w:tc>
      </w:tr>
      <w:tr w:rsidR="00A633A2" w:rsidRPr="00A633A2" w14:paraId="5F973436" w14:textId="77777777" w:rsidTr="00A633A2">
        <w:trPr>
          <w:trHeight w:val="405"/>
        </w:trPr>
        <w:tc>
          <w:tcPr>
            <w:tcW w:w="399" w:type="dxa"/>
            <w:vMerge/>
            <w:tcBorders>
              <w:top w:val="nil"/>
              <w:left w:val="single" w:sz="4" w:space="0" w:color="auto"/>
              <w:bottom w:val="single" w:sz="4" w:space="0" w:color="auto"/>
              <w:right w:val="single" w:sz="4" w:space="0" w:color="auto"/>
            </w:tcBorders>
            <w:vAlign w:val="center"/>
            <w:hideMark/>
          </w:tcPr>
          <w:p w14:paraId="274614E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69CA9B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27125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CF6828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FAF58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1A9FD2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1615F71" w14:textId="77777777" w:rsidR="00A633A2" w:rsidRPr="00A633A2" w:rsidRDefault="00A633A2" w:rsidP="00A633A2">
            <w:pPr>
              <w:rPr>
                <w:sz w:val="20"/>
                <w:szCs w:val="20"/>
              </w:rPr>
            </w:pPr>
          </w:p>
        </w:tc>
      </w:tr>
      <w:tr w:rsidR="00A633A2" w:rsidRPr="00A633A2" w14:paraId="1FD236B4"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46BAE45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988" w:type="dxa"/>
            <w:vMerge w:val="restart"/>
            <w:tcBorders>
              <w:top w:val="nil"/>
              <w:left w:val="single" w:sz="4" w:space="0" w:color="auto"/>
              <w:bottom w:val="single" w:sz="4" w:space="0" w:color="auto"/>
              <w:right w:val="single" w:sz="4" w:space="0" w:color="auto"/>
            </w:tcBorders>
            <w:vAlign w:val="center"/>
            <w:hideMark/>
          </w:tcPr>
          <w:p w14:paraId="0AD7C17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²íïáÙ³ï ³Ýç³ïÇã 40</w:t>
            </w:r>
            <w:r w:rsidRPr="00A633A2">
              <w:rPr>
                <w:rFonts w:ascii="Sylfaen" w:hAnsi="Sylfaen" w:cs="Sylfaen"/>
                <w:color w:val="000000"/>
                <w:sz w:val="16"/>
                <w:szCs w:val="16"/>
              </w:rPr>
              <w:t>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Автоматический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выключатель</w:t>
            </w:r>
            <w:r w:rsidRPr="00A633A2">
              <w:rPr>
                <w:rFonts w:ascii="Arial Armenian" w:hAnsi="Arial Armenian" w:cs="Arial"/>
                <w:color w:val="000000"/>
                <w:sz w:val="16"/>
                <w:szCs w:val="16"/>
                <w:lang w:val="ru-RU"/>
              </w:rPr>
              <w:t xml:space="preserve"> 40</w:t>
            </w:r>
            <w:r w:rsidRPr="00A633A2">
              <w:rPr>
                <w:rFonts w:ascii="Calibri" w:hAnsi="Calibri" w:cs="Calibri"/>
                <w:color w:val="000000"/>
                <w:sz w:val="16"/>
                <w:szCs w:val="16"/>
                <w:lang w:val="ru-RU"/>
              </w:rPr>
              <w:t>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24D6F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noWrap/>
            <w:vAlign w:val="center"/>
            <w:hideMark/>
          </w:tcPr>
          <w:p w14:paraId="2A58273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E610A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1980B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3.59</w:t>
            </w:r>
          </w:p>
        </w:tc>
        <w:tc>
          <w:tcPr>
            <w:tcW w:w="36" w:type="dxa"/>
            <w:vAlign w:val="center"/>
            <w:hideMark/>
          </w:tcPr>
          <w:p w14:paraId="306B4F69" w14:textId="77777777" w:rsidR="00A633A2" w:rsidRPr="00A633A2" w:rsidRDefault="00A633A2" w:rsidP="00A633A2">
            <w:pPr>
              <w:rPr>
                <w:sz w:val="20"/>
                <w:szCs w:val="20"/>
              </w:rPr>
            </w:pPr>
          </w:p>
        </w:tc>
      </w:tr>
      <w:tr w:rsidR="00A633A2" w:rsidRPr="00A633A2" w14:paraId="09F0443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E895CC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6B8F96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45170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292026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72D12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CDC32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9C51CD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490246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176B3B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1D998B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C3D25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A69EA4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4CFA2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26C20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9ED6D8B" w14:textId="77777777" w:rsidR="00A633A2" w:rsidRPr="00A633A2" w:rsidRDefault="00A633A2" w:rsidP="00A633A2">
            <w:pPr>
              <w:rPr>
                <w:sz w:val="20"/>
                <w:szCs w:val="20"/>
              </w:rPr>
            </w:pPr>
          </w:p>
        </w:tc>
      </w:tr>
      <w:tr w:rsidR="00A633A2" w:rsidRPr="00A633A2" w14:paraId="3F2A26B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8D1FC2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AC44C5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B1D1D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BCCFBD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E5C71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1467D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4E1A2A9" w14:textId="77777777" w:rsidR="00A633A2" w:rsidRPr="00A633A2" w:rsidRDefault="00A633A2" w:rsidP="00A633A2">
            <w:pPr>
              <w:rPr>
                <w:sz w:val="20"/>
                <w:szCs w:val="20"/>
              </w:rPr>
            </w:pPr>
          </w:p>
        </w:tc>
      </w:tr>
      <w:tr w:rsidR="00A633A2" w:rsidRPr="00A633A2" w14:paraId="5DD8F43F"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4F1BA42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w:t>
            </w:r>
          </w:p>
        </w:tc>
        <w:tc>
          <w:tcPr>
            <w:tcW w:w="6988" w:type="dxa"/>
            <w:vMerge w:val="restart"/>
            <w:tcBorders>
              <w:top w:val="nil"/>
              <w:left w:val="single" w:sz="4" w:space="0" w:color="auto"/>
              <w:bottom w:val="single" w:sz="4" w:space="0" w:color="auto"/>
              <w:right w:val="single" w:sz="4" w:space="0" w:color="auto"/>
            </w:tcBorders>
            <w:vAlign w:val="center"/>
            <w:hideMark/>
          </w:tcPr>
          <w:p w14:paraId="7275410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²íïáÙ³ï ³Ýç³ïÇã 25</w:t>
            </w:r>
            <w:r w:rsidRPr="00A633A2">
              <w:rPr>
                <w:rFonts w:ascii="Sylfaen" w:hAnsi="Sylfaen" w:cs="Sylfaen"/>
                <w:color w:val="000000"/>
                <w:sz w:val="16"/>
                <w:szCs w:val="16"/>
              </w:rPr>
              <w:t>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Автоматический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выключатель</w:t>
            </w:r>
            <w:r w:rsidRPr="00A633A2">
              <w:rPr>
                <w:rFonts w:ascii="Arial Armenian" w:hAnsi="Arial Armenian" w:cs="Arial"/>
                <w:color w:val="000000"/>
                <w:sz w:val="16"/>
                <w:szCs w:val="16"/>
                <w:lang w:val="ru-RU"/>
              </w:rPr>
              <w:t xml:space="preserve"> 25</w:t>
            </w:r>
            <w:r w:rsidRPr="00A633A2">
              <w:rPr>
                <w:rFonts w:ascii="Calibri" w:hAnsi="Calibri" w:cs="Calibri"/>
                <w:color w:val="000000"/>
                <w:sz w:val="16"/>
                <w:szCs w:val="16"/>
                <w:lang w:val="ru-RU"/>
              </w:rPr>
              <w:t>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4DD4F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noWrap/>
            <w:vAlign w:val="center"/>
            <w:hideMark/>
          </w:tcPr>
          <w:p w14:paraId="1FEEB1A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227C4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05BDF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3.59</w:t>
            </w:r>
          </w:p>
        </w:tc>
        <w:tc>
          <w:tcPr>
            <w:tcW w:w="36" w:type="dxa"/>
            <w:vAlign w:val="center"/>
            <w:hideMark/>
          </w:tcPr>
          <w:p w14:paraId="6055FD08" w14:textId="77777777" w:rsidR="00A633A2" w:rsidRPr="00A633A2" w:rsidRDefault="00A633A2" w:rsidP="00A633A2">
            <w:pPr>
              <w:rPr>
                <w:sz w:val="20"/>
                <w:szCs w:val="20"/>
              </w:rPr>
            </w:pPr>
          </w:p>
        </w:tc>
      </w:tr>
      <w:tr w:rsidR="00A633A2" w:rsidRPr="00A633A2" w14:paraId="2BFE657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71EF4A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99C3D0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DDFC4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423F54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8480B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4A34C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9D8C4B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895131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9872B5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195BF4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D711F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DD99D3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70B79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411F8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639D44" w14:textId="77777777" w:rsidR="00A633A2" w:rsidRPr="00A633A2" w:rsidRDefault="00A633A2" w:rsidP="00A633A2">
            <w:pPr>
              <w:rPr>
                <w:sz w:val="20"/>
                <w:szCs w:val="20"/>
              </w:rPr>
            </w:pPr>
          </w:p>
        </w:tc>
      </w:tr>
      <w:tr w:rsidR="00A633A2" w:rsidRPr="00A633A2" w14:paraId="1A6EF40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A0A4DF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85D08A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22541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40123F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CD8F4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FD5FE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549F46" w14:textId="77777777" w:rsidR="00A633A2" w:rsidRPr="00A633A2" w:rsidRDefault="00A633A2" w:rsidP="00A633A2">
            <w:pPr>
              <w:rPr>
                <w:sz w:val="20"/>
                <w:szCs w:val="20"/>
              </w:rPr>
            </w:pPr>
          </w:p>
        </w:tc>
      </w:tr>
      <w:tr w:rsidR="00A633A2" w:rsidRPr="00A633A2" w14:paraId="434C0534" w14:textId="77777777" w:rsidTr="00A633A2">
        <w:trPr>
          <w:trHeight w:val="5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959CB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16</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A929CF"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Առկա</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լուսավորության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հենասյուների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վրա</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լրացուցիչ</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w:t>
            </w:r>
            <w:r w:rsidRPr="00A633A2">
              <w:rPr>
                <w:rFonts w:ascii="Arial Armenian" w:hAnsi="Arial Armenian" w:cs="Arial Armenian"/>
                <w:color w:val="000000"/>
                <w:sz w:val="16"/>
                <w:szCs w:val="16"/>
              </w:rPr>
              <w:t>³ñÓ³Ï</w:t>
            </w:r>
            <w:r w:rsidRPr="00A633A2">
              <w:rPr>
                <w:rFonts w:ascii="Sylfaen" w:hAnsi="Sylfaen" w:cs="Sylfaen"/>
                <w:color w:val="000000"/>
                <w:sz w:val="16"/>
                <w:szCs w:val="16"/>
              </w:rPr>
              <w:t>ներ</w:t>
            </w:r>
            <w:r w:rsidRPr="00A633A2">
              <w:rPr>
                <w:rFonts w:ascii="Arial Armenian" w:hAnsi="Arial Armenian" w:cs="Arial Armenian"/>
                <w:color w:val="000000"/>
                <w:sz w:val="16"/>
                <w:szCs w:val="16"/>
              </w:rPr>
              <w:t>Ç</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ï»Õ³¹ñáõÙ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ö</w:t>
            </w:r>
            <w:r w:rsidRPr="00A633A2">
              <w:rPr>
                <w:rFonts w:ascii="Arial Armenian" w:hAnsi="Arial Armenian" w:cs="Arial"/>
                <w:color w:val="000000"/>
                <w:sz w:val="16"/>
                <w:szCs w:val="16"/>
              </w:rPr>
              <w:t>40x3</w:t>
            </w:r>
            <w:r w:rsidRPr="00A633A2">
              <w:rPr>
                <w:rFonts w:ascii="Arial Armenian" w:hAnsi="Arial Armenian" w:cs="Arial Armenian"/>
                <w:color w:val="000000"/>
                <w:sz w:val="16"/>
                <w:szCs w:val="16"/>
              </w:rPr>
              <w:t>ÙÙ</w:t>
            </w:r>
            <w:r w:rsidRPr="00A633A2">
              <w:rPr>
                <w:rFonts w:ascii="Arial Armenian" w:hAnsi="Arial Armenian" w:cs="Arial"/>
                <w:color w:val="000000"/>
                <w:sz w:val="16"/>
                <w:szCs w:val="16"/>
              </w:rPr>
              <w:t>, L=1.2Ù åáÕå³ï» ËáÕáí³ÏÝ»ñÇó</w:t>
            </w:r>
            <w:r w:rsidRPr="00A633A2">
              <w:rPr>
                <w:rFonts w:ascii="Arial Armenian" w:hAnsi="Arial Armenian" w:cs="Arial"/>
                <w:color w:val="000000"/>
                <w:sz w:val="16"/>
                <w:szCs w:val="16"/>
              </w:rPr>
              <w:br/>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дополнительных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кронштейнов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существующие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опоры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освещения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стальных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Φ</w:t>
            </w:r>
            <w:r w:rsidRPr="00A633A2">
              <w:rPr>
                <w:rFonts w:ascii="Arial Armenian" w:hAnsi="Arial Armenian" w:cs="Arial"/>
                <w:color w:val="000000"/>
                <w:sz w:val="16"/>
                <w:szCs w:val="16"/>
              </w:rPr>
              <w:t>40x3</w:t>
            </w:r>
            <w:r w:rsidRPr="00A633A2">
              <w:rPr>
                <w:rFonts w:ascii="Calibri" w:hAnsi="Calibri" w:cs="Calibri"/>
                <w:color w:val="000000"/>
                <w:sz w:val="16"/>
                <w:szCs w:val="16"/>
              </w:rPr>
              <w:t>мм</w:t>
            </w:r>
            <w:r w:rsidRPr="00A633A2">
              <w:rPr>
                <w:rFonts w:ascii="Arial Armenian" w:hAnsi="Arial Armenian" w:cs="Arial"/>
                <w:color w:val="000000"/>
                <w:sz w:val="16"/>
                <w:szCs w:val="16"/>
              </w:rPr>
              <w:t>, L=1,2</w:t>
            </w:r>
            <w:r w:rsidRPr="00A633A2">
              <w:rPr>
                <w:rFonts w:ascii="Calibri" w:hAnsi="Calibri" w:cs="Calibri"/>
                <w:color w:val="000000"/>
                <w:sz w:val="16"/>
                <w:szCs w:val="16"/>
              </w:rPr>
              <w:t>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B5DF8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4D75D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AEA8A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89BA1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6.73</w:t>
            </w:r>
          </w:p>
        </w:tc>
        <w:tc>
          <w:tcPr>
            <w:tcW w:w="36" w:type="dxa"/>
            <w:vAlign w:val="center"/>
            <w:hideMark/>
          </w:tcPr>
          <w:p w14:paraId="62B48B2C" w14:textId="77777777" w:rsidR="00A633A2" w:rsidRPr="00A633A2" w:rsidRDefault="00A633A2" w:rsidP="00A633A2">
            <w:pPr>
              <w:rPr>
                <w:sz w:val="20"/>
                <w:szCs w:val="20"/>
              </w:rPr>
            </w:pPr>
          </w:p>
        </w:tc>
      </w:tr>
      <w:tr w:rsidR="00A633A2" w:rsidRPr="00A633A2" w14:paraId="599B3E10" w14:textId="77777777" w:rsidTr="00A633A2">
        <w:trPr>
          <w:trHeight w:val="555"/>
        </w:trPr>
        <w:tc>
          <w:tcPr>
            <w:tcW w:w="399" w:type="dxa"/>
            <w:vMerge/>
            <w:tcBorders>
              <w:top w:val="nil"/>
              <w:left w:val="single" w:sz="4" w:space="0" w:color="auto"/>
              <w:bottom w:val="single" w:sz="4" w:space="0" w:color="auto"/>
              <w:right w:val="single" w:sz="4" w:space="0" w:color="auto"/>
            </w:tcBorders>
            <w:vAlign w:val="center"/>
            <w:hideMark/>
          </w:tcPr>
          <w:p w14:paraId="56707D2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47DEBC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CBFED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5FDA45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95F2E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94270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A9868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FF3C02F" w14:textId="77777777" w:rsidTr="00A633A2">
        <w:trPr>
          <w:trHeight w:val="555"/>
        </w:trPr>
        <w:tc>
          <w:tcPr>
            <w:tcW w:w="399" w:type="dxa"/>
            <w:vMerge/>
            <w:tcBorders>
              <w:top w:val="nil"/>
              <w:left w:val="single" w:sz="4" w:space="0" w:color="auto"/>
              <w:bottom w:val="single" w:sz="4" w:space="0" w:color="auto"/>
              <w:right w:val="single" w:sz="4" w:space="0" w:color="auto"/>
            </w:tcBorders>
            <w:vAlign w:val="center"/>
            <w:hideMark/>
          </w:tcPr>
          <w:p w14:paraId="33A8D52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F066E9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CCA75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A3D69D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12026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AF3AE3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706587" w14:textId="77777777" w:rsidR="00A633A2" w:rsidRPr="00A633A2" w:rsidRDefault="00A633A2" w:rsidP="00A633A2">
            <w:pPr>
              <w:rPr>
                <w:sz w:val="20"/>
                <w:szCs w:val="20"/>
              </w:rPr>
            </w:pPr>
          </w:p>
        </w:tc>
      </w:tr>
      <w:tr w:rsidR="00A633A2" w:rsidRPr="00A633A2" w14:paraId="31DE7223" w14:textId="77777777" w:rsidTr="00A633A2">
        <w:trPr>
          <w:trHeight w:val="555"/>
        </w:trPr>
        <w:tc>
          <w:tcPr>
            <w:tcW w:w="399" w:type="dxa"/>
            <w:vMerge/>
            <w:tcBorders>
              <w:top w:val="nil"/>
              <w:left w:val="single" w:sz="4" w:space="0" w:color="auto"/>
              <w:bottom w:val="single" w:sz="4" w:space="0" w:color="auto"/>
              <w:right w:val="single" w:sz="4" w:space="0" w:color="auto"/>
            </w:tcBorders>
            <w:vAlign w:val="center"/>
            <w:hideMark/>
          </w:tcPr>
          <w:p w14:paraId="7520CA9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60955C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2C996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D068DD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7B4CA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837EE8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C62DF9" w14:textId="77777777" w:rsidR="00A633A2" w:rsidRPr="00A633A2" w:rsidRDefault="00A633A2" w:rsidP="00A633A2">
            <w:pPr>
              <w:rPr>
                <w:sz w:val="20"/>
                <w:szCs w:val="20"/>
              </w:rPr>
            </w:pPr>
          </w:p>
        </w:tc>
      </w:tr>
      <w:tr w:rsidR="00A633A2" w:rsidRPr="00A633A2" w14:paraId="1EAE87EE" w14:textId="77777777" w:rsidTr="00A633A2">
        <w:trPr>
          <w:trHeight w:val="52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CD89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17</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300696" w14:textId="77777777" w:rsidR="00A633A2" w:rsidRPr="00A633A2" w:rsidRDefault="00A633A2" w:rsidP="00A633A2">
            <w:pPr>
              <w:jc w:val="center"/>
              <w:rPr>
                <w:rFonts w:ascii="Arial Armenian" w:hAnsi="Arial Armenian" w:cs="Arial"/>
                <w:color w:val="000000"/>
                <w:sz w:val="16"/>
                <w:szCs w:val="16"/>
                <w:lang w:val="ru-RU"/>
              </w:rPr>
            </w:pPr>
            <w:r w:rsidRPr="00A633A2">
              <w:rPr>
                <w:rFonts w:ascii="Sylfaen" w:hAnsi="Sylfaen" w:cs="Sylfaen"/>
                <w:color w:val="000000"/>
                <w:sz w:val="16"/>
                <w:szCs w:val="16"/>
              </w:rPr>
              <w:t>Առկա</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լուսավորության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հենասյուների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վրա</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լուսադիոդային</w:t>
            </w:r>
            <w:r w:rsidRPr="00A633A2">
              <w:rPr>
                <w:rFonts w:ascii="Arial Armenian" w:hAnsi="Arial Armenian" w:cs="Arial"/>
                <w:color w:val="000000"/>
                <w:sz w:val="16"/>
                <w:szCs w:val="16"/>
              </w:rPr>
              <w:t xml:space="preserve"> LED 50W,4200K  </w:t>
            </w:r>
            <w:r w:rsidRPr="00A633A2">
              <w:rPr>
                <w:rFonts w:ascii="Sylfaen" w:hAnsi="Sylfaen" w:cs="Sylfaen"/>
                <w:color w:val="000000"/>
                <w:sz w:val="16"/>
                <w:szCs w:val="16"/>
              </w:rPr>
              <w:t>լուսատուների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կամ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համարժեք</w:t>
            </w:r>
            <w:r w:rsidRPr="00A633A2">
              <w:rPr>
                <w:rFonts w:ascii="Arial Armenian" w:hAnsi="Arial Armenian" w:cs="Arial"/>
                <w:color w:val="000000"/>
                <w:sz w:val="16"/>
                <w:szCs w:val="16"/>
              </w:rPr>
              <w:t>/</w:t>
            </w:r>
            <w:r w:rsidRPr="00A633A2">
              <w:rPr>
                <w:rFonts w:ascii="Sylfaen" w:hAnsi="Sylfaen" w:cs="Sylfaen"/>
                <w:color w:val="000000"/>
                <w:sz w:val="16"/>
                <w:szCs w:val="16"/>
              </w:rPr>
              <w:t>փոխարինելով</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լուսատուները</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светодиодных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светильников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мощностью</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lang w:val="ru-RU"/>
              </w:rPr>
              <w:t xml:space="preserve">50 </w:t>
            </w:r>
            <w:r w:rsidRPr="00A633A2">
              <w:rPr>
                <w:rFonts w:ascii="Calibri" w:hAnsi="Calibri" w:cs="Calibri"/>
                <w:color w:val="000000"/>
                <w:sz w:val="16"/>
                <w:szCs w:val="16"/>
                <w:lang w:val="ru-RU"/>
              </w:rPr>
              <w:t>Вт</w:t>
            </w:r>
            <w:r w:rsidRPr="00A633A2">
              <w:rPr>
                <w:rFonts w:ascii="Arial Armenian" w:hAnsi="Arial Armenian" w:cs="Arial"/>
                <w:color w:val="000000"/>
                <w:sz w:val="16"/>
                <w:szCs w:val="16"/>
                <w:lang w:val="ru-RU"/>
              </w:rPr>
              <w:t xml:space="preserve">, 4200 </w:t>
            </w:r>
            <w:r w:rsidRPr="00A633A2">
              <w:rPr>
                <w:rFonts w:ascii="Calibri" w:hAnsi="Calibri" w:cs="Calibri"/>
                <w:color w:val="000000"/>
                <w:sz w:val="16"/>
                <w:szCs w:val="16"/>
                <w:lang w:val="ru-RU"/>
              </w:rPr>
              <w:t>К</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или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эквивалентных</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существующих</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опорах</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освещения</w:t>
            </w:r>
            <w:r w:rsidRPr="00A633A2">
              <w:rPr>
                <w:rFonts w:ascii="Arial Armenian" w:hAnsi="Arial Armenian" w:cs="Arial"/>
                <w:color w:val="000000"/>
                <w:sz w:val="16"/>
                <w:szCs w:val="16"/>
                <w:lang w:val="ru-RU"/>
              </w:rPr>
              <w:t>/</w:t>
            </w:r>
            <w:r w:rsidRPr="00A633A2">
              <w:rPr>
                <w:rFonts w:ascii="Calibri" w:hAnsi="Calibri" w:cs="Calibri"/>
                <w:color w:val="000000"/>
                <w:sz w:val="16"/>
                <w:szCs w:val="16"/>
                <w:lang w:val="ru-RU"/>
              </w:rPr>
              <w:t>замена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старых</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светильников</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796DA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706C3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F578F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27.19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2D770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108.77</w:t>
            </w:r>
          </w:p>
        </w:tc>
        <w:tc>
          <w:tcPr>
            <w:tcW w:w="36" w:type="dxa"/>
            <w:vAlign w:val="center"/>
            <w:hideMark/>
          </w:tcPr>
          <w:p w14:paraId="253C8B08" w14:textId="77777777" w:rsidR="00A633A2" w:rsidRPr="00A633A2" w:rsidRDefault="00A633A2" w:rsidP="00A633A2">
            <w:pPr>
              <w:rPr>
                <w:sz w:val="20"/>
                <w:szCs w:val="20"/>
              </w:rPr>
            </w:pPr>
          </w:p>
        </w:tc>
      </w:tr>
      <w:tr w:rsidR="00A633A2" w:rsidRPr="00A633A2" w14:paraId="5F6E471E" w14:textId="77777777" w:rsidTr="00A633A2">
        <w:trPr>
          <w:trHeight w:val="525"/>
        </w:trPr>
        <w:tc>
          <w:tcPr>
            <w:tcW w:w="399" w:type="dxa"/>
            <w:vMerge/>
            <w:tcBorders>
              <w:top w:val="nil"/>
              <w:left w:val="single" w:sz="4" w:space="0" w:color="auto"/>
              <w:bottom w:val="single" w:sz="4" w:space="0" w:color="auto"/>
              <w:right w:val="single" w:sz="4" w:space="0" w:color="auto"/>
            </w:tcBorders>
            <w:vAlign w:val="center"/>
            <w:hideMark/>
          </w:tcPr>
          <w:p w14:paraId="28A16DA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3F8A8B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6D306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8E7851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4E88AE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824D24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A4917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065316C" w14:textId="77777777" w:rsidTr="00A633A2">
        <w:trPr>
          <w:trHeight w:val="525"/>
        </w:trPr>
        <w:tc>
          <w:tcPr>
            <w:tcW w:w="399" w:type="dxa"/>
            <w:vMerge/>
            <w:tcBorders>
              <w:top w:val="nil"/>
              <w:left w:val="single" w:sz="4" w:space="0" w:color="auto"/>
              <w:bottom w:val="single" w:sz="4" w:space="0" w:color="auto"/>
              <w:right w:val="single" w:sz="4" w:space="0" w:color="auto"/>
            </w:tcBorders>
            <w:vAlign w:val="center"/>
            <w:hideMark/>
          </w:tcPr>
          <w:p w14:paraId="24AB3A8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7F0B40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36E40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CD6D3E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8D472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F04A9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36B2488" w14:textId="77777777" w:rsidR="00A633A2" w:rsidRPr="00A633A2" w:rsidRDefault="00A633A2" w:rsidP="00A633A2">
            <w:pPr>
              <w:rPr>
                <w:sz w:val="20"/>
                <w:szCs w:val="20"/>
              </w:rPr>
            </w:pPr>
          </w:p>
        </w:tc>
      </w:tr>
      <w:tr w:rsidR="00A633A2" w:rsidRPr="00A633A2" w14:paraId="14897C05" w14:textId="77777777" w:rsidTr="00A633A2">
        <w:trPr>
          <w:trHeight w:val="525"/>
        </w:trPr>
        <w:tc>
          <w:tcPr>
            <w:tcW w:w="399" w:type="dxa"/>
            <w:vMerge/>
            <w:tcBorders>
              <w:top w:val="nil"/>
              <w:left w:val="single" w:sz="4" w:space="0" w:color="auto"/>
              <w:bottom w:val="single" w:sz="4" w:space="0" w:color="auto"/>
              <w:right w:val="single" w:sz="4" w:space="0" w:color="auto"/>
            </w:tcBorders>
            <w:vAlign w:val="center"/>
            <w:hideMark/>
          </w:tcPr>
          <w:p w14:paraId="2525E90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A69A7D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594F2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73D854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2E919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934EE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D47BF7B" w14:textId="77777777" w:rsidR="00A633A2" w:rsidRPr="00A633A2" w:rsidRDefault="00A633A2" w:rsidP="00A633A2">
            <w:pPr>
              <w:rPr>
                <w:sz w:val="20"/>
                <w:szCs w:val="20"/>
              </w:rPr>
            </w:pPr>
          </w:p>
        </w:tc>
      </w:tr>
      <w:tr w:rsidR="00A633A2" w:rsidRPr="00A633A2" w14:paraId="4F43DAC8"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67975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18</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25E86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Ð»Ý³ëÛáõÝ»ñÇ Ý»ñÏáõÙ Ñ³Ï³Ïáéá½ÇáÝ Ý»ñÏáí 2 ß»ñï</w:t>
            </w:r>
            <w:r w:rsidRPr="00A633A2">
              <w:rPr>
                <w:rFonts w:ascii="Arial Armenian" w:hAnsi="Arial Armenian" w:cs="Arial"/>
                <w:color w:val="000000"/>
                <w:sz w:val="16"/>
                <w:szCs w:val="16"/>
              </w:rPr>
              <w:br/>
            </w:r>
            <w:r w:rsidRPr="00A633A2">
              <w:rPr>
                <w:rFonts w:ascii="Calibri" w:hAnsi="Calibri" w:cs="Calibri"/>
                <w:color w:val="000000"/>
                <w:sz w:val="16"/>
                <w:szCs w:val="16"/>
              </w:rPr>
              <w:t>Покраска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столбов</w:t>
            </w:r>
            <w:r w:rsidRPr="00A633A2">
              <w:rPr>
                <w:rFonts w:ascii="Arial Armenian" w:hAnsi="Arial Armenian" w:cs="Arial"/>
                <w:color w:val="000000"/>
                <w:sz w:val="16"/>
                <w:szCs w:val="16"/>
              </w:rPr>
              <w:t xml:space="preserve"> 2 </w:t>
            </w:r>
            <w:r w:rsidRPr="00A633A2">
              <w:rPr>
                <w:rFonts w:ascii="Calibri" w:hAnsi="Calibri" w:cs="Calibri"/>
                <w:color w:val="000000"/>
                <w:sz w:val="16"/>
                <w:szCs w:val="16"/>
              </w:rPr>
              <w:t>слоями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антикоррозийной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краски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51A4B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29C10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DEDF4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28169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3.38</w:t>
            </w:r>
          </w:p>
        </w:tc>
        <w:tc>
          <w:tcPr>
            <w:tcW w:w="36" w:type="dxa"/>
            <w:vAlign w:val="center"/>
            <w:hideMark/>
          </w:tcPr>
          <w:p w14:paraId="5FF82F85" w14:textId="77777777" w:rsidR="00A633A2" w:rsidRPr="00A633A2" w:rsidRDefault="00A633A2" w:rsidP="00A633A2">
            <w:pPr>
              <w:rPr>
                <w:sz w:val="20"/>
                <w:szCs w:val="20"/>
              </w:rPr>
            </w:pPr>
          </w:p>
        </w:tc>
      </w:tr>
      <w:tr w:rsidR="00A633A2" w:rsidRPr="00A633A2" w14:paraId="17B8DB9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92CFFD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E6015D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32325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BC31D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4FEA8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FE42E6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D41F1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31E597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9CD18D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3E693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57218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6AEC50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C9C78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F971E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9339D4" w14:textId="77777777" w:rsidR="00A633A2" w:rsidRPr="00A633A2" w:rsidRDefault="00A633A2" w:rsidP="00A633A2">
            <w:pPr>
              <w:rPr>
                <w:sz w:val="20"/>
                <w:szCs w:val="20"/>
              </w:rPr>
            </w:pPr>
          </w:p>
        </w:tc>
      </w:tr>
      <w:tr w:rsidR="00A633A2" w:rsidRPr="00A633A2" w14:paraId="70DC533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E5B608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293189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24761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1D2FA3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D6E49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00CDE1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8B19CE2" w14:textId="77777777" w:rsidR="00A633A2" w:rsidRPr="00A633A2" w:rsidRDefault="00A633A2" w:rsidP="00A633A2">
            <w:pPr>
              <w:rPr>
                <w:sz w:val="20"/>
                <w:szCs w:val="20"/>
              </w:rPr>
            </w:pPr>
          </w:p>
        </w:tc>
      </w:tr>
      <w:tr w:rsidR="00A633A2" w:rsidRPr="00A633A2" w14:paraId="0CEA8A3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F71E31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F20B48D"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4BB79F7"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742AC0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3CF7F2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A4F0FB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680.38</w:t>
            </w:r>
          </w:p>
        </w:tc>
        <w:tc>
          <w:tcPr>
            <w:tcW w:w="36" w:type="dxa"/>
            <w:vAlign w:val="center"/>
            <w:hideMark/>
          </w:tcPr>
          <w:p w14:paraId="161A603C" w14:textId="77777777" w:rsidR="00A633A2" w:rsidRPr="00A633A2" w:rsidRDefault="00A633A2" w:rsidP="00A633A2">
            <w:pPr>
              <w:rPr>
                <w:sz w:val="20"/>
                <w:szCs w:val="20"/>
              </w:rPr>
            </w:pPr>
          </w:p>
        </w:tc>
      </w:tr>
      <w:tr w:rsidR="00A633A2" w:rsidRPr="00A633A2" w14:paraId="015CE77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CC5C84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AA0691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ED4EE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8F8FE2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3B499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83899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5413362"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99B1B8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428377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5E4A06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EA825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597CF7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FF3CD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CCA19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A60409A" w14:textId="77777777" w:rsidR="00A633A2" w:rsidRPr="00A633A2" w:rsidRDefault="00A633A2" w:rsidP="00A633A2">
            <w:pPr>
              <w:rPr>
                <w:sz w:val="20"/>
                <w:szCs w:val="20"/>
              </w:rPr>
            </w:pPr>
          </w:p>
        </w:tc>
      </w:tr>
      <w:tr w:rsidR="00A633A2" w:rsidRPr="00A633A2" w14:paraId="5A0FF1A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E7AE93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C52F78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EE76C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8501C8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63CF6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1839C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06E145C" w14:textId="77777777" w:rsidR="00A633A2" w:rsidRPr="00A633A2" w:rsidRDefault="00A633A2" w:rsidP="00A633A2">
            <w:pPr>
              <w:rPr>
                <w:sz w:val="20"/>
                <w:szCs w:val="20"/>
              </w:rPr>
            </w:pPr>
          </w:p>
        </w:tc>
      </w:tr>
      <w:tr w:rsidR="00A633A2" w:rsidRPr="00A633A2" w14:paraId="2930CD39"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0B7550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4461649"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FD1A41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89101A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DFA960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15A6355"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4.29%</w:t>
            </w:r>
          </w:p>
        </w:tc>
        <w:tc>
          <w:tcPr>
            <w:tcW w:w="36" w:type="dxa"/>
            <w:vAlign w:val="center"/>
            <w:hideMark/>
          </w:tcPr>
          <w:p w14:paraId="43A19729" w14:textId="77777777" w:rsidR="00A633A2" w:rsidRPr="00A633A2" w:rsidRDefault="00A633A2" w:rsidP="00A633A2">
            <w:pPr>
              <w:rPr>
                <w:sz w:val="20"/>
                <w:szCs w:val="20"/>
              </w:rPr>
            </w:pPr>
          </w:p>
        </w:tc>
      </w:tr>
      <w:tr w:rsidR="00A633A2" w:rsidRPr="00A633A2" w14:paraId="2929931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03DC89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D4439B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680A6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B6436A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90D29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4ECFB9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27BF9C3"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6CD72DE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AFBDC3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B3C69D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7B670D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D12F5D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B6E12D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D6BFD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18B6CBB" w14:textId="77777777" w:rsidR="00A633A2" w:rsidRPr="00A633A2" w:rsidRDefault="00A633A2" w:rsidP="00A633A2">
            <w:pPr>
              <w:rPr>
                <w:sz w:val="20"/>
                <w:szCs w:val="20"/>
              </w:rPr>
            </w:pPr>
          </w:p>
        </w:tc>
      </w:tr>
      <w:tr w:rsidR="00A633A2" w:rsidRPr="00A633A2" w14:paraId="17AB35C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608ED4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F84A2D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69478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7EA3CC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2B126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6E17B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D91A672" w14:textId="77777777" w:rsidR="00A633A2" w:rsidRPr="00A633A2" w:rsidRDefault="00A633A2" w:rsidP="00A633A2">
            <w:pPr>
              <w:rPr>
                <w:sz w:val="20"/>
                <w:szCs w:val="20"/>
              </w:rPr>
            </w:pPr>
          </w:p>
        </w:tc>
      </w:tr>
      <w:tr w:rsidR="00A633A2" w:rsidRPr="00A633A2" w14:paraId="72BA5E84"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3A453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vAlign w:val="center"/>
            <w:hideMark/>
          </w:tcPr>
          <w:p w14:paraId="3C7E44D8" w14:textId="77777777" w:rsidR="00A633A2" w:rsidRPr="00A633A2" w:rsidRDefault="00A633A2" w:rsidP="00A633A2">
            <w:pPr>
              <w:jc w:val="center"/>
              <w:rPr>
                <w:rFonts w:ascii="Arial Armenian" w:hAnsi="Arial Armenian" w:cs="Arial"/>
                <w:b/>
                <w:bCs/>
                <w:color w:val="000000"/>
                <w:sz w:val="16"/>
                <w:szCs w:val="16"/>
              </w:rPr>
            </w:pPr>
            <w:r w:rsidRPr="00A633A2">
              <w:rPr>
                <w:rFonts w:ascii="Sylfaen" w:hAnsi="Sylfaen" w:cs="Sylfaen"/>
                <w:b/>
                <w:bCs/>
                <w:color w:val="000000"/>
                <w:sz w:val="16"/>
                <w:szCs w:val="16"/>
              </w:rPr>
              <w:t>Ոռոգում</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Орошение</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23E19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9256D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1B438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FAC42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5A43B66D" w14:textId="77777777" w:rsidR="00A633A2" w:rsidRPr="00A633A2" w:rsidRDefault="00A633A2" w:rsidP="00A633A2">
            <w:pPr>
              <w:rPr>
                <w:sz w:val="20"/>
                <w:szCs w:val="20"/>
              </w:rPr>
            </w:pPr>
          </w:p>
        </w:tc>
      </w:tr>
      <w:tr w:rsidR="00A633A2" w:rsidRPr="00A633A2" w14:paraId="33C864F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2C8F5D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28D590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9D6CD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9651AE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C686A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28BA5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A81773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D1188C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9D6DAC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2931BB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9A3FA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887AD4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10241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4533E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FE55C44" w14:textId="77777777" w:rsidR="00A633A2" w:rsidRPr="00A633A2" w:rsidRDefault="00A633A2" w:rsidP="00A633A2">
            <w:pPr>
              <w:rPr>
                <w:sz w:val="20"/>
                <w:szCs w:val="20"/>
              </w:rPr>
            </w:pPr>
          </w:p>
        </w:tc>
      </w:tr>
      <w:tr w:rsidR="00A633A2" w:rsidRPr="00A633A2" w14:paraId="33AC14A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4B804E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2A0822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AF195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26D124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61F8B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28E772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E7E706E" w14:textId="77777777" w:rsidR="00A633A2" w:rsidRPr="00A633A2" w:rsidRDefault="00A633A2" w:rsidP="00A633A2">
            <w:pPr>
              <w:rPr>
                <w:sz w:val="20"/>
                <w:szCs w:val="20"/>
              </w:rPr>
            </w:pPr>
          </w:p>
        </w:tc>
      </w:tr>
      <w:tr w:rsidR="00A633A2" w:rsidRPr="005C0845" w14:paraId="77EDAAF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A0818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vAlign w:val="center"/>
            <w:hideMark/>
          </w:tcPr>
          <w:p w14:paraId="07965A30"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ÐáÕ³ÛÇÝ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Земляные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0E88D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A3F8F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940927"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301821"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7D1A604F" w14:textId="77777777" w:rsidR="00A633A2" w:rsidRPr="00A633A2" w:rsidRDefault="00A633A2" w:rsidP="00A633A2">
            <w:pPr>
              <w:rPr>
                <w:sz w:val="20"/>
                <w:szCs w:val="20"/>
                <w:lang w:val="ru-RU"/>
              </w:rPr>
            </w:pPr>
          </w:p>
        </w:tc>
      </w:tr>
      <w:tr w:rsidR="00A633A2" w:rsidRPr="005C0845" w14:paraId="16288E6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3C58226"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7B1EEEB3"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CB855D1"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76C11873"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8D3F8C6"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6FBADA8"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2041C4D3"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2A63052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CEAA370"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408CB9C2"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71BF188C"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4B1DA13A"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ABF1D57"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0D56255"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352A148C" w14:textId="77777777" w:rsidR="00A633A2" w:rsidRPr="00A633A2" w:rsidRDefault="00A633A2" w:rsidP="00A633A2">
            <w:pPr>
              <w:rPr>
                <w:sz w:val="20"/>
                <w:szCs w:val="20"/>
                <w:lang w:val="ru-RU"/>
              </w:rPr>
            </w:pPr>
          </w:p>
        </w:tc>
      </w:tr>
      <w:tr w:rsidR="00A633A2" w:rsidRPr="005C0845" w14:paraId="2651AC2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3C91E74"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45A222F4"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7823CA2C"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100FEA88"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DA5104A"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06EB927"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2C1F7F1" w14:textId="77777777" w:rsidR="00A633A2" w:rsidRPr="00A633A2" w:rsidRDefault="00A633A2" w:rsidP="00A633A2">
            <w:pPr>
              <w:rPr>
                <w:sz w:val="20"/>
                <w:szCs w:val="20"/>
                <w:lang w:val="ru-RU"/>
              </w:rPr>
            </w:pPr>
          </w:p>
        </w:tc>
      </w:tr>
      <w:tr w:rsidR="00A633A2" w:rsidRPr="00A633A2" w14:paraId="32BD3CC9" w14:textId="77777777" w:rsidTr="00A633A2">
        <w:trPr>
          <w:trHeight w:val="33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46E2B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751C7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IV Ï³ñ·Ç ·ñáõÝïÇ Ùß³ÏáõÙ ¿ùëÏ³í³ïáñáí, ÇÝùÝ³Ã³÷ Ù»ù»Ý³Ý»ñÇ íñ³ µ³ñÓ»Éáí</w:t>
            </w:r>
            <w:r w:rsidRPr="00A633A2">
              <w:rPr>
                <w:rFonts w:ascii="Arial Armenian" w:hAnsi="Arial Armenian" w:cs="Arial"/>
                <w:color w:val="000000"/>
                <w:sz w:val="16"/>
                <w:szCs w:val="16"/>
              </w:rPr>
              <w:br w:type="page"/>
            </w:r>
            <w:r w:rsidRPr="00A633A2">
              <w:rPr>
                <w:rFonts w:ascii="Calibri" w:hAnsi="Calibri" w:cs="Calibri"/>
                <w:color w:val="000000"/>
                <w:sz w:val="16"/>
                <w:szCs w:val="16"/>
              </w:rPr>
              <w:t>Разработка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IV </w:t>
            </w:r>
            <w:r w:rsidRPr="00A633A2">
              <w:rPr>
                <w:rFonts w:ascii="Calibri" w:hAnsi="Calibri" w:cs="Calibri"/>
                <w:color w:val="000000"/>
                <w:sz w:val="16"/>
                <w:szCs w:val="16"/>
              </w:rPr>
              <w:t>категории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экскаватором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погрузка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самосвалы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D1D6B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275AB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CFDA5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F8673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7.82</w:t>
            </w:r>
          </w:p>
        </w:tc>
        <w:tc>
          <w:tcPr>
            <w:tcW w:w="36" w:type="dxa"/>
            <w:vAlign w:val="center"/>
            <w:hideMark/>
          </w:tcPr>
          <w:p w14:paraId="149BA95E" w14:textId="77777777" w:rsidR="00A633A2" w:rsidRPr="00A633A2" w:rsidRDefault="00A633A2" w:rsidP="00A633A2">
            <w:pPr>
              <w:rPr>
                <w:sz w:val="20"/>
                <w:szCs w:val="20"/>
              </w:rPr>
            </w:pPr>
          </w:p>
        </w:tc>
      </w:tr>
      <w:tr w:rsidR="00A633A2" w:rsidRPr="00A633A2" w14:paraId="0891BEEB" w14:textId="77777777" w:rsidTr="00A633A2">
        <w:trPr>
          <w:trHeight w:val="330"/>
        </w:trPr>
        <w:tc>
          <w:tcPr>
            <w:tcW w:w="399" w:type="dxa"/>
            <w:vMerge/>
            <w:tcBorders>
              <w:top w:val="nil"/>
              <w:left w:val="single" w:sz="4" w:space="0" w:color="auto"/>
              <w:bottom w:val="single" w:sz="4" w:space="0" w:color="auto"/>
              <w:right w:val="single" w:sz="4" w:space="0" w:color="auto"/>
            </w:tcBorders>
            <w:vAlign w:val="center"/>
            <w:hideMark/>
          </w:tcPr>
          <w:p w14:paraId="20D1C95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B2675D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835B0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348C01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FD047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A0730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F6B0AF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EE9F597" w14:textId="77777777" w:rsidTr="00A633A2">
        <w:trPr>
          <w:trHeight w:val="330"/>
        </w:trPr>
        <w:tc>
          <w:tcPr>
            <w:tcW w:w="399" w:type="dxa"/>
            <w:vMerge/>
            <w:tcBorders>
              <w:top w:val="nil"/>
              <w:left w:val="single" w:sz="4" w:space="0" w:color="auto"/>
              <w:bottom w:val="single" w:sz="4" w:space="0" w:color="auto"/>
              <w:right w:val="single" w:sz="4" w:space="0" w:color="auto"/>
            </w:tcBorders>
            <w:vAlign w:val="center"/>
            <w:hideMark/>
          </w:tcPr>
          <w:p w14:paraId="5A55EE8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DAC6A8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A7F09A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6A1C18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8B2A6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3E72FC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2198A5" w14:textId="77777777" w:rsidR="00A633A2" w:rsidRPr="00A633A2" w:rsidRDefault="00A633A2" w:rsidP="00A633A2">
            <w:pPr>
              <w:rPr>
                <w:sz w:val="20"/>
                <w:szCs w:val="20"/>
              </w:rPr>
            </w:pPr>
          </w:p>
        </w:tc>
      </w:tr>
      <w:tr w:rsidR="00A633A2" w:rsidRPr="00A633A2" w14:paraId="59193D51" w14:textId="77777777" w:rsidTr="00A633A2">
        <w:trPr>
          <w:trHeight w:val="330"/>
        </w:trPr>
        <w:tc>
          <w:tcPr>
            <w:tcW w:w="399" w:type="dxa"/>
            <w:vMerge/>
            <w:tcBorders>
              <w:top w:val="nil"/>
              <w:left w:val="single" w:sz="4" w:space="0" w:color="auto"/>
              <w:bottom w:val="single" w:sz="4" w:space="0" w:color="auto"/>
              <w:right w:val="single" w:sz="4" w:space="0" w:color="auto"/>
            </w:tcBorders>
            <w:vAlign w:val="center"/>
            <w:hideMark/>
          </w:tcPr>
          <w:p w14:paraId="507F813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68DE3C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67B18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112E51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EB2A5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4C387D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40480F" w14:textId="77777777" w:rsidR="00A633A2" w:rsidRPr="00A633A2" w:rsidRDefault="00A633A2" w:rsidP="00A633A2">
            <w:pPr>
              <w:rPr>
                <w:sz w:val="20"/>
                <w:szCs w:val="20"/>
              </w:rPr>
            </w:pPr>
          </w:p>
        </w:tc>
      </w:tr>
      <w:tr w:rsidR="00A633A2" w:rsidRPr="00A633A2" w14:paraId="6381B0AD"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522C6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7E85C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III Ï³ñ·Ç ·ñáõÝïÇ Ùß³ÏáõÙ Ó»éùáí</w:t>
            </w:r>
            <w:r w:rsidRPr="00A633A2">
              <w:rPr>
                <w:rFonts w:ascii="Arial Armenian" w:hAnsi="Arial Armenian" w:cs="Arial"/>
                <w:color w:val="000000"/>
                <w:sz w:val="16"/>
                <w:szCs w:val="16"/>
              </w:rPr>
              <w:br/>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r w:rsidRPr="00A633A2">
              <w:rPr>
                <w:rFonts w:ascii="Arial Armenian" w:hAnsi="Arial Armenian" w:cs="Arial"/>
                <w:color w:val="000000"/>
                <w:sz w:val="16"/>
                <w:szCs w:val="16"/>
              </w:rPr>
              <w:t xml:space="preserve"> III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DEB74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2ACB8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CFE47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7CC04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4.66</w:t>
            </w:r>
          </w:p>
        </w:tc>
        <w:tc>
          <w:tcPr>
            <w:tcW w:w="36" w:type="dxa"/>
            <w:vAlign w:val="center"/>
            <w:hideMark/>
          </w:tcPr>
          <w:p w14:paraId="68E9918D" w14:textId="77777777" w:rsidR="00A633A2" w:rsidRPr="00A633A2" w:rsidRDefault="00A633A2" w:rsidP="00A633A2">
            <w:pPr>
              <w:rPr>
                <w:sz w:val="20"/>
                <w:szCs w:val="20"/>
              </w:rPr>
            </w:pPr>
          </w:p>
        </w:tc>
      </w:tr>
      <w:tr w:rsidR="00A633A2" w:rsidRPr="00A633A2" w14:paraId="3B10976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163D09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D46E2D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37A0B3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C0DBED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5DE60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B4DE09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AF244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8F06CE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68E41A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A79BD0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B56483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81DD53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89EB1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0C7CB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1A3F05" w14:textId="77777777" w:rsidR="00A633A2" w:rsidRPr="00A633A2" w:rsidRDefault="00A633A2" w:rsidP="00A633A2">
            <w:pPr>
              <w:rPr>
                <w:sz w:val="20"/>
                <w:szCs w:val="20"/>
              </w:rPr>
            </w:pPr>
          </w:p>
        </w:tc>
      </w:tr>
      <w:tr w:rsidR="00A633A2" w:rsidRPr="00A633A2" w14:paraId="1BF6B8B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A8F65D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A4397B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21204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7E1005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D7DA4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DCF41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8CCF3B" w14:textId="77777777" w:rsidR="00A633A2" w:rsidRPr="00A633A2" w:rsidRDefault="00A633A2" w:rsidP="00A633A2">
            <w:pPr>
              <w:rPr>
                <w:sz w:val="20"/>
                <w:szCs w:val="20"/>
              </w:rPr>
            </w:pPr>
          </w:p>
        </w:tc>
      </w:tr>
      <w:tr w:rsidR="00A633A2" w:rsidRPr="00A633A2" w14:paraId="43998736"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1A0E3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A1235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²í³½Ç Ý³Ë³å³ïñ³ëï³Ï³Ý ß»ñï 10ëÙ Ñ³ëï.</w:t>
            </w:r>
            <w:r w:rsidRPr="00A633A2">
              <w:rPr>
                <w:rFonts w:ascii="Arial Armenian" w:hAnsi="Arial Armenian" w:cs="Arial"/>
                <w:color w:val="000000"/>
                <w:sz w:val="16"/>
                <w:szCs w:val="16"/>
              </w:rPr>
              <w:br/>
            </w:r>
            <w:r w:rsidRPr="00A633A2">
              <w:rPr>
                <w:rFonts w:ascii="Calibri" w:hAnsi="Calibri" w:cs="Calibri"/>
                <w:color w:val="000000"/>
                <w:sz w:val="16"/>
                <w:szCs w:val="16"/>
                <w:lang w:val="ru-RU"/>
              </w:rPr>
              <w:t>Слой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песчаной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подготовки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толщиной</w:t>
            </w:r>
            <w:r w:rsidRPr="00A633A2">
              <w:rPr>
                <w:rFonts w:ascii="Arial Armenian" w:hAnsi="Arial Armenian" w:cs="Arial"/>
                <w:color w:val="000000"/>
                <w:sz w:val="16"/>
                <w:szCs w:val="16"/>
                <w:lang w:val="ru-RU"/>
              </w:rPr>
              <w:t xml:space="preserve"> 10 </w:t>
            </w:r>
            <w:r w:rsidRPr="00A633A2">
              <w:rPr>
                <w:rFonts w:ascii="Calibri" w:hAnsi="Calibri" w:cs="Calibri"/>
                <w:color w:val="000000"/>
                <w:sz w:val="16"/>
                <w:szCs w:val="16"/>
                <w:lang w:val="ru-RU"/>
              </w:rPr>
              <w:t>см</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D65B2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740C8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11B90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36.69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F4836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91.72</w:t>
            </w:r>
          </w:p>
        </w:tc>
        <w:tc>
          <w:tcPr>
            <w:tcW w:w="36" w:type="dxa"/>
            <w:vAlign w:val="center"/>
            <w:hideMark/>
          </w:tcPr>
          <w:p w14:paraId="57611CC5" w14:textId="77777777" w:rsidR="00A633A2" w:rsidRPr="00A633A2" w:rsidRDefault="00A633A2" w:rsidP="00A633A2">
            <w:pPr>
              <w:rPr>
                <w:sz w:val="20"/>
                <w:szCs w:val="20"/>
              </w:rPr>
            </w:pPr>
          </w:p>
        </w:tc>
      </w:tr>
      <w:tr w:rsidR="00A633A2" w:rsidRPr="00A633A2" w14:paraId="027CEEE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3E4EDB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07F9FA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B1CA95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599B9D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7A2B6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AE06CF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C0B8C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40FACD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DE4DFA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0646F5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11635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E1D7DB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C6C9F4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E278A2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DEB39A8" w14:textId="77777777" w:rsidR="00A633A2" w:rsidRPr="00A633A2" w:rsidRDefault="00A633A2" w:rsidP="00A633A2">
            <w:pPr>
              <w:rPr>
                <w:sz w:val="20"/>
                <w:szCs w:val="20"/>
              </w:rPr>
            </w:pPr>
          </w:p>
        </w:tc>
      </w:tr>
      <w:tr w:rsidR="00A633A2" w:rsidRPr="00A633A2" w14:paraId="230AA64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86565A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4FA8DF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24263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4DA4F9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2C1E4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91B1F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65A228" w14:textId="77777777" w:rsidR="00A633A2" w:rsidRPr="00A633A2" w:rsidRDefault="00A633A2" w:rsidP="00A633A2">
            <w:pPr>
              <w:rPr>
                <w:sz w:val="20"/>
                <w:szCs w:val="20"/>
              </w:rPr>
            </w:pPr>
          </w:p>
        </w:tc>
      </w:tr>
      <w:tr w:rsidR="00A633A2" w:rsidRPr="00A633A2" w14:paraId="2FDF94B9"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9AED0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83241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´Ý³ÑáÕÇ »ïÉÇóù Ó»éùáí, ïá÷³ÝáõÙáí</w:t>
            </w:r>
            <w:r w:rsidRPr="00A633A2">
              <w:rPr>
                <w:rFonts w:ascii="Arial Armenian" w:hAnsi="Arial Armenian" w:cs="Arial"/>
                <w:color w:val="000000"/>
                <w:sz w:val="16"/>
                <w:szCs w:val="16"/>
              </w:rPr>
              <w:br/>
            </w:r>
            <w:r w:rsidRPr="00A633A2">
              <w:rPr>
                <w:rFonts w:ascii="Calibri" w:hAnsi="Calibri" w:cs="Calibri"/>
                <w:color w:val="000000"/>
                <w:sz w:val="16"/>
                <w:szCs w:val="16"/>
              </w:rPr>
              <w:t>Засыпка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естественного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0B7EC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0CB4D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82C70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19CAA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9.44</w:t>
            </w:r>
          </w:p>
        </w:tc>
        <w:tc>
          <w:tcPr>
            <w:tcW w:w="36" w:type="dxa"/>
            <w:vAlign w:val="center"/>
            <w:hideMark/>
          </w:tcPr>
          <w:p w14:paraId="38805F94" w14:textId="77777777" w:rsidR="00A633A2" w:rsidRPr="00A633A2" w:rsidRDefault="00A633A2" w:rsidP="00A633A2">
            <w:pPr>
              <w:rPr>
                <w:sz w:val="20"/>
                <w:szCs w:val="20"/>
              </w:rPr>
            </w:pPr>
          </w:p>
        </w:tc>
      </w:tr>
      <w:tr w:rsidR="00A633A2" w:rsidRPr="00A633A2" w14:paraId="7473E69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F593C8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D73A6D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D3540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E4A670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6062D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7BDD63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8D091B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5F6B68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D62DEB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505F50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097023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C3DA43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D1CBD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284DD3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26EA48" w14:textId="77777777" w:rsidR="00A633A2" w:rsidRPr="00A633A2" w:rsidRDefault="00A633A2" w:rsidP="00A633A2">
            <w:pPr>
              <w:rPr>
                <w:sz w:val="20"/>
                <w:szCs w:val="20"/>
              </w:rPr>
            </w:pPr>
          </w:p>
        </w:tc>
      </w:tr>
      <w:tr w:rsidR="00A633A2" w:rsidRPr="00A633A2" w14:paraId="1911B31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4C63CB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4148EE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BBEE6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BB5596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34A86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2D504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6DC455" w14:textId="77777777" w:rsidR="00A633A2" w:rsidRPr="00A633A2" w:rsidRDefault="00A633A2" w:rsidP="00A633A2">
            <w:pPr>
              <w:rPr>
                <w:sz w:val="20"/>
                <w:szCs w:val="20"/>
              </w:rPr>
            </w:pPr>
          </w:p>
        </w:tc>
      </w:tr>
      <w:tr w:rsidR="00A633A2" w:rsidRPr="00A633A2" w14:paraId="7CEFBFD3" w14:textId="77777777" w:rsidTr="00A633A2">
        <w:trPr>
          <w:trHeight w:val="51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114F4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1A43C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²í»Éáñ¹ µÝ³ÑáÕÇ µ³ñÓáõÙ ÇÝùÝ³Ã³÷ Ù»ù»Ý³Ý»ñÇ íñ³ »õ ï»Õ³÷áËáõÙ ÙÇÝã¨ 13ÏÙ</w:t>
            </w:r>
            <w:r w:rsidRPr="00A633A2">
              <w:rPr>
                <w:rFonts w:ascii="Arial Armenian" w:hAnsi="Arial Armenian" w:cs="Arial"/>
                <w:color w:val="000000"/>
                <w:sz w:val="16"/>
                <w:szCs w:val="16"/>
              </w:rPr>
              <w:br/>
            </w:r>
            <w:r w:rsidRPr="00A633A2">
              <w:rPr>
                <w:rFonts w:ascii="Calibri" w:hAnsi="Calibri" w:cs="Calibri"/>
                <w:color w:val="000000"/>
                <w:sz w:val="16"/>
                <w:szCs w:val="16"/>
              </w:rPr>
              <w:t>Погрузка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излишков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верхнего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самосвалы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транспортировка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расстояние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до</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км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A7415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81D5B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EF6DD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54E39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18.27</w:t>
            </w:r>
          </w:p>
        </w:tc>
        <w:tc>
          <w:tcPr>
            <w:tcW w:w="36" w:type="dxa"/>
            <w:vAlign w:val="center"/>
            <w:hideMark/>
          </w:tcPr>
          <w:p w14:paraId="5DAACFB8" w14:textId="77777777" w:rsidR="00A633A2" w:rsidRPr="00A633A2" w:rsidRDefault="00A633A2" w:rsidP="00A633A2">
            <w:pPr>
              <w:rPr>
                <w:sz w:val="20"/>
                <w:szCs w:val="20"/>
              </w:rPr>
            </w:pPr>
          </w:p>
        </w:tc>
      </w:tr>
      <w:tr w:rsidR="00A633A2" w:rsidRPr="00A633A2" w14:paraId="3312B0E8" w14:textId="77777777" w:rsidTr="00A633A2">
        <w:trPr>
          <w:trHeight w:val="510"/>
        </w:trPr>
        <w:tc>
          <w:tcPr>
            <w:tcW w:w="399" w:type="dxa"/>
            <w:vMerge/>
            <w:tcBorders>
              <w:top w:val="nil"/>
              <w:left w:val="single" w:sz="4" w:space="0" w:color="auto"/>
              <w:bottom w:val="single" w:sz="4" w:space="0" w:color="auto"/>
              <w:right w:val="single" w:sz="4" w:space="0" w:color="auto"/>
            </w:tcBorders>
            <w:vAlign w:val="center"/>
            <w:hideMark/>
          </w:tcPr>
          <w:p w14:paraId="149EF6C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16D937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3BE58E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86468C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13BD1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49A9F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0A52A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B15ED1B" w14:textId="77777777" w:rsidTr="00A633A2">
        <w:trPr>
          <w:trHeight w:val="510"/>
        </w:trPr>
        <w:tc>
          <w:tcPr>
            <w:tcW w:w="399" w:type="dxa"/>
            <w:vMerge/>
            <w:tcBorders>
              <w:top w:val="nil"/>
              <w:left w:val="single" w:sz="4" w:space="0" w:color="auto"/>
              <w:bottom w:val="single" w:sz="4" w:space="0" w:color="auto"/>
              <w:right w:val="single" w:sz="4" w:space="0" w:color="auto"/>
            </w:tcBorders>
            <w:vAlign w:val="center"/>
            <w:hideMark/>
          </w:tcPr>
          <w:p w14:paraId="6F198A1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1D2D3E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18B01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E294F4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D2611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EE32EC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C8590EE" w14:textId="77777777" w:rsidR="00A633A2" w:rsidRPr="00A633A2" w:rsidRDefault="00A633A2" w:rsidP="00A633A2">
            <w:pPr>
              <w:rPr>
                <w:sz w:val="20"/>
                <w:szCs w:val="20"/>
              </w:rPr>
            </w:pPr>
          </w:p>
        </w:tc>
      </w:tr>
      <w:tr w:rsidR="00A633A2" w:rsidRPr="00A633A2" w14:paraId="68A76A3A" w14:textId="77777777" w:rsidTr="00A633A2">
        <w:trPr>
          <w:trHeight w:val="510"/>
        </w:trPr>
        <w:tc>
          <w:tcPr>
            <w:tcW w:w="399" w:type="dxa"/>
            <w:vMerge/>
            <w:tcBorders>
              <w:top w:val="nil"/>
              <w:left w:val="single" w:sz="4" w:space="0" w:color="auto"/>
              <w:bottom w:val="single" w:sz="4" w:space="0" w:color="auto"/>
              <w:right w:val="single" w:sz="4" w:space="0" w:color="auto"/>
            </w:tcBorders>
            <w:vAlign w:val="center"/>
            <w:hideMark/>
          </w:tcPr>
          <w:p w14:paraId="6335D4D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333002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993C3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FA813B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088E7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4E86B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492A3EB" w14:textId="77777777" w:rsidR="00A633A2" w:rsidRPr="00A633A2" w:rsidRDefault="00A633A2" w:rsidP="00A633A2">
            <w:pPr>
              <w:rPr>
                <w:sz w:val="20"/>
                <w:szCs w:val="20"/>
              </w:rPr>
            </w:pPr>
          </w:p>
        </w:tc>
      </w:tr>
      <w:tr w:rsidR="00A633A2" w:rsidRPr="00A633A2" w14:paraId="0200C8B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9A3169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0A5E7A3"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7B410C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1F4CE2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79693F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6B6B7EE"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131.92</w:t>
            </w:r>
          </w:p>
        </w:tc>
        <w:tc>
          <w:tcPr>
            <w:tcW w:w="36" w:type="dxa"/>
            <w:vAlign w:val="center"/>
            <w:hideMark/>
          </w:tcPr>
          <w:p w14:paraId="4ABAF975" w14:textId="77777777" w:rsidR="00A633A2" w:rsidRPr="00A633A2" w:rsidRDefault="00A633A2" w:rsidP="00A633A2">
            <w:pPr>
              <w:rPr>
                <w:sz w:val="20"/>
                <w:szCs w:val="20"/>
              </w:rPr>
            </w:pPr>
          </w:p>
        </w:tc>
      </w:tr>
      <w:tr w:rsidR="00A633A2" w:rsidRPr="00A633A2" w14:paraId="7821E75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32195D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A7EF04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D52FD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799D0C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EA610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99B02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7086545"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212FDEB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7B6298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263662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51A3C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905E8E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C5DD2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C23A8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54CDFBA" w14:textId="77777777" w:rsidR="00A633A2" w:rsidRPr="00A633A2" w:rsidRDefault="00A633A2" w:rsidP="00A633A2">
            <w:pPr>
              <w:rPr>
                <w:sz w:val="20"/>
                <w:szCs w:val="20"/>
              </w:rPr>
            </w:pPr>
          </w:p>
        </w:tc>
      </w:tr>
      <w:tr w:rsidR="00A633A2" w:rsidRPr="00A633A2" w14:paraId="2CCCA6C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4805EA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BBC521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A6D86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5C8FE9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DD08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A4C826"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89F27F5" w14:textId="77777777" w:rsidR="00A633A2" w:rsidRPr="00A633A2" w:rsidRDefault="00A633A2" w:rsidP="00A633A2">
            <w:pPr>
              <w:rPr>
                <w:sz w:val="20"/>
                <w:szCs w:val="20"/>
              </w:rPr>
            </w:pPr>
          </w:p>
        </w:tc>
      </w:tr>
      <w:tr w:rsidR="00A633A2" w:rsidRPr="00A633A2" w14:paraId="099E7BB2"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227637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C204630"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D319DD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3812B6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D6BEB3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02B3EC5"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0.83%</w:t>
            </w:r>
          </w:p>
        </w:tc>
        <w:tc>
          <w:tcPr>
            <w:tcW w:w="36" w:type="dxa"/>
            <w:vAlign w:val="center"/>
            <w:hideMark/>
          </w:tcPr>
          <w:p w14:paraId="461408B2" w14:textId="77777777" w:rsidR="00A633A2" w:rsidRPr="00A633A2" w:rsidRDefault="00A633A2" w:rsidP="00A633A2">
            <w:pPr>
              <w:rPr>
                <w:sz w:val="20"/>
                <w:szCs w:val="20"/>
              </w:rPr>
            </w:pPr>
          </w:p>
        </w:tc>
      </w:tr>
      <w:tr w:rsidR="00A633A2" w:rsidRPr="00A633A2" w14:paraId="4E2EEBC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FFC05C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27659E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644FC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0567DF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2AFDF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5DBE2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C55AF33"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3E35A4F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91715B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5A9F09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7EBCB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01ADB1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5347E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F99D1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D0C5C16" w14:textId="77777777" w:rsidR="00A633A2" w:rsidRPr="00A633A2" w:rsidRDefault="00A633A2" w:rsidP="00A633A2">
            <w:pPr>
              <w:rPr>
                <w:sz w:val="20"/>
                <w:szCs w:val="20"/>
              </w:rPr>
            </w:pPr>
          </w:p>
        </w:tc>
      </w:tr>
      <w:tr w:rsidR="00A633A2" w:rsidRPr="00A633A2" w14:paraId="035D19D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B05691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99CC83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BA607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F1397B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AF085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DFBD6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8731E45" w14:textId="77777777" w:rsidR="00A633A2" w:rsidRPr="00A633A2" w:rsidRDefault="00A633A2" w:rsidP="00A633A2">
            <w:pPr>
              <w:rPr>
                <w:sz w:val="20"/>
                <w:szCs w:val="20"/>
              </w:rPr>
            </w:pPr>
          </w:p>
        </w:tc>
      </w:tr>
      <w:tr w:rsidR="00A633A2" w:rsidRPr="005C0845" w14:paraId="5BB8EE72"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B4AEE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A6F2C5"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î»ËÝáÉá·Ç³Ï³Ý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Технологические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BC260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0C297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A0BB23"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380AED"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6607FE70" w14:textId="77777777" w:rsidR="00A633A2" w:rsidRPr="00A633A2" w:rsidRDefault="00A633A2" w:rsidP="00A633A2">
            <w:pPr>
              <w:rPr>
                <w:sz w:val="20"/>
                <w:szCs w:val="20"/>
                <w:lang w:val="ru-RU"/>
              </w:rPr>
            </w:pPr>
          </w:p>
        </w:tc>
      </w:tr>
      <w:tr w:rsidR="00A633A2" w:rsidRPr="005C0845" w14:paraId="44673D3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0A06A7F"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0522773C"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1644FE42"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6FDAEC10"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C9F0398"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B59B9B5"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C362646"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0987590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7A5706E"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30D6FDEF"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2D888B9"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08020551"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0929B50"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35D3052"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9136E9D" w14:textId="77777777" w:rsidR="00A633A2" w:rsidRPr="00A633A2" w:rsidRDefault="00A633A2" w:rsidP="00A633A2">
            <w:pPr>
              <w:rPr>
                <w:sz w:val="20"/>
                <w:szCs w:val="20"/>
                <w:lang w:val="ru-RU"/>
              </w:rPr>
            </w:pPr>
          </w:p>
        </w:tc>
      </w:tr>
      <w:tr w:rsidR="00A633A2" w:rsidRPr="005C0845" w14:paraId="3A7C46C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86FFD4C"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6B552193"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3BF603DB"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67FEC159"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34C568A"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2A0B27E"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39EC54C1" w14:textId="77777777" w:rsidR="00A633A2" w:rsidRPr="00A633A2" w:rsidRDefault="00A633A2" w:rsidP="00A633A2">
            <w:pPr>
              <w:rPr>
                <w:sz w:val="20"/>
                <w:szCs w:val="20"/>
                <w:lang w:val="ru-RU"/>
              </w:rPr>
            </w:pPr>
          </w:p>
        </w:tc>
      </w:tr>
      <w:tr w:rsidR="00A633A2" w:rsidRPr="00A633A2" w14:paraId="5A7DC392"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B52CB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82620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ØÇ³óáõÙ </w:t>
            </w:r>
            <w:r w:rsidRPr="00A633A2">
              <w:rPr>
                <w:rFonts w:ascii="Sylfaen" w:hAnsi="Sylfaen" w:cs="Sylfaen"/>
                <w:color w:val="000000"/>
                <w:sz w:val="16"/>
                <w:szCs w:val="16"/>
              </w:rPr>
              <w:t>ցայտաղբյուրի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մոտ</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դիտահորին</w:t>
            </w:r>
            <w:r w:rsidRPr="00A633A2">
              <w:rPr>
                <w:rFonts w:ascii="Arial Armenian" w:hAnsi="Arial Armenian" w:cs="Arial"/>
                <w:color w:val="000000"/>
                <w:sz w:val="16"/>
                <w:szCs w:val="16"/>
              </w:rPr>
              <w:br/>
            </w:r>
            <w:r w:rsidRPr="00A633A2">
              <w:rPr>
                <w:rFonts w:ascii="Calibri" w:hAnsi="Calibri" w:cs="Calibri"/>
                <w:color w:val="000000"/>
                <w:sz w:val="16"/>
                <w:szCs w:val="16"/>
              </w:rPr>
              <w:t>Подключение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люку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установленному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возле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фонтана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F824D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ï»Õ</w:t>
            </w:r>
            <w:r w:rsidRPr="00A633A2">
              <w:rPr>
                <w:rFonts w:ascii="Arial Armenian" w:hAnsi="Arial Armenian" w:cs="Arial"/>
                <w:color w:val="000000"/>
                <w:sz w:val="16"/>
                <w:szCs w:val="16"/>
              </w:rPr>
              <w:br/>
            </w:r>
            <w:r w:rsidRPr="00A633A2">
              <w:rPr>
                <w:rFonts w:ascii="Calibri" w:hAnsi="Calibri" w:cs="Calibri"/>
                <w:color w:val="000000"/>
                <w:sz w:val="16"/>
                <w:szCs w:val="16"/>
              </w:rPr>
              <w:t>мест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AA856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CCA1E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7.33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6BDA7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7.33</w:t>
            </w:r>
          </w:p>
        </w:tc>
        <w:tc>
          <w:tcPr>
            <w:tcW w:w="36" w:type="dxa"/>
            <w:vAlign w:val="center"/>
            <w:hideMark/>
          </w:tcPr>
          <w:p w14:paraId="2CA8958B" w14:textId="77777777" w:rsidR="00A633A2" w:rsidRPr="00A633A2" w:rsidRDefault="00A633A2" w:rsidP="00A633A2">
            <w:pPr>
              <w:rPr>
                <w:sz w:val="20"/>
                <w:szCs w:val="20"/>
              </w:rPr>
            </w:pPr>
          </w:p>
        </w:tc>
      </w:tr>
      <w:tr w:rsidR="00A633A2" w:rsidRPr="00A633A2" w14:paraId="008BF98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5C49C3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2A9E49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AB2487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49218F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D51E5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F8C7B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011A8F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E701BB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4EF985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6B315B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55255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085AB7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106EB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7444F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857898" w14:textId="77777777" w:rsidR="00A633A2" w:rsidRPr="00A633A2" w:rsidRDefault="00A633A2" w:rsidP="00A633A2">
            <w:pPr>
              <w:rPr>
                <w:sz w:val="20"/>
                <w:szCs w:val="20"/>
              </w:rPr>
            </w:pPr>
          </w:p>
        </w:tc>
      </w:tr>
      <w:tr w:rsidR="00A633A2" w:rsidRPr="00A633A2" w14:paraId="42671AE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DE2F8D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770478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74417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C01042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09C27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775DE7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FE36A05" w14:textId="77777777" w:rsidR="00A633A2" w:rsidRPr="00A633A2" w:rsidRDefault="00A633A2" w:rsidP="00A633A2">
            <w:pPr>
              <w:rPr>
                <w:sz w:val="20"/>
                <w:szCs w:val="20"/>
              </w:rPr>
            </w:pPr>
          </w:p>
        </w:tc>
      </w:tr>
      <w:tr w:rsidR="00A633A2" w:rsidRPr="00A633A2" w14:paraId="31FFEF1A" w14:textId="77777777" w:rsidTr="00A633A2">
        <w:trPr>
          <w:trHeight w:val="46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800F0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CC28E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ÊáÕáí³Ï³ß³ñÇ ³ÝóÏ³óáõÙ åáÉÇ¿ÃÇÉ»Ý³ÛÇÝ ËáÕáí³ÏÝ»ñÇó d=32</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16,0 </w:t>
            </w:r>
            <w:r w:rsidRPr="00A633A2">
              <w:rPr>
                <w:rFonts w:ascii="Sylfaen" w:hAnsi="Sylfaen" w:cs="Sylfaen"/>
                <w:color w:val="000000"/>
                <w:sz w:val="16"/>
                <w:szCs w:val="16"/>
              </w:rPr>
              <w:t>մթն</w:t>
            </w:r>
            <w:r w:rsidRPr="00A633A2">
              <w:rPr>
                <w:rFonts w:ascii="Arial Armenian" w:hAnsi="Arial Armenian" w:cs="Arial"/>
                <w:color w:val="000000"/>
                <w:sz w:val="16"/>
                <w:szCs w:val="16"/>
              </w:rPr>
              <w:t>.</w:t>
            </w:r>
            <w:r w:rsidRPr="00A633A2">
              <w:rPr>
                <w:rFonts w:ascii="Sylfaen" w:hAnsi="Sylfaen" w:cs="Sylfaen"/>
                <w:color w:val="000000"/>
                <w:sz w:val="16"/>
                <w:szCs w:val="16"/>
              </w:rPr>
              <w:t>ճնշ</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ջերմամեկուսիչով</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трубопровода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использованием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полиэтиленовых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w:t>
            </w:r>
            <w:r w:rsidRPr="00A633A2">
              <w:rPr>
                <w:rFonts w:ascii="Arial Armenian" w:hAnsi="Arial Armenian" w:cs="Arial"/>
                <w:color w:val="000000"/>
                <w:sz w:val="16"/>
                <w:szCs w:val="16"/>
              </w:rPr>
              <w:t xml:space="preserve"> d=32</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16,0 </w:t>
            </w:r>
            <w:r w:rsidRPr="00A633A2">
              <w:rPr>
                <w:rFonts w:ascii="Calibri" w:hAnsi="Calibri" w:cs="Calibri"/>
                <w:color w:val="000000"/>
                <w:sz w:val="16"/>
                <w:szCs w:val="16"/>
              </w:rPr>
              <w:t>атм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давление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теплоизоляцией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48E3D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5A112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51527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D5BA1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64.85</w:t>
            </w:r>
          </w:p>
        </w:tc>
        <w:tc>
          <w:tcPr>
            <w:tcW w:w="36" w:type="dxa"/>
            <w:vAlign w:val="center"/>
            <w:hideMark/>
          </w:tcPr>
          <w:p w14:paraId="6B5188F4" w14:textId="77777777" w:rsidR="00A633A2" w:rsidRPr="00A633A2" w:rsidRDefault="00A633A2" w:rsidP="00A633A2">
            <w:pPr>
              <w:rPr>
                <w:sz w:val="20"/>
                <w:szCs w:val="20"/>
              </w:rPr>
            </w:pPr>
          </w:p>
        </w:tc>
      </w:tr>
      <w:tr w:rsidR="00A633A2" w:rsidRPr="00A633A2" w14:paraId="779856D7" w14:textId="77777777" w:rsidTr="00A633A2">
        <w:trPr>
          <w:trHeight w:val="465"/>
        </w:trPr>
        <w:tc>
          <w:tcPr>
            <w:tcW w:w="399" w:type="dxa"/>
            <w:vMerge/>
            <w:tcBorders>
              <w:top w:val="nil"/>
              <w:left w:val="single" w:sz="4" w:space="0" w:color="auto"/>
              <w:bottom w:val="single" w:sz="4" w:space="0" w:color="auto"/>
              <w:right w:val="single" w:sz="4" w:space="0" w:color="auto"/>
            </w:tcBorders>
            <w:vAlign w:val="center"/>
            <w:hideMark/>
          </w:tcPr>
          <w:p w14:paraId="4284990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3EF808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23875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C0C515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99B26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65CEE0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6257F7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D3733CF" w14:textId="77777777" w:rsidTr="00A633A2">
        <w:trPr>
          <w:trHeight w:val="465"/>
        </w:trPr>
        <w:tc>
          <w:tcPr>
            <w:tcW w:w="399" w:type="dxa"/>
            <w:vMerge/>
            <w:tcBorders>
              <w:top w:val="nil"/>
              <w:left w:val="single" w:sz="4" w:space="0" w:color="auto"/>
              <w:bottom w:val="single" w:sz="4" w:space="0" w:color="auto"/>
              <w:right w:val="single" w:sz="4" w:space="0" w:color="auto"/>
            </w:tcBorders>
            <w:vAlign w:val="center"/>
            <w:hideMark/>
          </w:tcPr>
          <w:p w14:paraId="2A48690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6F2BD6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594CF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1EBA30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DA664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92EC7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857070" w14:textId="77777777" w:rsidR="00A633A2" w:rsidRPr="00A633A2" w:rsidRDefault="00A633A2" w:rsidP="00A633A2">
            <w:pPr>
              <w:rPr>
                <w:sz w:val="20"/>
                <w:szCs w:val="20"/>
              </w:rPr>
            </w:pPr>
          </w:p>
        </w:tc>
      </w:tr>
      <w:tr w:rsidR="00A633A2" w:rsidRPr="00A633A2" w14:paraId="709E8A37" w14:textId="77777777" w:rsidTr="00A633A2">
        <w:trPr>
          <w:trHeight w:val="465"/>
        </w:trPr>
        <w:tc>
          <w:tcPr>
            <w:tcW w:w="399" w:type="dxa"/>
            <w:vMerge/>
            <w:tcBorders>
              <w:top w:val="nil"/>
              <w:left w:val="single" w:sz="4" w:space="0" w:color="auto"/>
              <w:bottom w:val="single" w:sz="4" w:space="0" w:color="auto"/>
              <w:right w:val="single" w:sz="4" w:space="0" w:color="auto"/>
            </w:tcBorders>
            <w:vAlign w:val="center"/>
            <w:hideMark/>
          </w:tcPr>
          <w:p w14:paraId="19CB4BB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7256CB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C7DD1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B7A12A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29585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2F081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D56A902" w14:textId="77777777" w:rsidR="00A633A2" w:rsidRPr="00A633A2" w:rsidRDefault="00A633A2" w:rsidP="00A633A2">
            <w:pPr>
              <w:rPr>
                <w:sz w:val="20"/>
                <w:szCs w:val="20"/>
              </w:rPr>
            </w:pPr>
          </w:p>
        </w:tc>
      </w:tr>
      <w:tr w:rsidR="00A633A2" w:rsidRPr="00A633A2" w14:paraId="68B00A75" w14:textId="77777777" w:rsidTr="00A633A2">
        <w:trPr>
          <w:trHeight w:val="45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294DA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95BCB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ÊáÕáí³Ï³ß³ñÇ ³ÝóÏ³óáõÙ åáÉÇ¿ÃÇÉ»Ý³ÛÇÝ ËáÕáí³ÏÝ»ñÇó d=25</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16,0 </w:t>
            </w:r>
            <w:r w:rsidRPr="00A633A2">
              <w:rPr>
                <w:rFonts w:ascii="Sylfaen" w:hAnsi="Sylfaen" w:cs="Sylfaen"/>
                <w:color w:val="000000"/>
                <w:sz w:val="16"/>
                <w:szCs w:val="16"/>
              </w:rPr>
              <w:t>մթն</w:t>
            </w:r>
            <w:r w:rsidRPr="00A633A2">
              <w:rPr>
                <w:rFonts w:ascii="Arial Armenian" w:hAnsi="Arial Armenian" w:cs="Arial"/>
                <w:color w:val="000000"/>
                <w:sz w:val="16"/>
                <w:szCs w:val="16"/>
              </w:rPr>
              <w:t>.</w:t>
            </w:r>
            <w:r w:rsidRPr="00A633A2">
              <w:rPr>
                <w:rFonts w:ascii="Sylfaen" w:hAnsi="Sylfaen" w:cs="Sylfaen"/>
                <w:color w:val="000000"/>
                <w:sz w:val="16"/>
                <w:szCs w:val="16"/>
              </w:rPr>
              <w:t>ճնշ</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ջերմամեկուսիչով</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трубопровода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использованием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полиэтиленовых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w:t>
            </w:r>
            <w:r w:rsidRPr="00A633A2">
              <w:rPr>
                <w:rFonts w:ascii="Arial Armenian" w:hAnsi="Arial Armenian" w:cs="Arial"/>
                <w:color w:val="000000"/>
                <w:sz w:val="16"/>
                <w:szCs w:val="16"/>
              </w:rPr>
              <w:t xml:space="preserve"> d=25</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16,0 </w:t>
            </w:r>
            <w:r w:rsidRPr="00A633A2">
              <w:rPr>
                <w:rFonts w:ascii="Calibri" w:hAnsi="Calibri" w:cs="Calibri"/>
                <w:color w:val="000000"/>
                <w:sz w:val="16"/>
                <w:szCs w:val="16"/>
              </w:rPr>
              <w:t>атм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давление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теплоизоляцией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7499C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3C727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FEF20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0.63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96D67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15.04</w:t>
            </w:r>
          </w:p>
        </w:tc>
        <w:tc>
          <w:tcPr>
            <w:tcW w:w="36" w:type="dxa"/>
            <w:vAlign w:val="center"/>
            <w:hideMark/>
          </w:tcPr>
          <w:p w14:paraId="2CAFA094" w14:textId="77777777" w:rsidR="00A633A2" w:rsidRPr="00A633A2" w:rsidRDefault="00A633A2" w:rsidP="00A633A2">
            <w:pPr>
              <w:rPr>
                <w:sz w:val="20"/>
                <w:szCs w:val="20"/>
              </w:rPr>
            </w:pPr>
          </w:p>
        </w:tc>
      </w:tr>
      <w:tr w:rsidR="00A633A2" w:rsidRPr="00A633A2" w14:paraId="6AF8458C" w14:textId="77777777" w:rsidTr="00A633A2">
        <w:trPr>
          <w:trHeight w:val="450"/>
        </w:trPr>
        <w:tc>
          <w:tcPr>
            <w:tcW w:w="399" w:type="dxa"/>
            <w:vMerge/>
            <w:tcBorders>
              <w:top w:val="nil"/>
              <w:left w:val="single" w:sz="4" w:space="0" w:color="auto"/>
              <w:bottom w:val="single" w:sz="4" w:space="0" w:color="auto"/>
              <w:right w:val="single" w:sz="4" w:space="0" w:color="auto"/>
            </w:tcBorders>
            <w:vAlign w:val="center"/>
            <w:hideMark/>
          </w:tcPr>
          <w:p w14:paraId="448E094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8072D1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5A3AC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E8CBEB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7CC8E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33DA4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E4A7F0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37EEADF" w14:textId="77777777" w:rsidTr="00A633A2">
        <w:trPr>
          <w:trHeight w:val="450"/>
        </w:trPr>
        <w:tc>
          <w:tcPr>
            <w:tcW w:w="399" w:type="dxa"/>
            <w:vMerge/>
            <w:tcBorders>
              <w:top w:val="nil"/>
              <w:left w:val="single" w:sz="4" w:space="0" w:color="auto"/>
              <w:bottom w:val="single" w:sz="4" w:space="0" w:color="auto"/>
              <w:right w:val="single" w:sz="4" w:space="0" w:color="auto"/>
            </w:tcBorders>
            <w:vAlign w:val="center"/>
            <w:hideMark/>
          </w:tcPr>
          <w:p w14:paraId="5190FE6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27D6B1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0826D3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6A45CE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8CCAC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64D263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BFDC9A" w14:textId="77777777" w:rsidR="00A633A2" w:rsidRPr="00A633A2" w:rsidRDefault="00A633A2" w:rsidP="00A633A2">
            <w:pPr>
              <w:rPr>
                <w:sz w:val="20"/>
                <w:szCs w:val="20"/>
              </w:rPr>
            </w:pPr>
          </w:p>
        </w:tc>
      </w:tr>
      <w:tr w:rsidR="00A633A2" w:rsidRPr="00A633A2" w14:paraId="6930FDBD" w14:textId="77777777" w:rsidTr="00A633A2">
        <w:trPr>
          <w:trHeight w:val="450"/>
        </w:trPr>
        <w:tc>
          <w:tcPr>
            <w:tcW w:w="399" w:type="dxa"/>
            <w:vMerge/>
            <w:tcBorders>
              <w:top w:val="nil"/>
              <w:left w:val="single" w:sz="4" w:space="0" w:color="auto"/>
              <w:bottom w:val="single" w:sz="4" w:space="0" w:color="auto"/>
              <w:right w:val="single" w:sz="4" w:space="0" w:color="auto"/>
            </w:tcBorders>
            <w:vAlign w:val="center"/>
            <w:hideMark/>
          </w:tcPr>
          <w:p w14:paraId="3705283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BE43FC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6EF2C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163CAE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6CC6C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411C01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803145D" w14:textId="77777777" w:rsidR="00A633A2" w:rsidRPr="00A633A2" w:rsidRDefault="00A633A2" w:rsidP="00A633A2">
            <w:pPr>
              <w:rPr>
                <w:sz w:val="20"/>
                <w:szCs w:val="20"/>
              </w:rPr>
            </w:pPr>
          </w:p>
        </w:tc>
      </w:tr>
      <w:tr w:rsidR="00A633A2" w:rsidRPr="00A633A2" w14:paraId="691508E8"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83203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77AEA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äáÉÇ¿ÃÇÉ»Ý» Ó¨³íáñ Ù³ë»ñÇ ï»Õ³¹ñáõÙ /Ã»ùáõÙ,³ÝóáõÙ,</w:t>
            </w:r>
            <w:r w:rsidRPr="00A633A2">
              <w:rPr>
                <w:rFonts w:ascii="Sylfaen" w:hAnsi="Sylfaen" w:cs="Sylfaen"/>
                <w:color w:val="000000"/>
                <w:sz w:val="16"/>
                <w:szCs w:val="16"/>
              </w:rPr>
              <w:t>միացում</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полиэтиленовых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деталей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гибка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переход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соединение</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7514B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A9741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D7A9F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A03C1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98.78</w:t>
            </w:r>
          </w:p>
        </w:tc>
        <w:tc>
          <w:tcPr>
            <w:tcW w:w="36" w:type="dxa"/>
            <w:vAlign w:val="center"/>
            <w:hideMark/>
          </w:tcPr>
          <w:p w14:paraId="652F77D5" w14:textId="77777777" w:rsidR="00A633A2" w:rsidRPr="00A633A2" w:rsidRDefault="00A633A2" w:rsidP="00A633A2">
            <w:pPr>
              <w:rPr>
                <w:sz w:val="20"/>
                <w:szCs w:val="20"/>
              </w:rPr>
            </w:pPr>
          </w:p>
        </w:tc>
      </w:tr>
      <w:tr w:rsidR="00A633A2" w:rsidRPr="00A633A2" w14:paraId="21FF483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703A70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22B0C2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7E543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1719B3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5C99F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8C9FA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D4D51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EBCA2D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98162A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3B31AA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12DA8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3554C2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A580E7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F31082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712FE90" w14:textId="77777777" w:rsidR="00A633A2" w:rsidRPr="00A633A2" w:rsidRDefault="00A633A2" w:rsidP="00A633A2">
            <w:pPr>
              <w:rPr>
                <w:sz w:val="20"/>
                <w:szCs w:val="20"/>
              </w:rPr>
            </w:pPr>
          </w:p>
        </w:tc>
      </w:tr>
      <w:tr w:rsidR="00A633A2" w:rsidRPr="00A633A2" w14:paraId="248C3DC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5C00BB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38E3DD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E6B96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863273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E351E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1CAC3B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C4375A" w14:textId="77777777" w:rsidR="00A633A2" w:rsidRPr="00A633A2" w:rsidRDefault="00A633A2" w:rsidP="00A633A2">
            <w:pPr>
              <w:rPr>
                <w:sz w:val="20"/>
                <w:szCs w:val="20"/>
              </w:rPr>
            </w:pPr>
          </w:p>
        </w:tc>
      </w:tr>
      <w:tr w:rsidR="00A633A2" w:rsidRPr="00A633A2" w14:paraId="1EE9A8F6"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29E89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CC834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äáÉÇ¿ÃÇÉ»Ý» Ó¨³íáñ Ù³ë»ñÇ ï»Õ³¹ñáõÙ /»é³µ³ßËÇÏ/</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полиэтиленовых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деталей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трехсторонних</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D625B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72E5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CD0D8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8D25D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110.96</w:t>
            </w:r>
          </w:p>
        </w:tc>
        <w:tc>
          <w:tcPr>
            <w:tcW w:w="36" w:type="dxa"/>
            <w:vAlign w:val="center"/>
            <w:hideMark/>
          </w:tcPr>
          <w:p w14:paraId="73F1D0F1" w14:textId="77777777" w:rsidR="00A633A2" w:rsidRPr="00A633A2" w:rsidRDefault="00A633A2" w:rsidP="00A633A2">
            <w:pPr>
              <w:rPr>
                <w:sz w:val="20"/>
                <w:szCs w:val="20"/>
              </w:rPr>
            </w:pPr>
          </w:p>
        </w:tc>
      </w:tr>
      <w:tr w:rsidR="00A633A2" w:rsidRPr="00A633A2" w14:paraId="0B2BF40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5039F2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6FCDD4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C1C54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DBA48E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8C89E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93730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3AFD28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A1B14D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03DCE3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E1C0E3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5AE4D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B0B070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11913A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A13901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8A7799" w14:textId="77777777" w:rsidR="00A633A2" w:rsidRPr="00A633A2" w:rsidRDefault="00A633A2" w:rsidP="00A633A2">
            <w:pPr>
              <w:rPr>
                <w:sz w:val="20"/>
                <w:szCs w:val="20"/>
              </w:rPr>
            </w:pPr>
          </w:p>
        </w:tc>
      </w:tr>
      <w:tr w:rsidR="00A633A2" w:rsidRPr="00A633A2" w14:paraId="32F2E99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BFBDB2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813D0A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B38237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3B601D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71A55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AE0EDB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0B9F81" w14:textId="77777777" w:rsidR="00A633A2" w:rsidRPr="00A633A2" w:rsidRDefault="00A633A2" w:rsidP="00A633A2">
            <w:pPr>
              <w:rPr>
                <w:sz w:val="20"/>
                <w:szCs w:val="20"/>
              </w:rPr>
            </w:pPr>
          </w:p>
        </w:tc>
      </w:tr>
      <w:tr w:rsidR="00A633A2" w:rsidRPr="00A633A2" w14:paraId="0127B477"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F8E60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9D8B04"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Պլատմասից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դիտահորի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br w:type="page"/>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пластикового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люка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EABE3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type="page"/>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9032C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F9AEB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8.28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B1D22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8.28</w:t>
            </w:r>
          </w:p>
        </w:tc>
        <w:tc>
          <w:tcPr>
            <w:tcW w:w="36" w:type="dxa"/>
            <w:vAlign w:val="center"/>
            <w:hideMark/>
          </w:tcPr>
          <w:p w14:paraId="03D7997B" w14:textId="77777777" w:rsidR="00A633A2" w:rsidRPr="00A633A2" w:rsidRDefault="00A633A2" w:rsidP="00A633A2">
            <w:pPr>
              <w:rPr>
                <w:sz w:val="20"/>
                <w:szCs w:val="20"/>
              </w:rPr>
            </w:pPr>
          </w:p>
        </w:tc>
      </w:tr>
      <w:tr w:rsidR="00A633A2" w:rsidRPr="00A633A2" w14:paraId="2C2EED3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B42F63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2ECBD0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1B9BB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13198D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C16D6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8E3D6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CD6EC2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8EDD86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F4FF8C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A08C0C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CD8E9F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8936CE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C50BF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469ECB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AAC8FF" w14:textId="77777777" w:rsidR="00A633A2" w:rsidRPr="00A633A2" w:rsidRDefault="00A633A2" w:rsidP="00A633A2">
            <w:pPr>
              <w:rPr>
                <w:sz w:val="20"/>
                <w:szCs w:val="20"/>
              </w:rPr>
            </w:pPr>
          </w:p>
        </w:tc>
      </w:tr>
      <w:tr w:rsidR="00A633A2" w:rsidRPr="00A633A2" w14:paraId="48578C1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7937AF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FE18C0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C5E62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51A1D9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EDD3A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DE083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EEB9B8" w14:textId="77777777" w:rsidR="00A633A2" w:rsidRPr="00A633A2" w:rsidRDefault="00A633A2" w:rsidP="00A633A2">
            <w:pPr>
              <w:rPr>
                <w:sz w:val="20"/>
                <w:szCs w:val="20"/>
              </w:rPr>
            </w:pPr>
          </w:p>
        </w:tc>
      </w:tr>
      <w:tr w:rsidR="00A633A2" w:rsidRPr="00A633A2" w14:paraId="4D7A4FF3"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A6AD7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5A91C4"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Կարջախողովակ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փականով</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շտուցերով</w:t>
            </w:r>
            <w:r w:rsidRPr="00A633A2">
              <w:rPr>
                <w:rFonts w:ascii="Arial Armenian" w:hAnsi="Arial Armenian" w:cs="Arial"/>
                <w:color w:val="000000"/>
                <w:sz w:val="16"/>
                <w:szCs w:val="16"/>
              </w:rPr>
              <w:br/>
            </w:r>
            <w:r w:rsidRPr="00A633A2">
              <w:rPr>
                <w:rFonts w:ascii="Calibri" w:hAnsi="Calibri" w:cs="Calibri"/>
                <w:color w:val="000000"/>
                <w:sz w:val="16"/>
                <w:szCs w:val="16"/>
              </w:rPr>
              <w:t>Шланг</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клапаном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фитингами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96E19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5A6D4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1FE30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6.32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55B5C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50.58</w:t>
            </w:r>
          </w:p>
        </w:tc>
        <w:tc>
          <w:tcPr>
            <w:tcW w:w="36" w:type="dxa"/>
            <w:vAlign w:val="center"/>
            <w:hideMark/>
          </w:tcPr>
          <w:p w14:paraId="2F2C31AC" w14:textId="77777777" w:rsidR="00A633A2" w:rsidRPr="00A633A2" w:rsidRDefault="00A633A2" w:rsidP="00A633A2">
            <w:pPr>
              <w:rPr>
                <w:sz w:val="20"/>
                <w:szCs w:val="20"/>
              </w:rPr>
            </w:pPr>
          </w:p>
        </w:tc>
      </w:tr>
      <w:tr w:rsidR="00A633A2" w:rsidRPr="00A633A2" w14:paraId="382EFD1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85A0D8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1C584E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8866B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8DA2BD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CFAB9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DF6C8A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F7D623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4846FE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DAFBB3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9ADE36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F8D54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B1B0B3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8A11B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D6D0C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A136131" w14:textId="77777777" w:rsidR="00A633A2" w:rsidRPr="00A633A2" w:rsidRDefault="00A633A2" w:rsidP="00A633A2">
            <w:pPr>
              <w:rPr>
                <w:sz w:val="20"/>
                <w:szCs w:val="20"/>
              </w:rPr>
            </w:pPr>
          </w:p>
        </w:tc>
      </w:tr>
      <w:tr w:rsidR="00A633A2" w:rsidRPr="00A633A2" w14:paraId="4224662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7C6390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A8787C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70D84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024EBD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79443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3BD8F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8FF386D" w14:textId="77777777" w:rsidR="00A633A2" w:rsidRPr="00A633A2" w:rsidRDefault="00A633A2" w:rsidP="00A633A2">
            <w:pPr>
              <w:rPr>
                <w:sz w:val="20"/>
                <w:szCs w:val="20"/>
              </w:rPr>
            </w:pPr>
          </w:p>
        </w:tc>
      </w:tr>
      <w:tr w:rsidR="00A633A2" w:rsidRPr="00A633A2" w14:paraId="1AA8B78F"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705EC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F0EC5C"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Ռետինե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ճկափող</w:t>
            </w:r>
            <w:r w:rsidRPr="00A633A2">
              <w:rPr>
                <w:rFonts w:ascii="Arial Armenian" w:hAnsi="Arial Armenian" w:cs="Arial"/>
                <w:color w:val="000000"/>
                <w:sz w:val="16"/>
                <w:szCs w:val="16"/>
              </w:rPr>
              <w:t xml:space="preserve"> d20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rPr>
              <w:br/>
            </w:r>
            <w:r w:rsidRPr="00A633A2">
              <w:rPr>
                <w:rFonts w:ascii="Calibri" w:hAnsi="Calibri" w:cs="Calibri"/>
                <w:color w:val="000000"/>
                <w:sz w:val="16"/>
                <w:szCs w:val="16"/>
              </w:rPr>
              <w:t>Резиновый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шланг</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w:t>
            </w:r>
            <w:r w:rsidRPr="00A633A2">
              <w:rPr>
                <w:rFonts w:ascii="Arial Armenian" w:hAnsi="Arial Armenian" w:cs="Arial"/>
                <w:color w:val="000000"/>
                <w:sz w:val="16"/>
                <w:szCs w:val="16"/>
              </w:rPr>
              <w:t>20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A846C2"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գմ</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AF694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678D3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A1FDC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18.34</w:t>
            </w:r>
          </w:p>
        </w:tc>
        <w:tc>
          <w:tcPr>
            <w:tcW w:w="36" w:type="dxa"/>
            <w:vAlign w:val="center"/>
            <w:hideMark/>
          </w:tcPr>
          <w:p w14:paraId="0590AF7B" w14:textId="77777777" w:rsidR="00A633A2" w:rsidRPr="00A633A2" w:rsidRDefault="00A633A2" w:rsidP="00A633A2">
            <w:pPr>
              <w:rPr>
                <w:sz w:val="20"/>
                <w:szCs w:val="20"/>
              </w:rPr>
            </w:pPr>
          </w:p>
        </w:tc>
      </w:tr>
      <w:tr w:rsidR="00A633A2" w:rsidRPr="00A633A2" w14:paraId="08DD04B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596B36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16E4B9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55D3E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AAE9FF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3C24F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6630E3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244E5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1D4C611"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20BB0E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58EA3D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30A76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193FA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FE150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278C80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E9E1693" w14:textId="77777777" w:rsidR="00A633A2" w:rsidRPr="00A633A2" w:rsidRDefault="00A633A2" w:rsidP="00A633A2">
            <w:pPr>
              <w:rPr>
                <w:sz w:val="20"/>
                <w:szCs w:val="20"/>
              </w:rPr>
            </w:pPr>
          </w:p>
        </w:tc>
      </w:tr>
      <w:tr w:rsidR="00A633A2" w:rsidRPr="00A633A2" w14:paraId="05E7DE5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ABF4AA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79F9F4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AEC3A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895D65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4C58D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F9016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9B7A955" w14:textId="77777777" w:rsidR="00A633A2" w:rsidRPr="00A633A2" w:rsidRDefault="00A633A2" w:rsidP="00A633A2">
            <w:pPr>
              <w:rPr>
                <w:sz w:val="20"/>
                <w:szCs w:val="20"/>
              </w:rPr>
            </w:pPr>
          </w:p>
        </w:tc>
      </w:tr>
      <w:tr w:rsidR="00A633A2" w:rsidRPr="00A633A2" w14:paraId="5E0B7265"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49C63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45E33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äáÕå³ï» Ó¨³íáñ Ù³ë»ñÇ ÙáÝï³ÅáõÙ</w:t>
            </w:r>
            <w:r w:rsidRPr="00A633A2">
              <w:rPr>
                <w:rFonts w:ascii="Arial Armenian" w:hAnsi="Arial Armenian" w:cs="Arial"/>
                <w:color w:val="000000"/>
                <w:sz w:val="16"/>
                <w:szCs w:val="16"/>
              </w:rPr>
              <w:br/>
            </w:r>
            <w:r w:rsidRPr="00A633A2">
              <w:rPr>
                <w:rFonts w:ascii="Calibri" w:hAnsi="Calibri" w:cs="Calibri"/>
                <w:color w:val="000000"/>
                <w:sz w:val="16"/>
                <w:szCs w:val="16"/>
              </w:rPr>
              <w:t>Сборка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стальных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деталей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2A16B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B60F4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0.018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74AB0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2435.29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D1E0A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43.84</w:t>
            </w:r>
          </w:p>
        </w:tc>
        <w:tc>
          <w:tcPr>
            <w:tcW w:w="36" w:type="dxa"/>
            <w:vAlign w:val="center"/>
            <w:hideMark/>
          </w:tcPr>
          <w:p w14:paraId="50A4D1A4" w14:textId="77777777" w:rsidR="00A633A2" w:rsidRPr="00A633A2" w:rsidRDefault="00A633A2" w:rsidP="00A633A2">
            <w:pPr>
              <w:rPr>
                <w:sz w:val="20"/>
                <w:szCs w:val="20"/>
              </w:rPr>
            </w:pPr>
          </w:p>
        </w:tc>
      </w:tr>
      <w:tr w:rsidR="00A633A2" w:rsidRPr="00A633A2" w14:paraId="4ED2434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830632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358E6E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9ED8A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CEA431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1C29E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D7FB83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CAEC2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3743DD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36C9E1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8FAA0C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F65E2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38643D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E6B61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E3DE9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9DFA2C4" w14:textId="77777777" w:rsidR="00A633A2" w:rsidRPr="00A633A2" w:rsidRDefault="00A633A2" w:rsidP="00A633A2">
            <w:pPr>
              <w:rPr>
                <w:sz w:val="20"/>
                <w:szCs w:val="20"/>
              </w:rPr>
            </w:pPr>
          </w:p>
        </w:tc>
      </w:tr>
      <w:tr w:rsidR="00A633A2" w:rsidRPr="00A633A2" w14:paraId="7A55DE7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D74B4F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14F8ED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26EA8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400078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2D684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0692C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3AE450" w14:textId="77777777" w:rsidR="00A633A2" w:rsidRPr="00A633A2" w:rsidRDefault="00A633A2" w:rsidP="00A633A2">
            <w:pPr>
              <w:rPr>
                <w:sz w:val="20"/>
                <w:szCs w:val="20"/>
              </w:rPr>
            </w:pPr>
          </w:p>
        </w:tc>
      </w:tr>
      <w:tr w:rsidR="00A633A2" w:rsidRPr="00A633A2" w14:paraId="493E098E"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43D8B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DCBBF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Ð»ÕÛáõë M16, L=60ÙÙ </w:t>
            </w:r>
            <w:r w:rsidRPr="00A633A2">
              <w:rPr>
                <w:rFonts w:ascii="Arial Armenian" w:hAnsi="Arial Armenian" w:cs="Arial"/>
                <w:color w:val="000000"/>
                <w:sz w:val="16"/>
                <w:szCs w:val="16"/>
              </w:rPr>
              <w:br/>
            </w:r>
            <w:r w:rsidRPr="00A633A2">
              <w:rPr>
                <w:rFonts w:ascii="Calibri" w:hAnsi="Calibri" w:cs="Calibri"/>
                <w:color w:val="000000"/>
                <w:sz w:val="16"/>
                <w:szCs w:val="16"/>
              </w:rPr>
              <w:t>Болт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w:t>
            </w:r>
            <w:r w:rsidRPr="00A633A2">
              <w:rPr>
                <w:rFonts w:ascii="Arial Armenian" w:hAnsi="Arial Armenian" w:cs="Arial"/>
                <w:color w:val="000000"/>
                <w:sz w:val="16"/>
                <w:szCs w:val="16"/>
              </w:rPr>
              <w:t xml:space="preserve">16, </w:t>
            </w:r>
            <w:r w:rsidRPr="00A633A2">
              <w:rPr>
                <w:rFonts w:ascii="Calibri" w:hAnsi="Calibri" w:cs="Calibri"/>
                <w:color w:val="000000"/>
                <w:sz w:val="16"/>
                <w:szCs w:val="16"/>
              </w:rPr>
              <w:t>Д</w:t>
            </w:r>
            <w:r w:rsidRPr="00A633A2">
              <w:rPr>
                <w:rFonts w:ascii="Arial Armenian" w:hAnsi="Arial Armenian" w:cs="Arial"/>
                <w:color w:val="000000"/>
                <w:sz w:val="16"/>
                <w:szCs w:val="16"/>
              </w:rPr>
              <w:t>=60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23DF6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кг</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3D4E4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10.000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EFC80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DAED5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14.66</w:t>
            </w:r>
          </w:p>
        </w:tc>
        <w:tc>
          <w:tcPr>
            <w:tcW w:w="36" w:type="dxa"/>
            <w:vAlign w:val="center"/>
            <w:hideMark/>
          </w:tcPr>
          <w:p w14:paraId="42D03996" w14:textId="77777777" w:rsidR="00A633A2" w:rsidRPr="00A633A2" w:rsidRDefault="00A633A2" w:rsidP="00A633A2">
            <w:pPr>
              <w:rPr>
                <w:sz w:val="20"/>
                <w:szCs w:val="20"/>
              </w:rPr>
            </w:pPr>
          </w:p>
        </w:tc>
      </w:tr>
      <w:tr w:rsidR="00A633A2" w:rsidRPr="00A633A2" w14:paraId="2F2AB82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C01732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EABDF4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A1C2D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2BDA63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9DCD9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E401C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62406E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A68E33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4E73B8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5E4A7C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064EE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D0E795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51F4F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308DC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FBD40BA" w14:textId="77777777" w:rsidR="00A633A2" w:rsidRPr="00A633A2" w:rsidRDefault="00A633A2" w:rsidP="00A633A2">
            <w:pPr>
              <w:rPr>
                <w:sz w:val="20"/>
                <w:szCs w:val="20"/>
              </w:rPr>
            </w:pPr>
          </w:p>
        </w:tc>
      </w:tr>
      <w:tr w:rsidR="00A633A2" w:rsidRPr="00A633A2" w14:paraId="1D97834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4E2291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34F75A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A6266A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C08273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D49AE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A4785C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4E418C7" w14:textId="77777777" w:rsidR="00A633A2" w:rsidRPr="00A633A2" w:rsidRDefault="00A633A2" w:rsidP="00A633A2">
            <w:pPr>
              <w:rPr>
                <w:sz w:val="20"/>
                <w:szCs w:val="20"/>
              </w:rPr>
            </w:pPr>
          </w:p>
        </w:tc>
      </w:tr>
      <w:tr w:rsidR="00A633A2" w:rsidRPr="00A633A2" w14:paraId="4B84D9B4"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95083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69581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äÝ¹ûÕ³Ï M16</w:t>
            </w:r>
            <w:r w:rsidRPr="00A633A2">
              <w:rPr>
                <w:rFonts w:ascii="Arial Armenian" w:hAnsi="Arial Armenian" w:cs="Arial"/>
                <w:color w:val="000000"/>
                <w:sz w:val="16"/>
                <w:szCs w:val="16"/>
              </w:rPr>
              <w:br/>
            </w:r>
            <w:r w:rsidRPr="00A633A2">
              <w:rPr>
                <w:rFonts w:ascii="Calibri" w:hAnsi="Calibri" w:cs="Calibri"/>
                <w:color w:val="000000"/>
                <w:sz w:val="16"/>
                <w:szCs w:val="16"/>
              </w:rPr>
              <w:t>гайка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w:t>
            </w:r>
            <w:r w:rsidRPr="00A633A2">
              <w:rPr>
                <w:rFonts w:ascii="Arial Armenian" w:hAnsi="Arial Armenian" w:cs="Arial"/>
                <w:color w:val="000000"/>
                <w:sz w:val="16"/>
                <w:szCs w:val="16"/>
              </w:rPr>
              <w:t>16</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65149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кг</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D4B5F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8.000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55598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59AFD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11.73</w:t>
            </w:r>
          </w:p>
        </w:tc>
        <w:tc>
          <w:tcPr>
            <w:tcW w:w="36" w:type="dxa"/>
            <w:vAlign w:val="center"/>
            <w:hideMark/>
          </w:tcPr>
          <w:p w14:paraId="7BBAE234" w14:textId="77777777" w:rsidR="00A633A2" w:rsidRPr="00A633A2" w:rsidRDefault="00A633A2" w:rsidP="00A633A2">
            <w:pPr>
              <w:rPr>
                <w:sz w:val="20"/>
                <w:szCs w:val="20"/>
              </w:rPr>
            </w:pPr>
          </w:p>
        </w:tc>
      </w:tr>
      <w:tr w:rsidR="00A633A2" w:rsidRPr="00A633A2" w14:paraId="6F2A542B"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2A0AF2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96B253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7F402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2CC6F6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DAC9D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F7D130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C4F743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D1A0FF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5EBEEE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739FD4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B72878"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B9877F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3ECF3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A0495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F29AE8D" w14:textId="77777777" w:rsidR="00A633A2" w:rsidRPr="00A633A2" w:rsidRDefault="00A633A2" w:rsidP="00A633A2">
            <w:pPr>
              <w:rPr>
                <w:sz w:val="20"/>
                <w:szCs w:val="20"/>
              </w:rPr>
            </w:pPr>
          </w:p>
        </w:tc>
      </w:tr>
      <w:tr w:rsidR="00A633A2" w:rsidRPr="00A633A2" w14:paraId="43173CB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BE27DA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AFB0EC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72374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4BFF3A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F39C2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6BB0E8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2993C8" w14:textId="77777777" w:rsidR="00A633A2" w:rsidRPr="00A633A2" w:rsidRDefault="00A633A2" w:rsidP="00A633A2">
            <w:pPr>
              <w:rPr>
                <w:sz w:val="20"/>
                <w:szCs w:val="20"/>
              </w:rPr>
            </w:pPr>
          </w:p>
        </w:tc>
      </w:tr>
      <w:tr w:rsidR="00A633A2" w:rsidRPr="00A633A2" w14:paraId="2DEAAE9A"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81293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183DE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ÊáÕáí³Ï³ß³ñÇ Éí³óáõÙ </w:t>
            </w:r>
            <w:r w:rsidRPr="00A633A2">
              <w:rPr>
                <w:rFonts w:ascii="Arial Armenian" w:hAnsi="Arial Armenian" w:cs="Arial"/>
                <w:color w:val="000000"/>
                <w:sz w:val="16"/>
                <w:szCs w:val="16"/>
              </w:rPr>
              <w:br/>
            </w:r>
            <w:r w:rsidRPr="00A633A2">
              <w:rPr>
                <w:rFonts w:ascii="Calibri" w:hAnsi="Calibri" w:cs="Calibri"/>
                <w:color w:val="000000"/>
                <w:sz w:val="16"/>
                <w:szCs w:val="16"/>
              </w:rPr>
              <w:t>Промывка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трубопровода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0B0BC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ÏÙ</w:t>
            </w:r>
            <w:r w:rsidRPr="00A633A2">
              <w:rPr>
                <w:rFonts w:ascii="Arial Armenian" w:hAnsi="Arial Armenian" w:cs="Arial"/>
                <w:color w:val="000000"/>
                <w:sz w:val="16"/>
                <w:szCs w:val="16"/>
              </w:rPr>
              <w:br/>
            </w:r>
            <w:r w:rsidRPr="00A633A2">
              <w:rPr>
                <w:rFonts w:ascii="Calibri" w:hAnsi="Calibri" w:cs="Calibri"/>
                <w:color w:val="000000"/>
                <w:sz w:val="16"/>
                <w:szCs w:val="16"/>
              </w:rPr>
              <w:t>км</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D0854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0.109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94B08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107.51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461C4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11.72</w:t>
            </w:r>
          </w:p>
        </w:tc>
        <w:tc>
          <w:tcPr>
            <w:tcW w:w="36" w:type="dxa"/>
            <w:vAlign w:val="center"/>
            <w:hideMark/>
          </w:tcPr>
          <w:p w14:paraId="37B82185" w14:textId="77777777" w:rsidR="00A633A2" w:rsidRPr="00A633A2" w:rsidRDefault="00A633A2" w:rsidP="00A633A2">
            <w:pPr>
              <w:rPr>
                <w:sz w:val="20"/>
                <w:szCs w:val="20"/>
              </w:rPr>
            </w:pPr>
          </w:p>
        </w:tc>
      </w:tr>
      <w:tr w:rsidR="00A633A2" w:rsidRPr="00A633A2" w14:paraId="295928C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F39282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EC5603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08085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035225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74101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99448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E7B00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77AAE1A"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C7F3103"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688398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149A9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87A2C9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0DE2D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C358B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62F8129" w14:textId="77777777" w:rsidR="00A633A2" w:rsidRPr="00A633A2" w:rsidRDefault="00A633A2" w:rsidP="00A633A2">
            <w:pPr>
              <w:rPr>
                <w:sz w:val="20"/>
                <w:szCs w:val="20"/>
              </w:rPr>
            </w:pPr>
          </w:p>
        </w:tc>
      </w:tr>
      <w:tr w:rsidR="00A633A2" w:rsidRPr="00A633A2" w14:paraId="35AB8B30"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875FBB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146F81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A79AC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AE9FF7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FA482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AFDF4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15AD71" w14:textId="77777777" w:rsidR="00A633A2" w:rsidRPr="00A633A2" w:rsidRDefault="00A633A2" w:rsidP="00A633A2">
            <w:pPr>
              <w:rPr>
                <w:sz w:val="20"/>
                <w:szCs w:val="20"/>
              </w:rPr>
            </w:pPr>
          </w:p>
        </w:tc>
      </w:tr>
      <w:tr w:rsidR="00A633A2" w:rsidRPr="00A633A2" w14:paraId="0DE3F827"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0780B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E0A804"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Պոլիպրոպինենային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փական</w:t>
            </w:r>
            <w:r w:rsidRPr="00A633A2">
              <w:rPr>
                <w:rFonts w:ascii="Arial Armenian" w:hAnsi="Arial Armenian" w:cs="Arial"/>
                <w:color w:val="000000"/>
                <w:sz w:val="16"/>
                <w:szCs w:val="16"/>
              </w:rPr>
              <w:t xml:space="preserve"> d=32</w:t>
            </w:r>
            <w:r w:rsidRPr="00A633A2">
              <w:rPr>
                <w:rFonts w:ascii="Arial Armenian" w:hAnsi="Arial Armenian" w:cs="Arial Armenian"/>
                <w:color w:val="000000"/>
                <w:sz w:val="16"/>
                <w:szCs w:val="16"/>
              </w:rPr>
              <w:t>ÙÙ</w:t>
            </w:r>
            <w:r w:rsidRPr="00A633A2">
              <w:rPr>
                <w:rFonts w:ascii="Arial Armenian" w:hAnsi="Arial Armenian" w:cs="Arial"/>
                <w:color w:val="000000"/>
                <w:sz w:val="16"/>
                <w:szCs w:val="16"/>
              </w:rPr>
              <w:br/>
            </w:r>
            <w:r w:rsidRPr="00A633A2">
              <w:rPr>
                <w:rFonts w:ascii="Calibri" w:hAnsi="Calibri" w:cs="Calibri"/>
                <w:color w:val="000000"/>
                <w:sz w:val="16"/>
                <w:szCs w:val="16"/>
              </w:rPr>
              <w:t>Полипропиленовый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клапан</w:t>
            </w:r>
            <w:r w:rsidRPr="00A633A2">
              <w:rPr>
                <w:rFonts w:ascii="Arial Armenian" w:hAnsi="Arial Armenian" w:cs="Arial"/>
                <w:color w:val="000000"/>
                <w:sz w:val="16"/>
                <w:szCs w:val="16"/>
              </w:rPr>
              <w:t xml:space="preserve"> d=32</w:t>
            </w:r>
            <w:r w:rsidRPr="00A633A2">
              <w:rPr>
                <w:rFonts w:ascii="Arial Armenian" w:hAnsi="Arial Armenian" w:cs="Arial Armenian"/>
                <w:color w:val="000000"/>
                <w:sz w:val="16"/>
                <w:szCs w:val="16"/>
              </w:rPr>
              <w:t>Ù</w:t>
            </w:r>
            <w:r w:rsidRPr="00A633A2">
              <w:rPr>
                <w:rFonts w:ascii="Arial Armenian" w:hAnsi="Arial Armenian" w:cs="Arial"/>
                <w:color w:val="000000"/>
                <w:sz w:val="16"/>
                <w:szCs w:val="16"/>
              </w:rPr>
              <w:t>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9A979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B74D0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13146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03A8B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32.27</w:t>
            </w:r>
          </w:p>
        </w:tc>
        <w:tc>
          <w:tcPr>
            <w:tcW w:w="36" w:type="dxa"/>
            <w:vAlign w:val="center"/>
            <w:hideMark/>
          </w:tcPr>
          <w:p w14:paraId="566C2568" w14:textId="77777777" w:rsidR="00A633A2" w:rsidRPr="00A633A2" w:rsidRDefault="00A633A2" w:rsidP="00A633A2">
            <w:pPr>
              <w:rPr>
                <w:sz w:val="20"/>
                <w:szCs w:val="20"/>
              </w:rPr>
            </w:pPr>
          </w:p>
        </w:tc>
      </w:tr>
      <w:tr w:rsidR="00A633A2" w:rsidRPr="00A633A2" w14:paraId="79212736"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7DB39CD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E942E6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C4367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369B35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11069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D36925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99ECE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E589F9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7EA3AA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FD8F23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0D0B76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219476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D4475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C146D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1C6AFF3" w14:textId="77777777" w:rsidR="00A633A2" w:rsidRPr="00A633A2" w:rsidRDefault="00A633A2" w:rsidP="00A633A2">
            <w:pPr>
              <w:rPr>
                <w:sz w:val="20"/>
                <w:szCs w:val="20"/>
              </w:rPr>
            </w:pPr>
          </w:p>
        </w:tc>
      </w:tr>
      <w:tr w:rsidR="00A633A2" w:rsidRPr="00A633A2" w14:paraId="19D6A585"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8EF6B6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3F82F7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41313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70A983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7DA85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BB07E0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DEC920" w14:textId="77777777" w:rsidR="00A633A2" w:rsidRPr="00A633A2" w:rsidRDefault="00A633A2" w:rsidP="00A633A2">
            <w:pPr>
              <w:rPr>
                <w:sz w:val="20"/>
                <w:szCs w:val="20"/>
              </w:rPr>
            </w:pPr>
          </w:p>
        </w:tc>
      </w:tr>
      <w:tr w:rsidR="00A633A2" w:rsidRPr="00A633A2" w14:paraId="324C229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98B17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DBF28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¸³ï³ñÏÙ³Ý ÷³Ï³Ý d=25ÙÙ</w:t>
            </w:r>
            <w:r w:rsidRPr="00A633A2">
              <w:rPr>
                <w:rFonts w:ascii="Arial Armenian" w:hAnsi="Arial Armenian" w:cs="Arial"/>
                <w:color w:val="000000"/>
                <w:sz w:val="16"/>
                <w:szCs w:val="16"/>
              </w:rPr>
              <w:br/>
            </w:r>
            <w:r w:rsidRPr="00A633A2">
              <w:rPr>
                <w:rFonts w:ascii="Calibri" w:hAnsi="Calibri" w:cs="Calibri"/>
                <w:color w:val="000000"/>
                <w:sz w:val="16"/>
                <w:szCs w:val="16"/>
              </w:rPr>
              <w:t>Сливной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клапан</w:t>
            </w:r>
            <w:r w:rsidRPr="00A633A2">
              <w:rPr>
                <w:rFonts w:ascii="Arial Armenian" w:hAnsi="Arial Armenian" w:cs="Arial"/>
                <w:color w:val="000000"/>
                <w:sz w:val="16"/>
                <w:szCs w:val="16"/>
              </w:rPr>
              <w:t xml:space="preserve"> d=25</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F3DA8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13D48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CBE95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5.34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C3D3A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16.02</w:t>
            </w:r>
          </w:p>
        </w:tc>
        <w:tc>
          <w:tcPr>
            <w:tcW w:w="36" w:type="dxa"/>
            <w:vAlign w:val="center"/>
            <w:hideMark/>
          </w:tcPr>
          <w:p w14:paraId="279C4D3F" w14:textId="77777777" w:rsidR="00A633A2" w:rsidRPr="00A633A2" w:rsidRDefault="00A633A2" w:rsidP="00A633A2">
            <w:pPr>
              <w:rPr>
                <w:sz w:val="20"/>
                <w:szCs w:val="20"/>
              </w:rPr>
            </w:pPr>
          </w:p>
        </w:tc>
      </w:tr>
      <w:tr w:rsidR="00A633A2" w:rsidRPr="00A633A2" w14:paraId="6A6B89E8"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DD8816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5E9383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F1F649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26396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18FBB8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21B012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10791A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9DE3CD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A968C1B"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89C73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AB856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B29C21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08E2D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BF3728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57D7AD6" w14:textId="77777777" w:rsidR="00A633A2" w:rsidRPr="00A633A2" w:rsidRDefault="00A633A2" w:rsidP="00A633A2">
            <w:pPr>
              <w:rPr>
                <w:sz w:val="20"/>
                <w:szCs w:val="20"/>
              </w:rPr>
            </w:pPr>
          </w:p>
        </w:tc>
      </w:tr>
      <w:tr w:rsidR="00A633A2" w:rsidRPr="00A633A2" w14:paraId="1A3D8D5C"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DD0901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534C4F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74B57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C631EA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9BC6F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2C7A2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555DE4B" w14:textId="77777777" w:rsidR="00A633A2" w:rsidRPr="00A633A2" w:rsidRDefault="00A633A2" w:rsidP="00A633A2">
            <w:pPr>
              <w:rPr>
                <w:sz w:val="20"/>
                <w:szCs w:val="20"/>
              </w:rPr>
            </w:pPr>
          </w:p>
        </w:tc>
      </w:tr>
      <w:tr w:rsidR="00A633A2" w:rsidRPr="00A633A2" w14:paraId="4DE7720B"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664B90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11BC4CC"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1598BD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357A19C"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3DFAEF7"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7483D0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504.39</w:t>
            </w:r>
          </w:p>
        </w:tc>
        <w:tc>
          <w:tcPr>
            <w:tcW w:w="36" w:type="dxa"/>
            <w:vAlign w:val="center"/>
            <w:hideMark/>
          </w:tcPr>
          <w:p w14:paraId="59593231" w14:textId="77777777" w:rsidR="00A633A2" w:rsidRPr="00A633A2" w:rsidRDefault="00A633A2" w:rsidP="00A633A2">
            <w:pPr>
              <w:rPr>
                <w:sz w:val="20"/>
                <w:szCs w:val="20"/>
              </w:rPr>
            </w:pPr>
          </w:p>
        </w:tc>
      </w:tr>
      <w:tr w:rsidR="00A633A2" w:rsidRPr="00A633A2" w14:paraId="4E622C1D"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30EED95"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EBD41F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D97D26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470A6E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C060D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50A97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48145DD"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595558A" w14:textId="77777777" w:rsidTr="00A633A2">
        <w:trPr>
          <w:trHeight w:val="150"/>
        </w:trPr>
        <w:tc>
          <w:tcPr>
            <w:tcW w:w="399" w:type="dxa"/>
            <w:vMerge/>
            <w:tcBorders>
              <w:top w:val="nil"/>
              <w:left w:val="single" w:sz="4" w:space="0" w:color="auto"/>
              <w:bottom w:val="single" w:sz="4" w:space="0" w:color="auto"/>
              <w:right w:val="single" w:sz="4" w:space="0" w:color="auto"/>
            </w:tcBorders>
            <w:vAlign w:val="center"/>
            <w:hideMark/>
          </w:tcPr>
          <w:p w14:paraId="274345E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ADD81F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CEB7E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B72832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1DF51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50343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2F113E8" w14:textId="77777777" w:rsidR="00A633A2" w:rsidRPr="00A633A2" w:rsidRDefault="00A633A2" w:rsidP="00A633A2">
            <w:pPr>
              <w:rPr>
                <w:sz w:val="20"/>
                <w:szCs w:val="20"/>
              </w:rPr>
            </w:pPr>
          </w:p>
        </w:tc>
      </w:tr>
      <w:tr w:rsidR="00A633A2" w:rsidRPr="00A633A2" w14:paraId="0FF47D33"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CFF7A0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FFA63A5"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3CD94D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0D31B1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DC2793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8B0767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3.18%</w:t>
            </w:r>
          </w:p>
        </w:tc>
        <w:tc>
          <w:tcPr>
            <w:tcW w:w="36" w:type="dxa"/>
            <w:vAlign w:val="center"/>
            <w:hideMark/>
          </w:tcPr>
          <w:p w14:paraId="44BC8985" w14:textId="77777777" w:rsidR="00A633A2" w:rsidRPr="00A633A2" w:rsidRDefault="00A633A2" w:rsidP="00A633A2">
            <w:pPr>
              <w:rPr>
                <w:sz w:val="20"/>
                <w:szCs w:val="20"/>
              </w:rPr>
            </w:pPr>
          </w:p>
        </w:tc>
      </w:tr>
      <w:tr w:rsidR="00A633A2" w:rsidRPr="00A633A2" w14:paraId="754753D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173C4C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14FCE9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DB4823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0F372C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8657F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E9704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8844492"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60D30B11" w14:textId="77777777" w:rsidTr="00A633A2">
        <w:trPr>
          <w:trHeight w:val="150"/>
        </w:trPr>
        <w:tc>
          <w:tcPr>
            <w:tcW w:w="399" w:type="dxa"/>
            <w:vMerge/>
            <w:tcBorders>
              <w:top w:val="nil"/>
              <w:left w:val="single" w:sz="4" w:space="0" w:color="auto"/>
              <w:bottom w:val="single" w:sz="4" w:space="0" w:color="auto"/>
              <w:right w:val="single" w:sz="4" w:space="0" w:color="auto"/>
            </w:tcBorders>
            <w:vAlign w:val="center"/>
            <w:hideMark/>
          </w:tcPr>
          <w:p w14:paraId="4C67CE1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55A661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0AF4A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759111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F0CE4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268BD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CCF1E87" w14:textId="77777777" w:rsidR="00A633A2" w:rsidRPr="00A633A2" w:rsidRDefault="00A633A2" w:rsidP="00A633A2">
            <w:pPr>
              <w:rPr>
                <w:sz w:val="20"/>
                <w:szCs w:val="20"/>
              </w:rPr>
            </w:pPr>
          </w:p>
        </w:tc>
      </w:tr>
      <w:tr w:rsidR="00A633A2" w:rsidRPr="00A633A2" w14:paraId="46728D8D"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1B5C65E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B8CCE4"/>
            <w:vAlign w:val="center"/>
            <w:hideMark/>
          </w:tcPr>
          <w:p w14:paraId="42BE9A93"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µáÉáñ µ³ÅÇÝÝ»ñáí Ý»ñ³éÛ³É ß³ÑáõÛÃÁ 11%</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всем</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разделям</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включая</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прибыль</w:t>
            </w:r>
            <w:r w:rsidRPr="00A633A2">
              <w:rPr>
                <w:rFonts w:ascii="Arial Armenian" w:hAnsi="Arial Armenian" w:cs="Arial"/>
                <w:b/>
                <w:bCs/>
                <w:color w:val="000000"/>
                <w:sz w:val="16"/>
                <w:szCs w:val="16"/>
                <w:lang w:val="ru-RU"/>
              </w:rPr>
              <w:t xml:space="preserve"> 11%</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253CC7B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27C6171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75717B63"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1D978C9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15717.04</w:t>
            </w:r>
          </w:p>
        </w:tc>
        <w:tc>
          <w:tcPr>
            <w:tcW w:w="36" w:type="dxa"/>
            <w:vAlign w:val="center"/>
            <w:hideMark/>
          </w:tcPr>
          <w:p w14:paraId="59F927A3" w14:textId="77777777" w:rsidR="00A633A2" w:rsidRPr="00A633A2" w:rsidRDefault="00A633A2" w:rsidP="00A633A2">
            <w:pPr>
              <w:rPr>
                <w:sz w:val="20"/>
                <w:szCs w:val="20"/>
              </w:rPr>
            </w:pPr>
          </w:p>
        </w:tc>
      </w:tr>
      <w:tr w:rsidR="00A633A2" w:rsidRPr="00A633A2" w14:paraId="124BBF0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3AD454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9483DB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75604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8FBCE8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2FBEA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B1044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2FEC155"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2C842B2" w14:textId="77777777" w:rsidTr="00A633A2">
        <w:trPr>
          <w:trHeight w:val="135"/>
        </w:trPr>
        <w:tc>
          <w:tcPr>
            <w:tcW w:w="399" w:type="dxa"/>
            <w:vMerge/>
            <w:tcBorders>
              <w:top w:val="nil"/>
              <w:left w:val="single" w:sz="4" w:space="0" w:color="auto"/>
              <w:bottom w:val="single" w:sz="4" w:space="0" w:color="auto"/>
              <w:right w:val="single" w:sz="4" w:space="0" w:color="auto"/>
            </w:tcBorders>
            <w:vAlign w:val="center"/>
            <w:hideMark/>
          </w:tcPr>
          <w:p w14:paraId="7EEC77F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0C3F5D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BACCD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15018A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8CDED3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126C8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0DABE6D" w14:textId="77777777" w:rsidR="00A633A2" w:rsidRPr="00A633A2" w:rsidRDefault="00A633A2" w:rsidP="00A633A2">
            <w:pPr>
              <w:rPr>
                <w:sz w:val="20"/>
                <w:szCs w:val="20"/>
              </w:rPr>
            </w:pPr>
          </w:p>
        </w:tc>
      </w:tr>
      <w:tr w:rsidR="00A633A2" w:rsidRPr="00A633A2" w14:paraId="024D621B"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7B3A47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1B96889"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0EC1A8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CC3515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C14405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FF4F2E4"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99.14%</w:t>
            </w:r>
          </w:p>
        </w:tc>
        <w:tc>
          <w:tcPr>
            <w:tcW w:w="36" w:type="dxa"/>
            <w:vAlign w:val="center"/>
            <w:hideMark/>
          </w:tcPr>
          <w:p w14:paraId="6316F1F6" w14:textId="77777777" w:rsidR="00A633A2" w:rsidRPr="00A633A2" w:rsidRDefault="00A633A2" w:rsidP="00A633A2">
            <w:pPr>
              <w:rPr>
                <w:sz w:val="20"/>
                <w:szCs w:val="20"/>
              </w:rPr>
            </w:pPr>
          </w:p>
        </w:tc>
      </w:tr>
      <w:tr w:rsidR="00A633A2" w:rsidRPr="00A633A2" w14:paraId="4E0FE1A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DB9635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C2445D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99109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91F55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1D93F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C1276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41112EC"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7633FA2" w14:textId="77777777" w:rsidTr="00A633A2">
        <w:trPr>
          <w:trHeight w:val="105"/>
        </w:trPr>
        <w:tc>
          <w:tcPr>
            <w:tcW w:w="399" w:type="dxa"/>
            <w:vMerge/>
            <w:tcBorders>
              <w:top w:val="nil"/>
              <w:left w:val="single" w:sz="4" w:space="0" w:color="auto"/>
              <w:bottom w:val="single" w:sz="4" w:space="0" w:color="auto"/>
              <w:right w:val="single" w:sz="4" w:space="0" w:color="auto"/>
            </w:tcBorders>
            <w:vAlign w:val="center"/>
            <w:hideMark/>
          </w:tcPr>
          <w:p w14:paraId="52503EC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B85F95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BC5C2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0E27DEE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A9FB14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614E8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F0D96E8" w14:textId="77777777" w:rsidR="00A633A2" w:rsidRPr="00A633A2" w:rsidRDefault="00A633A2" w:rsidP="00A633A2">
            <w:pPr>
              <w:rPr>
                <w:sz w:val="20"/>
                <w:szCs w:val="20"/>
              </w:rPr>
            </w:pPr>
          </w:p>
        </w:tc>
      </w:tr>
      <w:tr w:rsidR="00A633A2" w:rsidRPr="005C0845" w14:paraId="018AB36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58D25B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2EC7456"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ê³ñù³íáñáõÙÝ»ñ</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Оборудования</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437CA1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B503C0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01AE1E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25A530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36" w:type="dxa"/>
            <w:vAlign w:val="center"/>
            <w:hideMark/>
          </w:tcPr>
          <w:p w14:paraId="3E3139FF" w14:textId="77777777" w:rsidR="00A633A2" w:rsidRPr="00A633A2" w:rsidRDefault="00A633A2" w:rsidP="00A633A2">
            <w:pPr>
              <w:rPr>
                <w:sz w:val="20"/>
                <w:szCs w:val="20"/>
                <w:lang w:val="ru-RU"/>
              </w:rPr>
            </w:pPr>
          </w:p>
        </w:tc>
      </w:tr>
      <w:tr w:rsidR="00A633A2" w:rsidRPr="005C0845" w14:paraId="40038D8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111EA29"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6750FC03" w14:textId="77777777" w:rsidR="00A633A2" w:rsidRPr="00A633A2" w:rsidRDefault="00A633A2" w:rsidP="00A633A2">
            <w:pPr>
              <w:rPr>
                <w:rFonts w:ascii="Arial Armenian" w:hAnsi="Arial Armenian" w:cs="Arial"/>
                <w:b/>
                <w:bCs/>
                <w:color w:val="000000"/>
                <w:sz w:val="16"/>
                <w:szCs w:val="16"/>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8E0F195"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58A0A995"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696ABC5"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D487AF5" w14:textId="77777777" w:rsidR="00A633A2" w:rsidRPr="00A633A2" w:rsidRDefault="00A633A2" w:rsidP="00A633A2">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60A1F367" w14:textId="77777777" w:rsidR="00A633A2" w:rsidRPr="00A633A2" w:rsidRDefault="00A633A2" w:rsidP="00A633A2">
            <w:pPr>
              <w:jc w:val="center"/>
              <w:rPr>
                <w:rFonts w:ascii="Arial Armenian" w:hAnsi="Arial Armenian" w:cs="Arial"/>
                <w:color w:val="000000"/>
                <w:sz w:val="16"/>
                <w:szCs w:val="16"/>
                <w:lang w:val="ru-RU"/>
              </w:rPr>
            </w:pPr>
          </w:p>
        </w:tc>
      </w:tr>
      <w:tr w:rsidR="00A633A2" w:rsidRPr="005C0845" w14:paraId="69E1DD35" w14:textId="77777777" w:rsidTr="00A633A2">
        <w:trPr>
          <w:trHeight w:val="240"/>
        </w:trPr>
        <w:tc>
          <w:tcPr>
            <w:tcW w:w="399" w:type="dxa"/>
            <w:vMerge/>
            <w:tcBorders>
              <w:top w:val="nil"/>
              <w:left w:val="single" w:sz="4" w:space="0" w:color="auto"/>
              <w:bottom w:val="single" w:sz="4" w:space="0" w:color="auto"/>
              <w:right w:val="single" w:sz="4" w:space="0" w:color="auto"/>
            </w:tcBorders>
            <w:vAlign w:val="center"/>
            <w:hideMark/>
          </w:tcPr>
          <w:p w14:paraId="635A8A4D" w14:textId="77777777" w:rsidR="00A633A2" w:rsidRPr="00A633A2" w:rsidRDefault="00A633A2" w:rsidP="00A633A2">
            <w:pPr>
              <w:rPr>
                <w:rFonts w:ascii="Arial Armenian" w:hAnsi="Arial Armenian" w:cs="Arial"/>
                <w:color w:val="000000"/>
                <w:sz w:val="16"/>
                <w:szCs w:val="16"/>
                <w:lang w:val="ru-RU"/>
              </w:rPr>
            </w:pPr>
          </w:p>
        </w:tc>
        <w:tc>
          <w:tcPr>
            <w:tcW w:w="6988" w:type="dxa"/>
            <w:vMerge/>
            <w:tcBorders>
              <w:top w:val="nil"/>
              <w:left w:val="single" w:sz="4" w:space="0" w:color="auto"/>
              <w:bottom w:val="single" w:sz="4" w:space="0" w:color="auto"/>
              <w:right w:val="single" w:sz="4" w:space="0" w:color="auto"/>
            </w:tcBorders>
            <w:vAlign w:val="center"/>
            <w:hideMark/>
          </w:tcPr>
          <w:p w14:paraId="2378A6A2" w14:textId="77777777" w:rsidR="00A633A2" w:rsidRPr="00A633A2" w:rsidRDefault="00A633A2" w:rsidP="00A633A2">
            <w:pPr>
              <w:rPr>
                <w:rFonts w:ascii="Arial Armenian" w:hAnsi="Arial Armenian" w:cs="Arial"/>
                <w:b/>
                <w:bCs/>
                <w:color w:val="000000"/>
                <w:sz w:val="16"/>
                <w:szCs w:val="16"/>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69D5596" w14:textId="77777777" w:rsidR="00A633A2" w:rsidRPr="00A633A2" w:rsidRDefault="00A633A2" w:rsidP="00A633A2">
            <w:pPr>
              <w:rPr>
                <w:rFonts w:ascii="Arial Armenian" w:hAnsi="Arial Armenian" w:cs="Arial"/>
                <w:color w:val="000000"/>
                <w:sz w:val="16"/>
                <w:szCs w:val="16"/>
                <w:lang w:val="ru-RU"/>
              </w:rPr>
            </w:pPr>
          </w:p>
        </w:tc>
        <w:tc>
          <w:tcPr>
            <w:tcW w:w="679" w:type="dxa"/>
            <w:vMerge/>
            <w:tcBorders>
              <w:top w:val="nil"/>
              <w:left w:val="single" w:sz="4" w:space="0" w:color="auto"/>
              <w:bottom w:val="single" w:sz="4" w:space="0" w:color="auto"/>
              <w:right w:val="single" w:sz="4" w:space="0" w:color="auto"/>
            </w:tcBorders>
            <w:vAlign w:val="center"/>
            <w:hideMark/>
          </w:tcPr>
          <w:p w14:paraId="3CE9594C"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F139179"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CC0B922" w14:textId="77777777" w:rsidR="00A633A2" w:rsidRPr="00A633A2" w:rsidRDefault="00A633A2" w:rsidP="00A633A2">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588B0F96" w14:textId="77777777" w:rsidR="00A633A2" w:rsidRPr="00A633A2" w:rsidRDefault="00A633A2" w:rsidP="00A633A2">
            <w:pPr>
              <w:rPr>
                <w:sz w:val="20"/>
                <w:szCs w:val="20"/>
                <w:lang w:val="ru-RU"/>
              </w:rPr>
            </w:pPr>
          </w:p>
        </w:tc>
      </w:tr>
      <w:tr w:rsidR="00A633A2" w:rsidRPr="00A633A2" w14:paraId="66BBF5D8" w14:textId="77777777" w:rsidTr="00A633A2">
        <w:trPr>
          <w:trHeight w:val="630"/>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F033C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FF97AF"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Գունավոր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տեսախցիկ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արտաքին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տեղադրման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մոնտաժման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կոմպլեկտով</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արևային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մարտկոցով</w:t>
            </w:r>
            <w:r w:rsidRPr="00A633A2">
              <w:rPr>
                <w:rFonts w:ascii="Arial Armenian" w:hAnsi="Arial Armenian" w:cs="Arial"/>
                <w:color w:val="000000"/>
                <w:sz w:val="16"/>
                <w:szCs w:val="16"/>
              </w:rPr>
              <w:t xml:space="preserve"> Full HD,24/7, </w:t>
            </w:r>
            <w:r w:rsidRPr="00A633A2">
              <w:rPr>
                <w:rFonts w:ascii="Sylfaen" w:hAnsi="Sylfaen" w:cs="Sylfaen"/>
                <w:color w:val="000000"/>
                <w:sz w:val="16"/>
                <w:szCs w:val="16"/>
              </w:rPr>
              <w:t>անլար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ինտերնետ</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կապով</w:t>
            </w:r>
            <w:r w:rsidRPr="00A633A2">
              <w:rPr>
                <w:rFonts w:ascii="Arial Armenian" w:hAnsi="Arial Armenian" w:cs="Arial"/>
                <w:color w:val="000000"/>
                <w:sz w:val="16"/>
                <w:szCs w:val="16"/>
              </w:rPr>
              <w:t>/-</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ճշտել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պատվիրատուի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հետ</w:t>
            </w:r>
            <w:r w:rsidRPr="00A633A2">
              <w:rPr>
                <w:rFonts w:ascii="Arial Armenian" w:hAnsi="Arial Armenian" w:cs="Arial"/>
                <w:color w:val="000000"/>
                <w:sz w:val="16"/>
                <w:szCs w:val="16"/>
              </w:rPr>
              <w:br w:type="page"/>
            </w:r>
            <w:r w:rsidRPr="00A633A2">
              <w:rPr>
                <w:rFonts w:ascii="Calibri" w:hAnsi="Calibri" w:cs="Calibri"/>
                <w:color w:val="000000"/>
                <w:sz w:val="16"/>
                <w:szCs w:val="16"/>
              </w:rPr>
              <w:t>Цветная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камера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монтажным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комплектом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для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наружной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солнечная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батарея</w:t>
            </w:r>
            <w:r w:rsidRPr="00A633A2">
              <w:rPr>
                <w:rFonts w:ascii="Arial Armenian" w:hAnsi="Arial Armenian" w:cs="Arial"/>
                <w:color w:val="000000"/>
                <w:sz w:val="16"/>
                <w:szCs w:val="16"/>
              </w:rPr>
              <w:t xml:space="preserve"> Full HD, 24/7, </w:t>
            </w:r>
            <w:r w:rsidRPr="00A633A2">
              <w:rPr>
                <w:rFonts w:ascii="Calibri" w:hAnsi="Calibri" w:cs="Calibri"/>
                <w:color w:val="000000"/>
                <w:sz w:val="16"/>
                <w:szCs w:val="16"/>
              </w:rPr>
              <w:t>беспроводное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подключение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интернету</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оговаривается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заказчиком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6B037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type="page"/>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70E5D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2E3B6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25.00</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A8BCA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100.00</w:t>
            </w:r>
          </w:p>
        </w:tc>
        <w:tc>
          <w:tcPr>
            <w:tcW w:w="36" w:type="dxa"/>
            <w:vAlign w:val="center"/>
            <w:hideMark/>
          </w:tcPr>
          <w:p w14:paraId="1B59FFED" w14:textId="77777777" w:rsidR="00A633A2" w:rsidRPr="00A633A2" w:rsidRDefault="00A633A2" w:rsidP="00A633A2">
            <w:pPr>
              <w:rPr>
                <w:sz w:val="20"/>
                <w:szCs w:val="20"/>
              </w:rPr>
            </w:pPr>
          </w:p>
        </w:tc>
      </w:tr>
      <w:tr w:rsidR="00A633A2" w:rsidRPr="00A633A2" w14:paraId="78CD0148" w14:textId="77777777" w:rsidTr="00A633A2">
        <w:trPr>
          <w:trHeight w:val="630"/>
        </w:trPr>
        <w:tc>
          <w:tcPr>
            <w:tcW w:w="399" w:type="dxa"/>
            <w:vMerge/>
            <w:tcBorders>
              <w:top w:val="nil"/>
              <w:left w:val="single" w:sz="4" w:space="0" w:color="auto"/>
              <w:bottom w:val="single" w:sz="4" w:space="0" w:color="auto"/>
              <w:right w:val="single" w:sz="4" w:space="0" w:color="auto"/>
            </w:tcBorders>
            <w:vAlign w:val="center"/>
            <w:hideMark/>
          </w:tcPr>
          <w:p w14:paraId="53D35C0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E7D417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46624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535200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21A650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A308D4"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4E965879"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2A718E8C" w14:textId="77777777" w:rsidTr="00A633A2">
        <w:trPr>
          <w:trHeight w:val="180"/>
        </w:trPr>
        <w:tc>
          <w:tcPr>
            <w:tcW w:w="399" w:type="dxa"/>
            <w:vMerge/>
            <w:tcBorders>
              <w:top w:val="nil"/>
              <w:left w:val="single" w:sz="4" w:space="0" w:color="auto"/>
              <w:bottom w:val="single" w:sz="4" w:space="0" w:color="auto"/>
              <w:right w:val="single" w:sz="4" w:space="0" w:color="auto"/>
            </w:tcBorders>
            <w:vAlign w:val="center"/>
            <w:hideMark/>
          </w:tcPr>
          <w:p w14:paraId="6BB71380"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974088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7782E7"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AE58E5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918E5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0DB1E9"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726F147A" w14:textId="77777777" w:rsidR="00A633A2" w:rsidRPr="00A633A2" w:rsidRDefault="00A633A2" w:rsidP="00A633A2">
            <w:pPr>
              <w:rPr>
                <w:sz w:val="20"/>
                <w:szCs w:val="20"/>
              </w:rPr>
            </w:pPr>
          </w:p>
        </w:tc>
      </w:tr>
      <w:tr w:rsidR="00A633A2" w:rsidRPr="00A633A2" w14:paraId="2A86CB16" w14:textId="77777777" w:rsidTr="00A633A2">
        <w:trPr>
          <w:trHeight w:val="37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765F0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9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27BAE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î»ë³ÑÑëÏáÕ ë³ñù ï»ë³·ñÇãáí  (24Å³Ù ï»ë³·ñáõÙ)-</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ճշտել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պատվիրատուի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հետ</w:t>
            </w:r>
            <w:r w:rsidRPr="00A633A2">
              <w:rPr>
                <w:rFonts w:ascii="Arial Armenian" w:hAnsi="Arial Armenian" w:cs="Arial"/>
                <w:color w:val="000000"/>
                <w:sz w:val="16"/>
                <w:szCs w:val="16"/>
              </w:rPr>
              <w:br/>
            </w:r>
            <w:r w:rsidRPr="00A633A2">
              <w:rPr>
                <w:rFonts w:ascii="Calibri" w:hAnsi="Calibri" w:cs="Calibri"/>
                <w:color w:val="000000"/>
                <w:sz w:val="16"/>
                <w:szCs w:val="16"/>
              </w:rPr>
              <w:t>Видеонаблюдение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видеорегистратором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круглосуточная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запись</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местонахождение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уточните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клиента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38F37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E1497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CC324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35.00</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B16B5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35.00</w:t>
            </w:r>
          </w:p>
        </w:tc>
        <w:tc>
          <w:tcPr>
            <w:tcW w:w="36" w:type="dxa"/>
            <w:vAlign w:val="center"/>
            <w:hideMark/>
          </w:tcPr>
          <w:p w14:paraId="796ECBA1" w14:textId="77777777" w:rsidR="00A633A2" w:rsidRPr="00A633A2" w:rsidRDefault="00A633A2" w:rsidP="00A633A2">
            <w:pPr>
              <w:rPr>
                <w:sz w:val="20"/>
                <w:szCs w:val="20"/>
              </w:rPr>
            </w:pPr>
          </w:p>
        </w:tc>
      </w:tr>
      <w:tr w:rsidR="00A633A2" w:rsidRPr="00A633A2" w14:paraId="015EB029"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1029DE8A"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14B1BE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7ABA4C"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449CA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F3289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469460D"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05B1643A"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4ACEBE33" w14:textId="77777777" w:rsidTr="00A633A2">
        <w:trPr>
          <w:trHeight w:val="375"/>
        </w:trPr>
        <w:tc>
          <w:tcPr>
            <w:tcW w:w="399" w:type="dxa"/>
            <w:vMerge/>
            <w:tcBorders>
              <w:top w:val="nil"/>
              <w:left w:val="single" w:sz="4" w:space="0" w:color="auto"/>
              <w:bottom w:val="single" w:sz="4" w:space="0" w:color="auto"/>
              <w:right w:val="single" w:sz="4" w:space="0" w:color="auto"/>
            </w:tcBorders>
            <w:vAlign w:val="center"/>
            <w:hideMark/>
          </w:tcPr>
          <w:p w14:paraId="2898B30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5187B0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352B21"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DC44FD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36D75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EED3C9"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063F7095" w14:textId="77777777" w:rsidR="00A633A2" w:rsidRPr="00A633A2" w:rsidRDefault="00A633A2" w:rsidP="00A633A2">
            <w:pPr>
              <w:rPr>
                <w:sz w:val="20"/>
                <w:szCs w:val="20"/>
              </w:rPr>
            </w:pPr>
          </w:p>
        </w:tc>
      </w:tr>
      <w:tr w:rsidR="00A633A2" w:rsidRPr="00A633A2" w14:paraId="1575AFEA" w14:textId="77777777" w:rsidTr="00A633A2">
        <w:trPr>
          <w:trHeight w:val="60"/>
        </w:trPr>
        <w:tc>
          <w:tcPr>
            <w:tcW w:w="399" w:type="dxa"/>
            <w:vMerge/>
            <w:tcBorders>
              <w:top w:val="nil"/>
              <w:left w:val="single" w:sz="4" w:space="0" w:color="auto"/>
              <w:bottom w:val="single" w:sz="4" w:space="0" w:color="auto"/>
              <w:right w:val="single" w:sz="4" w:space="0" w:color="auto"/>
            </w:tcBorders>
            <w:vAlign w:val="center"/>
            <w:hideMark/>
          </w:tcPr>
          <w:p w14:paraId="78637B9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B898AF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A47B8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F24799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592D2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264441"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3C153A98" w14:textId="77777777" w:rsidR="00A633A2" w:rsidRPr="00A633A2" w:rsidRDefault="00A633A2" w:rsidP="00A633A2">
            <w:pPr>
              <w:rPr>
                <w:sz w:val="20"/>
                <w:szCs w:val="20"/>
              </w:rPr>
            </w:pPr>
          </w:p>
        </w:tc>
      </w:tr>
      <w:tr w:rsidR="00A633A2" w:rsidRPr="00A633A2" w14:paraId="516AA58D"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EA5D8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988" w:type="dxa"/>
            <w:vMerge w:val="restart"/>
            <w:tcBorders>
              <w:top w:val="nil"/>
              <w:left w:val="single" w:sz="4" w:space="0" w:color="auto"/>
              <w:bottom w:val="single" w:sz="4" w:space="0" w:color="auto"/>
              <w:right w:val="single" w:sz="4" w:space="0" w:color="auto"/>
            </w:tcBorders>
            <w:vAlign w:val="center"/>
            <w:hideMark/>
          </w:tcPr>
          <w:p w14:paraId="6013D73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²íïáÙ³ï ³Ýç³ïÇã 40</w:t>
            </w:r>
            <w:r w:rsidRPr="00A633A2">
              <w:rPr>
                <w:rFonts w:ascii="Sylfaen" w:hAnsi="Sylfaen" w:cs="Sylfaen"/>
                <w:color w:val="000000"/>
                <w:sz w:val="16"/>
                <w:szCs w:val="16"/>
              </w:rPr>
              <w:t>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Автоматический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выключатель</w:t>
            </w:r>
            <w:r w:rsidRPr="00A633A2">
              <w:rPr>
                <w:rFonts w:ascii="Arial Armenian" w:hAnsi="Arial Armenian" w:cs="Arial"/>
                <w:color w:val="000000"/>
                <w:sz w:val="16"/>
                <w:szCs w:val="16"/>
                <w:lang w:val="ru-RU"/>
              </w:rPr>
              <w:t xml:space="preserve"> 40</w:t>
            </w:r>
            <w:r w:rsidRPr="00A633A2">
              <w:rPr>
                <w:rFonts w:ascii="Calibri" w:hAnsi="Calibri" w:cs="Calibri"/>
                <w:color w:val="000000"/>
                <w:sz w:val="16"/>
                <w:szCs w:val="16"/>
                <w:lang w:val="ru-RU"/>
              </w:rPr>
              <w:t>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354A6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noWrap/>
            <w:vAlign w:val="center"/>
            <w:hideMark/>
          </w:tcPr>
          <w:p w14:paraId="3B73317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3CC3E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0.83</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340E1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0.83</w:t>
            </w:r>
          </w:p>
        </w:tc>
        <w:tc>
          <w:tcPr>
            <w:tcW w:w="36" w:type="dxa"/>
            <w:vAlign w:val="center"/>
            <w:hideMark/>
          </w:tcPr>
          <w:p w14:paraId="7B0D89C1" w14:textId="77777777" w:rsidR="00A633A2" w:rsidRPr="00A633A2" w:rsidRDefault="00A633A2" w:rsidP="00A633A2">
            <w:pPr>
              <w:rPr>
                <w:sz w:val="20"/>
                <w:szCs w:val="20"/>
              </w:rPr>
            </w:pPr>
          </w:p>
        </w:tc>
      </w:tr>
      <w:tr w:rsidR="00A633A2" w:rsidRPr="00A633A2" w14:paraId="41100BF4"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035DF68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6C8616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4C9E2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65B344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F23F6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77D6B9"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03752B70"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2FF43874" w14:textId="77777777" w:rsidTr="00A633A2">
        <w:trPr>
          <w:trHeight w:val="120"/>
        </w:trPr>
        <w:tc>
          <w:tcPr>
            <w:tcW w:w="399" w:type="dxa"/>
            <w:vMerge/>
            <w:tcBorders>
              <w:top w:val="nil"/>
              <w:left w:val="single" w:sz="4" w:space="0" w:color="auto"/>
              <w:bottom w:val="single" w:sz="4" w:space="0" w:color="auto"/>
              <w:right w:val="single" w:sz="4" w:space="0" w:color="auto"/>
            </w:tcBorders>
            <w:vAlign w:val="center"/>
            <w:hideMark/>
          </w:tcPr>
          <w:p w14:paraId="1FA7662F"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407EB0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D0FA42"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21D9A2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AFC4D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1EB9C2"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63C8F88E" w14:textId="77777777" w:rsidR="00A633A2" w:rsidRPr="00A633A2" w:rsidRDefault="00A633A2" w:rsidP="00A633A2">
            <w:pPr>
              <w:rPr>
                <w:sz w:val="20"/>
                <w:szCs w:val="20"/>
              </w:rPr>
            </w:pPr>
          </w:p>
        </w:tc>
      </w:tr>
      <w:tr w:rsidR="00A633A2" w:rsidRPr="00A633A2" w14:paraId="14442E9B"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267DF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988" w:type="dxa"/>
            <w:vMerge w:val="restart"/>
            <w:tcBorders>
              <w:top w:val="nil"/>
              <w:left w:val="single" w:sz="4" w:space="0" w:color="auto"/>
              <w:bottom w:val="single" w:sz="4" w:space="0" w:color="auto"/>
              <w:right w:val="single" w:sz="4" w:space="0" w:color="auto"/>
            </w:tcBorders>
            <w:vAlign w:val="center"/>
            <w:hideMark/>
          </w:tcPr>
          <w:p w14:paraId="2ABABBE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²íïáÙ³ï ³Ýç³ïÇã 25</w:t>
            </w:r>
            <w:r w:rsidRPr="00A633A2">
              <w:rPr>
                <w:rFonts w:ascii="Sylfaen" w:hAnsi="Sylfaen" w:cs="Sylfaen"/>
                <w:color w:val="000000"/>
                <w:sz w:val="16"/>
                <w:szCs w:val="16"/>
              </w:rPr>
              <w:t>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Автоматический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выключатель</w:t>
            </w:r>
            <w:r w:rsidRPr="00A633A2">
              <w:rPr>
                <w:rFonts w:ascii="Arial Armenian" w:hAnsi="Arial Armenian" w:cs="Arial"/>
                <w:color w:val="000000"/>
                <w:sz w:val="16"/>
                <w:szCs w:val="16"/>
                <w:lang w:val="ru-RU"/>
              </w:rPr>
              <w:t xml:space="preserve"> 25</w:t>
            </w:r>
            <w:r w:rsidRPr="00A633A2">
              <w:rPr>
                <w:rFonts w:ascii="Calibri" w:hAnsi="Calibri" w:cs="Calibri"/>
                <w:color w:val="000000"/>
                <w:sz w:val="16"/>
                <w:szCs w:val="16"/>
                <w:lang w:val="ru-RU"/>
              </w:rPr>
              <w:t>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C6701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79" w:type="dxa"/>
            <w:vMerge w:val="restart"/>
            <w:tcBorders>
              <w:top w:val="nil"/>
              <w:left w:val="single" w:sz="4" w:space="0" w:color="auto"/>
              <w:bottom w:val="single" w:sz="4" w:space="0" w:color="auto"/>
              <w:right w:val="single" w:sz="4" w:space="0" w:color="auto"/>
            </w:tcBorders>
            <w:noWrap/>
            <w:vAlign w:val="center"/>
            <w:hideMark/>
          </w:tcPr>
          <w:p w14:paraId="4FC71BE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85C52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0.83</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E871E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0.83</w:t>
            </w:r>
          </w:p>
        </w:tc>
        <w:tc>
          <w:tcPr>
            <w:tcW w:w="36" w:type="dxa"/>
            <w:vAlign w:val="center"/>
            <w:hideMark/>
          </w:tcPr>
          <w:p w14:paraId="0265BE5A" w14:textId="77777777" w:rsidR="00A633A2" w:rsidRPr="00A633A2" w:rsidRDefault="00A633A2" w:rsidP="00A633A2">
            <w:pPr>
              <w:rPr>
                <w:sz w:val="20"/>
                <w:szCs w:val="20"/>
              </w:rPr>
            </w:pPr>
          </w:p>
        </w:tc>
      </w:tr>
      <w:tr w:rsidR="00A633A2" w:rsidRPr="00A633A2" w14:paraId="647A0C22"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16BCB4B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606DE17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6F7E4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A4C40C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5E348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B116919"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55F99FF3"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1088B2D3"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93072E8"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2B5001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D1CCC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3FA98DE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B616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8A6485"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423F46B7" w14:textId="77777777" w:rsidR="00A633A2" w:rsidRPr="00A633A2" w:rsidRDefault="00A633A2" w:rsidP="00A633A2">
            <w:pPr>
              <w:rPr>
                <w:sz w:val="20"/>
                <w:szCs w:val="20"/>
              </w:rPr>
            </w:pPr>
          </w:p>
        </w:tc>
      </w:tr>
      <w:tr w:rsidR="00A633A2" w:rsidRPr="00A633A2" w14:paraId="3FF63BD2"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6741020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B8CCE4"/>
            <w:vAlign w:val="center"/>
            <w:hideMark/>
          </w:tcPr>
          <w:p w14:paraId="43F86572"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ë³ñù³íáñáõÙÝ»ñ</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оборудованиям</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2B588D2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7F2BB04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4A15E2C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44AA4150"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136.66</w:t>
            </w:r>
          </w:p>
        </w:tc>
        <w:tc>
          <w:tcPr>
            <w:tcW w:w="36" w:type="dxa"/>
            <w:vAlign w:val="center"/>
            <w:hideMark/>
          </w:tcPr>
          <w:p w14:paraId="52988369" w14:textId="77777777" w:rsidR="00A633A2" w:rsidRPr="00A633A2" w:rsidRDefault="00A633A2" w:rsidP="00A633A2">
            <w:pPr>
              <w:rPr>
                <w:sz w:val="20"/>
                <w:szCs w:val="20"/>
              </w:rPr>
            </w:pPr>
          </w:p>
        </w:tc>
      </w:tr>
      <w:tr w:rsidR="00A633A2" w:rsidRPr="00A633A2" w14:paraId="5D4A4AB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461B79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13CDD116"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9DB04AB"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24EFF7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BAC69C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62CB70"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92360ED"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393BE902" w14:textId="77777777" w:rsidTr="00A633A2">
        <w:trPr>
          <w:trHeight w:val="165"/>
        </w:trPr>
        <w:tc>
          <w:tcPr>
            <w:tcW w:w="399" w:type="dxa"/>
            <w:vMerge/>
            <w:tcBorders>
              <w:top w:val="nil"/>
              <w:left w:val="single" w:sz="4" w:space="0" w:color="auto"/>
              <w:bottom w:val="single" w:sz="4" w:space="0" w:color="auto"/>
              <w:right w:val="single" w:sz="4" w:space="0" w:color="auto"/>
            </w:tcBorders>
            <w:vAlign w:val="center"/>
            <w:hideMark/>
          </w:tcPr>
          <w:p w14:paraId="06227BE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73F7D95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5A57BF"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2E4EC3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46CBC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055EC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F12A474" w14:textId="77777777" w:rsidR="00A633A2" w:rsidRPr="00A633A2" w:rsidRDefault="00A633A2" w:rsidP="00A633A2">
            <w:pPr>
              <w:rPr>
                <w:sz w:val="20"/>
                <w:szCs w:val="20"/>
              </w:rPr>
            </w:pPr>
          </w:p>
        </w:tc>
      </w:tr>
      <w:tr w:rsidR="00A633A2" w:rsidRPr="00A633A2" w14:paraId="2BAAD6AE"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A66B6B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17D2F4C"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ÎßÇéÁ ë³ñù³íáñáõÙÝ»ñ</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Процент</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оборудованиям</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A8C711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8DC651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A1DF67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A863E4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0.86%</w:t>
            </w:r>
          </w:p>
        </w:tc>
        <w:tc>
          <w:tcPr>
            <w:tcW w:w="36" w:type="dxa"/>
            <w:vAlign w:val="center"/>
            <w:hideMark/>
          </w:tcPr>
          <w:p w14:paraId="1B0F0E78" w14:textId="77777777" w:rsidR="00A633A2" w:rsidRPr="00A633A2" w:rsidRDefault="00A633A2" w:rsidP="00A633A2">
            <w:pPr>
              <w:rPr>
                <w:sz w:val="20"/>
                <w:szCs w:val="20"/>
              </w:rPr>
            </w:pPr>
          </w:p>
        </w:tc>
      </w:tr>
      <w:tr w:rsidR="00A633A2" w:rsidRPr="00A633A2" w14:paraId="7787411F"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53FA96D2"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F78C65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75CC49A"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6CEF241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D4909A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054B60"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42982AE"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313B6A9A" w14:textId="77777777" w:rsidTr="00A633A2">
        <w:trPr>
          <w:trHeight w:val="90"/>
        </w:trPr>
        <w:tc>
          <w:tcPr>
            <w:tcW w:w="399" w:type="dxa"/>
            <w:vMerge/>
            <w:tcBorders>
              <w:top w:val="nil"/>
              <w:left w:val="single" w:sz="4" w:space="0" w:color="auto"/>
              <w:bottom w:val="single" w:sz="4" w:space="0" w:color="auto"/>
              <w:right w:val="single" w:sz="4" w:space="0" w:color="auto"/>
            </w:tcBorders>
            <w:vAlign w:val="center"/>
            <w:hideMark/>
          </w:tcPr>
          <w:p w14:paraId="1ADA4277"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234A0F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810772D"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AB8E9D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EEC32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C0986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3A3E2AA" w14:textId="77777777" w:rsidR="00A633A2" w:rsidRPr="00A633A2" w:rsidRDefault="00A633A2" w:rsidP="00A633A2">
            <w:pPr>
              <w:rPr>
                <w:sz w:val="20"/>
                <w:szCs w:val="20"/>
              </w:rPr>
            </w:pPr>
          </w:p>
        </w:tc>
      </w:tr>
      <w:tr w:rsidR="00A633A2" w:rsidRPr="00A633A2" w14:paraId="5B90E1BC"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4F755D6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B8CCE4"/>
            <w:vAlign w:val="center"/>
            <w:hideMark/>
          </w:tcPr>
          <w:p w14:paraId="648E0360"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µáÉáñ µ³ÅÇÝÝ»ñáí + ë³ñù³íáñáõÙÝ»ñ</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всем</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разделям</w:t>
            </w:r>
            <w:r w:rsidRPr="00A633A2">
              <w:rPr>
                <w:rFonts w:ascii="Arial Armenian" w:hAnsi="Arial Armenian" w:cs="Arial"/>
                <w:b/>
                <w:bCs/>
                <w:color w:val="000000"/>
                <w:sz w:val="16"/>
                <w:szCs w:val="16"/>
                <w:lang w:val="ru-RU"/>
              </w:rPr>
              <w:t xml:space="preserve"> + </w:t>
            </w:r>
            <w:r w:rsidRPr="00A633A2">
              <w:rPr>
                <w:rFonts w:ascii="Calibri" w:hAnsi="Calibri" w:cs="Calibri"/>
                <w:b/>
                <w:bCs/>
                <w:color w:val="000000"/>
                <w:sz w:val="16"/>
                <w:szCs w:val="16"/>
                <w:lang w:val="ru-RU"/>
              </w:rPr>
              <w:t>оборудования</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37245F7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096FB0D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1CE05365"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64EC0602"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15853.70</w:t>
            </w:r>
          </w:p>
        </w:tc>
        <w:tc>
          <w:tcPr>
            <w:tcW w:w="36" w:type="dxa"/>
            <w:vAlign w:val="center"/>
            <w:hideMark/>
          </w:tcPr>
          <w:p w14:paraId="4DAF5D08" w14:textId="77777777" w:rsidR="00A633A2" w:rsidRPr="00A633A2" w:rsidRDefault="00A633A2" w:rsidP="00A633A2">
            <w:pPr>
              <w:rPr>
                <w:sz w:val="20"/>
                <w:szCs w:val="20"/>
              </w:rPr>
            </w:pPr>
          </w:p>
        </w:tc>
      </w:tr>
      <w:tr w:rsidR="00A633A2" w:rsidRPr="00A633A2" w14:paraId="663D497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6030BD5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48DD9158"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1DC0C5"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B7943A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25EBF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D9107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D5A24A9"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536228EB" w14:textId="77777777" w:rsidTr="00A633A2">
        <w:trPr>
          <w:trHeight w:val="210"/>
        </w:trPr>
        <w:tc>
          <w:tcPr>
            <w:tcW w:w="399" w:type="dxa"/>
            <w:vMerge/>
            <w:tcBorders>
              <w:top w:val="nil"/>
              <w:left w:val="single" w:sz="4" w:space="0" w:color="auto"/>
              <w:bottom w:val="single" w:sz="4" w:space="0" w:color="auto"/>
              <w:right w:val="single" w:sz="4" w:space="0" w:color="auto"/>
            </w:tcBorders>
            <w:vAlign w:val="center"/>
            <w:hideMark/>
          </w:tcPr>
          <w:p w14:paraId="58389E3E"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0F1B90F6"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94D814"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7C323F4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B2294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E5B81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ED458DF" w14:textId="77777777" w:rsidR="00A633A2" w:rsidRPr="00A633A2" w:rsidRDefault="00A633A2" w:rsidP="00A633A2">
            <w:pPr>
              <w:rPr>
                <w:sz w:val="20"/>
                <w:szCs w:val="20"/>
              </w:rPr>
            </w:pPr>
          </w:p>
        </w:tc>
      </w:tr>
      <w:tr w:rsidR="00A633A2" w:rsidRPr="00A633A2" w14:paraId="47D47636"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7C8AB4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5F3F1F"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ÏßÇéÁ</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Процент</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всего</w:t>
            </w:r>
            <w:r w:rsidRPr="00A633A2">
              <w:rPr>
                <w:rFonts w:ascii="Arial Armenian" w:hAnsi="Arial Armenian" w:cs="Arial"/>
                <w:b/>
                <w:bCs/>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905660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F26CA6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E2F479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6DAC0A8"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100.0%</w:t>
            </w:r>
          </w:p>
        </w:tc>
        <w:tc>
          <w:tcPr>
            <w:tcW w:w="36" w:type="dxa"/>
            <w:vAlign w:val="center"/>
            <w:hideMark/>
          </w:tcPr>
          <w:p w14:paraId="611D9B1C" w14:textId="77777777" w:rsidR="00A633A2" w:rsidRPr="00A633A2" w:rsidRDefault="00A633A2" w:rsidP="00A633A2">
            <w:pPr>
              <w:rPr>
                <w:sz w:val="20"/>
                <w:szCs w:val="20"/>
              </w:rPr>
            </w:pPr>
          </w:p>
        </w:tc>
      </w:tr>
      <w:tr w:rsidR="00A633A2" w:rsidRPr="00A633A2" w14:paraId="5AC00267"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3CC7C4D1"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6D65F8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1C1443"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4542341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D549F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83935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EB89886"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503DBB8" w14:textId="77777777" w:rsidTr="00A633A2">
        <w:trPr>
          <w:trHeight w:val="30"/>
        </w:trPr>
        <w:tc>
          <w:tcPr>
            <w:tcW w:w="399" w:type="dxa"/>
            <w:vMerge/>
            <w:tcBorders>
              <w:top w:val="nil"/>
              <w:left w:val="single" w:sz="4" w:space="0" w:color="auto"/>
              <w:bottom w:val="single" w:sz="4" w:space="0" w:color="auto"/>
              <w:right w:val="single" w:sz="4" w:space="0" w:color="auto"/>
            </w:tcBorders>
            <w:vAlign w:val="center"/>
            <w:hideMark/>
          </w:tcPr>
          <w:p w14:paraId="13290C54"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8CA9D0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F5E276"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6FDC46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65514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ECF0A7"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1D93645" w14:textId="77777777" w:rsidR="00A633A2" w:rsidRPr="00A633A2" w:rsidRDefault="00A633A2" w:rsidP="00A633A2">
            <w:pPr>
              <w:rPr>
                <w:sz w:val="20"/>
                <w:szCs w:val="20"/>
              </w:rPr>
            </w:pPr>
          </w:p>
        </w:tc>
      </w:tr>
      <w:tr w:rsidR="00A633A2" w:rsidRPr="00A633A2" w14:paraId="47026D85"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010F5D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5B40455"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²²Ð, 20%</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НДС</w:t>
            </w:r>
            <w:r w:rsidRPr="00A633A2">
              <w:rPr>
                <w:rFonts w:ascii="Arial Armenian" w:hAnsi="Arial Armenian" w:cs="Arial"/>
                <w:b/>
                <w:bCs/>
                <w:color w:val="000000"/>
                <w:sz w:val="16"/>
                <w:szCs w:val="16"/>
              </w:rPr>
              <w:t>, 20%</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61718C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F1F6E3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3D392C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6B31764"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3170.74</w:t>
            </w:r>
          </w:p>
        </w:tc>
        <w:tc>
          <w:tcPr>
            <w:tcW w:w="36" w:type="dxa"/>
            <w:vAlign w:val="center"/>
            <w:hideMark/>
          </w:tcPr>
          <w:p w14:paraId="6F95203B" w14:textId="77777777" w:rsidR="00A633A2" w:rsidRPr="00A633A2" w:rsidRDefault="00A633A2" w:rsidP="00A633A2">
            <w:pPr>
              <w:rPr>
                <w:sz w:val="20"/>
                <w:szCs w:val="20"/>
              </w:rPr>
            </w:pPr>
          </w:p>
        </w:tc>
      </w:tr>
      <w:tr w:rsidR="00A633A2" w:rsidRPr="00A633A2" w14:paraId="273D1AF9"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43306B59"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392FB9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CB9E69"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688FCF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05D228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02D250"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74B1A4F"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528DE40A" w14:textId="77777777" w:rsidTr="00A633A2">
        <w:trPr>
          <w:trHeight w:val="75"/>
        </w:trPr>
        <w:tc>
          <w:tcPr>
            <w:tcW w:w="399" w:type="dxa"/>
            <w:vMerge/>
            <w:tcBorders>
              <w:top w:val="nil"/>
              <w:left w:val="single" w:sz="4" w:space="0" w:color="auto"/>
              <w:bottom w:val="single" w:sz="4" w:space="0" w:color="auto"/>
              <w:right w:val="single" w:sz="4" w:space="0" w:color="auto"/>
            </w:tcBorders>
            <w:vAlign w:val="center"/>
            <w:hideMark/>
          </w:tcPr>
          <w:p w14:paraId="6E4086DD"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3C82C64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FD13D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2AEE0F1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C5E15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6377D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DFA3347" w14:textId="77777777" w:rsidR="00A633A2" w:rsidRPr="00A633A2" w:rsidRDefault="00A633A2" w:rsidP="00A633A2">
            <w:pPr>
              <w:rPr>
                <w:sz w:val="20"/>
                <w:szCs w:val="20"/>
              </w:rPr>
            </w:pPr>
          </w:p>
        </w:tc>
      </w:tr>
      <w:tr w:rsidR="00A633A2" w:rsidRPr="00A633A2" w14:paraId="70024E4A" w14:textId="77777777" w:rsidTr="00A633A2">
        <w:trPr>
          <w:trHeight w:val="255"/>
        </w:trPr>
        <w:tc>
          <w:tcPr>
            <w:tcW w:w="39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287224C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988" w:type="dxa"/>
            <w:vMerge w:val="restart"/>
            <w:tcBorders>
              <w:top w:val="nil"/>
              <w:left w:val="single" w:sz="4" w:space="0" w:color="auto"/>
              <w:bottom w:val="single" w:sz="4" w:space="0" w:color="auto"/>
              <w:right w:val="single" w:sz="4" w:space="0" w:color="auto"/>
            </w:tcBorders>
            <w:shd w:val="clear" w:color="000000" w:fill="B8CCE4"/>
            <w:vAlign w:val="center"/>
            <w:hideMark/>
          </w:tcPr>
          <w:p w14:paraId="3DF9DBA2"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ÀÝ¹³Ù»ÝÁ</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ВСЕГО</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356B9A9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7C154F7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589586A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7B5C98F3"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19024.44</w:t>
            </w:r>
          </w:p>
        </w:tc>
        <w:tc>
          <w:tcPr>
            <w:tcW w:w="36" w:type="dxa"/>
            <w:vAlign w:val="center"/>
            <w:hideMark/>
          </w:tcPr>
          <w:p w14:paraId="2A649704" w14:textId="77777777" w:rsidR="00A633A2" w:rsidRPr="00A633A2" w:rsidRDefault="00A633A2" w:rsidP="00A633A2">
            <w:pPr>
              <w:rPr>
                <w:sz w:val="20"/>
                <w:szCs w:val="20"/>
              </w:rPr>
            </w:pPr>
          </w:p>
        </w:tc>
      </w:tr>
      <w:tr w:rsidR="00A633A2" w:rsidRPr="00A633A2" w14:paraId="14C9CA0E" w14:textId="77777777" w:rsidTr="00A633A2">
        <w:trPr>
          <w:trHeight w:val="255"/>
        </w:trPr>
        <w:tc>
          <w:tcPr>
            <w:tcW w:w="399" w:type="dxa"/>
            <w:vMerge/>
            <w:tcBorders>
              <w:top w:val="nil"/>
              <w:left w:val="single" w:sz="4" w:space="0" w:color="auto"/>
              <w:bottom w:val="single" w:sz="4" w:space="0" w:color="auto"/>
              <w:right w:val="single" w:sz="4" w:space="0" w:color="auto"/>
            </w:tcBorders>
            <w:vAlign w:val="center"/>
            <w:hideMark/>
          </w:tcPr>
          <w:p w14:paraId="238264EC"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5C6664E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3A1ACE"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53233AB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9024D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E24C4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996445E"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6C950CC1" w14:textId="77777777" w:rsidTr="00A633A2">
        <w:trPr>
          <w:trHeight w:val="105"/>
        </w:trPr>
        <w:tc>
          <w:tcPr>
            <w:tcW w:w="399" w:type="dxa"/>
            <w:vMerge/>
            <w:tcBorders>
              <w:top w:val="nil"/>
              <w:left w:val="single" w:sz="4" w:space="0" w:color="auto"/>
              <w:bottom w:val="single" w:sz="4" w:space="0" w:color="auto"/>
              <w:right w:val="single" w:sz="4" w:space="0" w:color="auto"/>
            </w:tcBorders>
            <w:vAlign w:val="center"/>
            <w:hideMark/>
          </w:tcPr>
          <w:p w14:paraId="1C5930F6" w14:textId="77777777" w:rsidR="00A633A2" w:rsidRPr="00A633A2" w:rsidRDefault="00A633A2" w:rsidP="00A633A2">
            <w:pPr>
              <w:rPr>
                <w:rFonts w:ascii="Arial Armenian" w:hAnsi="Arial Armenian" w:cs="Arial"/>
                <w:color w:val="000000"/>
                <w:sz w:val="16"/>
                <w:szCs w:val="16"/>
              </w:rPr>
            </w:pPr>
          </w:p>
        </w:tc>
        <w:tc>
          <w:tcPr>
            <w:tcW w:w="6988" w:type="dxa"/>
            <w:vMerge/>
            <w:tcBorders>
              <w:top w:val="nil"/>
              <w:left w:val="single" w:sz="4" w:space="0" w:color="auto"/>
              <w:bottom w:val="single" w:sz="4" w:space="0" w:color="auto"/>
              <w:right w:val="single" w:sz="4" w:space="0" w:color="auto"/>
            </w:tcBorders>
            <w:vAlign w:val="center"/>
            <w:hideMark/>
          </w:tcPr>
          <w:p w14:paraId="24B817D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77A870" w14:textId="77777777" w:rsidR="00A633A2" w:rsidRPr="00A633A2" w:rsidRDefault="00A633A2" w:rsidP="00A633A2">
            <w:pPr>
              <w:rPr>
                <w:rFonts w:ascii="Arial Armenian" w:hAnsi="Arial Armenian" w:cs="Arial"/>
                <w:color w:val="000000"/>
                <w:sz w:val="16"/>
                <w:szCs w:val="16"/>
              </w:rPr>
            </w:pPr>
          </w:p>
        </w:tc>
        <w:tc>
          <w:tcPr>
            <w:tcW w:w="679" w:type="dxa"/>
            <w:vMerge/>
            <w:tcBorders>
              <w:top w:val="nil"/>
              <w:left w:val="single" w:sz="4" w:space="0" w:color="auto"/>
              <w:bottom w:val="single" w:sz="4" w:space="0" w:color="auto"/>
              <w:right w:val="single" w:sz="4" w:space="0" w:color="auto"/>
            </w:tcBorders>
            <w:vAlign w:val="center"/>
            <w:hideMark/>
          </w:tcPr>
          <w:p w14:paraId="1A85AAE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FA2E1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C62D5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9C59940" w14:textId="77777777" w:rsidR="00A633A2" w:rsidRPr="00A633A2" w:rsidRDefault="00A633A2" w:rsidP="00A633A2">
            <w:pPr>
              <w:rPr>
                <w:sz w:val="20"/>
                <w:szCs w:val="20"/>
              </w:rPr>
            </w:pPr>
          </w:p>
        </w:tc>
      </w:tr>
    </w:tbl>
    <w:p w14:paraId="5A9A3D17" w14:textId="77777777" w:rsidR="00DA01CE" w:rsidRDefault="00DA01CE" w:rsidP="00246D90">
      <w:pPr>
        <w:jc w:val="center"/>
        <w:rPr>
          <w:rFonts w:ascii="GHEA Grapalat" w:hAnsi="GHEA Grapalat"/>
          <w:i/>
          <w:lang w:val="hy-AM"/>
        </w:rPr>
      </w:pPr>
    </w:p>
    <w:p w14:paraId="176AFBFA" w14:textId="77777777" w:rsidR="00A633A2" w:rsidRDefault="00A633A2" w:rsidP="00246D90">
      <w:pPr>
        <w:jc w:val="center"/>
        <w:rPr>
          <w:rFonts w:ascii="GHEA Grapalat" w:hAnsi="GHEA Grapalat"/>
          <w:i/>
          <w:lang w:val="hy-AM"/>
        </w:rPr>
      </w:pPr>
    </w:p>
    <w:p w14:paraId="119F2D00" w14:textId="77777777" w:rsidR="00A633A2" w:rsidRDefault="00A633A2" w:rsidP="00246D90">
      <w:pPr>
        <w:jc w:val="center"/>
        <w:rPr>
          <w:rFonts w:ascii="GHEA Grapalat" w:hAnsi="GHEA Grapalat"/>
          <w:i/>
          <w:lang w:val="hy-AM"/>
        </w:rPr>
      </w:pPr>
    </w:p>
    <w:p w14:paraId="3FEBA5B3" w14:textId="77777777" w:rsidR="00A633A2" w:rsidRDefault="00A633A2" w:rsidP="00246D90">
      <w:pPr>
        <w:jc w:val="center"/>
        <w:rPr>
          <w:rFonts w:ascii="GHEA Grapalat" w:hAnsi="GHEA Grapalat"/>
          <w:i/>
          <w:lang w:val="hy-AM"/>
        </w:rPr>
      </w:pPr>
    </w:p>
    <w:p w14:paraId="1CD04389" w14:textId="77777777" w:rsidR="00A633A2" w:rsidRDefault="00A633A2" w:rsidP="00246D90">
      <w:pPr>
        <w:jc w:val="center"/>
        <w:rPr>
          <w:rFonts w:ascii="GHEA Grapalat" w:hAnsi="GHEA Grapalat"/>
          <w:i/>
          <w:lang w:val="hy-AM"/>
        </w:rPr>
      </w:pPr>
    </w:p>
    <w:p w14:paraId="43480829" w14:textId="77777777" w:rsidR="00A633A2" w:rsidRDefault="00A633A2" w:rsidP="00246D90">
      <w:pPr>
        <w:jc w:val="center"/>
        <w:rPr>
          <w:rFonts w:ascii="GHEA Grapalat" w:hAnsi="GHEA Grapalat"/>
          <w:i/>
          <w:lang w:val="hy-AM"/>
        </w:rPr>
      </w:pPr>
    </w:p>
    <w:p w14:paraId="48964A39" w14:textId="723C6400" w:rsidR="00246D90" w:rsidRPr="00246D90" w:rsidRDefault="00246D90" w:rsidP="00246D90">
      <w:pPr>
        <w:jc w:val="center"/>
        <w:rPr>
          <w:rFonts w:ascii="GHEA Grapalat" w:hAnsi="GHEA Grapalat"/>
          <w:b/>
          <w:bCs/>
          <w:i/>
          <w:lang w:val="hy-AM"/>
        </w:rPr>
      </w:pPr>
      <w:r w:rsidRPr="00246D90">
        <w:rPr>
          <w:rFonts w:ascii="GHEA Grapalat" w:hAnsi="GHEA Grapalat"/>
          <w:b/>
          <w:bCs/>
          <w:i/>
          <w:lang w:val="hy-AM"/>
        </w:rPr>
        <w:lastRenderedPageBreak/>
        <w:t>ՉԱՓԱԲԱԺԻՆ-</w:t>
      </w:r>
      <w:r>
        <w:rPr>
          <w:rFonts w:ascii="GHEA Grapalat" w:hAnsi="GHEA Grapalat"/>
          <w:b/>
          <w:bCs/>
          <w:i/>
          <w:lang w:val="hy-AM"/>
        </w:rPr>
        <w:t>4</w:t>
      </w:r>
    </w:p>
    <w:p w14:paraId="4527C27D" w14:textId="2DD140B4" w:rsidR="001176C0" w:rsidRDefault="00DA01CE" w:rsidP="00246D90">
      <w:pPr>
        <w:jc w:val="center"/>
        <w:rPr>
          <w:rFonts w:ascii="GHEA Grapalat" w:hAnsi="GHEA Grapalat"/>
          <w:i/>
          <w:lang w:val="hy-AM"/>
        </w:rPr>
      </w:pPr>
      <w:r w:rsidRPr="00246D90">
        <w:rPr>
          <w:rFonts w:ascii="GHEA Grapalat" w:hAnsi="GHEA Grapalat"/>
          <w:i/>
          <w:lang w:val="hy-AM"/>
        </w:rPr>
        <w:t>ԵՐ</w:t>
      </w:r>
      <w:r>
        <w:rPr>
          <w:rFonts w:ascii="GHEA Grapalat" w:hAnsi="GHEA Grapalat"/>
          <w:i/>
          <w:lang w:val="hy-AM"/>
        </w:rPr>
        <w:t>ԵՎ</w:t>
      </w:r>
      <w:r w:rsidRPr="00246D90">
        <w:rPr>
          <w:rFonts w:ascii="GHEA Grapalat" w:hAnsi="GHEA Grapalat"/>
          <w:i/>
          <w:lang w:val="hy-AM"/>
        </w:rPr>
        <w:t>ԱՆ ՔԱՂԱՔԻ ՔԱՆԱՔԵՌ-ԶԵՅԹՈՒՆ ՎԱՐՉԱԿԱՆ ՇՐՋԱՆԻ ՏԻԳՐԱՆՅԱՆ 20 ՇԵՆՔԻ ԴԻՄԱՑԻ ՏԱՐԱԾՔԻ ԲԱՐԵԿԱՐԳՄԱՆ ԱՇԽԱՏԱՆՔՆԵՐ</w:t>
      </w:r>
    </w:p>
    <w:p w14:paraId="0CC25D89" w14:textId="77777777" w:rsidR="001176C0" w:rsidRDefault="001176C0" w:rsidP="001176C0">
      <w:pPr>
        <w:jc w:val="center"/>
        <w:rPr>
          <w:rFonts w:ascii="GHEA Grapalat" w:hAnsi="GHEA Grapalat"/>
          <w:i/>
          <w:lang w:val="hy-AM"/>
        </w:rPr>
      </w:pPr>
    </w:p>
    <w:tbl>
      <w:tblPr>
        <w:tblW w:w="10380" w:type="dxa"/>
        <w:tblCellMar>
          <w:top w:w="15" w:type="dxa"/>
        </w:tblCellMar>
        <w:tblLook w:val="04A0" w:firstRow="1" w:lastRow="0" w:firstColumn="1" w:lastColumn="0" w:noHBand="0" w:noVBand="1"/>
      </w:tblPr>
      <w:tblGrid>
        <w:gridCol w:w="448"/>
        <w:gridCol w:w="6175"/>
        <w:gridCol w:w="747"/>
        <w:gridCol w:w="795"/>
        <w:gridCol w:w="959"/>
        <w:gridCol w:w="1034"/>
        <w:gridCol w:w="222"/>
      </w:tblGrid>
      <w:tr w:rsidR="00A633A2" w:rsidRPr="005C0845" w14:paraId="3AF48F12" w14:textId="77777777" w:rsidTr="00A633A2">
        <w:trPr>
          <w:gridAfter w:val="1"/>
          <w:wAfter w:w="36" w:type="dxa"/>
          <w:trHeight w:val="450"/>
        </w:trPr>
        <w:tc>
          <w:tcPr>
            <w:tcW w:w="3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903390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NN</w:t>
            </w:r>
          </w:p>
        </w:tc>
        <w:tc>
          <w:tcPr>
            <w:tcW w:w="67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BAEAFA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²ßË³ï³ÝùÝ»ñÇ ³Ýí³ÝáõÙÁ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Название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работ</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1795A723"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â³÷Ù³Ý ÙÇ³íáñÁ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Единица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измерения</w:t>
            </w:r>
          </w:p>
        </w:tc>
        <w:tc>
          <w:tcPr>
            <w:tcW w:w="68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63399AC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Ì³í³ÉÁ</w:t>
            </w:r>
            <w:r w:rsidRPr="00A633A2">
              <w:rPr>
                <w:rFonts w:ascii="Arial Armenian" w:hAnsi="Arial Armenian" w:cs="Arial"/>
                <w:color w:val="000000"/>
                <w:sz w:val="16"/>
                <w:szCs w:val="16"/>
              </w:rPr>
              <w:br/>
            </w:r>
            <w:r w:rsidRPr="00A633A2">
              <w:rPr>
                <w:rFonts w:ascii="Calibri" w:hAnsi="Calibri" w:cs="Calibri"/>
                <w:color w:val="000000"/>
                <w:sz w:val="16"/>
                <w:szCs w:val="16"/>
              </w:rPr>
              <w:t>Объем</w:t>
            </w:r>
          </w:p>
        </w:tc>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33F4369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ØÇ³íáñÇ ³ñÅ»ùÁ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Цена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единицы</w:t>
            </w:r>
          </w:p>
        </w:tc>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3ADFE8D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ÀÝ¹Ñ³Ýáõñ ³ñÅ»ùÁ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Всего</w:t>
            </w:r>
          </w:p>
        </w:tc>
      </w:tr>
      <w:tr w:rsidR="00A633A2" w:rsidRPr="005C0845" w14:paraId="20153C62" w14:textId="77777777" w:rsidTr="00A633A2">
        <w:trPr>
          <w:trHeight w:val="270"/>
        </w:trPr>
        <w:tc>
          <w:tcPr>
            <w:tcW w:w="398" w:type="dxa"/>
            <w:vMerge/>
            <w:tcBorders>
              <w:top w:val="single" w:sz="4" w:space="0" w:color="auto"/>
              <w:left w:val="single" w:sz="4" w:space="0" w:color="auto"/>
              <w:bottom w:val="single" w:sz="4" w:space="0" w:color="auto"/>
              <w:right w:val="single" w:sz="4" w:space="0" w:color="auto"/>
            </w:tcBorders>
            <w:vAlign w:val="center"/>
            <w:hideMark/>
          </w:tcPr>
          <w:p w14:paraId="53216EE5"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single" w:sz="4" w:space="0" w:color="auto"/>
              <w:left w:val="single" w:sz="4" w:space="0" w:color="auto"/>
              <w:bottom w:val="single" w:sz="4" w:space="0" w:color="auto"/>
              <w:right w:val="single" w:sz="4" w:space="0" w:color="auto"/>
            </w:tcBorders>
            <w:vAlign w:val="center"/>
            <w:hideMark/>
          </w:tcPr>
          <w:p w14:paraId="44A81A5D" w14:textId="77777777" w:rsidR="00A633A2" w:rsidRPr="00A633A2" w:rsidRDefault="00A633A2" w:rsidP="00A633A2">
            <w:pPr>
              <w:rPr>
                <w:rFonts w:ascii="Arial Armenian" w:hAnsi="Arial Armenian" w:cs="Arial"/>
                <w:color w:val="000000"/>
                <w:sz w:val="16"/>
                <w:szCs w:val="16"/>
                <w:lang w:val="ru-RU"/>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00082D18"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14:paraId="54B693E3"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7B543EB5"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69F6AC06" w14:textId="77777777" w:rsidR="00A633A2" w:rsidRPr="00A633A2" w:rsidRDefault="00A633A2" w:rsidP="00A633A2">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37324F34" w14:textId="77777777" w:rsidR="00A633A2" w:rsidRPr="00A633A2" w:rsidRDefault="00A633A2" w:rsidP="00A633A2">
            <w:pPr>
              <w:jc w:val="center"/>
              <w:rPr>
                <w:rFonts w:ascii="Arial Armenian" w:hAnsi="Arial Armenian" w:cs="Arial"/>
                <w:color w:val="000000"/>
                <w:sz w:val="16"/>
                <w:szCs w:val="16"/>
                <w:lang w:val="ru-RU"/>
              </w:rPr>
            </w:pPr>
          </w:p>
        </w:tc>
      </w:tr>
      <w:tr w:rsidR="00A633A2" w:rsidRPr="005C0845" w14:paraId="447D1142" w14:textId="77777777" w:rsidTr="00A633A2">
        <w:trPr>
          <w:trHeight w:val="405"/>
        </w:trPr>
        <w:tc>
          <w:tcPr>
            <w:tcW w:w="398" w:type="dxa"/>
            <w:vMerge/>
            <w:tcBorders>
              <w:top w:val="single" w:sz="4" w:space="0" w:color="auto"/>
              <w:left w:val="single" w:sz="4" w:space="0" w:color="auto"/>
              <w:bottom w:val="single" w:sz="4" w:space="0" w:color="auto"/>
              <w:right w:val="single" w:sz="4" w:space="0" w:color="auto"/>
            </w:tcBorders>
            <w:vAlign w:val="center"/>
            <w:hideMark/>
          </w:tcPr>
          <w:p w14:paraId="69BA41CF"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single" w:sz="4" w:space="0" w:color="auto"/>
              <w:left w:val="single" w:sz="4" w:space="0" w:color="auto"/>
              <w:bottom w:val="single" w:sz="4" w:space="0" w:color="auto"/>
              <w:right w:val="single" w:sz="4" w:space="0" w:color="auto"/>
            </w:tcBorders>
            <w:vAlign w:val="center"/>
            <w:hideMark/>
          </w:tcPr>
          <w:p w14:paraId="297B839C" w14:textId="77777777" w:rsidR="00A633A2" w:rsidRPr="00A633A2" w:rsidRDefault="00A633A2" w:rsidP="00A633A2">
            <w:pPr>
              <w:rPr>
                <w:rFonts w:ascii="Arial Armenian" w:hAnsi="Arial Armenian" w:cs="Arial"/>
                <w:color w:val="000000"/>
                <w:sz w:val="16"/>
                <w:szCs w:val="16"/>
                <w:lang w:val="ru-RU"/>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0274B03F"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14:paraId="519A19AE"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1FD81C48"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40C1A822" w14:textId="77777777" w:rsidR="00A633A2" w:rsidRPr="00A633A2" w:rsidRDefault="00A633A2" w:rsidP="00A633A2">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605C001C" w14:textId="77777777" w:rsidR="00A633A2" w:rsidRPr="00A633A2" w:rsidRDefault="00A633A2" w:rsidP="00A633A2">
            <w:pPr>
              <w:rPr>
                <w:sz w:val="20"/>
                <w:szCs w:val="20"/>
                <w:lang w:val="ru-RU"/>
              </w:rPr>
            </w:pPr>
          </w:p>
        </w:tc>
      </w:tr>
      <w:tr w:rsidR="00A633A2" w:rsidRPr="005C0845" w14:paraId="3643B029" w14:textId="77777777" w:rsidTr="00A633A2">
        <w:trPr>
          <w:trHeight w:val="420"/>
        </w:trPr>
        <w:tc>
          <w:tcPr>
            <w:tcW w:w="398" w:type="dxa"/>
            <w:vMerge/>
            <w:tcBorders>
              <w:top w:val="single" w:sz="4" w:space="0" w:color="auto"/>
              <w:left w:val="single" w:sz="4" w:space="0" w:color="auto"/>
              <w:bottom w:val="single" w:sz="4" w:space="0" w:color="auto"/>
              <w:right w:val="single" w:sz="4" w:space="0" w:color="auto"/>
            </w:tcBorders>
            <w:vAlign w:val="center"/>
            <w:hideMark/>
          </w:tcPr>
          <w:p w14:paraId="0D0BD7B6"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single" w:sz="4" w:space="0" w:color="auto"/>
              <w:left w:val="single" w:sz="4" w:space="0" w:color="auto"/>
              <w:bottom w:val="single" w:sz="4" w:space="0" w:color="auto"/>
              <w:right w:val="single" w:sz="4" w:space="0" w:color="auto"/>
            </w:tcBorders>
            <w:vAlign w:val="center"/>
            <w:hideMark/>
          </w:tcPr>
          <w:p w14:paraId="1A5F2694" w14:textId="77777777" w:rsidR="00A633A2" w:rsidRPr="00A633A2" w:rsidRDefault="00A633A2" w:rsidP="00A633A2">
            <w:pPr>
              <w:rPr>
                <w:rFonts w:ascii="Arial Armenian" w:hAnsi="Arial Armenian" w:cs="Arial"/>
                <w:color w:val="000000"/>
                <w:sz w:val="16"/>
                <w:szCs w:val="16"/>
                <w:lang w:val="ru-RU"/>
              </w:rPr>
            </w:pPr>
          </w:p>
        </w:tc>
        <w:tc>
          <w:tcPr>
            <w:tcW w:w="620" w:type="dxa"/>
            <w:vMerge/>
            <w:tcBorders>
              <w:top w:val="single" w:sz="4" w:space="0" w:color="auto"/>
              <w:left w:val="single" w:sz="4" w:space="0" w:color="auto"/>
              <w:bottom w:val="single" w:sz="4" w:space="0" w:color="auto"/>
              <w:right w:val="single" w:sz="4" w:space="0" w:color="auto"/>
            </w:tcBorders>
            <w:vAlign w:val="center"/>
            <w:hideMark/>
          </w:tcPr>
          <w:p w14:paraId="4F57BDDA"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14:paraId="741B35F9" w14:textId="77777777" w:rsidR="00A633A2" w:rsidRPr="00A633A2" w:rsidRDefault="00A633A2" w:rsidP="00A633A2">
            <w:pPr>
              <w:rPr>
                <w:rFonts w:ascii="Arial Armenian" w:hAnsi="Arial Armenian" w:cs="Arial"/>
                <w:color w:val="000000"/>
                <w:sz w:val="16"/>
                <w:szCs w:val="16"/>
                <w:lang w:val="ru-RU"/>
              </w:rPr>
            </w:pPr>
          </w:p>
        </w:tc>
        <w:tc>
          <w:tcPr>
            <w:tcW w:w="959" w:type="dxa"/>
            <w:tcBorders>
              <w:top w:val="nil"/>
              <w:left w:val="nil"/>
              <w:bottom w:val="single" w:sz="4" w:space="0" w:color="auto"/>
              <w:right w:val="single" w:sz="4" w:space="0" w:color="auto"/>
            </w:tcBorders>
            <w:vAlign w:val="center"/>
            <w:hideMark/>
          </w:tcPr>
          <w:p w14:paraId="52F2933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Ñ³½. ¹ñ³Ù</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тыс</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Драм</w:t>
            </w:r>
          </w:p>
        </w:tc>
        <w:tc>
          <w:tcPr>
            <w:tcW w:w="959" w:type="dxa"/>
            <w:tcBorders>
              <w:top w:val="nil"/>
              <w:left w:val="nil"/>
              <w:bottom w:val="single" w:sz="4" w:space="0" w:color="auto"/>
              <w:right w:val="single" w:sz="4" w:space="0" w:color="auto"/>
            </w:tcBorders>
            <w:vAlign w:val="center"/>
            <w:hideMark/>
          </w:tcPr>
          <w:p w14:paraId="3F072F5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Ñ³½. ¹ñ³Ù</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тыс</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Драм</w:t>
            </w:r>
          </w:p>
        </w:tc>
        <w:tc>
          <w:tcPr>
            <w:tcW w:w="36" w:type="dxa"/>
            <w:vAlign w:val="center"/>
            <w:hideMark/>
          </w:tcPr>
          <w:p w14:paraId="11B05F46" w14:textId="77777777" w:rsidR="00A633A2" w:rsidRPr="00A633A2" w:rsidRDefault="00A633A2" w:rsidP="00A633A2">
            <w:pPr>
              <w:rPr>
                <w:sz w:val="20"/>
                <w:szCs w:val="20"/>
                <w:lang w:val="ru-RU"/>
              </w:rPr>
            </w:pPr>
          </w:p>
        </w:tc>
      </w:tr>
      <w:tr w:rsidR="00A633A2" w:rsidRPr="00A633A2" w14:paraId="0FEDC771" w14:textId="77777777" w:rsidTr="00A633A2">
        <w:trPr>
          <w:trHeight w:val="255"/>
        </w:trPr>
        <w:tc>
          <w:tcPr>
            <w:tcW w:w="398" w:type="dxa"/>
            <w:tcBorders>
              <w:top w:val="nil"/>
              <w:left w:val="single" w:sz="4" w:space="0" w:color="auto"/>
              <w:bottom w:val="single" w:sz="4" w:space="0" w:color="auto"/>
              <w:right w:val="single" w:sz="4" w:space="0" w:color="auto"/>
            </w:tcBorders>
            <w:shd w:val="clear" w:color="000000" w:fill="FFFFFF"/>
            <w:vAlign w:val="center"/>
            <w:hideMark/>
          </w:tcPr>
          <w:p w14:paraId="5DC9E3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tcBorders>
              <w:top w:val="nil"/>
              <w:left w:val="nil"/>
              <w:bottom w:val="single" w:sz="4" w:space="0" w:color="auto"/>
              <w:right w:val="single" w:sz="4" w:space="0" w:color="auto"/>
            </w:tcBorders>
            <w:shd w:val="clear" w:color="000000" w:fill="FFFFFF"/>
            <w:vAlign w:val="center"/>
            <w:hideMark/>
          </w:tcPr>
          <w:p w14:paraId="2526678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20" w:type="dxa"/>
            <w:tcBorders>
              <w:top w:val="nil"/>
              <w:left w:val="nil"/>
              <w:bottom w:val="single" w:sz="4" w:space="0" w:color="auto"/>
              <w:right w:val="single" w:sz="4" w:space="0" w:color="auto"/>
            </w:tcBorders>
            <w:shd w:val="clear" w:color="000000" w:fill="FFFFFF"/>
            <w:vAlign w:val="center"/>
            <w:hideMark/>
          </w:tcPr>
          <w:p w14:paraId="4D5D54F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80" w:type="dxa"/>
            <w:tcBorders>
              <w:top w:val="nil"/>
              <w:left w:val="nil"/>
              <w:bottom w:val="single" w:sz="4" w:space="0" w:color="auto"/>
              <w:right w:val="single" w:sz="4" w:space="0" w:color="auto"/>
            </w:tcBorders>
            <w:shd w:val="clear" w:color="000000" w:fill="FFFFFF"/>
            <w:vAlign w:val="center"/>
            <w:hideMark/>
          </w:tcPr>
          <w:p w14:paraId="109276A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959" w:type="dxa"/>
            <w:tcBorders>
              <w:top w:val="nil"/>
              <w:left w:val="nil"/>
              <w:bottom w:val="single" w:sz="4" w:space="0" w:color="auto"/>
              <w:right w:val="single" w:sz="4" w:space="0" w:color="auto"/>
            </w:tcBorders>
            <w:vAlign w:val="center"/>
            <w:hideMark/>
          </w:tcPr>
          <w:p w14:paraId="5DDED17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959" w:type="dxa"/>
            <w:tcBorders>
              <w:top w:val="nil"/>
              <w:left w:val="nil"/>
              <w:bottom w:val="single" w:sz="4" w:space="0" w:color="auto"/>
              <w:right w:val="single" w:sz="4" w:space="0" w:color="auto"/>
            </w:tcBorders>
            <w:vAlign w:val="center"/>
            <w:hideMark/>
          </w:tcPr>
          <w:p w14:paraId="4816922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36" w:type="dxa"/>
            <w:vAlign w:val="center"/>
            <w:hideMark/>
          </w:tcPr>
          <w:p w14:paraId="24F2C149" w14:textId="77777777" w:rsidR="00A633A2" w:rsidRPr="00A633A2" w:rsidRDefault="00A633A2" w:rsidP="00A633A2">
            <w:pPr>
              <w:rPr>
                <w:sz w:val="20"/>
                <w:szCs w:val="20"/>
              </w:rPr>
            </w:pPr>
          </w:p>
        </w:tc>
      </w:tr>
      <w:tr w:rsidR="00A633A2" w:rsidRPr="005C0845" w14:paraId="36475F48"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08FD3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E5EAAF"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ø³Ý¹Ù³Ý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Демонтажные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692A0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7DD19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DF5F0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4D9E6F"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14C3CACA" w14:textId="77777777" w:rsidR="00A633A2" w:rsidRPr="00A633A2" w:rsidRDefault="00A633A2" w:rsidP="00A633A2">
            <w:pPr>
              <w:rPr>
                <w:sz w:val="20"/>
                <w:szCs w:val="20"/>
                <w:lang w:val="ru-RU"/>
              </w:rPr>
            </w:pPr>
          </w:p>
        </w:tc>
      </w:tr>
      <w:tr w:rsidR="00A633A2" w:rsidRPr="005C0845" w14:paraId="1D797ED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B1F13F6"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224DB729"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1A785DDD"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16B5A315"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13E0E28"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4B1F0D8"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9715FEA"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6C2F1FE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9047225"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1A9BE670"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9E406DD"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6BE8449E"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89D56A9"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7127593"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A355C9E" w14:textId="77777777" w:rsidR="00A633A2" w:rsidRPr="00A633A2" w:rsidRDefault="00A633A2" w:rsidP="00A633A2">
            <w:pPr>
              <w:rPr>
                <w:sz w:val="20"/>
                <w:szCs w:val="20"/>
                <w:lang w:val="ru-RU"/>
              </w:rPr>
            </w:pPr>
          </w:p>
        </w:tc>
      </w:tr>
      <w:tr w:rsidR="00A633A2" w:rsidRPr="005C0845" w14:paraId="066DA26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6E76FD4"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57B9F78C"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145AA668"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74AE9083"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7EADC49"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811CF89"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1E538DA5" w14:textId="77777777" w:rsidR="00A633A2" w:rsidRPr="00A633A2" w:rsidRDefault="00A633A2" w:rsidP="00A633A2">
            <w:pPr>
              <w:rPr>
                <w:sz w:val="20"/>
                <w:szCs w:val="20"/>
                <w:lang w:val="ru-RU"/>
              </w:rPr>
            </w:pPr>
          </w:p>
        </w:tc>
      </w:tr>
      <w:tr w:rsidR="00A633A2" w:rsidRPr="00A633A2" w14:paraId="2A053CA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FAEF8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C3DFC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²ëý³Éïµ»ïáÝ» ß»ñïÇ ù³Ý¹áõÙ</w:t>
            </w:r>
            <w:r w:rsidRPr="00A633A2">
              <w:rPr>
                <w:rFonts w:ascii="Arial Armenian" w:hAnsi="Arial Armenian" w:cs="Arial"/>
                <w:color w:val="000000"/>
                <w:sz w:val="16"/>
                <w:szCs w:val="16"/>
              </w:rPr>
              <w:br/>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асфальтобетонного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покрытия</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6D28B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C0CB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3D7D1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5.77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F5B05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34.62</w:t>
            </w:r>
          </w:p>
        </w:tc>
        <w:tc>
          <w:tcPr>
            <w:tcW w:w="36" w:type="dxa"/>
            <w:vAlign w:val="center"/>
            <w:hideMark/>
          </w:tcPr>
          <w:p w14:paraId="3A7B5F56" w14:textId="77777777" w:rsidR="00A633A2" w:rsidRPr="00A633A2" w:rsidRDefault="00A633A2" w:rsidP="00A633A2">
            <w:pPr>
              <w:rPr>
                <w:sz w:val="20"/>
                <w:szCs w:val="20"/>
              </w:rPr>
            </w:pPr>
          </w:p>
        </w:tc>
      </w:tr>
      <w:tr w:rsidR="00A633A2" w:rsidRPr="00A633A2" w14:paraId="3E51DD9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5F3FD4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C47576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F07AA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9F5FD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2DAED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398B30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41A418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5F9EAE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5AEF77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4589BF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64701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62C9A3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2404F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E0712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616F5B" w14:textId="77777777" w:rsidR="00A633A2" w:rsidRPr="00A633A2" w:rsidRDefault="00A633A2" w:rsidP="00A633A2">
            <w:pPr>
              <w:rPr>
                <w:sz w:val="20"/>
                <w:szCs w:val="20"/>
              </w:rPr>
            </w:pPr>
          </w:p>
        </w:tc>
      </w:tr>
      <w:tr w:rsidR="00A633A2" w:rsidRPr="00A633A2" w14:paraId="6B29BB4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FB44DA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3147F1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5CC41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DB704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706B4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CF6D5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5A16198" w14:textId="77777777" w:rsidR="00A633A2" w:rsidRPr="00A633A2" w:rsidRDefault="00A633A2" w:rsidP="00A633A2">
            <w:pPr>
              <w:rPr>
                <w:sz w:val="20"/>
                <w:szCs w:val="20"/>
              </w:rPr>
            </w:pPr>
          </w:p>
        </w:tc>
      </w:tr>
      <w:tr w:rsidR="00A633A2" w:rsidRPr="00A633A2" w14:paraId="0825A7E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02F3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360C88"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Հանքաձյութով</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տոգորված</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խճային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ծածկույթների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քանդում</w:t>
            </w:r>
            <w:r w:rsidRPr="00A633A2">
              <w:rPr>
                <w:rFonts w:ascii="Arial Armenian" w:hAnsi="Arial Armenian" w:cs="Arial"/>
                <w:color w:val="000000"/>
                <w:sz w:val="16"/>
                <w:szCs w:val="16"/>
              </w:rPr>
              <w:br/>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асфальтобетонных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щебневых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8BAB8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411AA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A8A87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0.97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53229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13.90</w:t>
            </w:r>
          </w:p>
        </w:tc>
        <w:tc>
          <w:tcPr>
            <w:tcW w:w="36" w:type="dxa"/>
            <w:vAlign w:val="center"/>
            <w:hideMark/>
          </w:tcPr>
          <w:p w14:paraId="0961CDED" w14:textId="77777777" w:rsidR="00A633A2" w:rsidRPr="00A633A2" w:rsidRDefault="00A633A2" w:rsidP="00A633A2">
            <w:pPr>
              <w:rPr>
                <w:sz w:val="20"/>
                <w:szCs w:val="20"/>
              </w:rPr>
            </w:pPr>
          </w:p>
        </w:tc>
      </w:tr>
      <w:tr w:rsidR="00A633A2" w:rsidRPr="00A633A2" w14:paraId="00BDB85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7A6581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38DBBF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712EF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42304E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800FF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1F0A4A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EAAB6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962FB9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9552D6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3BACB4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15AE2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C8308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FA9F5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5BF561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857BFBA" w14:textId="77777777" w:rsidR="00A633A2" w:rsidRPr="00A633A2" w:rsidRDefault="00A633A2" w:rsidP="00A633A2">
            <w:pPr>
              <w:rPr>
                <w:sz w:val="20"/>
                <w:szCs w:val="20"/>
              </w:rPr>
            </w:pPr>
          </w:p>
        </w:tc>
      </w:tr>
      <w:tr w:rsidR="00A633A2" w:rsidRPr="00A633A2" w14:paraId="664E51E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55AB27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37D343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4898E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D1F23A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A84F1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EEAB0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424E412" w14:textId="77777777" w:rsidR="00A633A2" w:rsidRPr="00A633A2" w:rsidRDefault="00A633A2" w:rsidP="00A633A2">
            <w:pPr>
              <w:rPr>
                <w:sz w:val="20"/>
                <w:szCs w:val="20"/>
              </w:rPr>
            </w:pPr>
          </w:p>
        </w:tc>
      </w:tr>
      <w:tr w:rsidR="00A633A2" w:rsidRPr="00A633A2" w14:paraId="4956FA8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A973D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CF012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Մետաղական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աստիճանի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ապամոնտաժում</w:t>
            </w:r>
            <w:r w:rsidRPr="00A633A2">
              <w:rPr>
                <w:rFonts w:ascii="Arial Armenian" w:hAnsi="Arial Armenian" w:cs="Arial"/>
                <w:color w:val="000000"/>
                <w:sz w:val="16"/>
                <w:szCs w:val="16"/>
              </w:rPr>
              <w:br/>
            </w:r>
            <w:r w:rsidRPr="00A633A2">
              <w:rPr>
                <w:rFonts w:ascii="Calibri" w:hAnsi="Calibri" w:cs="Calibri"/>
                <w:color w:val="000000"/>
                <w:sz w:val="16"/>
                <w:szCs w:val="16"/>
              </w:rPr>
              <w:t>Демонтаж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ступеньки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6B6E5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75A6A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87F9D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93.45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8963E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9.35</w:t>
            </w:r>
          </w:p>
        </w:tc>
        <w:tc>
          <w:tcPr>
            <w:tcW w:w="36" w:type="dxa"/>
            <w:vAlign w:val="center"/>
            <w:hideMark/>
          </w:tcPr>
          <w:p w14:paraId="10CAA635" w14:textId="77777777" w:rsidR="00A633A2" w:rsidRPr="00A633A2" w:rsidRDefault="00A633A2" w:rsidP="00A633A2">
            <w:pPr>
              <w:rPr>
                <w:sz w:val="20"/>
                <w:szCs w:val="20"/>
              </w:rPr>
            </w:pPr>
          </w:p>
        </w:tc>
      </w:tr>
      <w:tr w:rsidR="00A633A2" w:rsidRPr="00A633A2" w14:paraId="584A6EE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8D5B42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96D355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A3A65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3134B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C12E6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A1DBC9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1D80BD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B37231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A8C5D5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5E4EA6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00720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E23CB9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453CA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135083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892AAE" w14:textId="77777777" w:rsidR="00A633A2" w:rsidRPr="00A633A2" w:rsidRDefault="00A633A2" w:rsidP="00A633A2">
            <w:pPr>
              <w:rPr>
                <w:sz w:val="20"/>
                <w:szCs w:val="20"/>
              </w:rPr>
            </w:pPr>
          </w:p>
        </w:tc>
      </w:tr>
      <w:tr w:rsidR="00A633A2" w:rsidRPr="00A633A2" w14:paraId="4FE7B3F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D48EC1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195E89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082E6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E9584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EC3F0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3A17C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AFF8C6" w14:textId="77777777" w:rsidR="00A633A2" w:rsidRPr="00A633A2" w:rsidRDefault="00A633A2" w:rsidP="00A633A2">
            <w:pPr>
              <w:rPr>
                <w:sz w:val="20"/>
                <w:szCs w:val="20"/>
              </w:rPr>
            </w:pPr>
          </w:p>
        </w:tc>
      </w:tr>
      <w:tr w:rsidR="00A633A2" w:rsidRPr="00A633A2" w14:paraId="7F0639C0"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EF39F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8F4D30"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Մետաղական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զրուցատաղավարի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ապամոնտաժում</w:t>
            </w:r>
            <w:r w:rsidRPr="00A633A2">
              <w:rPr>
                <w:rFonts w:ascii="Arial Armenian" w:hAnsi="Arial Armenian" w:cs="Arial"/>
                <w:color w:val="000000"/>
                <w:sz w:val="16"/>
                <w:szCs w:val="16"/>
              </w:rPr>
              <w:br/>
            </w:r>
            <w:r w:rsidRPr="00A633A2">
              <w:rPr>
                <w:rFonts w:ascii="Calibri" w:hAnsi="Calibri" w:cs="Calibri"/>
                <w:color w:val="000000"/>
                <w:sz w:val="16"/>
                <w:szCs w:val="16"/>
              </w:rPr>
              <w:t>Демонтаж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беседки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90F47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FF64C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0.8470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C90CC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85.72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FB8E1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72.61</w:t>
            </w:r>
          </w:p>
        </w:tc>
        <w:tc>
          <w:tcPr>
            <w:tcW w:w="36" w:type="dxa"/>
            <w:vAlign w:val="center"/>
            <w:hideMark/>
          </w:tcPr>
          <w:p w14:paraId="098644B3" w14:textId="77777777" w:rsidR="00A633A2" w:rsidRPr="00A633A2" w:rsidRDefault="00A633A2" w:rsidP="00A633A2">
            <w:pPr>
              <w:rPr>
                <w:sz w:val="20"/>
                <w:szCs w:val="20"/>
              </w:rPr>
            </w:pPr>
          </w:p>
        </w:tc>
      </w:tr>
      <w:tr w:rsidR="00A633A2" w:rsidRPr="00A633A2" w14:paraId="148A6D9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CE279D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768964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59061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C4B8F5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C63D5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52D0D4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C6407C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8CB548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D9A80E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B5042A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1B1DD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853F0D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4BED2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6D5EB1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A8261F" w14:textId="77777777" w:rsidR="00A633A2" w:rsidRPr="00A633A2" w:rsidRDefault="00A633A2" w:rsidP="00A633A2">
            <w:pPr>
              <w:rPr>
                <w:sz w:val="20"/>
                <w:szCs w:val="20"/>
              </w:rPr>
            </w:pPr>
          </w:p>
        </w:tc>
      </w:tr>
      <w:tr w:rsidR="00A633A2" w:rsidRPr="00A633A2" w14:paraId="6EEB0FC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B76435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3013B7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53112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AC700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694DD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5DAFF1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7865ED" w14:textId="77777777" w:rsidR="00A633A2" w:rsidRPr="00A633A2" w:rsidRDefault="00A633A2" w:rsidP="00A633A2">
            <w:pPr>
              <w:rPr>
                <w:sz w:val="20"/>
                <w:szCs w:val="20"/>
              </w:rPr>
            </w:pPr>
          </w:p>
        </w:tc>
      </w:tr>
      <w:tr w:rsidR="00A633A2" w:rsidRPr="00A633A2" w14:paraId="4CFC494B"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C87D7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81043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Üëï³ñ³ÝÝ»ñÇ ³å³ÙáÝï³ÅáõÙ</w:t>
            </w:r>
            <w:r w:rsidRPr="00A633A2">
              <w:rPr>
                <w:rFonts w:ascii="Arial Armenian" w:hAnsi="Arial Armenian" w:cs="Arial"/>
                <w:color w:val="000000"/>
                <w:sz w:val="16"/>
                <w:szCs w:val="16"/>
              </w:rPr>
              <w:br/>
            </w:r>
            <w:r w:rsidRPr="00A633A2">
              <w:rPr>
                <w:rFonts w:ascii="Calibri" w:hAnsi="Calibri" w:cs="Calibri"/>
                <w:color w:val="000000"/>
                <w:sz w:val="16"/>
                <w:szCs w:val="16"/>
              </w:rPr>
              <w:t>Демонтаж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скамеек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8A586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6DBB9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C2395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1F96C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2.35</w:t>
            </w:r>
          </w:p>
        </w:tc>
        <w:tc>
          <w:tcPr>
            <w:tcW w:w="36" w:type="dxa"/>
            <w:vAlign w:val="center"/>
            <w:hideMark/>
          </w:tcPr>
          <w:p w14:paraId="66E72827" w14:textId="77777777" w:rsidR="00A633A2" w:rsidRPr="00A633A2" w:rsidRDefault="00A633A2" w:rsidP="00A633A2">
            <w:pPr>
              <w:rPr>
                <w:sz w:val="20"/>
                <w:szCs w:val="20"/>
              </w:rPr>
            </w:pPr>
          </w:p>
        </w:tc>
      </w:tr>
      <w:tr w:rsidR="00A633A2" w:rsidRPr="00A633A2" w14:paraId="7FA81E7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594960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04BF42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E1D70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F02179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5071D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F2C51D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24BC3E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CA1073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FA553A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487364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39874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407679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1DD98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330044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4214D58" w14:textId="77777777" w:rsidR="00A633A2" w:rsidRPr="00A633A2" w:rsidRDefault="00A633A2" w:rsidP="00A633A2">
            <w:pPr>
              <w:rPr>
                <w:sz w:val="20"/>
                <w:szCs w:val="20"/>
              </w:rPr>
            </w:pPr>
          </w:p>
        </w:tc>
      </w:tr>
      <w:tr w:rsidR="00A633A2" w:rsidRPr="00A633A2" w14:paraId="28ACFE0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89F293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CFDFBF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B77D9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5A858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C1DDF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F6E317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6C740E" w14:textId="77777777" w:rsidR="00A633A2" w:rsidRPr="00A633A2" w:rsidRDefault="00A633A2" w:rsidP="00A633A2">
            <w:pPr>
              <w:rPr>
                <w:sz w:val="20"/>
                <w:szCs w:val="20"/>
              </w:rPr>
            </w:pPr>
          </w:p>
        </w:tc>
      </w:tr>
      <w:tr w:rsidR="00A633A2" w:rsidRPr="00A633A2" w14:paraId="7DB8D652"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9AFEB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2A3241"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Բետոնե</w:t>
            </w:r>
            <w:r w:rsidRPr="00A633A2">
              <w:rPr>
                <w:rFonts w:ascii="Arial Armenian" w:hAnsi="Arial Armenian" w:cs="Arial"/>
                <w:color w:val="000000"/>
                <w:sz w:val="16"/>
                <w:szCs w:val="16"/>
              </w:rPr>
              <w:t xml:space="preserve"> »½ñ³ù³ñ»ñÇ ³å³ÙáÝï³ÅáõÙ /µ»ïáÝ» ÑÇÙùáí/</w:t>
            </w:r>
            <w:r w:rsidRPr="00A633A2">
              <w:rPr>
                <w:rFonts w:ascii="Arial Armenian" w:hAnsi="Arial Armenian" w:cs="Arial"/>
                <w:color w:val="000000"/>
                <w:sz w:val="16"/>
                <w:szCs w:val="16"/>
              </w:rPr>
              <w:br/>
            </w:r>
            <w:r w:rsidRPr="00A633A2">
              <w:rPr>
                <w:rFonts w:ascii="Calibri" w:hAnsi="Calibri" w:cs="Calibri"/>
                <w:color w:val="000000"/>
                <w:sz w:val="16"/>
                <w:szCs w:val="16"/>
              </w:rPr>
              <w:t>Демонтаж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бордюров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основанием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D6D2E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6612A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E7757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92A24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28.87</w:t>
            </w:r>
          </w:p>
        </w:tc>
        <w:tc>
          <w:tcPr>
            <w:tcW w:w="36" w:type="dxa"/>
            <w:vAlign w:val="center"/>
            <w:hideMark/>
          </w:tcPr>
          <w:p w14:paraId="2D67AF32" w14:textId="77777777" w:rsidR="00A633A2" w:rsidRPr="00A633A2" w:rsidRDefault="00A633A2" w:rsidP="00A633A2">
            <w:pPr>
              <w:rPr>
                <w:sz w:val="20"/>
                <w:szCs w:val="20"/>
              </w:rPr>
            </w:pPr>
          </w:p>
        </w:tc>
      </w:tr>
      <w:tr w:rsidR="00A633A2" w:rsidRPr="00A633A2" w14:paraId="0D468F5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702FAB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859A3F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F4E26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A9E33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28BF3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03D2F5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64D446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D5ED19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6F6E28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85D965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5E132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12715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925E0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2E53C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9514206" w14:textId="77777777" w:rsidR="00A633A2" w:rsidRPr="00A633A2" w:rsidRDefault="00A633A2" w:rsidP="00A633A2">
            <w:pPr>
              <w:rPr>
                <w:sz w:val="20"/>
                <w:szCs w:val="20"/>
              </w:rPr>
            </w:pPr>
          </w:p>
        </w:tc>
      </w:tr>
      <w:tr w:rsidR="00A633A2" w:rsidRPr="00A633A2" w14:paraId="5B899B8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99C9AE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7EF571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ED498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129912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B2ADA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BBDD99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D51F0A4" w14:textId="77777777" w:rsidR="00A633A2" w:rsidRPr="00A633A2" w:rsidRDefault="00A633A2" w:rsidP="00A633A2">
            <w:pPr>
              <w:rPr>
                <w:sz w:val="20"/>
                <w:szCs w:val="20"/>
              </w:rPr>
            </w:pPr>
          </w:p>
        </w:tc>
      </w:tr>
      <w:tr w:rsidR="00A633A2" w:rsidRPr="00A633A2" w14:paraId="58D005A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2106C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0DCD9F"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Ծառերի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արմատահատում</w:t>
            </w:r>
            <w:r w:rsidRPr="00A633A2">
              <w:rPr>
                <w:rFonts w:ascii="Arial Armenian" w:hAnsi="Arial Armenian" w:cs="Arial"/>
                <w:color w:val="000000"/>
                <w:sz w:val="16"/>
                <w:szCs w:val="16"/>
              </w:rPr>
              <w:t xml:space="preserve"> </w:t>
            </w:r>
            <w:r w:rsidRPr="00A633A2">
              <w:rPr>
                <w:rFonts w:ascii="Arial Armenian" w:hAnsi="Arial Armenian" w:cs="Arial"/>
                <w:b/>
                <w:bCs/>
                <w:color w:val="000000"/>
                <w:sz w:val="16"/>
                <w:szCs w:val="16"/>
              </w:rPr>
              <w:t>/</w:t>
            </w:r>
            <w:r w:rsidRPr="00A633A2">
              <w:rPr>
                <w:rFonts w:ascii="Sylfaen" w:hAnsi="Sylfaen" w:cs="Sylfaen"/>
                <w:b/>
                <w:bCs/>
                <w:color w:val="000000"/>
                <w:sz w:val="16"/>
                <w:szCs w:val="16"/>
              </w:rPr>
              <w:t>համաձայնեցնել</w:t>
            </w:r>
            <w:r w:rsidRPr="00A633A2">
              <w:rPr>
                <w:rFonts w:ascii="Arial Armenian" w:hAnsi="Arial Armenian" w:cs="Arial"/>
                <w:b/>
                <w:bCs/>
                <w:color w:val="000000"/>
                <w:sz w:val="16"/>
                <w:szCs w:val="16"/>
              </w:rPr>
              <w:t xml:space="preserve"> </w:t>
            </w:r>
            <w:r w:rsidRPr="00A633A2">
              <w:rPr>
                <w:rFonts w:ascii="Sylfaen" w:hAnsi="Sylfaen" w:cs="Sylfaen"/>
                <w:b/>
                <w:bCs/>
                <w:color w:val="000000"/>
                <w:sz w:val="16"/>
                <w:szCs w:val="16"/>
              </w:rPr>
              <w:t>պատվիրատուի</w:t>
            </w:r>
            <w:r w:rsidRPr="00A633A2">
              <w:rPr>
                <w:rFonts w:ascii="Arial Armenian" w:hAnsi="Arial Armenian" w:cs="Arial"/>
                <w:b/>
                <w:bCs/>
                <w:color w:val="000000"/>
                <w:sz w:val="16"/>
                <w:szCs w:val="16"/>
              </w:rPr>
              <w:t xml:space="preserve"> </w:t>
            </w:r>
            <w:r w:rsidRPr="00A633A2">
              <w:rPr>
                <w:rFonts w:ascii="Sylfaen" w:hAnsi="Sylfaen" w:cs="Sylfaen"/>
                <w:b/>
                <w:bCs/>
                <w:color w:val="000000"/>
                <w:sz w:val="16"/>
                <w:szCs w:val="16"/>
              </w:rPr>
              <w:t>հետ</w:t>
            </w:r>
            <w:r w:rsidRPr="00A633A2">
              <w:rPr>
                <w:rFonts w:ascii="Arial Armenian" w:hAnsi="Arial Armenian" w:cs="Arial"/>
                <w:b/>
                <w:bCs/>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Удаление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деревьев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согласованию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клиентом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9611A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2ED7D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1ABC6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BA93E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13.61</w:t>
            </w:r>
          </w:p>
        </w:tc>
        <w:tc>
          <w:tcPr>
            <w:tcW w:w="36" w:type="dxa"/>
            <w:vAlign w:val="center"/>
            <w:hideMark/>
          </w:tcPr>
          <w:p w14:paraId="57C918FA" w14:textId="77777777" w:rsidR="00A633A2" w:rsidRPr="00A633A2" w:rsidRDefault="00A633A2" w:rsidP="00A633A2">
            <w:pPr>
              <w:rPr>
                <w:sz w:val="20"/>
                <w:szCs w:val="20"/>
              </w:rPr>
            </w:pPr>
          </w:p>
        </w:tc>
      </w:tr>
      <w:tr w:rsidR="00A633A2" w:rsidRPr="00A633A2" w14:paraId="7B6BE6C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F76123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FA692F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5FE6C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E25B8E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33A13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BC2A9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0BA055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BACECD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581F42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581667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44063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CB068C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B004C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B48E4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C30BEA" w14:textId="77777777" w:rsidR="00A633A2" w:rsidRPr="00A633A2" w:rsidRDefault="00A633A2" w:rsidP="00A633A2">
            <w:pPr>
              <w:rPr>
                <w:sz w:val="20"/>
                <w:szCs w:val="20"/>
              </w:rPr>
            </w:pPr>
          </w:p>
        </w:tc>
      </w:tr>
      <w:tr w:rsidR="00A633A2" w:rsidRPr="00A633A2" w14:paraId="2D0DD5D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406F65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A24E8E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506DCF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572E9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A4432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B1349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33C5822" w14:textId="77777777" w:rsidR="00A633A2" w:rsidRPr="00A633A2" w:rsidRDefault="00A633A2" w:rsidP="00A633A2">
            <w:pPr>
              <w:rPr>
                <w:sz w:val="20"/>
                <w:szCs w:val="20"/>
              </w:rPr>
            </w:pPr>
          </w:p>
        </w:tc>
      </w:tr>
      <w:tr w:rsidR="00A633A2" w:rsidRPr="00A633A2" w14:paraId="4E8516D0"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D04EA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661817"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Մետաղական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ճաղաշարի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ապամոնտաժում</w:t>
            </w:r>
            <w:r w:rsidRPr="00A633A2">
              <w:rPr>
                <w:rFonts w:ascii="Arial Armenian" w:hAnsi="Arial Armenian" w:cs="Arial"/>
                <w:color w:val="000000"/>
                <w:sz w:val="16"/>
                <w:szCs w:val="16"/>
              </w:rPr>
              <w:br/>
            </w:r>
            <w:r w:rsidRPr="00A633A2">
              <w:rPr>
                <w:rFonts w:ascii="Calibri" w:hAnsi="Calibri" w:cs="Calibri"/>
                <w:color w:val="000000"/>
                <w:sz w:val="16"/>
                <w:szCs w:val="16"/>
              </w:rPr>
              <w:t>Демонтаж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перил</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B6DF6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A5635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96.00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E0B83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0.73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07745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70.20</w:t>
            </w:r>
          </w:p>
        </w:tc>
        <w:tc>
          <w:tcPr>
            <w:tcW w:w="36" w:type="dxa"/>
            <w:vAlign w:val="center"/>
            <w:hideMark/>
          </w:tcPr>
          <w:p w14:paraId="3D06F22A" w14:textId="77777777" w:rsidR="00A633A2" w:rsidRPr="00A633A2" w:rsidRDefault="00A633A2" w:rsidP="00A633A2">
            <w:pPr>
              <w:rPr>
                <w:sz w:val="20"/>
                <w:szCs w:val="20"/>
              </w:rPr>
            </w:pPr>
          </w:p>
        </w:tc>
      </w:tr>
      <w:tr w:rsidR="00A633A2" w:rsidRPr="00A633A2" w14:paraId="2887E75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2C9166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76E773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E153F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65F581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C4368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6C219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B51B48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AD2540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0C2492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87D032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EEEF2E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E9069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ADDE8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E3F234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386D9F" w14:textId="77777777" w:rsidR="00A633A2" w:rsidRPr="00A633A2" w:rsidRDefault="00A633A2" w:rsidP="00A633A2">
            <w:pPr>
              <w:rPr>
                <w:sz w:val="20"/>
                <w:szCs w:val="20"/>
              </w:rPr>
            </w:pPr>
          </w:p>
        </w:tc>
      </w:tr>
      <w:tr w:rsidR="00A633A2" w:rsidRPr="00A633A2" w14:paraId="3259C91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1EDDC7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D2FB83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BB00E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31E7F7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0D31D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93D68E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3EF6747" w14:textId="77777777" w:rsidR="00A633A2" w:rsidRPr="00A633A2" w:rsidRDefault="00A633A2" w:rsidP="00A633A2">
            <w:pPr>
              <w:rPr>
                <w:sz w:val="20"/>
                <w:szCs w:val="20"/>
              </w:rPr>
            </w:pPr>
          </w:p>
        </w:tc>
      </w:tr>
      <w:tr w:rsidR="00A633A2" w:rsidRPr="00A633A2" w14:paraId="690379D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8436F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3DAA1A"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Բետոնե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հիմքերի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հարթակների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ù³Ý¹áõÙ</w:t>
            </w:r>
            <w:r w:rsidRPr="00A633A2">
              <w:rPr>
                <w:rFonts w:ascii="Arial Armenian" w:hAnsi="Arial Armenian" w:cs="Arial"/>
                <w:color w:val="000000"/>
                <w:sz w:val="16"/>
                <w:szCs w:val="16"/>
              </w:rPr>
              <w:br/>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фундаментов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платформ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B371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123A9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20.82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5F438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23.98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AE1EC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499.25</w:t>
            </w:r>
          </w:p>
        </w:tc>
        <w:tc>
          <w:tcPr>
            <w:tcW w:w="36" w:type="dxa"/>
            <w:vAlign w:val="center"/>
            <w:hideMark/>
          </w:tcPr>
          <w:p w14:paraId="68DFB3D9" w14:textId="77777777" w:rsidR="00A633A2" w:rsidRPr="00A633A2" w:rsidRDefault="00A633A2" w:rsidP="00A633A2">
            <w:pPr>
              <w:rPr>
                <w:sz w:val="20"/>
                <w:szCs w:val="20"/>
              </w:rPr>
            </w:pPr>
          </w:p>
        </w:tc>
      </w:tr>
      <w:tr w:rsidR="00A633A2" w:rsidRPr="00A633A2" w14:paraId="1D660CF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565865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2E0A18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A0DE8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84D26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87B31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6ED9F9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5104CF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CFB159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F0BC95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237697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2D4EA4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2D1BB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8CCE2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CCF75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38E020" w14:textId="77777777" w:rsidR="00A633A2" w:rsidRPr="00A633A2" w:rsidRDefault="00A633A2" w:rsidP="00A633A2">
            <w:pPr>
              <w:rPr>
                <w:sz w:val="20"/>
                <w:szCs w:val="20"/>
              </w:rPr>
            </w:pPr>
          </w:p>
        </w:tc>
      </w:tr>
      <w:tr w:rsidR="00A633A2" w:rsidRPr="00A633A2" w14:paraId="6A1C444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7777C3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DE6608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127E4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8426A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CC27A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1A91C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577B26" w14:textId="77777777" w:rsidR="00A633A2" w:rsidRPr="00A633A2" w:rsidRDefault="00A633A2" w:rsidP="00A633A2">
            <w:pPr>
              <w:rPr>
                <w:sz w:val="20"/>
                <w:szCs w:val="20"/>
              </w:rPr>
            </w:pPr>
          </w:p>
        </w:tc>
      </w:tr>
      <w:tr w:rsidR="00A633A2" w:rsidRPr="00A633A2" w14:paraId="2073AA3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756CE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E0C55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w:t>
            </w:r>
            <w:r w:rsidRPr="00A633A2">
              <w:rPr>
                <w:rFonts w:ascii="Arial Armenian" w:hAnsi="Arial Armenian" w:cs="Arial Armenian"/>
                <w:color w:val="000000"/>
                <w:sz w:val="16"/>
                <w:szCs w:val="16"/>
              </w:rPr>
              <w:t>»ï³Õ³Ï³Ý</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մակերևույթների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Ù³ùñáõÙ</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յուղաներկից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ժանգից</w:t>
            </w:r>
            <w:r w:rsidRPr="00A633A2">
              <w:rPr>
                <w:rFonts w:ascii="Arial Armenian" w:hAnsi="Arial Armenian" w:cs="Arial"/>
                <w:color w:val="000000"/>
                <w:sz w:val="16"/>
                <w:szCs w:val="16"/>
              </w:rPr>
              <w:br/>
            </w:r>
            <w:r w:rsidRPr="00A633A2">
              <w:rPr>
                <w:rFonts w:ascii="Calibri" w:hAnsi="Calibri" w:cs="Calibri"/>
                <w:color w:val="000000"/>
                <w:sz w:val="16"/>
                <w:szCs w:val="16"/>
              </w:rPr>
              <w:t>Очистка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поверхностей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масляной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краски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ржавчины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FEB2F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25190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3D22B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68A64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16.00</w:t>
            </w:r>
          </w:p>
        </w:tc>
        <w:tc>
          <w:tcPr>
            <w:tcW w:w="36" w:type="dxa"/>
            <w:vAlign w:val="center"/>
            <w:hideMark/>
          </w:tcPr>
          <w:p w14:paraId="56C00B05" w14:textId="77777777" w:rsidR="00A633A2" w:rsidRPr="00A633A2" w:rsidRDefault="00A633A2" w:rsidP="00A633A2">
            <w:pPr>
              <w:rPr>
                <w:sz w:val="20"/>
                <w:szCs w:val="20"/>
              </w:rPr>
            </w:pPr>
          </w:p>
        </w:tc>
      </w:tr>
      <w:tr w:rsidR="00A633A2" w:rsidRPr="00A633A2" w14:paraId="1229E30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054D87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2003B3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EBC65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924643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24D0B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367F4A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622051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06790E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BF83D4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D5347D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F82A4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17A7C1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F8903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C0AD5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C616DA" w14:textId="77777777" w:rsidR="00A633A2" w:rsidRPr="00A633A2" w:rsidRDefault="00A633A2" w:rsidP="00A633A2">
            <w:pPr>
              <w:rPr>
                <w:sz w:val="20"/>
                <w:szCs w:val="20"/>
              </w:rPr>
            </w:pPr>
          </w:p>
        </w:tc>
      </w:tr>
      <w:tr w:rsidR="00A633A2" w:rsidRPr="00A633A2" w14:paraId="65F6D5A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02E8A0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47199B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22C84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26A8B4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6F3A0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1200B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7B1AAEC" w14:textId="77777777" w:rsidR="00A633A2" w:rsidRPr="00A633A2" w:rsidRDefault="00A633A2" w:rsidP="00A633A2">
            <w:pPr>
              <w:rPr>
                <w:sz w:val="20"/>
                <w:szCs w:val="20"/>
              </w:rPr>
            </w:pPr>
          </w:p>
        </w:tc>
      </w:tr>
      <w:tr w:rsidR="00A633A2" w:rsidRPr="00A633A2" w14:paraId="72DBA014"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706C0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ECE6A9"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ù³Ý¹áõÙ </w:t>
            </w:r>
            <w:r w:rsidRPr="00A633A2">
              <w:rPr>
                <w:rFonts w:ascii="Arial Armenian" w:hAnsi="Arial Armenian" w:cs="Arial"/>
                <w:color w:val="000000"/>
                <w:sz w:val="16"/>
                <w:szCs w:val="16"/>
              </w:rPr>
              <w:br w:type="page"/>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59E25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4D3B0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93.20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DEA5C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8AB78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119.00</w:t>
            </w:r>
          </w:p>
        </w:tc>
        <w:tc>
          <w:tcPr>
            <w:tcW w:w="36" w:type="dxa"/>
            <w:vAlign w:val="center"/>
            <w:hideMark/>
          </w:tcPr>
          <w:p w14:paraId="53AEC580" w14:textId="77777777" w:rsidR="00A633A2" w:rsidRPr="00A633A2" w:rsidRDefault="00A633A2" w:rsidP="00A633A2">
            <w:pPr>
              <w:rPr>
                <w:sz w:val="20"/>
                <w:szCs w:val="20"/>
              </w:rPr>
            </w:pPr>
          </w:p>
        </w:tc>
      </w:tr>
      <w:tr w:rsidR="00A633A2" w:rsidRPr="00A633A2" w14:paraId="24D5A8D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E9924A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41F675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CC64A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33D16C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A0BE0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A68FD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E93CF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4F4E27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3BB7F1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B07BBF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C3FE4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3FEBF1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F4976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6185B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548166" w14:textId="77777777" w:rsidR="00A633A2" w:rsidRPr="00A633A2" w:rsidRDefault="00A633A2" w:rsidP="00A633A2">
            <w:pPr>
              <w:rPr>
                <w:sz w:val="20"/>
                <w:szCs w:val="20"/>
              </w:rPr>
            </w:pPr>
          </w:p>
        </w:tc>
      </w:tr>
      <w:tr w:rsidR="00A633A2" w:rsidRPr="00A633A2" w14:paraId="6F0924E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1A018B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5DFF9A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79036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983BBA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DC251C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C818E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705F6A" w14:textId="77777777" w:rsidR="00A633A2" w:rsidRPr="00A633A2" w:rsidRDefault="00A633A2" w:rsidP="00A633A2">
            <w:pPr>
              <w:rPr>
                <w:sz w:val="20"/>
                <w:szCs w:val="20"/>
              </w:rPr>
            </w:pPr>
          </w:p>
        </w:tc>
      </w:tr>
      <w:tr w:rsidR="00A633A2" w:rsidRPr="00A633A2" w14:paraId="403B94EB"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D958A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2AFB6C"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վրայից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ց</w:t>
            </w:r>
            <w:r w:rsidRPr="00A633A2">
              <w:rPr>
                <w:rFonts w:ascii="Arial Armenian" w:hAnsi="Arial Armenian" w:cs="Arial Armenian"/>
                <w:color w:val="000000"/>
                <w:sz w:val="16"/>
                <w:szCs w:val="16"/>
              </w:rPr>
              <w:t>»Ù»Ýï</w:t>
            </w:r>
            <w:r w:rsidRPr="00A633A2">
              <w:rPr>
                <w:rFonts w:ascii="Arial Armenian" w:hAnsi="Arial Armenian" w:cs="Arial"/>
                <w:color w:val="000000"/>
                <w:sz w:val="16"/>
                <w:szCs w:val="16"/>
              </w:rPr>
              <w:t>-</w:t>
            </w:r>
            <w:r w:rsidRPr="00A633A2">
              <w:rPr>
                <w:rFonts w:ascii="Arial Armenian" w:hAnsi="Arial Armenian" w:cs="Arial Armenian"/>
                <w:color w:val="000000"/>
                <w:sz w:val="16"/>
                <w:szCs w:val="16"/>
              </w:rPr>
              <w:t>³í³½³ÛÇÝ</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Ñ³ñÃ³ß»ñïÇ</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ù³Ý¹áõÙ</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rPr>
              <w:br/>
            </w:r>
            <w:r w:rsidRPr="00A633A2">
              <w:rPr>
                <w:rFonts w:ascii="Calibri" w:hAnsi="Calibri" w:cs="Calibri"/>
                <w:color w:val="000000"/>
                <w:sz w:val="16"/>
                <w:szCs w:val="16"/>
              </w:rPr>
              <w:t>Снос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цементно</w:t>
            </w:r>
            <w:r w:rsidRPr="00A633A2">
              <w:rPr>
                <w:rFonts w:ascii="Arial Armenian" w:hAnsi="Arial Armenian" w:cs="Arial"/>
                <w:color w:val="000000"/>
                <w:sz w:val="16"/>
                <w:szCs w:val="16"/>
              </w:rPr>
              <w:t>-</w:t>
            </w:r>
            <w:r w:rsidRPr="00A633A2">
              <w:rPr>
                <w:rFonts w:ascii="Calibri" w:hAnsi="Calibri" w:cs="Calibri"/>
                <w:color w:val="000000"/>
                <w:sz w:val="16"/>
                <w:szCs w:val="16"/>
              </w:rPr>
              <w:t>песчаной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стяжки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FC48A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7B45F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136.00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3904A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7368C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39.23</w:t>
            </w:r>
          </w:p>
        </w:tc>
        <w:tc>
          <w:tcPr>
            <w:tcW w:w="36" w:type="dxa"/>
            <w:vAlign w:val="center"/>
            <w:hideMark/>
          </w:tcPr>
          <w:p w14:paraId="0587A7C3" w14:textId="77777777" w:rsidR="00A633A2" w:rsidRPr="00A633A2" w:rsidRDefault="00A633A2" w:rsidP="00A633A2">
            <w:pPr>
              <w:rPr>
                <w:sz w:val="20"/>
                <w:szCs w:val="20"/>
              </w:rPr>
            </w:pPr>
          </w:p>
        </w:tc>
      </w:tr>
      <w:tr w:rsidR="00A633A2" w:rsidRPr="00A633A2" w14:paraId="79C06CB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8CCD43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4F6EBF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FC771B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161830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4EC29F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3139A3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0FF89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4E8DB0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61729E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1AF6E2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21322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E8D91D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204A6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9D444B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F5BEEE7" w14:textId="77777777" w:rsidR="00A633A2" w:rsidRPr="00A633A2" w:rsidRDefault="00A633A2" w:rsidP="00A633A2">
            <w:pPr>
              <w:rPr>
                <w:sz w:val="20"/>
                <w:szCs w:val="20"/>
              </w:rPr>
            </w:pPr>
          </w:p>
        </w:tc>
      </w:tr>
      <w:tr w:rsidR="00A633A2" w:rsidRPr="00A633A2" w14:paraId="2C29E22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4275D7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53A0B8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D91DB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5525D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99331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49197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662176F" w14:textId="77777777" w:rsidR="00A633A2" w:rsidRPr="00A633A2" w:rsidRDefault="00A633A2" w:rsidP="00A633A2">
            <w:pPr>
              <w:rPr>
                <w:sz w:val="20"/>
                <w:szCs w:val="20"/>
              </w:rPr>
            </w:pPr>
          </w:p>
        </w:tc>
      </w:tr>
      <w:tr w:rsidR="00A633A2" w:rsidRPr="00A633A2" w14:paraId="78F7EAF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D6C51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530C86"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w:t>
            </w:r>
            <w:r w:rsidRPr="00A633A2">
              <w:rPr>
                <w:rFonts w:ascii="Arial Armenian" w:hAnsi="Arial Armenian" w:cs="Arial Armenian"/>
                <w:color w:val="000000"/>
                <w:sz w:val="16"/>
                <w:szCs w:val="16"/>
              </w:rPr>
              <w:t>ñáõÝïÇ</w:t>
            </w:r>
            <w:r w:rsidRPr="00A633A2">
              <w:rPr>
                <w:rFonts w:ascii="Arial Armenian" w:hAnsi="Arial Armenian" w:cs="Arial"/>
                <w:color w:val="000000"/>
                <w:sz w:val="16"/>
                <w:szCs w:val="16"/>
              </w:rPr>
              <w:t xml:space="preserve"> Ùß³ÏáõÙ </w:t>
            </w:r>
            <w:r w:rsidRPr="00A633A2">
              <w:rPr>
                <w:rFonts w:ascii="Arial Armenian" w:hAnsi="Arial Armenian" w:cs="Arial"/>
                <w:color w:val="000000"/>
                <w:sz w:val="16"/>
                <w:szCs w:val="16"/>
              </w:rPr>
              <w:br/>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14210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4329A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106.7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A118E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4407D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366.68</w:t>
            </w:r>
          </w:p>
        </w:tc>
        <w:tc>
          <w:tcPr>
            <w:tcW w:w="36" w:type="dxa"/>
            <w:vAlign w:val="center"/>
            <w:hideMark/>
          </w:tcPr>
          <w:p w14:paraId="41EE95DC" w14:textId="77777777" w:rsidR="00A633A2" w:rsidRPr="00A633A2" w:rsidRDefault="00A633A2" w:rsidP="00A633A2">
            <w:pPr>
              <w:rPr>
                <w:sz w:val="20"/>
                <w:szCs w:val="20"/>
              </w:rPr>
            </w:pPr>
          </w:p>
        </w:tc>
      </w:tr>
      <w:tr w:rsidR="00A633A2" w:rsidRPr="00A633A2" w14:paraId="42A20D6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9FE01F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09E1A8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6B7C1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834A4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C6652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322982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134D37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169AF2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DE9BCC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AFB0DC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4B968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DB9F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8B69C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D64DA0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0CC18B" w14:textId="77777777" w:rsidR="00A633A2" w:rsidRPr="00A633A2" w:rsidRDefault="00A633A2" w:rsidP="00A633A2">
            <w:pPr>
              <w:rPr>
                <w:sz w:val="20"/>
                <w:szCs w:val="20"/>
              </w:rPr>
            </w:pPr>
          </w:p>
        </w:tc>
      </w:tr>
      <w:tr w:rsidR="00A633A2" w:rsidRPr="00A633A2" w14:paraId="335A657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E71A48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8C22A8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BE5A38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BE63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FA3FF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73E27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C4721C" w14:textId="77777777" w:rsidR="00A633A2" w:rsidRPr="00A633A2" w:rsidRDefault="00A633A2" w:rsidP="00A633A2">
            <w:pPr>
              <w:rPr>
                <w:sz w:val="20"/>
                <w:szCs w:val="20"/>
              </w:rPr>
            </w:pPr>
          </w:p>
        </w:tc>
      </w:tr>
      <w:tr w:rsidR="00A633A2" w:rsidRPr="00A633A2" w14:paraId="695A22FD" w14:textId="77777777" w:rsidTr="00A633A2">
        <w:trPr>
          <w:trHeight w:val="34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F2DF5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6F026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ÞÇÝ. ³ÕµÇ Ñ³í³ùáõÙ, µ³ñÓáõÙ ÇÝùÝ³Ã³÷»ñÇ íñ³ »õ ï»Õ³÷áËáõÙ 13ÏÙ</w:t>
            </w:r>
            <w:r w:rsidRPr="00A633A2">
              <w:rPr>
                <w:rFonts w:ascii="Arial Armenian" w:hAnsi="Arial Armenian" w:cs="Arial"/>
                <w:color w:val="000000"/>
                <w:sz w:val="16"/>
                <w:szCs w:val="16"/>
              </w:rPr>
              <w:br/>
            </w:r>
            <w:r w:rsidRPr="00A633A2">
              <w:rPr>
                <w:rFonts w:ascii="Calibri" w:hAnsi="Calibri" w:cs="Calibri"/>
                <w:color w:val="000000"/>
                <w:sz w:val="16"/>
                <w:szCs w:val="16"/>
              </w:rPr>
              <w:t>Сбор</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строительного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мусора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погрузка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самосвалы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вывоз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расстояние</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км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BBA4D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AFEF9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237.50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87A77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301C6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1166.18</w:t>
            </w:r>
          </w:p>
        </w:tc>
        <w:tc>
          <w:tcPr>
            <w:tcW w:w="36" w:type="dxa"/>
            <w:vAlign w:val="center"/>
            <w:hideMark/>
          </w:tcPr>
          <w:p w14:paraId="2ABE80A6" w14:textId="77777777" w:rsidR="00A633A2" w:rsidRPr="00A633A2" w:rsidRDefault="00A633A2" w:rsidP="00A633A2">
            <w:pPr>
              <w:rPr>
                <w:sz w:val="20"/>
                <w:szCs w:val="20"/>
              </w:rPr>
            </w:pPr>
          </w:p>
        </w:tc>
      </w:tr>
      <w:tr w:rsidR="00A633A2" w:rsidRPr="00A633A2" w14:paraId="1A942E2B"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41FD371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A36B4B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BF77A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F5EB4E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4E332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60DD62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DCA43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7F8A88A"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41BBE1D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FD3D41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7D42A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733D5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04F45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1DACB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784B97" w14:textId="77777777" w:rsidR="00A633A2" w:rsidRPr="00A633A2" w:rsidRDefault="00A633A2" w:rsidP="00A633A2">
            <w:pPr>
              <w:rPr>
                <w:sz w:val="20"/>
                <w:szCs w:val="20"/>
              </w:rPr>
            </w:pPr>
          </w:p>
        </w:tc>
      </w:tr>
      <w:tr w:rsidR="00A633A2" w:rsidRPr="00A633A2" w14:paraId="3FEE2DAB"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096670F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A080AA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8E2DA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679DF8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C80BD3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1E7E74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89FA79F" w14:textId="77777777" w:rsidR="00A633A2" w:rsidRPr="00A633A2" w:rsidRDefault="00A633A2" w:rsidP="00A633A2">
            <w:pPr>
              <w:rPr>
                <w:sz w:val="20"/>
                <w:szCs w:val="20"/>
              </w:rPr>
            </w:pPr>
          </w:p>
        </w:tc>
      </w:tr>
      <w:tr w:rsidR="00A633A2" w:rsidRPr="00A633A2" w14:paraId="294E131F"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F5AC7B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8ACCC70"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82BC26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CE8BF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BDD522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4A6B6C8"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2451.83</w:t>
            </w:r>
          </w:p>
        </w:tc>
        <w:tc>
          <w:tcPr>
            <w:tcW w:w="36" w:type="dxa"/>
            <w:vAlign w:val="center"/>
            <w:hideMark/>
          </w:tcPr>
          <w:p w14:paraId="1ABEEB1A" w14:textId="77777777" w:rsidR="00A633A2" w:rsidRPr="00A633A2" w:rsidRDefault="00A633A2" w:rsidP="00A633A2">
            <w:pPr>
              <w:rPr>
                <w:sz w:val="20"/>
                <w:szCs w:val="20"/>
              </w:rPr>
            </w:pPr>
          </w:p>
        </w:tc>
      </w:tr>
      <w:tr w:rsidR="00A633A2" w:rsidRPr="00A633A2" w14:paraId="0208A88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3405B7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701977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1D2CD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4D0D5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404A98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E8765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E118AD9"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33CC967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136536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C2B7DA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7F4BB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88E7E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36425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9BFC3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F289AEE" w14:textId="77777777" w:rsidR="00A633A2" w:rsidRPr="00A633A2" w:rsidRDefault="00A633A2" w:rsidP="00A633A2">
            <w:pPr>
              <w:rPr>
                <w:sz w:val="20"/>
                <w:szCs w:val="20"/>
              </w:rPr>
            </w:pPr>
          </w:p>
        </w:tc>
      </w:tr>
      <w:tr w:rsidR="00A633A2" w:rsidRPr="00A633A2" w14:paraId="3B2AA42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AB4622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526BB6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F11A1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82C7D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3A252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B0281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6FF4C9A" w14:textId="77777777" w:rsidR="00A633A2" w:rsidRPr="00A633A2" w:rsidRDefault="00A633A2" w:rsidP="00A633A2">
            <w:pPr>
              <w:rPr>
                <w:sz w:val="20"/>
                <w:szCs w:val="20"/>
              </w:rPr>
            </w:pPr>
          </w:p>
        </w:tc>
      </w:tr>
      <w:tr w:rsidR="00A633A2" w:rsidRPr="00A633A2" w14:paraId="21863DCB"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DE8883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CBF9A14"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D86A5F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198DCA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054CA4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FE1E68E"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6.05%</w:t>
            </w:r>
          </w:p>
        </w:tc>
        <w:tc>
          <w:tcPr>
            <w:tcW w:w="36" w:type="dxa"/>
            <w:vAlign w:val="center"/>
            <w:hideMark/>
          </w:tcPr>
          <w:p w14:paraId="2856B5B9" w14:textId="77777777" w:rsidR="00A633A2" w:rsidRPr="00A633A2" w:rsidRDefault="00A633A2" w:rsidP="00A633A2">
            <w:pPr>
              <w:rPr>
                <w:sz w:val="20"/>
                <w:szCs w:val="20"/>
              </w:rPr>
            </w:pPr>
          </w:p>
        </w:tc>
      </w:tr>
      <w:tr w:rsidR="00A633A2" w:rsidRPr="00A633A2" w14:paraId="4CE03EB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5FD687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59C8CC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D1339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1B5E3E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F4F50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569CF4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7421303"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06DB7FF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1D2F08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461990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374C7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77C9B2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5872D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3B90B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62C26DC" w14:textId="77777777" w:rsidR="00A633A2" w:rsidRPr="00A633A2" w:rsidRDefault="00A633A2" w:rsidP="00A633A2">
            <w:pPr>
              <w:rPr>
                <w:sz w:val="20"/>
                <w:szCs w:val="20"/>
              </w:rPr>
            </w:pPr>
          </w:p>
        </w:tc>
      </w:tr>
      <w:tr w:rsidR="00A633A2" w:rsidRPr="00A633A2" w14:paraId="5AE52BC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DCA045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A15925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9BDC6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647D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2D403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04D0C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ACB0E01" w14:textId="77777777" w:rsidR="00A633A2" w:rsidRPr="00A633A2" w:rsidRDefault="00A633A2" w:rsidP="00A633A2">
            <w:pPr>
              <w:rPr>
                <w:sz w:val="20"/>
                <w:szCs w:val="20"/>
              </w:rPr>
            </w:pPr>
          </w:p>
        </w:tc>
      </w:tr>
      <w:tr w:rsidR="00A633A2" w:rsidRPr="005C0845" w14:paraId="246CF56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CD75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1D6015"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Î³éáõóáÕ³Ï³Ý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Строительные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FBEEE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08F5B3"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C6AF85"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482C79"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4CDF0FC6" w14:textId="77777777" w:rsidR="00A633A2" w:rsidRPr="00A633A2" w:rsidRDefault="00A633A2" w:rsidP="00A633A2">
            <w:pPr>
              <w:rPr>
                <w:sz w:val="20"/>
                <w:szCs w:val="20"/>
                <w:lang w:val="ru-RU"/>
              </w:rPr>
            </w:pPr>
          </w:p>
        </w:tc>
      </w:tr>
      <w:tr w:rsidR="00A633A2" w:rsidRPr="005C0845" w14:paraId="4A845D3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30F1510"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74A7B378"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09CE653"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7E3CE5ED"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14DA4E5"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ABB98F8"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29E82947"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37DFF22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2F84BE6"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1A849AF6"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C399220"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77A7CFC1"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BDA224F"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A6332FF"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AA85C0B" w14:textId="77777777" w:rsidR="00A633A2" w:rsidRPr="00A633A2" w:rsidRDefault="00A633A2" w:rsidP="00A633A2">
            <w:pPr>
              <w:rPr>
                <w:sz w:val="20"/>
                <w:szCs w:val="20"/>
                <w:lang w:val="ru-RU"/>
              </w:rPr>
            </w:pPr>
          </w:p>
        </w:tc>
      </w:tr>
      <w:tr w:rsidR="00A633A2" w:rsidRPr="005C0845" w14:paraId="434BC0A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558B78D"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578674B6"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5C3857D0"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788D9D67"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BDC6643"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14BFD46"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5B400D51" w14:textId="77777777" w:rsidR="00A633A2" w:rsidRPr="00A633A2" w:rsidRDefault="00A633A2" w:rsidP="00A633A2">
            <w:pPr>
              <w:rPr>
                <w:sz w:val="20"/>
                <w:szCs w:val="20"/>
                <w:lang w:val="ru-RU"/>
              </w:rPr>
            </w:pPr>
          </w:p>
        </w:tc>
      </w:tr>
      <w:tr w:rsidR="00A633A2" w:rsidRPr="005C0845" w14:paraId="52E4E452"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2BB9D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862748"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Sylfaen" w:hAnsi="Sylfaen" w:cs="Sylfaen"/>
                <w:b/>
                <w:bCs/>
                <w:color w:val="000000"/>
                <w:sz w:val="16"/>
                <w:szCs w:val="16"/>
                <w:u w:val="single"/>
              </w:rPr>
              <w:t>Խաղահրապարակում</w:t>
            </w:r>
            <w:r w:rsidRPr="00A633A2">
              <w:rPr>
                <w:rFonts w:ascii="Arial Armenian" w:hAnsi="Arial Armenian" w:cs="Arial"/>
                <w:b/>
                <w:bCs/>
                <w:color w:val="000000"/>
                <w:sz w:val="16"/>
                <w:szCs w:val="16"/>
                <w:u w:val="single"/>
                <w:lang w:val="ru-RU"/>
              </w:rPr>
              <w:t xml:space="preserve"> é»ïÇÝ» Í³ÍÏáõÛÃÇ Çñ³Ï³Ý³óáõÙ</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Устройство</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резинового</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покрытия</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на</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детской</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площадке</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9DC06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EA578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2CAD69"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05670B"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134ED8EE" w14:textId="77777777" w:rsidR="00A633A2" w:rsidRPr="00A633A2" w:rsidRDefault="00A633A2" w:rsidP="00A633A2">
            <w:pPr>
              <w:rPr>
                <w:sz w:val="20"/>
                <w:szCs w:val="20"/>
                <w:lang w:val="ru-RU"/>
              </w:rPr>
            </w:pPr>
          </w:p>
        </w:tc>
      </w:tr>
      <w:tr w:rsidR="00A633A2" w:rsidRPr="005C0845" w14:paraId="5A94298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2181108"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60522151"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9D51038"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0DDC0E7C"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E24723A"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73F0A56"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87C7B53"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38485E3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10AA639"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10977B54"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1E62F5D9"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57E4AE1"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90B6F0B"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6AFDE4C"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53EFF9A0" w14:textId="77777777" w:rsidR="00A633A2" w:rsidRPr="00A633A2" w:rsidRDefault="00A633A2" w:rsidP="00A633A2">
            <w:pPr>
              <w:rPr>
                <w:sz w:val="20"/>
                <w:szCs w:val="20"/>
                <w:lang w:val="ru-RU"/>
              </w:rPr>
            </w:pPr>
          </w:p>
        </w:tc>
      </w:tr>
      <w:tr w:rsidR="00A633A2" w:rsidRPr="005C0845" w14:paraId="1EFEFE5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B5458AC"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7DDAAAC1"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8D59A03"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45822E25"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E311F1A"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D83043C"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164638D5" w14:textId="77777777" w:rsidR="00A633A2" w:rsidRPr="00A633A2" w:rsidRDefault="00A633A2" w:rsidP="00A633A2">
            <w:pPr>
              <w:rPr>
                <w:sz w:val="20"/>
                <w:szCs w:val="20"/>
                <w:lang w:val="ru-RU"/>
              </w:rPr>
            </w:pPr>
          </w:p>
        </w:tc>
      </w:tr>
      <w:tr w:rsidR="00A633A2" w:rsidRPr="00A633A2" w14:paraId="44A9439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70744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2A6AE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Ê×Ç Ý³Ë³å³ïñ³ëï³Ï³Ý ß»ñïÇ Çñ³Ï³Ý³óáõÙ 10ëÙ Ñ³ëïáõÃÛ³Ùµ</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щебёночной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10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537A2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82156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7B746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10.79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2D233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56.10</w:t>
            </w:r>
          </w:p>
        </w:tc>
        <w:tc>
          <w:tcPr>
            <w:tcW w:w="36" w:type="dxa"/>
            <w:vAlign w:val="center"/>
            <w:hideMark/>
          </w:tcPr>
          <w:p w14:paraId="65AD4E7F" w14:textId="77777777" w:rsidR="00A633A2" w:rsidRPr="00A633A2" w:rsidRDefault="00A633A2" w:rsidP="00A633A2">
            <w:pPr>
              <w:rPr>
                <w:sz w:val="20"/>
                <w:szCs w:val="20"/>
              </w:rPr>
            </w:pPr>
          </w:p>
        </w:tc>
      </w:tr>
      <w:tr w:rsidR="00A633A2" w:rsidRPr="00A633A2" w14:paraId="5FDB0B5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C92CF7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72D2F3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7932E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3A2FDF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EF6E1F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46F79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D959DF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AE0DE9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14DE76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4B4725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92D4A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F5309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54BDA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FBC7F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334B6A" w14:textId="77777777" w:rsidR="00A633A2" w:rsidRPr="00A633A2" w:rsidRDefault="00A633A2" w:rsidP="00A633A2">
            <w:pPr>
              <w:rPr>
                <w:sz w:val="20"/>
                <w:szCs w:val="20"/>
              </w:rPr>
            </w:pPr>
          </w:p>
        </w:tc>
      </w:tr>
      <w:tr w:rsidR="00A633A2" w:rsidRPr="00A633A2" w14:paraId="67371CE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FC788A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4D2C4B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D25E7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57F43A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53A65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A20A8A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1F1E04F" w14:textId="77777777" w:rsidR="00A633A2" w:rsidRPr="00A633A2" w:rsidRDefault="00A633A2" w:rsidP="00A633A2">
            <w:pPr>
              <w:rPr>
                <w:sz w:val="20"/>
                <w:szCs w:val="20"/>
              </w:rPr>
            </w:pPr>
          </w:p>
        </w:tc>
      </w:tr>
      <w:tr w:rsidR="00A633A2" w:rsidRPr="00A633A2" w14:paraId="777AB7D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5C9A7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9EAB3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 xml:space="preserve">º/µ Ý³Ë³ß»ñïÇ å³ïñ³ëïáõÙ </w:t>
            </w:r>
            <w:r w:rsidRPr="00A633A2">
              <w:rPr>
                <w:rFonts w:ascii="Arial Armenian" w:hAnsi="Arial Armenian" w:cs="Arial"/>
                <w:color w:val="000000"/>
                <w:sz w:val="16"/>
                <w:szCs w:val="16"/>
              </w:rPr>
              <w:t>B</w:t>
            </w:r>
            <w:r w:rsidRPr="00A633A2">
              <w:rPr>
                <w:rFonts w:ascii="Arial Armenian" w:hAnsi="Arial Armenian" w:cs="Arial"/>
                <w:color w:val="000000"/>
                <w:sz w:val="16"/>
                <w:szCs w:val="16"/>
                <w:lang w:val="ru-RU"/>
              </w:rPr>
              <w:t>12.5 ¹³ëÇ µ»ïáÝÇó</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Изготовление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железобетонного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основания</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из</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бетона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класса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w:t>
            </w:r>
            <w:r w:rsidRPr="00A633A2">
              <w:rPr>
                <w:rFonts w:ascii="Arial Armenian" w:hAnsi="Arial Armenian" w:cs="Arial"/>
                <w:color w:val="000000"/>
                <w:sz w:val="16"/>
                <w:szCs w:val="16"/>
                <w:lang w:val="ru-RU"/>
              </w:rPr>
              <w:t>12,5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1A0FC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DB254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2.60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30BC5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42.39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B59F3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110.21</w:t>
            </w:r>
          </w:p>
        </w:tc>
        <w:tc>
          <w:tcPr>
            <w:tcW w:w="36" w:type="dxa"/>
            <w:vAlign w:val="center"/>
            <w:hideMark/>
          </w:tcPr>
          <w:p w14:paraId="0FA9930B" w14:textId="77777777" w:rsidR="00A633A2" w:rsidRPr="00A633A2" w:rsidRDefault="00A633A2" w:rsidP="00A633A2">
            <w:pPr>
              <w:rPr>
                <w:sz w:val="20"/>
                <w:szCs w:val="20"/>
              </w:rPr>
            </w:pPr>
          </w:p>
        </w:tc>
      </w:tr>
      <w:tr w:rsidR="00A633A2" w:rsidRPr="00A633A2" w14:paraId="3F0E6DE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9EC228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2F46F8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675E8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6A1CAF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F342F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A5DA9A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42E31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872311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79BFA0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5D3018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EF94D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42D669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C5F6C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198885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3B3EC05" w14:textId="77777777" w:rsidR="00A633A2" w:rsidRPr="00A633A2" w:rsidRDefault="00A633A2" w:rsidP="00A633A2">
            <w:pPr>
              <w:rPr>
                <w:sz w:val="20"/>
                <w:szCs w:val="20"/>
              </w:rPr>
            </w:pPr>
          </w:p>
        </w:tc>
      </w:tr>
      <w:tr w:rsidR="00A633A2" w:rsidRPr="00A633A2" w14:paraId="048A55B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FD21ED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AF4FB2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5344E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8848C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5D173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54F9A4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9DE69B7" w14:textId="77777777" w:rsidR="00A633A2" w:rsidRPr="00A633A2" w:rsidRDefault="00A633A2" w:rsidP="00A633A2">
            <w:pPr>
              <w:rPr>
                <w:sz w:val="20"/>
                <w:szCs w:val="20"/>
              </w:rPr>
            </w:pPr>
          </w:p>
        </w:tc>
      </w:tr>
      <w:tr w:rsidR="00A633A2" w:rsidRPr="00A633A2" w14:paraId="68A4ED38"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081FB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B539B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²Ùñ³Ý³ó³ÝóÇ ï»Õ³¹ñáõÙ ö4BpI ³Ùñ³ÝÇó</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арматурной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сетки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арматуры</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ö</w:t>
            </w:r>
            <w:r w:rsidRPr="00A633A2">
              <w:rPr>
                <w:rFonts w:ascii="Arial Armenian" w:hAnsi="Arial Armenian" w:cs="Arial"/>
                <w:color w:val="000000"/>
                <w:sz w:val="16"/>
                <w:szCs w:val="16"/>
              </w:rPr>
              <w:t>4BpI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7529C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D1A05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0.0990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0242D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26.81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CBF6C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2.65</w:t>
            </w:r>
          </w:p>
        </w:tc>
        <w:tc>
          <w:tcPr>
            <w:tcW w:w="36" w:type="dxa"/>
            <w:vAlign w:val="center"/>
            <w:hideMark/>
          </w:tcPr>
          <w:p w14:paraId="49C6BF47" w14:textId="77777777" w:rsidR="00A633A2" w:rsidRPr="00A633A2" w:rsidRDefault="00A633A2" w:rsidP="00A633A2">
            <w:pPr>
              <w:rPr>
                <w:sz w:val="20"/>
                <w:szCs w:val="20"/>
              </w:rPr>
            </w:pPr>
          </w:p>
        </w:tc>
      </w:tr>
      <w:tr w:rsidR="00A633A2" w:rsidRPr="00A633A2" w14:paraId="0E8D885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A2D62C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A3403B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7ED0D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41E36F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2ECB4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38B20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61213C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9C9B9E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6B463A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15F9C5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FC8E1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2E2F65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1080F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2FF05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6237846" w14:textId="77777777" w:rsidR="00A633A2" w:rsidRPr="00A633A2" w:rsidRDefault="00A633A2" w:rsidP="00A633A2">
            <w:pPr>
              <w:rPr>
                <w:sz w:val="20"/>
                <w:szCs w:val="20"/>
              </w:rPr>
            </w:pPr>
          </w:p>
        </w:tc>
      </w:tr>
      <w:tr w:rsidR="00A633A2" w:rsidRPr="00A633A2" w14:paraId="19A865E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AEE57D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4ABD8E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ACBFA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1414A2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C7786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62583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ADF0AA6" w14:textId="77777777" w:rsidR="00A633A2" w:rsidRPr="00A633A2" w:rsidRDefault="00A633A2" w:rsidP="00A633A2">
            <w:pPr>
              <w:rPr>
                <w:sz w:val="20"/>
                <w:szCs w:val="20"/>
              </w:rPr>
            </w:pPr>
          </w:p>
        </w:tc>
      </w:tr>
      <w:tr w:rsidR="00A633A2" w:rsidRPr="00A633A2" w14:paraId="4A1BE45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59784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68FCB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²Ùñ³Ý³óÝó ö4BpI, ù.150x150ÙÙ</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Арматурнаыа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сетка</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ö</w:t>
            </w:r>
            <w:r w:rsidRPr="00A633A2">
              <w:rPr>
                <w:rFonts w:ascii="Arial Armenian" w:hAnsi="Arial Armenian" w:cs="Arial"/>
                <w:color w:val="000000"/>
                <w:sz w:val="16"/>
                <w:szCs w:val="16"/>
              </w:rPr>
              <w:t xml:space="preserve">4BpI, </w:t>
            </w:r>
            <w:r w:rsidRPr="00A633A2">
              <w:rPr>
                <w:rFonts w:ascii="Calibri" w:hAnsi="Calibri" w:cs="Calibri"/>
                <w:color w:val="000000"/>
                <w:sz w:val="16"/>
                <w:szCs w:val="16"/>
              </w:rPr>
              <w:t>ш</w:t>
            </w:r>
            <w:r w:rsidRPr="00A633A2">
              <w:rPr>
                <w:rFonts w:ascii="Arial Armenian" w:hAnsi="Arial Armenian" w:cs="Arial"/>
                <w:color w:val="000000"/>
                <w:sz w:val="16"/>
                <w:szCs w:val="16"/>
              </w:rPr>
              <w:t>.150x150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B3AAC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AAA9B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3ED2F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0.43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30FC2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22.15</w:t>
            </w:r>
          </w:p>
        </w:tc>
        <w:tc>
          <w:tcPr>
            <w:tcW w:w="36" w:type="dxa"/>
            <w:vAlign w:val="center"/>
            <w:hideMark/>
          </w:tcPr>
          <w:p w14:paraId="0D45CED1" w14:textId="77777777" w:rsidR="00A633A2" w:rsidRPr="00A633A2" w:rsidRDefault="00A633A2" w:rsidP="00A633A2">
            <w:pPr>
              <w:rPr>
                <w:sz w:val="20"/>
                <w:szCs w:val="20"/>
              </w:rPr>
            </w:pPr>
          </w:p>
        </w:tc>
      </w:tr>
      <w:tr w:rsidR="00A633A2" w:rsidRPr="00A633A2" w14:paraId="1DAC7A2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B12E0B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E4314B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7F44B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37CFBB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D0D13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F777A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B757B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DB3996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CD6AA8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2596CD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BB04AF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539CD8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8EE3C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C4149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E55D405" w14:textId="77777777" w:rsidR="00A633A2" w:rsidRPr="00A633A2" w:rsidRDefault="00A633A2" w:rsidP="00A633A2">
            <w:pPr>
              <w:rPr>
                <w:sz w:val="20"/>
                <w:szCs w:val="20"/>
              </w:rPr>
            </w:pPr>
          </w:p>
        </w:tc>
      </w:tr>
      <w:tr w:rsidR="00A633A2" w:rsidRPr="00A633A2" w14:paraId="73BF80A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E102F1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DEACA0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54B45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396A8D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D763D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31F24D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CD57393" w14:textId="77777777" w:rsidR="00A633A2" w:rsidRPr="00A633A2" w:rsidRDefault="00A633A2" w:rsidP="00A633A2">
            <w:pPr>
              <w:rPr>
                <w:sz w:val="20"/>
                <w:szCs w:val="20"/>
              </w:rPr>
            </w:pPr>
          </w:p>
        </w:tc>
      </w:tr>
      <w:tr w:rsidR="00A633A2" w:rsidRPr="00A633A2" w14:paraId="28C450A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B8687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8D0570" w14:textId="77777777" w:rsidR="00A633A2" w:rsidRPr="00A633A2" w:rsidRDefault="00A633A2" w:rsidP="00A633A2">
            <w:pPr>
              <w:jc w:val="center"/>
              <w:rPr>
                <w:rFonts w:ascii="Arial Armenian" w:hAnsi="Arial Armenian" w:cs="Arial"/>
                <w:color w:val="000000"/>
                <w:sz w:val="16"/>
                <w:szCs w:val="16"/>
                <w:lang w:val="ru-RU"/>
              </w:rPr>
            </w:pPr>
            <w:r w:rsidRPr="00A633A2">
              <w:rPr>
                <w:rFonts w:ascii="Sylfaen" w:hAnsi="Sylfaen" w:cs="Sylfaen"/>
                <w:color w:val="000000"/>
                <w:sz w:val="16"/>
                <w:szCs w:val="16"/>
              </w:rPr>
              <w:t>Միաձույլ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ռ</w:t>
            </w:r>
            <w:r w:rsidRPr="00A633A2">
              <w:rPr>
                <w:rFonts w:ascii="Arial Armenian" w:hAnsi="Arial Armenian" w:cs="Arial Armenian"/>
                <w:color w:val="000000"/>
                <w:sz w:val="16"/>
                <w:szCs w:val="16"/>
              </w:rPr>
              <w:t>»ïÇÝ»</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Í³ÍÏáõÛÃÇ</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Çñ³Ï³Ý³óáõÙ</w:t>
            </w:r>
            <w:r w:rsidRPr="00A633A2">
              <w:rPr>
                <w:rFonts w:ascii="Arial Armenian" w:hAnsi="Arial Armenian" w:cs="Arial"/>
                <w:color w:val="000000"/>
                <w:sz w:val="16"/>
                <w:szCs w:val="16"/>
              </w:rPr>
              <w:t xml:space="preserve"> 15</w:t>
            </w:r>
            <w:r w:rsidRPr="00A633A2">
              <w:rPr>
                <w:rFonts w:ascii="Arial Armenian" w:hAnsi="Arial Armenian" w:cs="Arial Armenian"/>
                <w:color w:val="000000"/>
                <w:sz w:val="16"/>
                <w:szCs w:val="16"/>
              </w:rPr>
              <w:t>ÙÙ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Ñ³ëï</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lang w:val="ru-RU"/>
              </w:rPr>
              <w:t>Выполнение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монолитного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резинового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покрытия</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толщиной</w:t>
            </w:r>
            <w:r w:rsidRPr="00A633A2">
              <w:rPr>
                <w:rFonts w:ascii="Arial Armenian" w:hAnsi="Arial Armenian" w:cs="Arial"/>
                <w:color w:val="000000"/>
                <w:sz w:val="16"/>
                <w:szCs w:val="16"/>
                <w:lang w:val="ru-RU"/>
              </w:rPr>
              <w:t xml:space="preserve"> 15 </w:t>
            </w:r>
            <w:r w:rsidRPr="00A633A2">
              <w:rPr>
                <w:rFonts w:ascii="Calibri" w:hAnsi="Calibri" w:cs="Calibri"/>
                <w:color w:val="000000"/>
                <w:sz w:val="16"/>
                <w:szCs w:val="16"/>
                <w:lang w:val="ru-RU"/>
              </w:rPr>
              <w:t>мм</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16497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0E3C4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2AEBB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18.73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A16F9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974.14</w:t>
            </w:r>
          </w:p>
        </w:tc>
        <w:tc>
          <w:tcPr>
            <w:tcW w:w="36" w:type="dxa"/>
            <w:vAlign w:val="center"/>
            <w:hideMark/>
          </w:tcPr>
          <w:p w14:paraId="6A43092F" w14:textId="77777777" w:rsidR="00A633A2" w:rsidRPr="00A633A2" w:rsidRDefault="00A633A2" w:rsidP="00A633A2">
            <w:pPr>
              <w:rPr>
                <w:sz w:val="20"/>
                <w:szCs w:val="20"/>
              </w:rPr>
            </w:pPr>
          </w:p>
        </w:tc>
      </w:tr>
      <w:tr w:rsidR="00A633A2" w:rsidRPr="00A633A2" w14:paraId="30BCA61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E56E4D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695111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BCD60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A6A9E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4FB94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834FF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09F0CD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03E703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03BADB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C8459F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C7D193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63C8EA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3936F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FE989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2FCFA9" w14:textId="77777777" w:rsidR="00A633A2" w:rsidRPr="00A633A2" w:rsidRDefault="00A633A2" w:rsidP="00A633A2">
            <w:pPr>
              <w:rPr>
                <w:sz w:val="20"/>
                <w:szCs w:val="20"/>
              </w:rPr>
            </w:pPr>
          </w:p>
        </w:tc>
      </w:tr>
      <w:tr w:rsidR="00A633A2" w:rsidRPr="00A633A2" w14:paraId="149F1D2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662F3E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D3482B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86B7F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54C354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A4C7A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78B0F0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CCB76F3" w14:textId="77777777" w:rsidR="00A633A2" w:rsidRPr="00A633A2" w:rsidRDefault="00A633A2" w:rsidP="00A633A2">
            <w:pPr>
              <w:rPr>
                <w:sz w:val="20"/>
                <w:szCs w:val="20"/>
              </w:rPr>
            </w:pPr>
          </w:p>
        </w:tc>
      </w:tr>
      <w:tr w:rsidR="00A633A2" w:rsidRPr="00A633A2" w14:paraId="61662A8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72EF31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F312FA6"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CFDA8C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A41B4D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5C352F3"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15232FB"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1165.26</w:t>
            </w:r>
          </w:p>
        </w:tc>
        <w:tc>
          <w:tcPr>
            <w:tcW w:w="36" w:type="dxa"/>
            <w:vAlign w:val="center"/>
            <w:hideMark/>
          </w:tcPr>
          <w:p w14:paraId="297AA705" w14:textId="77777777" w:rsidR="00A633A2" w:rsidRPr="00A633A2" w:rsidRDefault="00A633A2" w:rsidP="00A633A2">
            <w:pPr>
              <w:rPr>
                <w:sz w:val="20"/>
                <w:szCs w:val="20"/>
              </w:rPr>
            </w:pPr>
          </w:p>
        </w:tc>
      </w:tr>
      <w:tr w:rsidR="00A633A2" w:rsidRPr="00A633A2" w14:paraId="7FAD420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7797FD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B2A20E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3E7C1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2C582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23E8E0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4DCB0A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171393A"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740309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4CA1BB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89554E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E7089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409D0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D52D7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3F4910"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5E2C22E" w14:textId="77777777" w:rsidR="00A633A2" w:rsidRPr="00A633A2" w:rsidRDefault="00A633A2" w:rsidP="00A633A2">
            <w:pPr>
              <w:rPr>
                <w:sz w:val="20"/>
                <w:szCs w:val="20"/>
              </w:rPr>
            </w:pPr>
          </w:p>
        </w:tc>
      </w:tr>
      <w:tr w:rsidR="00A633A2" w:rsidRPr="00A633A2" w14:paraId="0B19697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495989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A0C342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3A48F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40CE79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1C915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00DDD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14B917E" w14:textId="77777777" w:rsidR="00A633A2" w:rsidRPr="00A633A2" w:rsidRDefault="00A633A2" w:rsidP="00A633A2">
            <w:pPr>
              <w:rPr>
                <w:sz w:val="20"/>
                <w:szCs w:val="20"/>
              </w:rPr>
            </w:pPr>
          </w:p>
        </w:tc>
      </w:tr>
      <w:tr w:rsidR="00A633A2" w:rsidRPr="00A633A2" w14:paraId="46DCE6F0"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8EEBF4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A2D25F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11560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C3322E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0CFFA5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5C31147"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2.88%</w:t>
            </w:r>
          </w:p>
        </w:tc>
        <w:tc>
          <w:tcPr>
            <w:tcW w:w="36" w:type="dxa"/>
            <w:vAlign w:val="center"/>
            <w:hideMark/>
          </w:tcPr>
          <w:p w14:paraId="477AA370" w14:textId="77777777" w:rsidR="00A633A2" w:rsidRPr="00A633A2" w:rsidRDefault="00A633A2" w:rsidP="00A633A2">
            <w:pPr>
              <w:rPr>
                <w:sz w:val="20"/>
                <w:szCs w:val="20"/>
              </w:rPr>
            </w:pPr>
          </w:p>
        </w:tc>
      </w:tr>
      <w:tr w:rsidR="00A633A2" w:rsidRPr="00A633A2" w14:paraId="585D282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3946A9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FC90D4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10078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4FDCDF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D3433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C75214"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FA497B8"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141989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8D9ACB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1C2E44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BD74A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B310F3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21CE6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F8374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06EAF22" w14:textId="77777777" w:rsidR="00A633A2" w:rsidRPr="00A633A2" w:rsidRDefault="00A633A2" w:rsidP="00A633A2">
            <w:pPr>
              <w:rPr>
                <w:sz w:val="20"/>
                <w:szCs w:val="20"/>
              </w:rPr>
            </w:pPr>
          </w:p>
        </w:tc>
      </w:tr>
      <w:tr w:rsidR="00A633A2" w:rsidRPr="00A633A2" w14:paraId="23A65DE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C87F8F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7676F0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1B421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EC2A74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97F02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E4420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EC62C82" w14:textId="77777777" w:rsidR="00A633A2" w:rsidRPr="00A633A2" w:rsidRDefault="00A633A2" w:rsidP="00A633A2">
            <w:pPr>
              <w:rPr>
                <w:sz w:val="20"/>
                <w:szCs w:val="20"/>
              </w:rPr>
            </w:pPr>
          </w:p>
        </w:tc>
      </w:tr>
      <w:tr w:rsidR="00A633A2" w:rsidRPr="005C0845" w14:paraId="3200978C" w14:textId="77777777" w:rsidTr="00A633A2">
        <w:trPr>
          <w:trHeight w:val="40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6C54B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FB7B87"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´³½³Éï» »½ñ³ù³ñ»ñÇ ï»Õ³¹ñáõÙ 150*300</w:t>
            </w:r>
            <w:r w:rsidRPr="00A633A2">
              <w:rPr>
                <w:rFonts w:ascii="Sylfaen" w:hAnsi="Sylfaen" w:cs="Sylfaen"/>
                <w:b/>
                <w:bCs/>
                <w:color w:val="000000"/>
                <w:sz w:val="16"/>
                <w:szCs w:val="16"/>
                <w:u w:val="single"/>
              </w:rPr>
              <w:t>մմ</w:t>
            </w:r>
            <w:r w:rsidRPr="00A633A2">
              <w:rPr>
                <w:rFonts w:ascii="Arial Armenian" w:hAnsi="Arial Armenian" w:cs="Arial"/>
                <w:b/>
                <w:bCs/>
                <w:color w:val="000000"/>
                <w:sz w:val="16"/>
                <w:szCs w:val="16"/>
                <w:u w:val="single"/>
                <w:lang w:val="ru-RU"/>
              </w:rPr>
              <w:br w:type="page"/>
              <w:t>/</w:t>
            </w:r>
            <w:r w:rsidRPr="00A633A2">
              <w:rPr>
                <w:rFonts w:ascii="Sylfaen" w:hAnsi="Sylfaen" w:cs="Sylfaen"/>
                <w:b/>
                <w:bCs/>
                <w:color w:val="000000"/>
                <w:sz w:val="16"/>
                <w:szCs w:val="16"/>
                <w:u w:val="single"/>
              </w:rPr>
              <w:t>առանց</w:t>
            </w:r>
            <w:r w:rsidRPr="00A633A2">
              <w:rPr>
                <w:rFonts w:ascii="Arial Armenian" w:hAnsi="Arial Armenian" w:cs="Arial"/>
                <w:b/>
                <w:bCs/>
                <w:color w:val="000000"/>
                <w:sz w:val="16"/>
                <w:szCs w:val="16"/>
                <w:u w:val="single"/>
                <w:lang w:val="ru-RU"/>
              </w:rPr>
              <w:t xml:space="preserve"> </w:t>
            </w:r>
            <w:r w:rsidRPr="00A633A2">
              <w:rPr>
                <w:rFonts w:ascii="Sylfaen" w:hAnsi="Sylfaen" w:cs="Sylfaen"/>
                <w:b/>
                <w:bCs/>
                <w:color w:val="000000"/>
                <w:sz w:val="16"/>
                <w:szCs w:val="16"/>
                <w:u w:val="single"/>
              </w:rPr>
              <w:t>ծակոտկեն</w:t>
            </w:r>
            <w:r w:rsidRPr="00A633A2">
              <w:rPr>
                <w:rFonts w:ascii="Arial Armenian" w:hAnsi="Arial Armenian" w:cs="Arial"/>
                <w:b/>
                <w:bCs/>
                <w:color w:val="000000"/>
                <w:sz w:val="16"/>
                <w:szCs w:val="16"/>
                <w:u w:val="single"/>
                <w:lang w:val="ru-RU"/>
              </w:rPr>
              <w:t>/</w:t>
            </w:r>
            <w:r w:rsidRPr="00A633A2">
              <w:rPr>
                <w:rFonts w:ascii="Arial Armenian" w:hAnsi="Arial Armenian" w:cs="Arial"/>
                <w:b/>
                <w:bCs/>
                <w:color w:val="000000"/>
                <w:sz w:val="16"/>
                <w:szCs w:val="16"/>
                <w:u w:val="single"/>
                <w:lang w:val="ru-RU"/>
              </w:rPr>
              <w:br w:type="page"/>
            </w:r>
            <w:r w:rsidRPr="00A633A2">
              <w:rPr>
                <w:rFonts w:ascii="Calibri" w:hAnsi="Calibri" w:cs="Calibri"/>
                <w:b/>
                <w:bCs/>
                <w:color w:val="000000"/>
                <w:sz w:val="16"/>
                <w:szCs w:val="16"/>
                <w:u w:val="single"/>
                <w:lang w:val="ru-RU"/>
              </w:rPr>
              <w:t>Монтаж</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базальтовых</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бордюрных</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камней</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размером</w:t>
            </w:r>
            <w:r w:rsidRPr="00A633A2">
              <w:rPr>
                <w:rFonts w:ascii="Arial Armenian" w:hAnsi="Arial Armenian" w:cs="Arial"/>
                <w:b/>
                <w:bCs/>
                <w:color w:val="000000"/>
                <w:sz w:val="16"/>
                <w:szCs w:val="16"/>
                <w:u w:val="single"/>
                <w:lang w:val="ru-RU"/>
              </w:rPr>
              <w:t xml:space="preserve"> 150</w:t>
            </w:r>
            <w:r w:rsidRPr="00A633A2">
              <w:rPr>
                <w:rFonts w:ascii="Calibri" w:hAnsi="Calibri" w:cs="Calibri"/>
                <w:b/>
                <w:bCs/>
                <w:color w:val="000000"/>
                <w:sz w:val="16"/>
                <w:szCs w:val="16"/>
                <w:u w:val="single"/>
                <w:lang w:val="ru-RU"/>
              </w:rPr>
              <w:t>х</w:t>
            </w:r>
            <w:r w:rsidRPr="00A633A2">
              <w:rPr>
                <w:rFonts w:ascii="Arial Armenian" w:hAnsi="Arial Armenian" w:cs="Arial"/>
                <w:b/>
                <w:bCs/>
                <w:color w:val="000000"/>
                <w:sz w:val="16"/>
                <w:szCs w:val="16"/>
                <w:u w:val="single"/>
                <w:lang w:val="ru-RU"/>
              </w:rPr>
              <w:t xml:space="preserve">300 </w:t>
            </w:r>
            <w:r w:rsidRPr="00A633A2">
              <w:rPr>
                <w:rFonts w:ascii="Calibri" w:hAnsi="Calibri" w:cs="Calibri"/>
                <w:b/>
                <w:bCs/>
                <w:color w:val="000000"/>
                <w:sz w:val="16"/>
                <w:szCs w:val="16"/>
                <w:u w:val="single"/>
                <w:lang w:val="ru-RU"/>
              </w:rPr>
              <w:t>мм</w:t>
            </w:r>
            <w:r w:rsidRPr="00A633A2">
              <w:rPr>
                <w:rFonts w:ascii="Arial Armenian" w:hAnsi="Arial Armenian" w:cs="Arial"/>
                <w:b/>
                <w:bCs/>
                <w:color w:val="000000"/>
                <w:sz w:val="16"/>
                <w:szCs w:val="16"/>
                <w:u w:val="single"/>
                <w:lang w:val="ru-RU"/>
              </w:rPr>
              <w:t xml:space="preserve"> - </w:t>
            </w:r>
            <w:r w:rsidRPr="00A633A2">
              <w:rPr>
                <w:rFonts w:ascii="Calibri" w:hAnsi="Calibri" w:cs="Calibri"/>
                <w:b/>
                <w:bCs/>
                <w:color w:val="000000"/>
                <w:sz w:val="16"/>
                <w:szCs w:val="16"/>
                <w:u w:val="single"/>
                <w:lang w:val="ru-RU"/>
              </w:rPr>
              <w:t>с</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бетонным</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основанием</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без</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пор</w:t>
            </w:r>
            <w:r w:rsidRPr="00A633A2">
              <w:rPr>
                <w:rFonts w:ascii="Arial Armenian" w:hAnsi="Arial Armenian" w:cs="Arial"/>
                <w:b/>
                <w:bCs/>
                <w:color w:val="000000"/>
                <w:sz w:val="16"/>
                <w:szCs w:val="16"/>
                <w:u w:val="single"/>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BEAB9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CA30A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BA2EBE"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A01D52"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7E9194A6" w14:textId="77777777" w:rsidR="00A633A2" w:rsidRPr="00A633A2" w:rsidRDefault="00A633A2" w:rsidP="00A633A2">
            <w:pPr>
              <w:rPr>
                <w:sz w:val="20"/>
                <w:szCs w:val="20"/>
                <w:lang w:val="ru-RU"/>
              </w:rPr>
            </w:pPr>
          </w:p>
        </w:tc>
      </w:tr>
      <w:tr w:rsidR="00A633A2" w:rsidRPr="005C0845" w14:paraId="79C9F900"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5BC2976C"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5337E19A"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1D6A2D8"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42320066"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3463148"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6DD6409"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6536EAE"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2F15049D"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54627580"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60429D1E"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76927E22"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6CFDD051"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02D97E7"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0296916"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5FB1479C" w14:textId="77777777" w:rsidR="00A633A2" w:rsidRPr="00A633A2" w:rsidRDefault="00A633A2" w:rsidP="00A633A2">
            <w:pPr>
              <w:rPr>
                <w:sz w:val="20"/>
                <w:szCs w:val="20"/>
                <w:lang w:val="ru-RU"/>
              </w:rPr>
            </w:pPr>
          </w:p>
        </w:tc>
      </w:tr>
      <w:tr w:rsidR="00A633A2" w:rsidRPr="005C0845" w14:paraId="46A6DD7B"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545EC5D0"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52D7A10A"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3549ECBA"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700B6B37"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11D2069"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5710055"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6B26B2D1" w14:textId="77777777" w:rsidR="00A633A2" w:rsidRPr="00A633A2" w:rsidRDefault="00A633A2" w:rsidP="00A633A2">
            <w:pPr>
              <w:rPr>
                <w:sz w:val="20"/>
                <w:szCs w:val="20"/>
                <w:lang w:val="ru-RU"/>
              </w:rPr>
            </w:pPr>
          </w:p>
        </w:tc>
      </w:tr>
      <w:tr w:rsidR="00A633A2" w:rsidRPr="00A633A2" w14:paraId="11F863C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8BA4B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3A723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Ê×Ç Ý³Ë³å³ïñ³ëï³Ï³Ý ß»ñïÇ Çñ³Ï³Ý³óáõÙ 7ëÙ Ñ³ëïáõÃÛ³Ùµ</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гравия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7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3DA11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59F7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0.350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6A659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C6FE1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3.78</w:t>
            </w:r>
          </w:p>
        </w:tc>
        <w:tc>
          <w:tcPr>
            <w:tcW w:w="36" w:type="dxa"/>
            <w:vAlign w:val="center"/>
            <w:hideMark/>
          </w:tcPr>
          <w:p w14:paraId="110F45E0" w14:textId="77777777" w:rsidR="00A633A2" w:rsidRPr="00A633A2" w:rsidRDefault="00A633A2" w:rsidP="00A633A2">
            <w:pPr>
              <w:rPr>
                <w:sz w:val="20"/>
                <w:szCs w:val="20"/>
              </w:rPr>
            </w:pPr>
          </w:p>
        </w:tc>
      </w:tr>
      <w:tr w:rsidR="00A633A2" w:rsidRPr="00A633A2" w14:paraId="2C12606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11905D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800D6B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397E9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B9A1C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7FF0A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A3F708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CD110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E8A2A0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8083D3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F21F20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4EB81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F9BB2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8E7F3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B45BD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4334927" w14:textId="77777777" w:rsidR="00A633A2" w:rsidRPr="00A633A2" w:rsidRDefault="00A633A2" w:rsidP="00A633A2">
            <w:pPr>
              <w:rPr>
                <w:sz w:val="20"/>
                <w:szCs w:val="20"/>
              </w:rPr>
            </w:pPr>
          </w:p>
        </w:tc>
      </w:tr>
      <w:tr w:rsidR="00A633A2" w:rsidRPr="00A633A2" w14:paraId="06B291C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57BCFC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9DEA86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F08B6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21E46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43735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9ABE3F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551FD2" w14:textId="77777777" w:rsidR="00A633A2" w:rsidRPr="00A633A2" w:rsidRDefault="00A633A2" w:rsidP="00A633A2">
            <w:pPr>
              <w:rPr>
                <w:sz w:val="20"/>
                <w:szCs w:val="20"/>
              </w:rPr>
            </w:pPr>
          </w:p>
        </w:tc>
      </w:tr>
      <w:tr w:rsidR="00A633A2" w:rsidRPr="00A633A2" w14:paraId="67F3D8A5"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8E8A7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6363B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´³½³Éï» »½ñ³ù³ñ»ñÇ ï»Õ³¹ñáõÙ 150*300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бордюров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размером</w:t>
            </w:r>
            <w:r w:rsidRPr="00A633A2">
              <w:rPr>
                <w:rFonts w:ascii="Arial Armenian" w:hAnsi="Arial Armenian" w:cs="Arial"/>
                <w:color w:val="000000"/>
                <w:sz w:val="16"/>
                <w:szCs w:val="16"/>
              </w:rPr>
              <w:t>300</w:t>
            </w:r>
            <w:r w:rsidRPr="00A633A2">
              <w:rPr>
                <w:rFonts w:ascii="Calibri" w:hAnsi="Calibri" w:cs="Calibri"/>
                <w:color w:val="000000"/>
                <w:sz w:val="16"/>
                <w:szCs w:val="16"/>
              </w:rPr>
              <w:t>х</w:t>
            </w:r>
            <w:r w:rsidRPr="00A633A2">
              <w:rPr>
                <w:rFonts w:ascii="Arial Armenian" w:hAnsi="Arial Armenian" w:cs="Arial"/>
                <w:color w:val="000000"/>
                <w:sz w:val="16"/>
                <w:szCs w:val="16"/>
              </w:rPr>
              <w:t>150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F4D4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7A7A1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AB5DA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11.96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340B6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239.15</w:t>
            </w:r>
          </w:p>
        </w:tc>
        <w:tc>
          <w:tcPr>
            <w:tcW w:w="36" w:type="dxa"/>
            <w:vAlign w:val="center"/>
            <w:hideMark/>
          </w:tcPr>
          <w:p w14:paraId="2DA682C7" w14:textId="77777777" w:rsidR="00A633A2" w:rsidRPr="00A633A2" w:rsidRDefault="00A633A2" w:rsidP="00A633A2">
            <w:pPr>
              <w:rPr>
                <w:sz w:val="20"/>
                <w:szCs w:val="20"/>
              </w:rPr>
            </w:pPr>
          </w:p>
        </w:tc>
      </w:tr>
      <w:tr w:rsidR="00A633A2" w:rsidRPr="00A633A2" w14:paraId="73A86FF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0CB0F4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916E34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18E5C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33700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5DEF5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AB305E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0F6B5C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0E9E1D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FDCBE1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2760E6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13D4F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DE0DA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BDA3A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3CAA3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5AEAAD" w14:textId="77777777" w:rsidR="00A633A2" w:rsidRPr="00A633A2" w:rsidRDefault="00A633A2" w:rsidP="00A633A2">
            <w:pPr>
              <w:rPr>
                <w:sz w:val="20"/>
                <w:szCs w:val="20"/>
              </w:rPr>
            </w:pPr>
          </w:p>
        </w:tc>
      </w:tr>
      <w:tr w:rsidR="00A633A2" w:rsidRPr="00A633A2" w14:paraId="478B0A5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78AAE3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E4AEA3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07608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5102EB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DD262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70C9F4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A48023F" w14:textId="77777777" w:rsidR="00A633A2" w:rsidRPr="00A633A2" w:rsidRDefault="00A633A2" w:rsidP="00A633A2">
            <w:pPr>
              <w:rPr>
                <w:sz w:val="20"/>
                <w:szCs w:val="20"/>
              </w:rPr>
            </w:pPr>
          </w:p>
        </w:tc>
      </w:tr>
      <w:tr w:rsidR="00A633A2" w:rsidRPr="00A633A2" w14:paraId="0CEFA0A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C18BB8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BDF9AB7"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C3F227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D19193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6E98755"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7F9A9BC"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242.93</w:t>
            </w:r>
          </w:p>
        </w:tc>
        <w:tc>
          <w:tcPr>
            <w:tcW w:w="36" w:type="dxa"/>
            <w:vAlign w:val="center"/>
            <w:hideMark/>
          </w:tcPr>
          <w:p w14:paraId="1FF173AE" w14:textId="77777777" w:rsidR="00A633A2" w:rsidRPr="00A633A2" w:rsidRDefault="00A633A2" w:rsidP="00A633A2">
            <w:pPr>
              <w:rPr>
                <w:sz w:val="20"/>
                <w:szCs w:val="20"/>
              </w:rPr>
            </w:pPr>
          </w:p>
        </w:tc>
      </w:tr>
      <w:tr w:rsidR="00A633A2" w:rsidRPr="00A633A2" w14:paraId="5CDF525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FF2A9E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B6C626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07C35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CDDA3D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E2602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8F2F6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01A5298"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DF1D97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E66664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96F6AD8"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62B66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FCC11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88A59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45639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00AEB4D" w14:textId="77777777" w:rsidR="00A633A2" w:rsidRPr="00A633A2" w:rsidRDefault="00A633A2" w:rsidP="00A633A2">
            <w:pPr>
              <w:rPr>
                <w:sz w:val="20"/>
                <w:szCs w:val="20"/>
              </w:rPr>
            </w:pPr>
          </w:p>
        </w:tc>
      </w:tr>
      <w:tr w:rsidR="00A633A2" w:rsidRPr="00A633A2" w14:paraId="1AA9306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22F902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5BAFD2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8F26E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BD41BF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40FD6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459D13"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CA7C124" w14:textId="77777777" w:rsidR="00A633A2" w:rsidRPr="00A633A2" w:rsidRDefault="00A633A2" w:rsidP="00A633A2">
            <w:pPr>
              <w:rPr>
                <w:sz w:val="20"/>
                <w:szCs w:val="20"/>
              </w:rPr>
            </w:pPr>
          </w:p>
        </w:tc>
      </w:tr>
      <w:tr w:rsidR="00A633A2" w:rsidRPr="00A633A2" w14:paraId="2BD85CF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7B2032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330E4E9"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5CA996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86B1D2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04AC91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010984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0.60%</w:t>
            </w:r>
          </w:p>
        </w:tc>
        <w:tc>
          <w:tcPr>
            <w:tcW w:w="36" w:type="dxa"/>
            <w:vAlign w:val="center"/>
            <w:hideMark/>
          </w:tcPr>
          <w:p w14:paraId="67AE7C03" w14:textId="77777777" w:rsidR="00A633A2" w:rsidRPr="00A633A2" w:rsidRDefault="00A633A2" w:rsidP="00A633A2">
            <w:pPr>
              <w:rPr>
                <w:sz w:val="20"/>
                <w:szCs w:val="20"/>
              </w:rPr>
            </w:pPr>
          </w:p>
        </w:tc>
      </w:tr>
      <w:tr w:rsidR="00A633A2" w:rsidRPr="00A633A2" w14:paraId="6C7CDB0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673AD2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EC66BD6"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23D33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26A18E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4B2E4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E3B9FD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06F64DB"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7B3B7A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CEC9C7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C3AC51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A6D62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C713EE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86DD0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D9A5A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FB5420C" w14:textId="77777777" w:rsidR="00A633A2" w:rsidRPr="00A633A2" w:rsidRDefault="00A633A2" w:rsidP="00A633A2">
            <w:pPr>
              <w:rPr>
                <w:sz w:val="20"/>
                <w:szCs w:val="20"/>
              </w:rPr>
            </w:pPr>
          </w:p>
        </w:tc>
      </w:tr>
      <w:tr w:rsidR="00A633A2" w:rsidRPr="00A633A2" w14:paraId="0D7D833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4994DB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84773B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2E441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1F5EFD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FE85F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650D9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4C67B85" w14:textId="77777777" w:rsidR="00A633A2" w:rsidRPr="00A633A2" w:rsidRDefault="00A633A2" w:rsidP="00A633A2">
            <w:pPr>
              <w:rPr>
                <w:sz w:val="20"/>
                <w:szCs w:val="20"/>
              </w:rPr>
            </w:pPr>
          </w:p>
        </w:tc>
      </w:tr>
      <w:tr w:rsidR="00A633A2" w:rsidRPr="00A633A2" w14:paraId="61437254" w14:textId="77777777" w:rsidTr="00A633A2">
        <w:trPr>
          <w:trHeight w:val="43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1FD66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703BAE" w14:textId="77777777" w:rsidR="00A633A2" w:rsidRPr="00A633A2" w:rsidRDefault="00A633A2" w:rsidP="00A633A2">
            <w:pPr>
              <w:jc w:val="center"/>
              <w:rPr>
                <w:rFonts w:ascii="Arial Armenian" w:hAnsi="Arial Armenian" w:cs="Arial"/>
                <w:b/>
                <w:bCs/>
                <w:color w:val="000000"/>
                <w:sz w:val="16"/>
                <w:szCs w:val="16"/>
                <w:u w:val="single"/>
              </w:rPr>
            </w:pPr>
            <w:r w:rsidRPr="00A633A2">
              <w:rPr>
                <w:rFonts w:ascii="Arial Armenian" w:hAnsi="Arial Armenian" w:cs="Arial"/>
                <w:b/>
                <w:bCs/>
                <w:color w:val="000000"/>
                <w:sz w:val="16"/>
                <w:szCs w:val="16"/>
                <w:u w:val="single"/>
              </w:rPr>
              <w:t>´³½³Éï» »½ñ³ù³ñ»ñÇ ï»Õ³¹ñáõÙ 200x100 ÙÙ ã³÷»ñáí-</w:t>
            </w:r>
            <w:r w:rsidRPr="00A633A2">
              <w:rPr>
                <w:rFonts w:ascii="Sylfaen" w:hAnsi="Sylfaen" w:cs="Sylfaen"/>
                <w:b/>
                <w:bCs/>
                <w:color w:val="000000"/>
                <w:sz w:val="16"/>
                <w:szCs w:val="16"/>
                <w:u w:val="single"/>
              </w:rPr>
              <w:t>բետոնե</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հիմքով</w:t>
            </w:r>
            <w:r w:rsidRPr="00A633A2">
              <w:rPr>
                <w:rFonts w:ascii="Arial Armenian" w:hAnsi="Arial Armenian" w:cs="Arial"/>
                <w:b/>
                <w:bCs/>
                <w:color w:val="000000"/>
                <w:sz w:val="16"/>
                <w:szCs w:val="16"/>
                <w:u w:val="single"/>
              </w:rPr>
              <w:t>/</w:t>
            </w:r>
            <w:r w:rsidRPr="00A633A2">
              <w:rPr>
                <w:rFonts w:ascii="Sylfaen" w:hAnsi="Sylfaen" w:cs="Sylfaen"/>
                <w:b/>
                <w:bCs/>
                <w:color w:val="000000"/>
                <w:sz w:val="16"/>
                <w:szCs w:val="16"/>
                <w:u w:val="single"/>
              </w:rPr>
              <w:t>առանց</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ծակոտկեն</w:t>
            </w:r>
            <w:r w:rsidRPr="00A633A2">
              <w:rPr>
                <w:rFonts w:ascii="Arial Armenian" w:hAnsi="Arial Armenian" w:cs="Arial"/>
                <w:b/>
                <w:bCs/>
                <w:color w:val="000000"/>
                <w:sz w:val="16"/>
                <w:szCs w:val="16"/>
                <w:u w:val="single"/>
              </w:rPr>
              <w:t>/</w:t>
            </w:r>
            <w:r w:rsidRPr="00A633A2">
              <w:rPr>
                <w:rFonts w:ascii="Arial Armenian" w:hAnsi="Arial Armenian" w:cs="Arial"/>
                <w:b/>
                <w:bCs/>
                <w:color w:val="000000"/>
                <w:sz w:val="16"/>
                <w:szCs w:val="16"/>
                <w:u w:val="single"/>
              </w:rPr>
              <w:br/>
            </w:r>
            <w:r w:rsidRPr="00A633A2">
              <w:rPr>
                <w:rFonts w:ascii="Calibri" w:hAnsi="Calibri" w:cs="Calibri"/>
                <w:b/>
                <w:bCs/>
                <w:color w:val="000000"/>
                <w:sz w:val="16"/>
                <w:szCs w:val="16"/>
                <w:u w:val="single"/>
              </w:rPr>
              <w:t>Монтаж</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базальтовых</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бордюрных</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камней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размером</w:t>
            </w:r>
            <w:r w:rsidRPr="00A633A2">
              <w:rPr>
                <w:rFonts w:ascii="Arial Armenian" w:hAnsi="Arial Armenian" w:cs="Arial"/>
                <w:b/>
                <w:bCs/>
                <w:color w:val="000000"/>
                <w:sz w:val="16"/>
                <w:szCs w:val="16"/>
                <w:u w:val="single"/>
              </w:rPr>
              <w:t xml:space="preserve"> 200</w:t>
            </w:r>
            <w:r w:rsidRPr="00A633A2">
              <w:rPr>
                <w:rFonts w:ascii="Calibri" w:hAnsi="Calibri" w:cs="Calibri"/>
                <w:b/>
                <w:bCs/>
                <w:color w:val="000000"/>
                <w:sz w:val="16"/>
                <w:szCs w:val="16"/>
                <w:u w:val="single"/>
              </w:rPr>
              <w:t>х</w:t>
            </w:r>
            <w:r w:rsidRPr="00A633A2">
              <w:rPr>
                <w:rFonts w:ascii="Arial Armenian" w:hAnsi="Arial Armenian" w:cs="Arial"/>
                <w:b/>
                <w:bCs/>
                <w:color w:val="000000"/>
                <w:sz w:val="16"/>
                <w:szCs w:val="16"/>
                <w:u w:val="single"/>
              </w:rPr>
              <w:t xml:space="preserve">100 </w:t>
            </w:r>
            <w:r w:rsidRPr="00A633A2">
              <w:rPr>
                <w:rFonts w:ascii="Calibri" w:hAnsi="Calibri" w:cs="Calibri"/>
                <w:b/>
                <w:bCs/>
                <w:color w:val="000000"/>
                <w:sz w:val="16"/>
                <w:szCs w:val="16"/>
                <w:u w:val="single"/>
              </w:rPr>
              <w:t>мм</w:t>
            </w:r>
            <w:r w:rsidRPr="00A633A2">
              <w:rPr>
                <w:rFonts w:ascii="Arial Armenian" w:hAnsi="Arial Armenian" w:cs="Arial"/>
                <w:b/>
                <w:bCs/>
                <w:color w:val="000000"/>
                <w:sz w:val="16"/>
                <w:szCs w:val="16"/>
                <w:u w:val="single"/>
              </w:rPr>
              <w:t xml:space="preserve"> - </w:t>
            </w:r>
            <w:r w:rsidRPr="00A633A2">
              <w:rPr>
                <w:rFonts w:ascii="Calibri" w:hAnsi="Calibri" w:cs="Calibri"/>
                <w:b/>
                <w:bCs/>
                <w:color w:val="000000"/>
                <w:sz w:val="16"/>
                <w:szCs w:val="16"/>
                <w:u w:val="single"/>
              </w:rPr>
              <w:t>с</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бетонным</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основанием</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без</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пор</w:t>
            </w:r>
            <w:r w:rsidRPr="00A633A2">
              <w:rPr>
                <w:rFonts w:ascii="Arial Armenian" w:hAnsi="Arial Armenian" w:cs="Arial"/>
                <w:b/>
                <w:bCs/>
                <w:color w:val="000000"/>
                <w:sz w:val="16"/>
                <w:szCs w:val="16"/>
                <w:u w:val="single"/>
              </w:rPr>
              <w:t>/</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AE400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DB20C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84B8F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B9040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5DDC234F" w14:textId="77777777" w:rsidR="00A633A2" w:rsidRPr="00A633A2" w:rsidRDefault="00A633A2" w:rsidP="00A633A2">
            <w:pPr>
              <w:rPr>
                <w:sz w:val="20"/>
                <w:szCs w:val="20"/>
              </w:rPr>
            </w:pPr>
          </w:p>
        </w:tc>
      </w:tr>
      <w:tr w:rsidR="00A633A2" w:rsidRPr="00A633A2" w14:paraId="31108F3F" w14:textId="77777777" w:rsidTr="00A633A2">
        <w:trPr>
          <w:trHeight w:val="435"/>
        </w:trPr>
        <w:tc>
          <w:tcPr>
            <w:tcW w:w="398" w:type="dxa"/>
            <w:vMerge/>
            <w:tcBorders>
              <w:top w:val="nil"/>
              <w:left w:val="single" w:sz="4" w:space="0" w:color="auto"/>
              <w:bottom w:val="single" w:sz="4" w:space="0" w:color="auto"/>
              <w:right w:val="single" w:sz="4" w:space="0" w:color="auto"/>
            </w:tcBorders>
            <w:vAlign w:val="center"/>
            <w:hideMark/>
          </w:tcPr>
          <w:p w14:paraId="7385D82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0C34A7A"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0F0D2E9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C0617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A67140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F79150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29AE4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006CEE5" w14:textId="77777777" w:rsidTr="00A633A2">
        <w:trPr>
          <w:trHeight w:val="435"/>
        </w:trPr>
        <w:tc>
          <w:tcPr>
            <w:tcW w:w="398" w:type="dxa"/>
            <w:vMerge/>
            <w:tcBorders>
              <w:top w:val="nil"/>
              <w:left w:val="single" w:sz="4" w:space="0" w:color="auto"/>
              <w:bottom w:val="single" w:sz="4" w:space="0" w:color="auto"/>
              <w:right w:val="single" w:sz="4" w:space="0" w:color="auto"/>
            </w:tcBorders>
            <w:vAlign w:val="center"/>
            <w:hideMark/>
          </w:tcPr>
          <w:p w14:paraId="6354447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2D38E9B"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7912901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82DF27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BC40E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212F78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CAE913E" w14:textId="77777777" w:rsidR="00A633A2" w:rsidRPr="00A633A2" w:rsidRDefault="00A633A2" w:rsidP="00A633A2">
            <w:pPr>
              <w:rPr>
                <w:sz w:val="20"/>
                <w:szCs w:val="20"/>
              </w:rPr>
            </w:pPr>
          </w:p>
        </w:tc>
      </w:tr>
      <w:tr w:rsidR="00A633A2" w:rsidRPr="00A633A2" w14:paraId="31EEE8FE" w14:textId="77777777" w:rsidTr="00A633A2">
        <w:trPr>
          <w:trHeight w:val="435"/>
        </w:trPr>
        <w:tc>
          <w:tcPr>
            <w:tcW w:w="398" w:type="dxa"/>
            <w:vMerge/>
            <w:tcBorders>
              <w:top w:val="nil"/>
              <w:left w:val="single" w:sz="4" w:space="0" w:color="auto"/>
              <w:bottom w:val="single" w:sz="4" w:space="0" w:color="auto"/>
              <w:right w:val="single" w:sz="4" w:space="0" w:color="auto"/>
            </w:tcBorders>
            <w:vAlign w:val="center"/>
            <w:hideMark/>
          </w:tcPr>
          <w:p w14:paraId="703BD2B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20FF180"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78B0A3B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85E37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73745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A4304F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822965B" w14:textId="77777777" w:rsidR="00A633A2" w:rsidRPr="00A633A2" w:rsidRDefault="00A633A2" w:rsidP="00A633A2">
            <w:pPr>
              <w:rPr>
                <w:sz w:val="20"/>
                <w:szCs w:val="20"/>
              </w:rPr>
            </w:pPr>
          </w:p>
        </w:tc>
      </w:tr>
      <w:tr w:rsidR="00A633A2" w:rsidRPr="00A633A2" w14:paraId="0CB7F1C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6D1A2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907D9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Ê×Ç Ý³Ë³å³ïñ³ëï³Ï³Ý ß»ñïÇ Çñ³Ï³Ý³óáõÙ 5ëÙ Ñ³ëïáõÃÛ³Ùµ</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гравия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5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2EF1A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F89D4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2.55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B6AD4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231AC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27.55</w:t>
            </w:r>
          </w:p>
        </w:tc>
        <w:tc>
          <w:tcPr>
            <w:tcW w:w="36" w:type="dxa"/>
            <w:vAlign w:val="center"/>
            <w:hideMark/>
          </w:tcPr>
          <w:p w14:paraId="6AC7C405" w14:textId="77777777" w:rsidR="00A633A2" w:rsidRPr="00A633A2" w:rsidRDefault="00A633A2" w:rsidP="00A633A2">
            <w:pPr>
              <w:rPr>
                <w:sz w:val="20"/>
                <w:szCs w:val="20"/>
              </w:rPr>
            </w:pPr>
          </w:p>
        </w:tc>
      </w:tr>
      <w:tr w:rsidR="00A633A2" w:rsidRPr="00A633A2" w14:paraId="048932A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7C2F97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DE84CF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DCEB8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D439CE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E789C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E9EAB0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813394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6AA9C9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E68428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0CCE81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FEFC8C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F5D2F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AACD0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C8979E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17BC96" w14:textId="77777777" w:rsidR="00A633A2" w:rsidRPr="00A633A2" w:rsidRDefault="00A633A2" w:rsidP="00A633A2">
            <w:pPr>
              <w:rPr>
                <w:sz w:val="20"/>
                <w:szCs w:val="20"/>
              </w:rPr>
            </w:pPr>
          </w:p>
        </w:tc>
      </w:tr>
      <w:tr w:rsidR="00A633A2" w:rsidRPr="00A633A2" w14:paraId="5B7A836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A45F50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8D5821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EC1B2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9D956A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DDBE6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DD4FD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F4C4185" w14:textId="77777777" w:rsidR="00A633A2" w:rsidRPr="00A633A2" w:rsidRDefault="00A633A2" w:rsidP="00A633A2">
            <w:pPr>
              <w:rPr>
                <w:sz w:val="20"/>
                <w:szCs w:val="20"/>
              </w:rPr>
            </w:pPr>
          </w:p>
        </w:tc>
      </w:tr>
      <w:tr w:rsidR="00A633A2" w:rsidRPr="00A633A2" w14:paraId="7DFB9E5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10CD0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967CF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´³½³Éï» »½ñ³ù³ñ»ñÇ ï»Õ³¹ñáõÙ 200x100ÙÙ ã³÷»ñÇ</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бордюров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размером</w:t>
            </w:r>
            <w:r w:rsidRPr="00A633A2">
              <w:rPr>
                <w:rFonts w:ascii="Arial Armenian" w:hAnsi="Arial Armenian" w:cs="Arial"/>
                <w:color w:val="000000"/>
                <w:sz w:val="16"/>
                <w:szCs w:val="16"/>
              </w:rPr>
              <w:t xml:space="preserve"> 200</w:t>
            </w:r>
            <w:r w:rsidRPr="00A633A2">
              <w:rPr>
                <w:rFonts w:ascii="Calibri" w:hAnsi="Calibri" w:cs="Calibri"/>
                <w:color w:val="000000"/>
                <w:sz w:val="16"/>
                <w:szCs w:val="16"/>
              </w:rPr>
              <w:t>х</w:t>
            </w:r>
            <w:r w:rsidRPr="00A633A2">
              <w:rPr>
                <w:rFonts w:ascii="Arial Armenian" w:hAnsi="Arial Armenian" w:cs="Arial"/>
                <w:color w:val="000000"/>
                <w:sz w:val="16"/>
                <w:szCs w:val="16"/>
              </w:rPr>
              <w:t>100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45713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142DA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255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27689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9.06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E4EA7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2311.09</w:t>
            </w:r>
          </w:p>
        </w:tc>
        <w:tc>
          <w:tcPr>
            <w:tcW w:w="36" w:type="dxa"/>
            <w:vAlign w:val="center"/>
            <w:hideMark/>
          </w:tcPr>
          <w:p w14:paraId="0C03846A" w14:textId="77777777" w:rsidR="00A633A2" w:rsidRPr="00A633A2" w:rsidRDefault="00A633A2" w:rsidP="00A633A2">
            <w:pPr>
              <w:rPr>
                <w:sz w:val="20"/>
                <w:szCs w:val="20"/>
              </w:rPr>
            </w:pPr>
          </w:p>
        </w:tc>
      </w:tr>
      <w:tr w:rsidR="00A633A2" w:rsidRPr="00A633A2" w14:paraId="24F4379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8F7370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F07722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B2C46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42601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1D39F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946EE8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139E43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51181F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8067FF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C68FF3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13AB2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49A16F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70D29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14C775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D8A7E06" w14:textId="77777777" w:rsidR="00A633A2" w:rsidRPr="00A633A2" w:rsidRDefault="00A633A2" w:rsidP="00A633A2">
            <w:pPr>
              <w:rPr>
                <w:sz w:val="20"/>
                <w:szCs w:val="20"/>
              </w:rPr>
            </w:pPr>
          </w:p>
        </w:tc>
      </w:tr>
      <w:tr w:rsidR="00A633A2" w:rsidRPr="00A633A2" w14:paraId="7648CC7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BB4067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46921B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3ED6C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5C14DD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D496B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A5A66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ED3CF8" w14:textId="77777777" w:rsidR="00A633A2" w:rsidRPr="00A633A2" w:rsidRDefault="00A633A2" w:rsidP="00A633A2">
            <w:pPr>
              <w:rPr>
                <w:sz w:val="20"/>
                <w:szCs w:val="20"/>
              </w:rPr>
            </w:pPr>
          </w:p>
        </w:tc>
      </w:tr>
      <w:tr w:rsidR="00A633A2" w:rsidRPr="00A633A2" w14:paraId="28EE95C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1D99B7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42D3B8E"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65299F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9E886F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88FB34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BDED344"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2338.64</w:t>
            </w:r>
          </w:p>
        </w:tc>
        <w:tc>
          <w:tcPr>
            <w:tcW w:w="36" w:type="dxa"/>
            <w:vAlign w:val="center"/>
            <w:hideMark/>
          </w:tcPr>
          <w:p w14:paraId="4E5B8AF4" w14:textId="77777777" w:rsidR="00A633A2" w:rsidRPr="00A633A2" w:rsidRDefault="00A633A2" w:rsidP="00A633A2">
            <w:pPr>
              <w:rPr>
                <w:sz w:val="20"/>
                <w:szCs w:val="20"/>
              </w:rPr>
            </w:pPr>
          </w:p>
        </w:tc>
      </w:tr>
      <w:tr w:rsidR="00A633A2" w:rsidRPr="00A633A2" w14:paraId="7B5B34B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3F48C5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7B7F2E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EDEB2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62CDE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80BF4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36C36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EF36AF6"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51E55E1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501FFA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8BAC73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078B54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1CF8F7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C032F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70A41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6540F8D" w14:textId="77777777" w:rsidR="00A633A2" w:rsidRPr="00A633A2" w:rsidRDefault="00A633A2" w:rsidP="00A633A2">
            <w:pPr>
              <w:rPr>
                <w:sz w:val="20"/>
                <w:szCs w:val="20"/>
              </w:rPr>
            </w:pPr>
          </w:p>
        </w:tc>
      </w:tr>
      <w:tr w:rsidR="00A633A2" w:rsidRPr="00A633A2" w14:paraId="7643A91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758000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6062506"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C7232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69C966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43350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56232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C90B385" w14:textId="77777777" w:rsidR="00A633A2" w:rsidRPr="00A633A2" w:rsidRDefault="00A633A2" w:rsidP="00A633A2">
            <w:pPr>
              <w:rPr>
                <w:sz w:val="20"/>
                <w:szCs w:val="20"/>
              </w:rPr>
            </w:pPr>
          </w:p>
        </w:tc>
      </w:tr>
      <w:tr w:rsidR="00A633A2" w:rsidRPr="00A633A2" w14:paraId="00362B78"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CBAC4E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4209AF9"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E620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46AFAA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71FF8F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09F236E"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5.77%</w:t>
            </w:r>
          </w:p>
        </w:tc>
        <w:tc>
          <w:tcPr>
            <w:tcW w:w="36" w:type="dxa"/>
            <w:vAlign w:val="center"/>
            <w:hideMark/>
          </w:tcPr>
          <w:p w14:paraId="141EE4A4" w14:textId="77777777" w:rsidR="00A633A2" w:rsidRPr="00A633A2" w:rsidRDefault="00A633A2" w:rsidP="00A633A2">
            <w:pPr>
              <w:rPr>
                <w:sz w:val="20"/>
                <w:szCs w:val="20"/>
              </w:rPr>
            </w:pPr>
          </w:p>
        </w:tc>
      </w:tr>
      <w:tr w:rsidR="00A633A2" w:rsidRPr="00A633A2" w14:paraId="6334C5E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92E3D7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DF7B6E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315DA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7E32C1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11FF07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59957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4C70C70"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351F631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A98347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C225A8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F7D30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A6748D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61909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F56ED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6AAE4FC" w14:textId="77777777" w:rsidR="00A633A2" w:rsidRPr="00A633A2" w:rsidRDefault="00A633A2" w:rsidP="00A633A2">
            <w:pPr>
              <w:rPr>
                <w:sz w:val="20"/>
                <w:szCs w:val="20"/>
              </w:rPr>
            </w:pPr>
          </w:p>
        </w:tc>
      </w:tr>
      <w:tr w:rsidR="00A633A2" w:rsidRPr="00A633A2" w14:paraId="1998284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028AD5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38EA97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08F3C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97E060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BAB68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F92D6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5500336" w14:textId="77777777" w:rsidR="00A633A2" w:rsidRPr="00A633A2" w:rsidRDefault="00A633A2" w:rsidP="00A633A2">
            <w:pPr>
              <w:rPr>
                <w:sz w:val="20"/>
                <w:szCs w:val="20"/>
              </w:rPr>
            </w:pPr>
          </w:p>
        </w:tc>
      </w:tr>
      <w:tr w:rsidR="00A633A2" w:rsidRPr="00A633A2" w14:paraId="5AC43DC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4EEB3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A25D45" w14:textId="77777777" w:rsidR="00A633A2" w:rsidRPr="00A633A2" w:rsidRDefault="00A633A2" w:rsidP="00A633A2">
            <w:pPr>
              <w:jc w:val="center"/>
              <w:rPr>
                <w:rFonts w:ascii="Arial Armenian" w:hAnsi="Arial Armenian" w:cs="Arial"/>
                <w:b/>
                <w:bCs/>
                <w:color w:val="000000"/>
                <w:sz w:val="16"/>
                <w:szCs w:val="16"/>
              </w:rPr>
            </w:pPr>
            <w:r w:rsidRPr="00A633A2">
              <w:rPr>
                <w:rFonts w:ascii="Sylfaen" w:hAnsi="Sylfaen" w:cs="Sylfaen"/>
                <w:b/>
                <w:bCs/>
                <w:color w:val="000000"/>
                <w:sz w:val="16"/>
                <w:szCs w:val="16"/>
              </w:rPr>
              <w:t>Ասֆալտբետոնյա</w:t>
            </w:r>
            <w:r w:rsidRPr="00A633A2">
              <w:rPr>
                <w:rFonts w:ascii="Arial Armenian" w:hAnsi="Arial Armenian" w:cs="Arial"/>
                <w:b/>
                <w:bCs/>
                <w:color w:val="000000"/>
                <w:sz w:val="16"/>
                <w:szCs w:val="16"/>
              </w:rPr>
              <w:t xml:space="preserve"> </w:t>
            </w:r>
            <w:r w:rsidRPr="00A633A2">
              <w:rPr>
                <w:rFonts w:ascii="Sylfaen" w:hAnsi="Sylfaen" w:cs="Sylfaen"/>
                <w:b/>
                <w:bCs/>
                <w:color w:val="000000"/>
                <w:sz w:val="16"/>
                <w:szCs w:val="16"/>
              </w:rPr>
              <w:t>աշխատանքներ</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Асфальтобетонные</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E0F43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0594C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299C5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5F8DC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7FCF9CED" w14:textId="77777777" w:rsidR="00A633A2" w:rsidRPr="00A633A2" w:rsidRDefault="00A633A2" w:rsidP="00A633A2">
            <w:pPr>
              <w:rPr>
                <w:sz w:val="20"/>
                <w:szCs w:val="20"/>
              </w:rPr>
            </w:pPr>
          </w:p>
        </w:tc>
      </w:tr>
      <w:tr w:rsidR="00A633A2" w:rsidRPr="00A633A2" w14:paraId="16545D6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583347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57FA686"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24237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72772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531AD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738AE7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48A3D0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CFE157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D8F4DA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DA2930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EE3B9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E7112D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EC3C5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BD389A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D55BB45" w14:textId="77777777" w:rsidR="00A633A2" w:rsidRPr="00A633A2" w:rsidRDefault="00A633A2" w:rsidP="00A633A2">
            <w:pPr>
              <w:rPr>
                <w:sz w:val="20"/>
                <w:szCs w:val="20"/>
              </w:rPr>
            </w:pPr>
          </w:p>
        </w:tc>
      </w:tr>
      <w:tr w:rsidR="00A633A2" w:rsidRPr="00A633A2" w14:paraId="09FFCF7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A8B4AE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CC6633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1D98EF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4DC2D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378AC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D4506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11E7F21" w14:textId="77777777" w:rsidR="00A633A2" w:rsidRPr="00A633A2" w:rsidRDefault="00A633A2" w:rsidP="00A633A2">
            <w:pPr>
              <w:rPr>
                <w:sz w:val="20"/>
                <w:szCs w:val="20"/>
              </w:rPr>
            </w:pPr>
          </w:p>
        </w:tc>
      </w:tr>
      <w:tr w:rsidR="00A633A2" w:rsidRPr="00A633A2" w14:paraId="25E8D0B8"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C5A2E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0650A3" w14:textId="77777777" w:rsidR="00A633A2" w:rsidRPr="00A633A2" w:rsidRDefault="00A633A2" w:rsidP="00A633A2">
            <w:pPr>
              <w:jc w:val="center"/>
              <w:rPr>
                <w:rFonts w:ascii="Arial" w:hAnsi="Arial" w:cs="Arial"/>
                <w:color w:val="000000"/>
                <w:sz w:val="16"/>
                <w:szCs w:val="16"/>
                <w:lang w:val="ru-RU"/>
              </w:rPr>
            </w:pPr>
            <w:r w:rsidRPr="00A633A2">
              <w:rPr>
                <w:rFonts w:ascii="Arial" w:hAnsi="Arial" w:cs="Arial"/>
                <w:color w:val="000000"/>
                <w:sz w:val="16"/>
                <w:szCs w:val="16"/>
              </w:rPr>
              <w:t>Խճային</w:t>
            </w:r>
            <w:r w:rsidRPr="00A633A2">
              <w:rPr>
                <w:rFonts w:ascii="Arial" w:hAnsi="Arial" w:cs="Arial"/>
                <w:color w:val="000000"/>
                <w:sz w:val="16"/>
                <w:szCs w:val="16"/>
                <w:lang w:val="ru-RU"/>
              </w:rPr>
              <w:t xml:space="preserve"> </w:t>
            </w:r>
            <w:r w:rsidRPr="00A633A2">
              <w:rPr>
                <w:rFonts w:ascii="Arial" w:hAnsi="Arial" w:cs="Arial"/>
                <w:color w:val="000000"/>
                <w:sz w:val="16"/>
                <w:szCs w:val="16"/>
              </w:rPr>
              <w:t>հիմք</w:t>
            </w:r>
            <w:r w:rsidRPr="00A633A2">
              <w:rPr>
                <w:rFonts w:ascii="Arial" w:hAnsi="Arial" w:cs="Arial"/>
                <w:color w:val="000000"/>
                <w:sz w:val="16"/>
                <w:szCs w:val="16"/>
                <w:lang w:val="ru-RU"/>
              </w:rPr>
              <w:t xml:space="preserve">   </w:t>
            </w:r>
            <w:r w:rsidRPr="00A633A2">
              <w:rPr>
                <w:rFonts w:ascii="Arial" w:hAnsi="Arial" w:cs="Arial"/>
                <w:color w:val="000000"/>
                <w:sz w:val="16"/>
                <w:szCs w:val="16"/>
              </w:rPr>
              <w:t>H</w:t>
            </w:r>
            <w:r w:rsidRPr="00A633A2">
              <w:rPr>
                <w:rFonts w:ascii="Arial" w:hAnsi="Arial" w:cs="Arial"/>
                <w:color w:val="000000"/>
                <w:sz w:val="16"/>
                <w:szCs w:val="16"/>
                <w:lang w:val="ru-RU"/>
              </w:rPr>
              <w:t>=12</w:t>
            </w:r>
            <w:r w:rsidRPr="00A633A2">
              <w:rPr>
                <w:rFonts w:ascii="Arial" w:hAnsi="Arial" w:cs="Arial"/>
                <w:color w:val="000000"/>
                <w:sz w:val="16"/>
                <w:szCs w:val="16"/>
              </w:rPr>
              <w:t>սմ</w:t>
            </w:r>
            <w:r w:rsidRPr="00A633A2">
              <w:rPr>
                <w:rFonts w:ascii="Arial" w:hAnsi="Arial" w:cs="Arial"/>
                <w:color w:val="000000"/>
                <w:sz w:val="16"/>
                <w:szCs w:val="16"/>
                <w:lang w:val="ru-RU"/>
              </w:rPr>
              <w:t xml:space="preserve"> </w:t>
            </w:r>
            <w:r w:rsidRPr="00A633A2">
              <w:rPr>
                <w:rFonts w:ascii="Arial" w:hAnsi="Arial" w:cs="Arial"/>
                <w:color w:val="000000"/>
                <w:sz w:val="16"/>
                <w:szCs w:val="16"/>
                <w:lang w:val="ru-RU"/>
              </w:rPr>
              <w:br/>
              <w:t xml:space="preserve">Гравийное основание </w:t>
            </w:r>
            <w:r w:rsidRPr="00A633A2">
              <w:rPr>
                <w:rFonts w:ascii="Arial" w:hAnsi="Arial" w:cs="Arial"/>
                <w:color w:val="000000"/>
                <w:sz w:val="16"/>
                <w:szCs w:val="16"/>
              </w:rPr>
              <w:t>H</w:t>
            </w:r>
            <w:r w:rsidRPr="00A633A2">
              <w:rPr>
                <w:rFonts w:ascii="Arial" w:hAnsi="Arial" w:cs="Arial"/>
                <w:color w:val="000000"/>
                <w:sz w:val="16"/>
                <w:szCs w:val="16"/>
                <w:lang w:val="ru-RU"/>
              </w:rPr>
              <w:t xml:space="preserve">=12см  </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507CE4" w14:textId="77777777" w:rsidR="00A633A2" w:rsidRPr="00A633A2" w:rsidRDefault="00A633A2" w:rsidP="00A633A2">
            <w:pPr>
              <w:jc w:val="center"/>
              <w:rPr>
                <w:rFonts w:ascii="Arial" w:hAnsi="Arial" w:cs="Arial"/>
                <w:color w:val="000000"/>
                <w:sz w:val="16"/>
                <w:szCs w:val="16"/>
              </w:rPr>
            </w:pPr>
            <w:r w:rsidRPr="00A633A2">
              <w:rPr>
                <w:rFonts w:ascii="Arial" w:hAnsi="Arial" w:cs="Arial"/>
                <w:color w:val="000000"/>
                <w:sz w:val="16"/>
                <w:szCs w:val="16"/>
              </w:rPr>
              <w:t>մ</w:t>
            </w:r>
            <w:r w:rsidRPr="00A633A2">
              <w:rPr>
                <w:rFonts w:ascii="Arial" w:hAnsi="Arial" w:cs="Arial"/>
                <w:color w:val="000000"/>
                <w:sz w:val="16"/>
                <w:szCs w:val="16"/>
                <w:vertAlign w:val="superscript"/>
              </w:rPr>
              <w:t>2</w:t>
            </w:r>
            <w:r w:rsidRPr="00A633A2">
              <w:rPr>
                <w:rFonts w:ascii="Arial" w:hAnsi="Arial" w:cs="Arial"/>
                <w:color w:val="000000"/>
                <w:sz w:val="16"/>
                <w:szCs w:val="16"/>
              </w:rPr>
              <w:br/>
              <w:t>м</w:t>
            </w:r>
            <w:r w:rsidRPr="00A633A2">
              <w:rPr>
                <w:rFonts w:ascii="Arial" w:hAnsi="Arial"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D4247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871FA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D6154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192.59</w:t>
            </w:r>
          </w:p>
        </w:tc>
        <w:tc>
          <w:tcPr>
            <w:tcW w:w="36" w:type="dxa"/>
            <w:vAlign w:val="center"/>
            <w:hideMark/>
          </w:tcPr>
          <w:p w14:paraId="0FFADC79" w14:textId="77777777" w:rsidR="00A633A2" w:rsidRPr="00A633A2" w:rsidRDefault="00A633A2" w:rsidP="00A633A2">
            <w:pPr>
              <w:rPr>
                <w:sz w:val="20"/>
                <w:szCs w:val="20"/>
              </w:rPr>
            </w:pPr>
          </w:p>
        </w:tc>
      </w:tr>
      <w:tr w:rsidR="00A633A2" w:rsidRPr="00A633A2" w14:paraId="0BA674E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F9BF69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D50C1B9" w14:textId="77777777" w:rsidR="00A633A2" w:rsidRPr="00A633A2" w:rsidRDefault="00A633A2" w:rsidP="00A633A2">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E24A435" w14:textId="77777777" w:rsidR="00A633A2" w:rsidRPr="00A633A2" w:rsidRDefault="00A633A2" w:rsidP="00A633A2">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EBC627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C1A479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7388BC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F57F03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7573EA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BDF610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399988B" w14:textId="77777777" w:rsidR="00A633A2" w:rsidRPr="00A633A2" w:rsidRDefault="00A633A2" w:rsidP="00A633A2">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7DC7EB" w14:textId="77777777" w:rsidR="00A633A2" w:rsidRPr="00A633A2" w:rsidRDefault="00A633A2" w:rsidP="00A633A2">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6B376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39F4C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70B8F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746519" w14:textId="77777777" w:rsidR="00A633A2" w:rsidRPr="00A633A2" w:rsidRDefault="00A633A2" w:rsidP="00A633A2">
            <w:pPr>
              <w:rPr>
                <w:sz w:val="20"/>
                <w:szCs w:val="20"/>
              </w:rPr>
            </w:pPr>
          </w:p>
        </w:tc>
      </w:tr>
      <w:tr w:rsidR="00A633A2" w:rsidRPr="00A633A2" w14:paraId="12ECBC2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90C87C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0C2C793" w14:textId="77777777" w:rsidR="00A633A2" w:rsidRPr="00A633A2" w:rsidRDefault="00A633A2" w:rsidP="00A633A2">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B6F0ECC" w14:textId="77777777" w:rsidR="00A633A2" w:rsidRPr="00A633A2" w:rsidRDefault="00A633A2" w:rsidP="00A633A2">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E976B0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1F1808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DC692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B9BF4E" w14:textId="77777777" w:rsidR="00A633A2" w:rsidRPr="00A633A2" w:rsidRDefault="00A633A2" w:rsidP="00A633A2">
            <w:pPr>
              <w:rPr>
                <w:sz w:val="20"/>
                <w:szCs w:val="20"/>
              </w:rPr>
            </w:pPr>
          </w:p>
        </w:tc>
      </w:tr>
      <w:tr w:rsidR="00A633A2" w:rsidRPr="00A633A2" w14:paraId="590E900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FBBD9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A579B6"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Բիտումի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լցում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խճի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վրա</w:t>
            </w:r>
            <w:r w:rsidRPr="00A633A2">
              <w:rPr>
                <w:rFonts w:ascii="Arial Armenian" w:hAnsi="Arial Armenian" w:cs="Arial"/>
                <w:color w:val="000000"/>
                <w:sz w:val="16"/>
                <w:szCs w:val="16"/>
              </w:rPr>
              <w:t xml:space="preserve">  130 </w:t>
            </w:r>
            <w:r w:rsidRPr="00A633A2">
              <w:rPr>
                <w:rFonts w:ascii="Sylfaen" w:hAnsi="Sylfaen" w:cs="Sylfaen"/>
                <w:color w:val="000000"/>
                <w:sz w:val="16"/>
                <w:szCs w:val="16"/>
              </w:rPr>
              <w:t>մ</w:t>
            </w:r>
            <w:r w:rsidRPr="00A633A2">
              <w:rPr>
                <w:rFonts w:ascii="Arial Armenian" w:hAnsi="Arial Armenian" w:cs="Arial"/>
                <w:color w:val="000000"/>
                <w:sz w:val="16"/>
                <w:szCs w:val="16"/>
              </w:rPr>
              <w:t>2 (4.12</w:t>
            </w:r>
            <w:r w:rsidRPr="00A633A2">
              <w:rPr>
                <w:rFonts w:ascii="Sylfaen" w:hAnsi="Sylfaen" w:cs="Sylfaen"/>
                <w:color w:val="000000"/>
                <w:sz w:val="16"/>
                <w:szCs w:val="16"/>
              </w:rPr>
              <w:t>տ</w:t>
            </w:r>
            <w:r w:rsidRPr="00A633A2">
              <w:rPr>
                <w:rFonts w:ascii="Arial Armenian" w:hAnsi="Arial Armenian" w:cs="Arial"/>
                <w:color w:val="000000"/>
                <w:sz w:val="16"/>
                <w:szCs w:val="16"/>
              </w:rPr>
              <w:t>/1000</w:t>
            </w:r>
            <w:r w:rsidRPr="00A633A2">
              <w:rPr>
                <w:rFonts w:ascii="Sylfaen" w:hAnsi="Sylfaen" w:cs="Sylfaen"/>
                <w:color w:val="000000"/>
                <w:sz w:val="16"/>
                <w:szCs w:val="16"/>
              </w:rPr>
              <w:t>մ</w:t>
            </w:r>
            <w:r w:rsidRPr="00A633A2">
              <w:rPr>
                <w:rFonts w:ascii="Arial Armenian" w:hAnsi="Arial Armenian" w:cs="Arial"/>
                <w:color w:val="000000"/>
                <w:sz w:val="16"/>
                <w:szCs w:val="16"/>
              </w:rPr>
              <w:t>2)</w:t>
            </w:r>
            <w:r w:rsidRPr="00A633A2">
              <w:rPr>
                <w:rFonts w:ascii="Arial Armenian" w:hAnsi="Arial Armenian" w:cs="Arial"/>
                <w:color w:val="000000"/>
                <w:sz w:val="16"/>
                <w:szCs w:val="16"/>
              </w:rPr>
              <w:br/>
            </w:r>
            <w:r w:rsidRPr="00A633A2">
              <w:rPr>
                <w:rFonts w:ascii="Calibri" w:hAnsi="Calibri" w:cs="Calibri"/>
                <w:color w:val="000000"/>
                <w:sz w:val="16"/>
                <w:szCs w:val="16"/>
              </w:rPr>
              <w:t>Битумная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заливка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щебень</w:t>
            </w:r>
            <w:r w:rsidRPr="00A633A2">
              <w:rPr>
                <w:rFonts w:ascii="Arial Armenian" w:hAnsi="Arial Armenian" w:cs="Arial"/>
                <w:color w:val="000000"/>
                <w:sz w:val="16"/>
                <w:szCs w:val="16"/>
              </w:rPr>
              <w:t xml:space="preserve"> 130 </w:t>
            </w:r>
            <w:r w:rsidRPr="00A633A2">
              <w:rPr>
                <w:rFonts w:ascii="Calibri" w:hAnsi="Calibri" w:cs="Calibri"/>
                <w:color w:val="000000"/>
                <w:sz w:val="16"/>
                <w:szCs w:val="16"/>
              </w:rPr>
              <w:t>м</w:t>
            </w:r>
            <w:r w:rsidRPr="00A633A2">
              <w:rPr>
                <w:rFonts w:ascii="Arial Armenian" w:hAnsi="Arial Armenian" w:cs="Arial"/>
                <w:color w:val="000000"/>
                <w:sz w:val="16"/>
                <w:szCs w:val="16"/>
              </w:rPr>
              <w:t>2 (4,12</w:t>
            </w:r>
            <w:r w:rsidRPr="00A633A2">
              <w:rPr>
                <w:rFonts w:ascii="Calibri" w:hAnsi="Calibri" w:cs="Calibri"/>
                <w:color w:val="000000"/>
                <w:sz w:val="16"/>
                <w:szCs w:val="16"/>
              </w:rPr>
              <w:t>т</w:t>
            </w:r>
            <w:r w:rsidRPr="00A633A2">
              <w:rPr>
                <w:rFonts w:ascii="Arial Armenian" w:hAnsi="Arial Armenian" w:cs="Arial"/>
                <w:color w:val="000000"/>
                <w:sz w:val="16"/>
                <w:szCs w:val="16"/>
              </w:rPr>
              <w:t>/1000</w:t>
            </w:r>
            <w:r w:rsidRPr="00A633A2">
              <w:rPr>
                <w:rFonts w:ascii="Calibri" w:hAnsi="Calibri" w:cs="Calibri"/>
                <w:color w:val="000000"/>
                <w:sz w:val="16"/>
                <w:szCs w:val="16"/>
              </w:rPr>
              <w:t>м</w:t>
            </w:r>
            <w:r w:rsidRPr="00A633A2">
              <w:rPr>
                <w:rFonts w:ascii="Arial Armenian" w:hAnsi="Arial Armenian" w:cs="Arial"/>
                <w:color w:val="000000"/>
                <w:sz w:val="16"/>
                <w:szCs w:val="16"/>
              </w:rPr>
              <w:t>2)</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3B20D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68D81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0.53560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37A6E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257.66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0BBC9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138.00</w:t>
            </w:r>
          </w:p>
        </w:tc>
        <w:tc>
          <w:tcPr>
            <w:tcW w:w="36" w:type="dxa"/>
            <w:vAlign w:val="center"/>
            <w:hideMark/>
          </w:tcPr>
          <w:p w14:paraId="7C4E0B25" w14:textId="77777777" w:rsidR="00A633A2" w:rsidRPr="00A633A2" w:rsidRDefault="00A633A2" w:rsidP="00A633A2">
            <w:pPr>
              <w:rPr>
                <w:sz w:val="20"/>
                <w:szCs w:val="20"/>
              </w:rPr>
            </w:pPr>
          </w:p>
        </w:tc>
      </w:tr>
      <w:tr w:rsidR="00A633A2" w:rsidRPr="00A633A2" w14:paraId="08B8939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EB8A46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C86E16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82D15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EA4C52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2D246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8D9F06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E7DA8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436ADB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C01DFA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EED78B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3D9C3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9DB9B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EBCC3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305851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5CF7E8D" w14:textId="77777777" w:rsidR="00A633A2" w:rsidRPr="00A633A2" w:rsidRDefault="00A633A2" w:rsidP="00A633A2">
            <w:pPr>
              <w:rPr>
                <w:sz w:val="20"/>
                <w:szCs w:val="20"/>
              </w:rPr>
            </w:pPr>
          </w:p>
        </w:tc>
      </w:tr>
      <w:tr w:rsidR="00A633A2" w:rsidRPr="00A633A2" w14:paraId="185017A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0B3B5D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9543AA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5AAC9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49C4F8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BA502F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6F3AF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35AD8F" w14:textId="77777777" w:rsidR="00A633A2" w:rsidRPr="00A633A2" w:rsidRDefault="00A633A2" w:rsidP="00A633A2">
            <w:pPr>
              <w:rPr>
                <w:sz w:val="20"/>
                <w:szCs w:val="20"/>
              </w:rPr>
            </w:pPr>
          </w:p>
        </w:tc>
      </w:tr>
      <w:tr w:rsidR="00A633A2" w:rsidRPr="00A633A2" w14:paraId="7DDCD2A5" w14:textId="77777777" w:rsidTr="00A633A2">
        <w:trPr>
          <w:trHeight w:val="31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A806D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1AF6D0"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Մանրահատիկ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ասֆալտբետոնե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ծածկույթի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իրականացում</w:t>
            </w:r>
            <w:r w:rsidRPr="00A633A2">
              <w:rPr>
                <w:rFonts w:ascii="Arial Armenian" w:hAnsi="Arial Armenian" w:cs="Arial"/>
                <w:color w:val="000000"/>
                <w:sz w:val="16"/>
                <w:szCs w:val="16"/>
              </w:rPr>
              <w:t xml:space="preserve"> 5</w:t>
            </w:r>
            <w:r w:rsidRPr="00A633A2">
              <w:rPr>
                <w:rFonts w:ascii="Sylfaen" w:hAnsi="Sylfaen" w:cs="Sylfaen"/>
                <w:color w:val="000000"/>
                <w:sz w:val="16"/>
                <w:szCs w:val="16"/>
              </w:rPr>
              <w:t>սմ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հաստությամբ</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rPr>
              <w:br/>
            </w:r>
            <w:r w:rsidRPr="00A633A2">
              <w:rPr>
                <w:rFonts w:ascii="Calibri" w:hAnsi="Calibri" w:cs="Calibri"/>
                <w:color w:val="000000"/>
                <w:sz w:val="16"/>
                <w:szCs w:val="16"/>
              </w:rPr>
              <w:t>Устройство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зернистого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асфальтобетона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5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7B76CF" w14:textId="77777777" w:rsidR="00A633A2" w:rsidRPr="00A633A2" w:rsidRDefault="00A633A2" w:rsidP="00A633A2">
            <w:pPr>
              <w:jc w:val="center"/>
              <w:rPr>
                <w:rFonts w:ascii="Arial" w:hAnsi="Arial" w:cs="Arial"/>
                <w:color w:val="000000"/>
                <w:sz w:val="16"/>
                <w:szCs w:val="16"/>
              </w:rPr>
            </w:pPr>
            <w:r w:rsidRPr="00A633A2">
              <w:rPr>
                <w:rFonts w:ascii="Arial" w:hAnsi="Arial" w:cs="Arial"/>
                <w:color w:val="000000"/>
                <w:sz w:val="16"/>
                <w:szCs w:val="16"/>
              </w:rPr>
              <w:t>մ</w:t>
            </w:r>
            <w:r w:rsidRPr="00A633A2">
              <w:rPr>
                <w:rFonts w:ascii="Arial" w:hAnsi="Arial" w:cs="Arial"/>
                <w:color w:val="000000"/>
                <w:sz w:val="16"/>
                <w:szCs w:val="16"/>
                <w:vertAlign w:val="superscript"/>
              </w:rPr>
              <w:t>2</w:t>
            </w:r>
            <w:r w:rsidRPr="00A633A2">
              <w:rPr>
                <w:rFonts w:ascii="Arial" w:hAnsi="Arial" w:cs="Arial"/>
                <w:color w:val="000000"/>
                <w:sz w:val="16"/>
                <w:szCs w:val="16"/>
              </w:rPr>
              <w:br/>
              <w:t>м</w:t>
            </w:r>
            <w:r w:rsidRPr="00A633A2">
              <w:rPr>
                <w:rFonts w:ascii="Arial" w:hAnsi="Arial"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89B6B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34852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E59D0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644.05</w:t>
            </w:r>
          </w:p>
        </w:tc>
        <w:tc>
          <w:tcPr>
            <w:tcW w:w="36" w:type="dxa"/>
            <w:vAlign w:val="center"/>
            <w:hideMark/>
          </w:tcPr>
          <w:p w14:paraId="12C72B82" w14:textId="77777777" w:rsidR="00A633A2" w:rsidRPr="00A633A2" w:rsidRDefault="00A633A2" w:rsidP="00A633A2">
            <w:pPr>
              <w:rPr>
                <w:sz w:val="20"/>
                <w:szCs w:val="20"/>
              </w:rPr>
            </w:pPr>
          </w:p>
        </w:tc>
      </w:tr>
      <w:tr w:rsidR="00A633A2" w:rsidRPr="00A633A2" w14:paraId="7AFF4148" w14:textId="77777777" w:rsidTr="00A633A2">
        <w:trPr>
          <w:trHeight w:val="315"/>
        </w:trPr>
        <w:tc>
          <w:tcPr>
            <w:tcW w:w="398" w:type="dxa"/>
            <w:vMerge/>
            <w:tcBorders>
              <w:top w:val="nil"/>
              <w:left w:val="single" w:sz="4" w:space="0" w:color="auto"/>
              <w:bottom w:val="single" w:sz="4" w:space="0" w:color="auto"/>
              <w:right w:val="single" w:sz="4" w:space="0" w:color="auto"/>
            </w:tcBorders>
            <w:vAlign w:val="center"/>
            <w:hideMark/>
          </w:tcPr>
          <w:p w14:paraId="1B89FB8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7833FF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13A8D80" w14:textId="77777777" w:rsidR="00A633A2" w:rsidRPr="00A633A2" w:rsidRDefault="00A633A2" w:rsidP="00A633A2">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E53310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8BD47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762E90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922E1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778F2CB" w14:textId="77777777" w:rsidTr="00A633A2">
        <w:trPr>
          <w:trHeight w:val="315"/>
        </w:trPr>
        <w:tc>
          <w:tcPr>
            <w:tcW w:w="398" w:type="dxa"/>
            <w:vMerge/>
            <w:tcBorders>
              <w:top w:val="nil"/>
              <w:left w:val="single" w:sz="4" w:space="0" w:color="auto"/>
              <w:bottom w:val="single" w:sz="4" w:space="0" w:color="auto"/>
              <w:right w:val="single" w:sz="4" w:space="0" w:color="auto"/>
            </w:tcBorders>
            <w:vAlign w:val="center"/>
            <w:hideMark/>
          </w:tcPr>
          <w:p w14:paraId="2D785CF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D92781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15214E" w14:textId="77777777" w:rsidR="00A633A2" w:rsidRPr="00A633A2" w:rsidRDefault="00A633A2" w:rsidP="00A633A2">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AB945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67845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4C94D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F6A086" w14:textId="77777777" w:rsidR="00A633A2" w:rsidRPr="00A633A2" w:rsidRDefault="00A633A2" w:rsidP="00A633A2">
            <w:pPr>
              <w:rPr>
                <w:sz w:val="20"/>
                <w:szCs w:val="20"/>
              </w:rPr>
            </w:pPr>
          </w:p>
        </w:tc>
      </w:tr>
      <w:tr w:rsidR="00A633A2" w:rsidRPr="00A633A2" w14:paraId="6ECC3FC7" w14:textId="77777777" w:rsidTr="00A633A2">
        <w:trPr>
          <w:trHeight w:val="315"/>
        </w:trPr>
        <w:tc>
          <w:tcPr>
            <w:tcW w:w="398" w:type="dxa"/>
            <w:vMerge/>
            <w:tcBorders>
              <w:top w:val="nil"/>
              <w:left w:val="single" w:sz="4" w:space="0" w:color="auto"/>
              <w:bottom w:val="single" w:sz="4" w:space="0" w:color="auto"/>
              <w:right w:val="single" w:sz="4" w:space="0" w:color="auto"/>
            </w:tcBorders>
            <w:vAlign w:val="center"/>
            <w:hideMark/>
          </w:tcPr>
          <w:p w14:paraId="760745D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00F18C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E358140" w14:textId="77777777" w:rsidR="00A633A2" w:rsidRPr="00A633A2" w:rsidRDefault="00A633A2" w:rsidP="00A633A2">
            <w:pPr>
              <w:rPr>
                <w:rFonts w:ascii="Arial" w:hAnsi="Arial"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5AC459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F7C8A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D91A4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BD25324" w14:textId="77777777" w:rsidR="00A633A2" w:rsidRPr="00A633A2" w:rsidRDefault="00A633A2" w:rsidP="00A633A2">
            <w:pPr>
              <w:rPr>
                <w:sz w:val="20"/>
                <w:szCs w:val="20"/>
              </w:rPr>
            </w:pPr>
          </w:p>
        </w:tc>
      </w:tr>
      <w:tr w:rsidR="00A633A2" w:rsidRPr="00A633A2" w14:paraId="00A7FE48"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CB79BD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AE3871E"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type="page"/>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5C339D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D8F43A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C222C6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60DB4F3"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974.63</w:t>
            </w:r>
          </w:p>
        </w:tc>
        <w:tc>
          <w:tcPr>
            <w:tcW w:w="36" w:type="dxa"/>
            <w:vAlign w:val="center"/>
            <w:hideMark/>
          </w:tcPr>
          <w:p w14:paraId="26E37FBB" w14:textId="77777777" w:rsidR="00A633A2" w:rsidRPr="00A633A2" w:rsidRDefault="00A633A2" w:rsidP="00A633A2">
            <w:pPr>
              <w:rPr>
                <w:sz w:val="20"/>
                <w:szCs w:val="20"/>
              </w:rPr>
            </w:pPr>
          </w:p>
        </w:tc>
      </w:tr>
      <w:tr w:rsidR="00A633A2" w:rsidRPr="00A633A2" w14:paraId="244D036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7D2BF5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B0416E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EF38C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618E8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A4691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55F7D3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B5418ED"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BD6584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98969C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7ACCB5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00C73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7E6FB7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4AF64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D7C68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9E83217" w14:textId="77777777" w:rsidR="00A633A2" w:rsidRPr="00A633A2" w:rsidRDefault="00A633A2" w:rsidP="00A633A2">
            <w:pPr>
              <w:rPr>
                <w:sz w:val="20"/>
                <w:szCs w:val="20"/>
              </w:rPr>
            </w:pPr>
          </w:p>
        </w:tc>
      </w:tr>
      <w:tr w:rsidR="00A633A2" w:rsidRPr="00A633A2" w14:paraId="6E9E30F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906416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00939D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FC798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CCFA92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9A21E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136CB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53F75FD" w14:textId="77777777" w:rsidR="00A633A2" w:rsidRPr="00A633A2" w:rsidRDefault="00A633A2" w:rsidP="00A633A2">
            <w:pPr>
              <w:rPr>
                <w:sz w:val="20"/>
                <w:szCs w:val="20"/>
              </w:rPr>
            </w:pPr>
          </w:p>
        </w:tc>
      </w:tr>
      <w:tr w:rsidR="00A633A2" w:rsidRPr="00A633A2" w14:paraId="06B286D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5C96D9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B7D14A3"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8D9D8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BE269D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8023BD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BF44F4"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2.41%</w:t>
            </w:r>
          </w:p>
        </w:tc>
        <w:tc>
          <w:tcPr>
            <w:tcW w:w="36" w:type="dxa"/>
            <w:vAlign w:val="center"/>
            <w:hideMark/>
          </w:tcPr>
          <w:p w14:paraId="0CC54346" w14:textId="77777777" w:rsidR="00A633A2" w:rsidRPr="00A633A2" w:rsidRDefault="00A633A2" w:rsidP="00A633A2">
            <w:pPr>
              <w:rPr>
                <w:sz w:val="20"/>
                <w:szCs w:val="20"/>
              </w:rPr>
            </w:pPr>
          </w:p>
        </w:tc>
      </w:tr>
      <w:tr w:rsidR="00A633A2" w:rsidRPr="00A633A2" w14:paraId="49944C0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9EC62C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C95BF8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E2C04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0F7D3F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8A7E1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144BB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FAA7696"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A7B39C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935AC5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B2172D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3FE89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7CAC92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932D3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E3A673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1970A83" w14:textId="77777777" w:rsidR="00A633A2" w:rsidRPr="00A633A2" w:rsidRDefault="00A633A2" w:rsidP="00A633A2">
            <w:pPr>
              <w:rPr>
                <w:sz w:val="20"/>
                <w:szCs w:val="20"/>
              </w:rPr>
            </w:pPr>
          </w:p>
        </w:tc>
      </w:tr>
      <w:tr w:rsidR="00A633A2" w:rsidRPr="00A633A2" w14:paraId="660C7CF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46365D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44618C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31954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938E92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569DD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0F2455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95B7E64" w14:textId="77777777" w:rsidR="00A633A2" w:rsidRPr="00A633A2" w:rsidRDefault="00A633A2" w:rsidP="00A633A2">
            <w:pPr>
              <w:rPr>
                <w:sz w:val="20"/>
                <w:szCs w:val="20"/>
              </w:rPr>
            </w:pPr>
          </w:p>
        </w:tc>
      </w:tr>
      <w:tr w:rsidR="00A633A2" w:rsidRPr="00A633A2" w14:paraId="28BAD793" w14:textId="77777777" w:rsidTr="00A633A2">
        <w:trPr>
          <w:trHeight w:val="43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24251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AFD71E" w14:textId="77777777" w:rsidR="00A633A2" w:rsidRPr="00A633A2" w:rsidRDefault="00A633A2" w:rsidP="00A633A2">
            <w:pPr>
              <w:jc w:val="center"/>
              <w:rPr>
                <w:rFonts w:ascii="Arial Armenian" w:hAnsi="Arial Armenian" w:cs="Arial"/>
                <w:b/>
                <w:bCs/>
                <w:color w:val="000000"/>
                <w:sz w:val="16"/>
                <w:szCs w:val="16"/>
                <w:u w:val="single"/>
              </w:rPr>
            </w:pPr>
            <w:r w:rsidRPr="00A633A2">
              <w:rPr>
                <w:rFonts w:ascii="Arial Armenian" w:hAnsi="Arial Armenian" w:cs="Arial"/>
                <w:b/>
                <w:bCs/>
                <w:color w:val="000000"/>
                <w:sz w:val="16"/>
                <w:szCs w:val="16"/>
                <w:u w:val="single"/>
              </w:rPr>
              <w:t>´»ïáÝ» ë³ÉÇÏÝ»ñÇ (ïáÙ»ï) ï»Õ³¹ñáõÙ-/</w:t>
            </w:r>
            <w:r w:rsidRPr="00A633A2">
              <w:rPr>
                <w:rFonts w:ascii="Calibri" w:hAnsi="Calibri" w:cs="Calibri"/>
                <w:b/>
                <w:bCs/>
                <w:color w:val="000000"/>
                <w:sz w:val="16"/>
                <w:szCs w:val="16"/>
                <w:u w:val="single"/>
              </w:rPr>
              <w:t>Старый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город</w:t>
            </w:r>
            <w:r w:rsidRPr="00A633A2">
              <w:rPr>
                <w:rFonts w:ascii="Arial Armenian" w:hAnsi="Arial Armenian" w:cs="Arial"/>
                <w:b/>
                <w:bCs/>
                <w:color w:val="000000"/>
                <w:sz w:val="16"/>
                <w:szCs w:val="16"/>
                <w:u w:val="single"/>
              </w:rPr>
              <w:t>/-</w:t>
            </w:r>
            <w:r w:rsidRPr="00A633A2">
              <w:rPr>
                <w:rFonts w:ascii="Sylfaen" w:hAnsi="Sylfaen" w:cs="Sylfaen"/>
                <w:b/>
                <w:bCs/>
                <w:color w:val="000000"/>
                <w:sz w:val="16"/>
                <w:szCs w:val="16"/>
                <w:u w:val="single"/>
              </w:rPr>
              <w:t>արտաքին</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մեկերևույթը</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ջնարակապատված</w:t>
            </w:r>
            <w:r w:rsidRPr="00A633A2">
              <w:rPr>
                <w:rFonts w:ascii="Arial Armenian" w:hAnsi="Arial Armenian" w:cs="Arial"/>
                <w:b/>
                <w:bCs/>
                <w:color w:val="000000"/>
                <w:sz w:val="16"/>
                <w:szCs w:val="16"/>
                <w:u w:val="single"/>
              </w:rPr>
              <w:br/>
            </w:r>
            <w:r w:rsidRPr="00A633A2">
              <w:rPr>
                <w:rFonts w:ascii="Calibri" w:hAnsi="Calibri" w:cs="Calibri"/>
                <w:b/>
                <w:bCs/>
                <w:color w:val="000000"/>
                <w:sz w:val="16"/>
                <w:szCs w:val="16"/>
                <w:u w:val="single"/>
              </w:rPr>
              <w:t>Монтаж</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бетонной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плитки</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томет</w:t>
            </w:r>
            <w:r w:rsidRPr="00A633A2">
              <w:rPr>
                <w:rFonts w:ascii="Arial Armenian" w:hAnsi="Arial Armenian" w:cs="Arial"/>
                <w:b/>
                <w:bCs/>
                <w:color w:val="000000"/>
                <w:sz w:val="16"/>
                <w:szCs w:val="16"/>
                <w:u w:val="single"/>
              </w:rPr>
              <w:t xml:space="preserve">) - </w:t>
            </w:r>
            <w:r w:rsidRPr="00A633A2">
              <w:rPr>
                <w:rFonts w:ascii="Calibri" w:hAnsi="Calibri" w:cs="Calibri"/>
                <w:b/>
                <w:bCs/>
                <w:color w:val="000000"/>
                <w:sz w:val="16"/>
                <w:szCs w:val="16"/>
                <w:u w:val="single"/>
              </w:rPr>
              <w:t>цветной</w:t>
            </w:r>
            <w:r w:rsidRPr="00A633A2">
              <w:rPr>
                <w:rFonts w:ascii="Arial Armenian" w:hAnsi="Arial Armenian" w:cs="Arial"/>
                <w:b/>
                <w:bCs/>
                <w:color w:val="000000"/>
                <w:sz w:val="16"/>
                <w:szCs w:val="16"/>
                <w:u w:val="single"/>
              </w:rPr>
              <w:t xml:space="preserve"> - /</w:t>
            </w:r>
            <w:r w:rsidRPr="00A633A2">
              <w:rPr>
                <w:rFonts w:ascii="Calibri" w:hAnsi="Calibri" w:cs="Calibri"/>
                <w:b/>
                <w:bCs/>
                <w:color w:val="000000"/>
                <w:sz w:val="16"/>
                <w:szCs w:val="16"/>
                <w:u w:val="single"/>
              </w:rPr>
              <w:t>Старый</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Город</w:t>
            </w:r>
            <w:r w:rsidRPr="00A633A2">
              <w:rPr>
                <w:rFonts w:ascii="Arial Armenian" w:hAnsi="Arial Armenian" w:cs="Arial"/>
                <w:b/>
                <w:bCs/>
                <w:color w:val="000000"/>
                <w:sz w:val="16"/>
                <w:szCs w:val="16"/>
                <w:u w:val="single"/>
              </w:rPr>
              <w:t xml:space="preserve">/ - </w:t>
            </w:r>
            <w:r w:rsidRPr="00A633A2">
              <w:rPr>
                <w:rFonts w:ascii="Calibri" w:hAnsi="Calibri" w:cs="Calibri"/>
                <w:b/>
                <w:bCs/>
                <w:color w:val="000000"/>
                <w:sz w:val="16"/>
                <w:szCs w:val="16"/>
                <w:u w:val="single"/>
              </w:rPr>
              <w:t>внешняя</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поверхность</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глазурованная</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DC8C1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F7214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C563B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8FF83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1C3141ED" w14:textId="77777777" w:rsidR="00A633A2" w:rsidRPr="00A633A2" w:rsidRDefault="00A633A2" w:rsidP="00A633A2">
            <w:pPr>
              <w:rPr>
                <w:sz w:val="20"/>
                <w:szCs w:val="20"/>
              </w:rPr>
            </w:pPr>
          </w:p>
        </w:tc>
      </w:tr>
      <w:tr w:rsidR="00A633A2" w:rsidRPr="00A633A2" w14:paraId="318564CA" w14:textId="77777777" w:rsidTr="00A633A2">
        <w:trPr>
          <w:trHeight w:val="435"/>
        </w:trPr>
        <w:tc>
          <w:tcPr>
            <w:tcW w:w="398" w:type="dxa"/>
            <w:vMerge/>
            <w:tcBorders>
              <w:top w:val="nil"/>
              <w:left w:val="single" w:sz="4" w:space="0" w:color="auto"/>
              <w:bottom w:val="single" w:sz="4" w:space="0" w:color="auto"/>
              <w:right w:val="single" w:sz="4" w:space="0" w:color="auto"/>
            </w:tcBorders>
            <w:vAlign w:val="center"/>
            <w:hideMark/>
          </w:tcPr>
          <w:p w14:paraId="22ECD7E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32386EA"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34FBC29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964A67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53295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26640C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7CFFF6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509D18E" w14:textId="77777777" w:rsidTr="00A633A2">
        <w:trPr>
          <w:trHeight w:val="435"/>
        </w:trPr>
        <w:tc>
          <w:tcPr>
            <w:tcW w:w="398" w:type="dxa"/>
            <w:vMerge/>
            <w:tcBorders>
              <w:top w:val="nil"/>
              <w:left w:val="single" w:sz="4" w:space="0" w:color="auto"/>
              <w:bottom w:val="single" w:sz="4" w:space="0" w:color="auto"/>
              <w:right w:val="single" w:sz="4" w:space="0" w:color="auto"/>
            </w:tcBorders>
            <w:vAlign w:val="center"/>
            <w:hideMark/>
          </w:tcPr>
          <w:p w14:paraId="65785B7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559EC60"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75CDFA4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A07B36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7B9F5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9C836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068F19C" w14:textId="77777777" w:rsidR="00A633A2" w:rsidRPr="00A633A2" w:rsidRDefault="00A633A2" w:rsidP="00A633A2">
            <w:pPr>
              <w:rPr>
                <w:sz w:val="20"/>
                <w:szCs w:val="20"/>
              </w:rPr>
            </w:pPr>
          </w:p>
        </w:tc>
      </w:tr>
      <w:tr w:rsidR="00A633A2" w:rsidRPr="00A633A2" w14:paraId="63B30EB8" w14:textId="77777777" w:rsidTr="00A633A2">
        <w:trPr>
          <w:trHeight w:val="435"/>
        </w:trPr>
        <w:tc>
          <w:tcPr>
            <w:tcW w:w="398" w:type="dxa"/>
            <w:vMerge/>
            <w:tcBorders>
              <w:top w:val="nil"/>
              <w:left w:val="single" w:sz="4" w:space="0" w:color="auto"/>
              <w:bottom w:val="single" w:sz="4" w:space="0" w:color="auto"/>
              <w:right w:val="single" w:sz="4" w:space="0" w:color="auto"/>
            </w:tcBorders>
            <w:vAlign w:val="center"/>
            <w:hideMark/>
          </w:tcPr>
          <w:p w14:paraId="34B8ECE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5665714"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3227745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EA6A11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7EE2B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3CD88B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F037BDA" w14:textId="77777777" w:rsidR="00A633A2" w:rsidRPr="00A633A2" w:rsidRDefault="00A633A2" w:rsidP="00A633A2">
            <w:pPr>
              <w:rPr>
                <w:sz w:val="20"/>
                <w:szCs w:val="20"/>
              </w:rPr>
            </w:pPr>
          </w:p>
        </w:tc>
      </w:tr>
      <w:tr w:rsidR="00A633A2" w:rsidRPr="00A633A2" w14:paraId="1F100EC5"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488F5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B00F6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Ê×Ç Ý³Ë³å³ïñ³ëï³Ï³Ý ß»ñïÇ Çñ³Ï³Ý³óáõÙ 7ëÙ Ñ³ëïáõÃÛ³Ùµ</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гравия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7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4B42C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4E734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A995E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E9A03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158.84</w:t>
            </w:r>
          </w:p>
        </w:tc>
        <w:tc>
          <w:tcPr>
            <w:tcW w:w="36" w:type="dxa"/>
            <w:vAlign w:val="center"/>
            <w:hideMark/>
          </w:tcPr>
          <w:p w14:paraId="45B3D570" w14:textId="77777777" w:rsidR="00A633A2" w:rsidRPr="00A633A2" w:rsidRDefault="00A633A2" w:rsidP="00A633A2">
            <w:pPr>
              <w:rPr>
                <w:sz w:val="20"/>
                <w:szCs w:val="20"/>
              </w:rPr>
            </w:pPr>
          </w:p>
        </w:tc>
      </w:tr>
      <w:tr w:rsidR="00A633A2" w:rsidRPr="00A633A2" w14:paraId="60B9189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613505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DFD087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3AC3A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C70B26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A7950B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B197B6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9F136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CD6690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7F1F49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841D9A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4741A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5AF15D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E58EF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9AAFDA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D22B5E" w14:textId="77777777" w:rsidR="00A633A2" w:rsidRPr="00A633A2" w:rsidRDefault="00A633A2" w:rsidP="00A633A2">
            <w:pPr>
              <w:rPr>
                <w:sz w:val="20"/>
                <w:szCs w:val="20"/>
              </w:rPr>
            </w:pPr>
          </w:p>
        </w:tc>
      </w:tr>
      <w:tr w:rsidR="00A633A2" w:rsidRPr="00A633A2" w14:paraId="229A0E0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886F32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C2AE3F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77D7B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49C4E2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B6F9FA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4D00A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91E8325" w14:textId="77777777" w:rsidR="00A633A2" w:rsidRPr="00A633A2" w:rsidRDefault="00A633A2" w:rsidP="00A633A2">
            <w:pPr>
              <w:rPr>
                <w:sz w:val="20"/>
                <w:szCs w:val="20"/>
              </w:rPr>
            </w:pPr>
          </w:p>
        </w:tc>
      </w:tr>
      <w:tr w:rsidR="00A633A2" w:rsidRPr="00A633A2" w14:paraId="18C7EBCB" w14:textId="77777777" w:rsidTr="00A633A2">
        <w:trPr>
          <w:trHeight w:val="39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19692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E4D17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Ð³ñÃ»óÝáÕ ß»ñï  µ»ïáÝ» ë³É»ñÇ ï³Ï  10ëÙ Ñ³ëïáõÃ.ãáñ ó/³  ß³Õ³Ëáí</w:t>
            </w:r>
            <w:r w:rsidRPr="00A633A2">
              <w:rPr>
                <w:rFonts w:ascii="Arial Armenian" w:hAnsi="Arial Armenian" w:cs="Arial"/>
                <w:color w:val="000000"/>
                <w:sz w:val="16"/>
                <w:szCs w:val="16"/>
              </w:rPr>
              <w:br/>
            </w:r>
            <w:r w:rsidRPr="00A633A2">
              <w:rPr>
                <w:rFonts w:ascii="Calibri" w:hAnsi="Calibri" w:cs="Calibri"/>
                <w:color w:val="000000"/>
                <w:sz w:val="16"/>
                <w:szCs w:val="16"/>
              </w:rPr>
              <w:t>Выравнивающий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бетонные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10 </w:t>
            </w:r>
            <w:r w:rsidRPr="00A633A2">
              <w:rPr>
                <w:rFonts w:ascii="Calibri" w:hAnsi="Calibri" w:cs="Calibri"/>
                <w:color w:val="000000"/>
                <w:sz w:val="16"/>
                <w:szCs w:val="16"/>
              </w:rPr>
              <w:t>см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сухим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цементным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раствором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45A91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739FE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21.00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CB547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21.17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750FE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444.67</w:t>
            </w:r>
          </w:p>
        </w:tc>
        <w:tc>
          <w:tcPr>
            <w:tcW w:w="36" w:type="dxa"/>
            <w:vAlign w:val="center"/>
            <w:hideMark/>
          </w:tcPr>
          <w:p w14:paraId="5EEF2E16" w14:textId="77777777" w:rsidR="00A633A2" w:rsidRPr="00A633A2" w:rsidRDefault="00A633A2" w:rsidP="00A633A2">
            <w:pPr>
              <w:rPr>
                <w:sz w:val="20"/>
                <w:szCs w:val="20"/>
              </w:rPr>
            </w:pPr>
          </w:p>
        </w:tc>
      </w:tr>
      <w:tr w:rsidR="00A633A2" w:rsidRPr="00A633A2" w14:paraId="228FF052" w14:textId="77777777" w:rsidTr="00A633A2">
        <w:trPr>
          <w:trHeight w:val="390"/>
        </w:trPr>
        <w:tc>
          <w:tcPr>
            <w:tcW w:w="398" w:type="dxa"/>
            <w:vMerge/>
            <w:tcBorders>
              <w:top w:val="nil"/>
              <w:left w:val="single" w:sz="4" w:space="0" w:color="auto"/>
              <w:bottom w:val="single" w:sz="4" w:space="0" w:color="auto"/>
              <w:right w:val="single" w:sz="4" w:space="0" w:color="auto"/>
            </w:tcBorders>
            <w:vAlign w:val="center"/>
            <w:hideMark/>
          </w:tcPr>
          <w:p w14:paraId="48AD908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58D82D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0E0A9F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5E4AC3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AE904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3E170F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B6D18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58A136E" w14:textId="77777777" w:rsidTr="00A633A2">
        <w:trPr>
          <w:trHeight w:val="390"/>
        </w:trPr>
        <w:tc>
          <w:tcPr>
            <w:tcW w:w="398" w:type="dxa"/>
            <w:vMerge/>
            <w:tcBorders>
              <w:top w:val="nil"/>
              <w:left w:val="single" w:sz="4" w:space="0" w:color="auto"/>
              <w:bottom w:val="single" w:sz="4" w:space="0" w:color="auto"/>
              <w:right w:val="single" w:sz="4" w:space="0" w:color="auto"/>
            </w:tcBorders>
            <w:vAlign w:val="center"/>
            <w:hideMark/>
          </w:tcPr>
          <w:p w14:paraId="070344F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378B28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6500B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5D93E0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A2C77D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FD636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1DAE4D9" w14:textId="77777777" w:rsidR="00A633A2" w:rsidRPr="00A633A2" w:rsidRDefault="00A633A2" w:rsidP="00A633A2">
            <w:pPr>
              <w:rPr>
                <w:sz w:val="20"/>
                <w:szCs w:val="20"/>
              </w:rPr>
            </w:pPr>
          </w:p>
        </w:tc>
      </w:tr>
      <w:tr w:rsidR="00A633A2" w:rsidRPr="00A633A2" w14:paraId="572F70FA" w14:textId="77777777" w:rsidTr="00A633A2">
        <w:trPr>
          <w:trHeight w:val="390"/>
        </w:trPr>
        <w:tc>
          <w:tcPr>
            <w:tcW w:w="398" w:type="dxa"/>
            <w:vMerge/>
            <w:tcBorders>
              <w:top w:val="nil"/>
              <w:left w:val="single" w:sz="4" w:space="0" w:color="auto"/>
              <w:bottom w:val="single" w:sz="4" w:space="0" w:color="auto"/>
              <w:right w:val="single" w:sz="4" w:space="0" w:color="auto"/>
            </w:tcBorders>
            <w:vAlign w:val="center"/>
            <w:hideMark/>
          </w:tcPr>
          <w:p w14:paraId="6D18181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060D58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DEBF46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0C103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D8324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0CBAA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160BC94" w14:textId="77777777" w:rsidR="00A633A2" w:rsidRPr="00A633A2" w:rsidRDefault="00A633A2" w:rsidP="00A633A2">
            <w:pPr>
              <w:rPr>
                <w:sz w:val="20"/>
                <w:szCs w:val="20"/>
              </w:rPr>
            </w:pPr>
          </w:p>
        </w:tc>
      </w:tr>
      <w:tr w:rsidR="00A633A2" w:rsidRPr="00A633A2" w14:paraId="557C01A7" w14:textId="77777777" w:rsidTr="00A633A2">
        <w:trPr>
          <w:trHeight w:val="46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0E004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2DC5B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ê³ÉÇÏ³å³ïáõÙ µ»ïáÝ» ë³ÉÇÏÝ»ñáí </w:t>
            </w:r>
            <w:r w:rsidRPr="00A633A2">
              <w:rPr>
                <w:rFonts w:ascii="Arial Armenian" w:hAnsi="Arial Armenian" w:cs="Arial"/>
                <w:color w:val="000000"/>
                <w:sz w:val="16"/>
                <w:szCs w:val="16"/>
              </w:rPr>
              <w:br/>
              <w:t>4ëÙ Ñ³ëïáõÃÛ³Ùµ-/</w:t>
            </w:r>
            <w:r w:rsidRPr="00A633A2">
              <w:rPr>
                <w:rFonts w:ascii="Calibri" w:hAnsi="Calibri" w:cs="Calibri"/>
                <w:color w:val="000000"/>
                <w:sz w:val="16"/>
                <w:szCs w:val="16"/>
              </w:rPr>
              <w:t>Старый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город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արտաքին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մեկերևույթը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ջնարակապատված</w:t>
            </w:r>
            <w:r w:rsidRPr="00A633A2">
              <w:rPr>
                <w:rFonts w:ascii="Arial Armenian" w:hAnsi="Arial Armenian" w:cs="Arial"/>
                <w:color w:val="000000"/>
                <w:sz w:val="16"/>
                <w:szCs w:val="16"/>
              </w:rPr>
              <w:br/>
            </w:r>
            <w:r w:rsidRPr="00A633A2">
              <w:rPr>
                <w:rFonts w:ascii="Calibri" w:hAnsi="Calibri" w:cs="Calibri"/>
                <w:color w:val="000000"/>
                <w:sz w:val="16"/>
                <w:szCs w:val="16"/>
              </w:rPr>
              <w:t>Облицовка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плиткой</w:t>
            </w:r>
            <w:r w:rsidRPr="00A633A2">
              <w:rPr>
                <w:rFonts w:ascii="Arial Armenian" w:hAnsi="Arial Armenian" w:cs="Arial"/>
                <w:color w:val="000000"/>
                <w:sz w:val="16"/>
                <w:szCs w:val="16"/>
              </w:rPr>
              <w:br/>
            </w:r>
            <w:r w:rsidRPr="00A633A2">
              <w:rPr>
                <w:rFonts w:ascii="Calibri" w:hAnsi="Calibri" w:cs="Calibri"/>
                <w:color w:val="000000"/>
                <w:sz w:val="16"/>
                <w:szCs w:val="16"/>
              </w:rPr>
              <w:t>Толщина</w:t>
            </w:r>
            <w:r w:rsidRPr="00A633A2">
              <w:rPr>
                <w:rFonts w:ascii="Arial Armenian" w:hAnsi="Arial Armenian" w:cs="Arial"/>
                <w:color w:val="000000"/>
                <w:sz w:val="16"/>
                <w:szCs w:val="16"/>
              </w:rPr>
              <w:t xml:space="preserve"> 4 </w:t>
            </w:r>
            <w:r w:rsidRPr="00A633A2">
              <w:rPr>
                <w:rFonts w:ascii="Calibri" w:hAnsi="Calibri" w:cs="Calibri"/>
                <w:color w:val="000000"/>
                <w:sz w:val="16"/>
                <w:szCs w:val="16"/>
              </w:rPr>
              <w:t>см</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Старый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город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внешняя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поверхность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глазурованная</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06C51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C4B5E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210.0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82A2D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AD5EE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1185.59</w:t>
            </w:r>
          </w:p>
        </w:tc>
        <w:tc>
          <w:tcPr>
            <w:tcW w:w="36" w:type="dxa"/>
            <w:vAlign w:val="center"/>
            <w:hideMark/>
          </w:tcPr>
          <w:p w14:paraId="2C1FA7FB" w14:textId="77777777" w:rsidR="00A633A2" w:rsidRPr="00A633A2" w:rsidRDefault="00A633A2" w:rsidP="00A633A2">
            <w:pPr>
              <w:rPr>
                <w:sz w:val="20"/>
                <w:szCs w:val="20"/>
              </w:rPr>
            </w:pPr>
          </w:p>
        </w:tc>
      </w:tr>
      <w:tr w:rsidR="00A633A2" w:rsidRPr="00A633A2" w14:paraId="5560DBEF" w14:textId="77777777" w:rsidTr="00A633A2">
        <w:trPr>
          <w:trHeight w:val="465"/>
        </w:trPr>
        <w:tc>
          <w:tcPr>
            <w:tcW w:w="398" w:type="dxa"/>
            <w:vMerge/>
            <w:tcBorders>
              <w:top w:val="nil"/>
              <w:left w:val="single" w:sz="4" w:space="0" w:color="auto"/>
              <w:bottom w:val="single" w:sz="4" w:space="0" w:color="auto"/>
              <w:right w:val="single" w:sz="4" w:space="0" w:color="auto"/>
            </w:tcBorders>
            <w:vAlign w:val="center"/>
            <w:hideMark/>
          </w:tcPr>
          <w:p w14:paraId="115849B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31100D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593E1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B1103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C70BF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623706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89C0B0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6FA2288" w14:textId="77777777" w:rsidTr="00A633A2">
        <w:trPr>
          <w:trHeight w:val="465"/>
        </w:trPr>
        <w:tc>
          <w:tcPr>
            <w:tcW w:w="398" w:type="dxa"/>
            <w:vMerge/>
            <w:tcBorders>
              <w:top w:val="nil"/>
              <w:left w:val="single" w:sz="4" w:space="0" w:color="auto"/>
              <w:bottom w:val="single" w:sz="4" w:space="0" w:color="auto"/>
              <w:right w:val="single" w:sz="4" w:space="0" w:color="auto"/>
            </w:tcBorders>
            <w:vAlign w:val="center"/>
            <w:hideMark/>
          </w:tcPr>
          <w:p w14:paraId="7FE238B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4A5A21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48F4D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6E5F92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94429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CB254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D61AB6C" w14:textId="77777777" w:rsidR="00A633A2" w:rsidRPr="00A633A2" w:rsidRDefault="00A633A2" w:rsidP="00A633A2">
            <w:pPr>
              <w:rPr>
                <w:sz w:val="20"/>
                <w:szCs w:val="20"/>
              </w:rPr>
            </w:pPr>
          </w:p>
        </w:tc>
      </w:tr>
      <w:tr w:rsidR="00A633A2" w:rsidRPr="00A633A2" w14:paraId="0DBFF5BA" w14:textId="77777777" w:rsidTr="00A633A2">
        <w:trPr>
          <w:trHeight w:val="465"/>
        </w:trPr>
        <w:tc>
          <w:tcPr>
            <w:tcW w:w="398" w:type="dxa"/>
            <w:vMerge/>
            <w:tcBorders>
              <w:top w:val="nil"/>
              <w:left w:val="single" w:sz="4" w:space="0" w:color="auto"/>
              <w:bottom w:val="single" w:sz="4" w:space="0" w:color="auto"/>
              <w:right w:val="single" w:sz="4" w:space="0" w:color="auto"/>
            </w:tcBorders>
            <w:vAlign w:val="center"/>
            <w:hideMark/>
          </w:tcPr>
          <w:p w14:paraId="150B7C2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4A66EE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F8ACF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2106A0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AC16B4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3CAA9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69B7E0" w14:textId="77777777" w:rsidR="00A633A2" w:rsidRPr="00A633A2" w:rsidRDefault="00A633A2" w:rsidP="00A633A2">
            <w:pPr>
              <w:rPr>
                <w:sz w:val="20"/>
                <w:szCs w:val="20"/>
              </w:rPr>
            </w:pPr>
          </w:p>
        </w:tc>
      </w:tr>
      <w:tr w:rsidR="00A633A2" w:rsidRPr="00A633A2" w14:paraId="517C3D7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842A2E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F6F886D"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4D18CA7"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60D87F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026938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2F793AA"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1789.10</w:t>
            </w:r>
          </w:p>
        </w:tc>
        <w:tc>
          <w:tcPr>
            <w:tcW w:w="36" w:type="dxa"/>
            <w:vAlign w:val="center"/>
            <w:hideMark/>
          </w:tcPr>
          <w:p w14:paraId="4EE8BBDF" w14:textId="77777777" w:rsidR="00A633A2" w:rsidRPr="00A633A2" w:rsidRDefault="00A633A2" w:rsidP="00A633A2">
            <w:pPr>
              <w:rPr>
                <w:sz w:val="20"/>
                <w:szCs w:val="20"/>
              </w:rPr>
            </w:pPr>
          </w:p>
        </w:tc>
      </w:tr>
      <w:tr w:rsidR="00A633A2" w:rsidRPr="00A633A2" w14:paraId="142436A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64DF35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77C270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F2A8D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84308E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B981D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B74C4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BF72A72"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B19179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C5152F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6E8FE0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66887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8E3E5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FA1B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FBB2B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203E947" w14:textId="77777777" w:rsidR="00A633A2" w:rsidRPr="00A633A2" w:rsidRDefault="00A633A2" w:rsidP="00A633A2">
            <w:pPr>
              <w:rPr>
                <w:sz w:val="20"/>
                <w:szCs w:val="20"/>
              </w:rPr>
            </w:pPr>
          </w:p>
        </w:tc>
      </w:tr>
      <w:tr w:rsidR="00A633A2" w:rsidRPr="00A633A2" w14:paraId="3421082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CABE58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9918A38"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704AD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F3819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BFE1E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4B8AB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615F9E8" w14:textId="77777777" w:rsidR="00A633A2" w:rsidRPr="00A633A2" w:rsidRDefault="00A633A2" w:rsidP="00A633A2">
            <w:pPr>
              <w:rPr>
                <w:sz w:val="20"/>
                <w:szCs w:val="20"/>
              </w:rPr>
            </w:pPr>
          </w:p>
        </w:tc>
      </w:tr>
      <w:tr w:rsidR="00A633A2" w:rsidRPr="00A633A2" w14:paraId="692C275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243B0D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9E30F2E"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6CA15A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1AE700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C0BAE4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728CFEE"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4.42%</w:t>
            </w:r>
          </w:p>
        </w:tc>
        <w:tc>
          <w:tcPr>
            <w:tcW w:w="36" w:type="dxa"/>
            <w:vAlign w:val="center"/>
            <w:hideMark/>
          </w:tcPr>
          <w:p w14:paraId="13BD888C" w14:textId="77777777" w:rsidR="00A633A2" w:rsidRPr="00A633A2" w:rsidRDefault="00A633A2" w:rsidP="00A633A2">
            <w:pPr>
              <w:rPr>
                <w:sz w:val="20"/>
                <w:szCs w:val="20"/>
              </w:rPr>
            </w:pPr>
          </w:p>
        </w:tc>
      </w:tr>
      <w:tr w:rsidR="00A633A2" w:rsidRPr="00A633A2" w14:paraId="0DE3249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DEE358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689799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09F94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AE1DA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B51E6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5B79B6"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558E202"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6A7EE51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E009C9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884028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60EAC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1C8F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B7BB2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932CC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22A43FC" w14:textId="77777777" w:rsidR="00A633A2" w:rsidRPr="00A633A2" w:rsidRDefault="00A633A2" w:rsidP="00A633A2">
            <w:pPr>
              <w:rPr>
                <w:sz w:val="20"/>
                <w:szCs w:val="20"/>
              </w:rPr>
            </w:pPr>
          </w:p>
        </w:tc>
      </w:tr>
      <w:tr w:rsidR="00A633A2" w:rsidRPr="00A633A2" w14:paraId="0F79DFE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127E60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2B023E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5E702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402093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2997B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AF3667"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FC6FA36" w14:textId="77777777" w:rsidR="00A633A2" w:rsidRPr="00A633A2" w:rsidRDefault="00A633A2" w:rsidP="00A633A2">
            <w:pPr>
              <w:rPr>
                <w:sz w:val="20"/>
                <w:szCs w:val="20"/>
              </w:rPr>
            </w:pPr>
          </w:p>
        </w:tc>
      </w:tr>
      <w:tr w:rsidR="00A633A2" w:rsidRPr="00A633A2" w14:paraId="7A2B311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90801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8F7310" w14:textId="77777777" w:rsidR="00A633A2" w:rsidRPr="00A633A2" w:rsidRDefault="00A633A2" w:rsidP="00A633A2">
            <w:pPr>
              <w:jc w:val="center"/>
              <w:rPr>
                <w:rFonts w:ascii="Arial Armenian" w:hAnsi="Arial Armenian" w:cs="Arial"/>
                <w:b/>
                <w:bCs/>
                <w:color w:val="000000"/>
                <w:sz w:val="16"/>
                <w:szCs w:val="16"/>
                <w:u w:val="single"/>
              </w:rPr>
            </w:pPr>
            <w:r w:rsidRPr="00A633A2">
              <w:rPr>
                <w:rFonts w:ascii="Arial Armenian" w:hAnsi="Arial Armenian" w:cs="Arial"/>
                <w:b/>
                <w:bCs/>
                <w:color w:val="000000"/>
                <w:sz w:val="16"/>
                <w:szCs w:val="16"/>
                <w:u w:val="single"/>
              </w:rPr>
              <w:t xml:space="preserve">¸Çï³Ñáñ»ñÇ </w:t>
            </w:r>
            <w:r w:rsidRPr="00A633A2">
              <w:rPr>
                <w:rFonts w:ascii="Sylfaen" w:hAnsi="Sylfaen" w:cs="Sylfaen"/>
                <w:b/>
                <w:bCs/>
                <w:color w:val="000000"/>
                <w:sz w:val="16"/>
                <w:szCs w:val="16"/>
                <w:u w:val="single"/>
              </w:rPr>
              <w:t>նիշերի</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ուղղում</w:t>
            </w:r>
            <w:r w:rsidRPr="00A633A2">
              <w:rPr>
                <w:rFonts w:ascii="Arial Armenian" w:hAnsi="Arial Armenian" w:cs="Arial"/>
                <w:b/>
                <w:bCs/>
                <w:color w:val="000000"/>
                <w:sz w:val="16"/>
                <w:szCs w:val="16"/>
                <w:u w:val="single"/>
              </w:rPr>
              <w:br/>
            </w:r>
            <w:r w:rsidRPr="00A633A2">
              <w:rPr>
                <w:rFonts w:ascii="Calibri" w:hAnsi="Calibri" w:cs="Calibri"/>
                <w:b/>
                <w:bCs/>
                <w:color w:val="000000"/>
                <w:sz w:val="16"/>
                <w:szCs w:val="16"/>
                <w:u w:val="single"/>
              </w:rPr>
              <w:t>Исправление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отметков</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люка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3DEBD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8CF4A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91FC2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82AC4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1017BFF1" w14:textId="77777777" w:rsidR="00A633A2" w:rsidRPr="00A633A2" w:rsidRDefault="00A633A2" w:rsidP="00A633A2">
            <w:pPr>
              <w:rPr>
                <w:sz w:val="20"/>
                <w:szCs w:val="20"/>
              </w:rPr>
            </w:pPr>
          </w:p>
        </w:tc>
      </w:tr>
      <w:tr w:rsidR="00A633A2" w:rsidRPr="00A633A2" w14:paraId="6B7922D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607A74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EA86FB5"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2ED25FB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7AE33E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0A625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6B5E4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0C85E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A4E00C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13B6A7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F709D43"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1E4E167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4C0A84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04657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B6410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E89FFA" w14:textId="77777777" w:rsidR="00A633A2" w:rsidRPr="00A633A2" w:rsidRDefault="00A633A2" w:rsidP="00A633A2">
            <w:pPr>
              <w:rPr>
                <w:sz w:val="20"/>
                <w:szCs w:val="20"/>
              </w:rPr>
            </w:pPr>
          </w:p>
        </w:tc>
      </w:tr>
      <w:tr w:rsidR="00A633A2" w:rsidRPr="00A633A2" w14:paraId="5797587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D80ACA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C6C851E"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4A3BB2C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F4759A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48680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7CC1CF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C807864" w14:textId="77777777" w:rsidR="00A633A2" w:rsidRPr="00A633A2" w:rsidRDefault="00A633A2" w:rsidP="00A633A2">
            <w:pPr>
              <w:rPr>
                <w:sz w:val="20"/>
                <w:szCs w:val="20"/>
              </w:rPr>
            </w:pPr>
          </w:p>
        </w:tc>
      </w:tr>
      <w:tr w:rsidR="00A633A2" w:rsidRPr="00A633A2" w14:paraId="23879E10"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289EC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60D75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¸Çï³ÑáñÇ Í³ÍÏÇ ë³É»ñÇ ³å³ÙáÝï³ÅáõÙ</w:t>
            </w:r>
            <w:r w:rsidRPr="00A633A2">
              <w:rPr>
                <w:rFonts w:ascii="Arial Armenian" w:hAnsi="Arial Armenian" w:cs="Arial"/>
                <w:color w:val="000000"/>
                <w:sz w:val="16"/>
                <w:szCs w:val="16"/>
              </w:rPr>
              <w:br/>
            </w:r>
            <w:r w:rsidRPr="00A633A2">
              <w:rPr>
                <w:rFonts w:ascii="Calibri" w:hAnsi="Calibri" w:cs="Calibri"/>
                <w:color w:val="000000"/>
                <w:sz w:val="16"/>
                <w:szCs w:val="16"/>
              </w:rPr>
              <w:t>Демонтаж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крышек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люков</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321FA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F493C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D6BC0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F7ED9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13.50</w:t>
            </w:r>
          </w:p>
        </w:tc>
        <w:tc>
          <w:tcPr>
            <w:tcW w:w="36" w:type="dxa"/>
            <w:vAlign w:val="center"/>
            <w:hideMark/>
          </w:tcPr>
          <w:p w14:paraId="2362E212" w14:textId="77777777" w:rsidR="00A633A2" w:rsidRPr="00A633A2" w:rsidRDefault="00A633A2" w:rsidP="00A633A2">
            <w:pPr>
              <w:rPr>
                <w:sz w:val="20"/>
                <w:szCs w:val="20"/>
              </w:rPr>
            </w:pPr>
          </w:p>
        </w:tc>
      </w:tr>
      <w:tr w:rsidR="00A633A2" w:rsidRPr="00A633A2" w14:paraId="2F7405C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4C7974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802E22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AB7CF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E6C8E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B7363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A6C6A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1FA7C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E78483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10DD17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A29DB4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2CF431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44C7C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59C31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9E02D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DF3EC8" w14:textId="77777777" w:rsidR="00A633A2" w:rsidRPr="00A633A2" w:rsidRDefault="00A633A2" w:rsidP="00A633A2">
            <w:pPr>
              <w:rPr>
                <w:sz w:val="20"/>
                <w:szCs w:val="20"/>
              </w:rPr>
            </w:pPr>
          </w:p>
        </w:tc>
      </w:tr>
      <w:tr w:rsidR="00A633A2" w:rsidRPr="00A633A2" w14:paraId="7F2EDA8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7780DD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3B9096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AA11F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7F823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B2C02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D82B25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01B950" w14:textId="77777777" w:rsidR="00A633A2" w:rsidRPr="00A633A2" w:rsidRDefault="00A633A2" w:rsidP="00A633A2">
            <w:pPr>
              <w:rPr>
                <w:sz w:val="20"/>
                <w:szCs w:val="20"/>
              </w:rPr>
            </w:pPr>
          </w:p>
        </w:tc>
      </w:tr>
      <w:tr w:rsidR="00A633A2" w:rsidRPr="00A633A2" w14:paraId="0A2E0AD4" w14:textId="77777777" w:rsidTr="00A633A2">
        <w:trPr>
          <w:trHeight w:val="40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8223D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A4DA5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¸Çï³Ñáñ»ñÇ å³ï»ñÇ µ³ñÓñ³óáõÙ ÙÇ³ÓáõÛÉ B15 ¹³ëÇ µ»ïáÝáí, ÙÇÝã»õ 6ëÙ</w:t>
            </w:r>
            <w:r w:rsidRPr="00A633A2">
              <w:rPr>
                <w:rFonts w:ascii="Arial Armenian" w:hAnsi="Arial Armenian" w:cs="Arial"/>
                <w:color w:val="000000"/>
                <w:sz w:val="16"/>
                <w:szCs w:val="16"/>
              </w:rPr>
              <w:br/>
            </w:r>
            <w:r w:rsidRPr="00A633A2">
              <w:rPr>
                <w:rFonts w:ascii="Calibri" w:hAnsi="Calibri" w:cs="Calibri"/>
                <w:color w:val="000000"/>
                <w:sz w:val="16"/>
                <w:szCs w:val="16"/>
              </w:rPr>
              <w:t>Возведение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стенок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колодцев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монолитного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15, </w:t>
            </w:r>
            <w:r w:rsidRPr="00A633A2">
              <w:rPr>
                <w:rFonts w:ascii="Calibri" w:hAnsi="Calibri" w:cs="Calibri"/>
                <w:color w:val="000000"/>
                <w:sz w:val="16"/>
                <w:szCs w:val="16"/>
              </w:rPr>
              <w:t>до</w:t>
            </w:r>
            <w:r w:rsidRPr="00A633A2">
              <w:rPr>
                <w:rFonts w:ascii="Arial Armenian" w:hAnsi="Arial Armenian" w:cs="Arial"/>
                <w:color w:val="000000"/>
                <w:sz w:val="16"/>
                <w:szCs w:val="16"/>
              </w:rPr>
              <w:t xml:space="preserve"> 6 </w:t>
            </w:r>
            <w:r w:rsidRPr="00A633A2">
              <w:rPr>
                <w:rFonts w:ascii="Calibri" w:hAnsi="Calibri" w:cs="Calibri"/>
                <w:color w:val="000000"/>
                <w:sz w:val="16"/>
                <w:szCs w:val="16"/>
              </w:rPr>
              <w:t>см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5A595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22F92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BD727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91.99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DCE72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27.60</w:t>
            </w:r>
          </w:p>
        </w:tc>
        <w:tc>
          <w:tcPr>
            <w:tcW w:w="36" w:type="dxa"/>
            <w:vAlign w:val="center"/>
            <w:hideMark/>
          </w:tcPr>
          <w:p w14:paraId="559D2F57" w14:textId="77777777" w:rsidR="00A633A2" w:rsidRPr="00A633A2" w:rsidRDefault="00A633A2" w:rsidP="00A633A2">
            <w:pPr>
              <w:rPr>
                <w:sz w:val="20"/>
                <w:szCs w:val="20"/>
              </w:rPr>
            </w:pPr>
          </w:p>
        </w:tc>
      </w:tr>
      <w:tr w:rsidR="00A633A2" w:rsidRPr="00A633A2" w14:paraId="7B3BFAFF"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236221E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6BBB8A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AA752F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27342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B07EB1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D2E36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6A4DE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E5A1014"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4719058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5F6778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B54E55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F000C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5A534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393F6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F42523E" w14:textId="77777777" w:rsidR="00A633A2" w:rsidRPr="00A633A2" w:rsidRDefault="00A633A2" w:rsidP="00A633A2">
            <w:pPr>
              <w:rPr>
                <w:sz w:val="20"/>
                <w:szCs w:val="20"/>
              </w:rPr>
            </w:pPr>
          </w:p>
        </w:tc>
      </w:tr>
      <w:tr w:rsidR="00A633A2" w:rsidRPr="00A633A2" w14:paraId="6C016343"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4027BD5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F975F9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39F08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2CE37E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C42608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97DA77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8EF95E" w14:textId="77777777" w:rsidR="00A633A2" w:rsidRPr="00A633A2" w:rsidRDefault="00A633A2" w:rsidP="00A633A2">
            <w:pPr>
              <w:rPr>
                <w:sz w:val="20"/>
                <w:szCs w:val="20"/>
              </w:rPr>
            </w:pPr>
          </w:p>
        </w:tc>
      </w:tr>
      <w:tr w:rsidR="00A633A2" w:rsidRPr="00A633A2" w14:paraId="11D1DA58"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49F28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EB1D1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¸Çï³ÑáñÇ ³å³ÙáÝï³Åí³Í Í³ÍÏÇ ë³ÉÇ ï»Õ³¹ñáõÙ</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демонтированной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крышки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люка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C887B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0C9CA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E28C9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16.09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3808C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32.19</w:t>
            </w:r>
          </w:p>
        </w:tc>
        <w:tc>
          <w:tcPr>
            <w:tcW w:w="36" w:type="dxa"/>
            <w:vAlign w:val="center"/>
            <w:hideMark/>
          </w:tcPr>
          <w:p w14:paraId="31B542D6" w14:textId="77777777" w:rsidR="00A633A2" w:rsidRPr="00A633A2" w:rsidRDefault="00A633A2" w:rsidP="00A633A2">
            <w:pPr>
              <w:rPr>
                <w:sz w:val="20"/>
                <w:szCs w:val="20"/>
              </w:rPr>
            </w:pPr>
          </w:p>
        </w:tc>
      </w:tr>
      <w:tr w:rsidR="00A633A2" w:rsidRPr="00A633A2" w14:paraId="556C89A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AB22A3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009C44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BB211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2F17EF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A1B80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1ECC7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98150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AD1CA2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FE9EE7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C6EFFF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5D5B7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D8A2CA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DF253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A4353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9AE862" w14:textId="77777777" w:rsidR="00A633A2" w:rsidRPr="00A633A2" w:rsidRDefault="00A633A2" w:rsidP="00A633A2">
            <w:pPr>
              <w:rPr>
                <w:sz w:val="20"/>
                <w:szCs w:val="20"/>
              </w:rPr>
            </w:pPr>
          </w:p>
        </w:tc>
      </w:tr>
      <w:tr w:rsidR="00A633A2" w:rsidRPr="00A633A2" w14:paraId="58CCC21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D45DA4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BD34C3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1F372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C93282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787CB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547D4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D57B522" w14:textId="77777777" w:rsidR="00A633A2" w:rsidRPr="00A633A2" w:rsidRDefault="00A633A2" w:rsidP="00A633A2">
            <w:pPr>
              <w:rPr>
                <w:sz w:val="20"/>
                <w:szCs w:val="20"/>
              </w:rPr>
            </w:pPr>
          </w:p>
        </w:tc>
      </w:tr>
      <w:tr w:rsidR="00A633A2" w:rsidRPr="00A633A2" w14:paraId="3F5D899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23F36E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E297B55"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6D2FB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FCB5B8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783867C"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BCB3C9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73.28</w:t>
            </w:r>
          </w:p>
        </w:tc>
        <w:tc>
          <w:tcPr>
            <w:tcW w:w="36" w:type="dxa"/>
            <w:vAlign w:val="center"/>
            <w:hideMark/>
          </w:tcPr>
          <w:p w14:paraId="0EDFEB96" w14:textId="77777777" w:rsidR="00A633A2" w:rsidRPr="00A633A2" w:rsidRDefault="00A633A2" w:rsidP="00A633A2">
            <w:pPr>
              <w:rPr>
                <w:sz w:val="20"/>
                <w:szCs w:val="20"/>
              </w:rPr>
            </w:pPr>
          </w:p>
        </w:tc>
      </w:tr>
      <w:tr w:rsidR="00A633A2" w:rsidRPr="00A633A2" w14:paraId="6B978DC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2747D9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A02B68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20A35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26689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864C1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2281F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1E00E75"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C386DF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026B4A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7ED4EB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F0EF4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719921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05BDB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4BF503"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B0364A3" w14:textId="77777777" w:rsidR="00A633A2" w:rsidRPr="00A633A2" w:rsidRDefault="00A633A2" w:rsidP="00A633A2">
            <w:pPr>
              <w:rPr>
                <w:sz w:val="20"/>
                <w:szCs w:val="20"/>
              </w:rPr>
            </w:pPr>
          </w:p>
        </w:tc>
      </w:tr>
      <w:tr w:rsidR="00A633A2" w:rsidRPr="00A633A2" w14:paraId="4D2364A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BDEC79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C9C9EA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8098C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373132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B2330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5C836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B2A3440" w14:textId="77777777" w:rsidR="00A633A2" w:rsidRPr="00A633A2" w:rsidRDefault="00A633A2" w:rsidP="00A633A2">
            <w:pPr>
              <w:rPr>
                <w:sz w:val="20"/>
                <w:szCs w:val="20"/>
              </w:rPr>
            </w:pPr>
          </w:p>
        </w:tc>
      </w:tr>
      <w:tr w:rsidR="00A633A2" w:rsidRPr="00A633A2" w14:paraId="359812C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1DA0A3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4C6401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type="page"/>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49471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DC4546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FE7D33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B9E6A87"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0.18%</w:t>
            </w:r>
          </w:p>
        </w:tc>
        <w:tc>
          <w:tcPr>
            <w:tcW w:w="36" w:type="dxa"/>
            <w:vAlign w:val="center"/>
            <w:hideMark/>
          </w:tcPr>
          <w:p w14:paraId="47698174" w14:textId="77777777" w:rsidR="00A633A2" w:rsidRPr="00A633A2" w:rsidRDefault="00A633A2" w:rsidP="00A633A2">
            <w:pPr>
              <w:rPr>
                <w:sz w:val="20"/>
                <w:szCs w:val="20"/>
              </w:rPr>
            </w:pPr>
          </w:p>
        </w:tc>
      </w:tr>
      <w:tr w:rsidR="00A633A2" w:rsidRPr="00A633A2" w14:paraId="2FD7E8A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614919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E22240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CCCFA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247DD1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F8981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EF65B4"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B1D5878"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29D77E1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904699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9539E6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7F1638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284517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3716A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6BFFB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73F1362" w14:textId="77777777" w:rsidR="00A633A2" w:rsidRPr="00A633A2" w:rsidRDefault="00A633A2" w:rsidP="00A633A2">
            <w:pPr>
              <w:rPr>
                <w:sz w:val="20"/>
                <w:szCs w:val="20"/>
              </w:rPr>
            </w:pPr>
          </w:p>
        </w:tc>
      </w:tr>
      <w:tr w:rsidR="00A633A2" w:rsidRPr="00A633A2" w14:paraId="1DBC32B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B0C992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D5D8AB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9EBAB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C6DAF1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E39A9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AE6F64"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2F435AD" w14:textId="77777777" w:rsidR="00A633A2" w:rsidRPr="00A633A2" w:rsidRDefault="00A633A2" w:rsidP="00A633A2">
            <w:pPr>
              <w:rPr>
                <w:sz w:val="20"/>
                <w:szCs w:val="20"/>
              </w:rPr>
            </w:pPr>
          </w:p>
        </w:tc>
      </w:tr>
      <w:tr w:rsidR="00A633A2" w:rsidRPr="00A633A2" w14:paraId="35F3DE5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F1B27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57D32C" w14:textId="77777777" w:rsidR="00A633A2" w:rsidRPr="00A633A2" w:rsidRDefault="00A633A2" w:rsidP="00A633A2">
            <w:pPr>
              <w:jc w:val="center"/>
              <w:rPr>
                <w:rFonts w:ascii="Arial Armenian" w:hAnsi="Arial Armenian" w:cs="Arial"/>
                <w:b/>
                <w:bCs/>
                <w:color w:val="000000"/>
                <w:sz w:val="16"/>
                <w:szCs w:val="16"/>
                <w:u w:val="single"/>
              </w:rPr>
            </w:pPr>
            <w:r w:rsidRPr="00A633A2">
              <w:rPr>
                <w:rFonts w:ascii="Sylfaen" w:hAnsi="Sylfaen" w:cs="Sylfaen"/>
                <w:b/>
                <w:bCs/>
                <w:color w:val="000000"/>
                <w:sz w:val="16"/>
                <w:szCs w:val="16"/>
                <w:u w:val="single"/>
              </w:rPr>
              <w:t>Նոր</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ե</w:t>
            </w:r>
            <w:r w:rsidRPr="00A633A2">
              <w:rPr>
                <w:rFonts w:ascii="Arial Armenian" w:hAnsi="Arial Armenian" w:cs="Arial"/>
                <w:b/>
                <w:bCs/>
                <w:color w:val="000000"/>
                <w:sz w:val="16"/>
                <w:szCs w:val="16"/>
                <w:u w:val="single"/>
              </w:rPr>
              <w:t>/</w:t>
            </w:r>
            <w:r w:rsidRPr="00A633A2">
              <w:rPr>
                <w:rFonts w:ascii="Sylfaen" w:hAnsi="Sylfaen" w:cs="Sylfaen"/>
                <w:b/>
                <w:bCs/>
                <w:color w:val="000000"/>
                <w:sz w:val="16"/>
                <w:szCs w:val="16"/>
                <w:u w:val="single"/>
              </w:rPr>
              <w:t>բետոնյա</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հենապատեր</w:t>
            </w:r>
            <w:r w:rsidRPr="00A633A2">
              <w:rPr>
                <w:rFonts w:ascii="Arial Armenian" w:hAnsi="Arial Armenian" w:cs="Arial"/>
                <w:b/>
                <w:bCs/>
                <w:color w:val="000000"/>
                <w:sz w:val="16"/>
                <w:szCs w:val="16"/>
                <w:u w:val="single"/>
              </w:rPr>
              <w:t xml:space="preserve"> h=1</w:t>
            </w:r>
            <w:r w:rsidRPr="00A633A2">
              <w:rPr>
                <w:rFonts w:ascii="Sylfaen" w:hAnsi="Sylfaen" w:cs="Sylfaen"/>
                <w:b/>
                <w:bCs/>
                <w:color w:val="000000"/>
                <w:sz w:val="16"/>
                <w:szCs w:val="16"/>
                <w:u w:val="single"/>
              </w:rPr>
              <w:t>մ</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բարձրությամբ</w:t>
            </w:r>
            <w:r w:rsidRPr="00A633A2">
              <w:rPr>
                <w:rFonts w:ascii="Arial Armenian" w:hAnsi="Arial Armenian" w:cs="Arial"/>
                <w:b/>
                <w:bCs/>
                <w:color w:val="000000"/>
                <w:sz w:val="16"/>
                <w:szCs w:val="16"/>
                <w:u w:val="single"/>
              </w:rPr>
              <w:br/>
            </w:r>
            <w:r w:rsidRPr="00A633A2">
              <w:rPr>
                <w:rFonts w:ascii="Calibri" w:hAnsi="Calibri" w:cs="Calibri"/>
                <w:b/>
                <w:bCs/>
                <w:color w:val="000000"/>
                <w:sz w:val="16"/>
                <w:szCs w:val="16"/>
                <w:u w:val="single"/>
              </w:rPr>
              <w:t>Новые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железобетонные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подпорные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стенки</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высотой</w:t>
            </w:r>
            <w:r w:rsidRPr="00A633A2">
              <w:rPr>
                <w:rFonts w:ascii="Arial Armenian" w:hAnsi="Arial Armenian" w:cs="Arial"/>
                <w:b/>
                <w:bCs/>
                <w:color w:val="000000"/>
                <w:sz w:val="16"/>
                <w:szCs w:val="16"/>
                <w:u w:val="single"/>
              </w:rPr>
              <w:t xml:space="preserve"> h=1</w:t>
            </w:r>
            <w:r w:rsidRPr="00A633A2">
              <w:rPr>
                <w:rFonts w:ascii="Calibri" w:hAnsi="Calibri" w:cs="Calibri"/>
                <w:b/>
                <w:bCs/>
                <w:color w:val="000000"/>
                <w:sz w:val="16"/>
                <w:szCs w:val="16"/>
                <w:u w:val="single"/>
              </w:rPr>
              <w:t>м</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4D205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DD9B7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A20E7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124DE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2442E910" w14:textId="77777777" w:rsidR="00A633A2" w:rsidRPr="00A633A2" w:rsidRDefault="00A633A2" w:rsidP="00A633A2">
            <w:pPr>
              <w:rPr>
                <w:sz w:val="20"/>
                <w:szCs w:val="20"/>
              </w:rPr>
            </w:pPr>
          </w:p>
        </w:tc>
      </w:tr>
      <w:tr w:rsidR="00A633A2" w:rsidRPr="00A633A2" w14:paraId="5DF0F24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7A6373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EA0A02D"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232DD9D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0A810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05537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5FFF9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DCBAA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2E567A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F8C742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A51B405"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3B73FD5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BCB683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6A163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E32F2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3947F54" w14:textId="77777777" w:rsidR="00A633A2" w:rsidRPr="00A633A2" w:rsidRDefault="00A633A2" w:rsidP="00A633A2">
            <w:pPr>
              <w:rPr>
                <w:sz w:val="20"/>
                <w:szCs w:val="20"/>
              </w:rPr>
            </w:pPr>
          </w:p>
        </w:tc>
      </w:tr>
      <w:tr w:rsidR="00A633A2" w:rsidRPr="00A633A2" w14:paraId="3B41068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5C71E1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2DB6481"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55AB692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EDD12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7E037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65893F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318ED3" w14:textId="77777777" w:rsidR="00A633A2" w:rsidRPr="00A633A2" w:rsidRDefault="00A633A2" w:rsidP="00A633A2">
            <w:pPr>
              <w:rPr>
                <w:sz w:val="20"/>
                <w:szCs w:val="20"/>
              </w:rPr>
            </w:pPr>
          </w:p>
        </w:tc>
      </w:tr>
      <w:tr w:rsidR="00A633A2" w:rsidRPr="00A633A2" w14:paraId="4421FA1F"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A5172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761B66"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w:t>
            </w:r>
            <w:r w:rsidRPr="00A633A2">
              <w:rPr>
                <w:rFonts w:ascii="Arial Armenian" w:hAnsi="Arial Armenian" w:cs="Arial Armenian"/>
                <w:color w:val="000000"/>
                <w:sz w:val="16"/>
                <w:szCs w:val="16"/>
              </w:rPr>
              <w:t>ñáõÝïÇ</w:t>
            </w:r>
            <w:r w:rsidRPr="00A633A2">
              <w:rPr>
                <w:rFonts w:ascii="Arial Armenian" w:hAnsi="Arial Armenian" w:cs="Arial"/>
                <w:color w:val="000000"/>
                <w:sz w:val="16"/>
                <w:szCs w:val="16"/>
              </w:rPr>
              <w:t xml:space="preserve"> Ùß³ÏáõÙ Ó»éùáí</w:t>
            </w:r>
            <w:r w:rsidRPr="00A633A2">
              <w:rPr>
                <w:rFonts w:ascii="Arial Armenian" w:hAnsi="Arial Armenian" w:cs="Arial"/>
                <w:color w:val="000000"/>
                <w:sz w:val="16"/>
                <w:szCs w:val="16"/>
              </w:rPr>
              <w:br/>
            </w:r>
            <w:r w:rsidRPr="00A633A2">
              <w:rPr>
                <w:rFonts w:ascii="Calibri" w:hAnsi="Calibri" w:cs="Calibri"/>
                <w:color w:val="000000"/>
                <w:sz w:val="16"/>
                <w:szCs w:val="16"/>
              </w:rPr>
              <w:t>Ручная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05BE9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6CA87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63.7565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873F0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8A0E6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219.10</w:t>
            </w:r>
          </w:p>
        </w:tc>
        <w:tc>
          <w:tcPr>
            <w:tcW w:w="36" w:type="dxa"/>
            <w:vAlign w:val="center"/>
            <w:hideMark/>
          </w:tcPr>
          <w:p w14:paraId="0A56EF2B" w14:textId="77777777" w:rsidR="00A633A2" w:rsidRPr="00A633A2" w:rsidRDefault="00A633A2" w:rsidP="00A633A2">
            <w:pPr>
              <w:rPr>
                <w:sz w:val="20"/>
                <w:szCs w:val="20"/>
              </w:rPr>
            </w:pPr>
          </w:p>
        </w:tc>
      </w:tr>
      <w:tr w:rsidR="00A633A2" w:rsidRPr="00A633A2" w14:paraId="4A3A20B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685454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1BEF88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52119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578A11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C80E9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8E5D6D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4707B6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79D56D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304E1B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D542B4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0C4D8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0729F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E2584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F6175C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F05944" w14:textId="77777777" w:rsidR="00A633A2" w:rsidRPr="00A633A2" w:rsidRDefault="00A633A2" w:rsidP="00A633A2">
            <w:pPr>
              <w:rPr>
                <w:sz w:val="20"/>
                <w:szCs w:val="20"/>
              </w:rPr>
            </w:pPr>
          </w:p>
        </w:tc>
      </w:tr>
      <w:tr w:rsidR="00A633A2" w:rsidRPr="00A633A2" w14:paraId="0B42453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A19B82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7BB34B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E159D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741853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A1956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CEE8B1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65B6519" w14:textId="77777777" w:rsidR="00A633A2" w:rsidRPr="00A633A2" w:rsidRDefault="00A633A2" w:rsidP="00A633A2">
            <w:pPr>
              <w:rPr>
                <w:sz w:val="20"/>
                <w:szCs w:val="20"/>
              </w:rPr>
            </w:pPr>
          </w:p>
        </w:tc>
      </w:tr>
      <w:tr w:rsidR="00A633A2" w:rsidRPr="00A633A2" w14:paraId="3949D495"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659C8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33C40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Ê×Ç </w:t>
            </w:r>
            <w:r w:rsidRPr="00A633A2">
              <w:rPr>
                <w:rFonts w:ascii="Sylfaen" w:hAnsi="Sylfaen" w:cs="Sylfaen"/>
                <w:color w:val="000000"/>
                <w:sz w:val="16"/>
                <w:szCs w:val="16"/>
              </w:rPr>
              <w:t>նախապատրաստական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շերտի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իրականացում</w:t>
            </w:r>
            <w:r w:rsidRPr="00A633A2">
              <w:rPr>
                <w:rFonts w:ascii="Arial Armenian" w:hAnsi="Arial Armenian" w:cs="Arial"/>
                <w:color w:val="000000"/>
                <w:sz w:val="16"/>
                <w:szCs w:val="16"/>
              </w:rPr>
              <w:t xml:space="preserve"> 10</w:t>
            </w:r>
            <w:r w:rsidRPr="00A633A2">
              <w:rPr>
                <w:rFonts w:ascii="Sylfaen" w:hAnsi="Sylfaen" w:cs="Sylfaen"/>
                <w:color w:val="000000"/>
                <w:sz w:val="16"/>
                <w:szCs w:val="16"/>
              </w:rPr>
              <w:t>սմ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հաստությամբ</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щебня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10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F5507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1B9C2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8.5009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413D6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9.62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DCB69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81.80</w:t>
            </w:r>
          </w:p>
        </w:tc>
        <w:tc>
          <w:tcPr>
            <w:tcW w:w="36" w:type="dxa"/>
            <w:vAlign w:val="center"/>
            <w:hideMark/>
          </w:tcPr>
          <w:p w14:paraId="0454839D" w14:textId="77777777" w:rsidR="00A633A2" w:rsidRPr="00A633A2" w:rsidRDefault="00A633A2" w:rsidP="00A633A2">
            <w:pPr>
              <w:rPr>
                <w:sz w:val="20"/>
                <w:szCs w:val="20"/>
              </w:rPr>
            </w:pPr>
          </w:p>
        </w:tc>
      </w:tr>
      <w:tr w:rsidR="00A633A2" w:rsidRPr="00A633A2" w14:paraId="58A9DD8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06D3AF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97BB93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7E837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2868DC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F9D67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1A4B45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6A87C0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B49151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7A4292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FCAD3D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2CEA4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D25124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3A9E6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DCD91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C816694" w14:textId="77777777" w:rsidR="00A633A2" w:rsidRPr="00A633A2" w:rsidRDefault="00A633A2" w:rsidP="00A633A2">
            <w:pPr>
              <w:rPr>
                <w:sz w:val="20"/>
                <w:szCs w:val="20"/>
              </w:rPr>
            </w:pPr>
          </w:p>
        </w:tc>
      </w:tr>
      <w:tr w:rsidR="00A633A2" w:rsidRPr="00A633A2" w14:paraId="3080D9F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DBA8DE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8E20D6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296E2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773B56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03AF4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16711E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25A03C" w14:textId="77777777" w:rsidR="00A633A2" w:rsidRPr="00A633A2" w:rsidRDefault="00A633A2" w:rsidP="00A633A2">
            <w:pPr>
              <w:rPr>
                <w:sz w:val="20"/>
                <w:szCs w:val="20"/>
              </w:rPr>
            </w:pPr>
          </w:p>
        </w:tc>
      </w:tr>
      <w:tr w:rsidR="00A633A2" w:rsidRPr="00A633A2" w14:paraId="650F91FE" w14:textId="77777777" w:rsidTr="00A633A2">
        <w:trPr>
          <w:trHeight w:val="40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36AD1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9B8626"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Երկաթբետոնե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հիմնային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հեծանների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իրականացում</w:t>
            </w:r>
            <w:r w:rsidRPr="00A633A2">
              <w:rPr>
                <w:rFonts w:ascii="Arial Armenian" w:hAnsi="Arial Armenian" w:cs="Arial"/>
                <w:color w:val="000000"/>
                <w:sz w:val="16"/>
                <w:szCs w:val="16"/>
              </w:rPr>
              <w:t xml:space="preserve"> B-20 </w:t>
            </w:r>
            <w:r w:rsidRPr="00A633A2">
              <w:rPr>
                <w:rFonts w:ascii="Sylfaen" w:hAnsi="Sylfaen" w:cs="Sylfaen"/>
                <w:color w:val="000000"/>
                <w:sz w:val="16"/>
                <w:szCs w:val="16"/>
              </w:rPr>
              <w:t>դասի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բետոնով</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rPr>
              <w:br/>
              <w:t>20-40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չափաբաժնի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խիճով</w:t>
            </w:r>
            <w:r w:rsidRPr="00A633A2">
              <w:rPr>
                <w:rFonts w:ascii="Arial Armenian" w:hAnsi="Arial Armenian" w:cs="Arial"/>
                <w:color w:val="000000"/>
                <w:sz w:val="16"/>
                <w:szCs w:val="16"/>
              </w:rPr>
              <w:br/>
            </w:r>
            <w:r w:rsidRPr="00A633A2">
              <w:rPr>
                <w:rFonts w:ascii="Calibri" w:hAnsi="Calibri" w:cs="Calibri"/>
                <w:color w:val="000000"/>
                <w:sz w:val="16"/>
                <w:szCs w:val="16"/>
              </w:rPr>
              <w:t>Устройство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фундаментных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балок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железобетона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использованием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-20, </w:t>
            </w:r>
            <w:r w:rsidRPr="00A633A2">
              <w:rPr>
                <w:rFonts w:ascii="Calibri" w:hAnsi="Calibri" w:cs="Calibri"/>
                <w:color w:val="000000"/>
                <w:sz w:val="16"/>
                <w:szCs w:val="16"/>
              </w:rPr>
              <w:t>щебня</w:t>
            </w:r>
            <w:r w:rsidRPr="00A633A2">
              <w:rPr>
                <w:rFonts w:ascii="Arial Armenian" w:hAnsi="Arial Armenian" w:cs="Arial"/>
                <w:color w:val="000000"/>
                <w:sz w:val="16"/>
                <w:szCs w:val="16"/>
              </w:rPr>
              <w:t xml:space="preserve"> 20-40 </w:t>
            </w:r>
            <w:r w:rsidRPr="00A633A2">
              <w:rPr>
                <w:rFonts w:ascii="Calibri" w:hAnsi="Calibri" w:cs="Calibri"/>
                <w:color w:val="000000"/>
                <w:sz w:val="16"/>
                <w:szCs w:val="16"/>
              </w:rPr>
              <w:t>мм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76597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53E9A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33.1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376BF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86.38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3569F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2859.19</w:t>
            </w:r>
          </w:p>
        </w:tc>
        <w:tc>
          <w:tcPr>
            <w:tcW w:w="36" w:type="dxa"/>
            <w:vAlign w:val="center"/>
            <w:hideMark/>
          </w:tcPr>
          <w:p w14:paraId="71304D3A" w14:textId="77777777" w:rsidR="00A633A2" w:rsidRPr="00A633A2" w:rsidRDefault="00A633A2" w:rsidP="00A633A2">
            <w:pPr>
              <w:rPr>
                <w:sz w:val="20"/>
                <w:szCs w:val="20"/>
              </w:rPr>
            </w:pPr>
          </w:p>
        </w:tc>
      </w:tr>
      <w:tr w:rsidR="00A633A2" w:rsidRPr="00A633A2" w14:paraId="5662C0E0"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2160BB1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6F5C72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E5272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B1C387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B0297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53499F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02A43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B0C40C2"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258E249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91FBA0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30AFA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3D079D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DEAF2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CF15B2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242E306" w14:textId="77777777" w:rsidR="00A633A2" w:rsidRPr="00A633A2" w:rsidRDefault="00A633A2" w:rsidP="00A633A2">
            <w:pPr>
              <w:rPr>
                <w:sz w:val="20"/>
                <w:szCs w:val="20"/>
              </w:rPr>
            </w:pPr>
          </w:p>
        </w:tc>
      </w:tr>
      <w:tr w:rsidR="00A633A2" w:rsidRPr="00A633A2" w14:paraId="2A0F484A"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501D3BA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C87369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45F10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3D9AC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668A7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EDB0BD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4610BD2" w14:textId="77777777" w:rsidR="00A633A2" w:rsidRPr="00A633A2" w:rsidRDefault="00A633A2" w:rsidP="00A633A2">
            <w:pPr>
              <w:rPr>
                <w:sz w:val="20"/>
                <w:szCs w:val="20"/>
              </w:rPr>
            </w:pPr>
          </w:p>
        </w:tc>
      </w:tr>
      <w:tr w:rsidR="00A633A2" w:rsidRPr="00A633A2" w14:paraId="4187F2A0"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54FFE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EACDB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A500c</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E1A152"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տն</w:t>
            </w:r>
            <w:r w:rsidRPr="00A633A2">
              <w:rPr>
                <w:rFonts w:ascii="Arial Armenian" w:hAnsi="Arial Armenian" w:cs="Arial"/>
                <w:color w:val="000000"/>
                <w:sz w:val="16"/>
                <w:szCs w:val="16"/>
              </w:rPr>
              <w:br/>
            </w:r>
            <w:r w:rsidRPr="00A633A2">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F68C1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1.50975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698C9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357.45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434E8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539.67</w:t>
            </w:r>
          </w:p>
        </w:tc>
        <w:tc>
          <w:tcPr>
            <w:tcW w:w="36" w:type="dxa"/>
            <w:vAlign w:val="center"/>
            <w:hideMark/>
          </w:tcPr>
          <w:p w14:paraId="78286A6E" w14:textId="77777777" w:rsidR="00A633A2" w:rsidRPr="00A633A2" w:rsidRDefault="00A633A2" w:rsidP="00A633A2">
            <w:pPr>
              <w:rPr>
                <w:sz w:val="20"/>
                <w:szCs w:val="20"/>
              </w:rPr>
            </w:pPr>
          </w:p>
        </w:tc>
      </w:tr>
      <w:tr w:rsidR="00A633A2" w:rsidRPr="00A633A2" w14:paraId="78CC7CE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773B6E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D3D4A8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622D1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68765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91B1A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259A57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42DB6D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FCDBE2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7E043C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194A9A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3DDB7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3183B1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A0C92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A520CD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8C4C530" w14:textId="77777777" w:rsidR="00A633A2" w:rsidRPr="00A633A2" w:rsidRDefault="00A633A2" w:rsidP="00A633A2">
            <w:pPr>
              <w:rPr>
                <w:sz w:val="20"/>
                <w:szCs w:val="20"/>
              </w:rPr>
            </w:pPr>
          </w:p>
        </w:tc>
      </w:tr>
      <w:tr w:rsidR="00A633A2" w:rsidRPr="00A633A2" w14:paraId="6450F49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304670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AF0A23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8B5CB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70985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90525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EB3913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D610D8" w14:textId="77777777" w:rsidR="00A633A2" w:rsidRPr="00A633A2" w:rsidRDefault="00A633A2" w:rsidP="00A633A2">
            <w:pPr>
              <w:rPr>
                <w:sz w:val="20"/>
                <w:szCs w:val="20"/>
              </w:rPr>
            </w:pPr>
          </w:p>
        </w:tc>
      </w:tr>
      <w:tr w:rsidR="00A633A2" w:rsidRPr="00A633A2" w14:paraId="3F50FB2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C4926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309CA8"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Ամրալար</w:t>
            </w:r>
            <w:r w:rsidRPr="00A633A2">
              <w:rPr>
                <w:rFonts w:ascii="Arial Armenian" w:hAnsi="Arial Armenian" w:cs="Arial"/>
                <w:color w:val="000000"/>
                <w:sz w:val="16"/>
                <w:szCs w:val="16"/>
              </w:rPr>
              <w:t xml:space="preserve"> Al</w:t>
            </w:r>
            <w:r w:rsidRPr="00A633A2">
              <w:rPr>
                <w:rFonts w:ascii="Arial Armenian" w:hAnsi="Arial Armenian" w:cs="Arial"/>
                <w:color w:val="000000"/>
                <w:sz w:val="16"/>
                <w:szCs w:val="16"/>
              </w:rPr>
              <w:br/>
            </w:r>
            <w:r w:rsidRPr="00A633A2">
              <w:rPr>
                <w:rFonts w:ascii="Calibri" w:hAnsi="Calibri" w:cs="Calibri"/>
                <w:color w:val="000000"/>
                <w:sz w:val="16"/>
                <w:szCs w:val="16"/>
              </w:rPr>
              <w:t>Катанка</w:t>
            </w:r>
            <w:r w:rsidRPr="00A633A2">
              <w:rPr>
                <w:rFonts w:ascii="Arial Armenian" w:hAnsi="Arial Armenian" w:cs="Arial"/>
                <w:color w:val="000000"/>
                <w:sz w:val="16"/>
                <w:szCs w:val="16"/>
              </w:rPr>
              <w:t xml:space="preserve"> Al</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F6B7D1"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տն</w:t>
            </w:r>
            <w:r w:rsidRPr="00A633A2">
              <w:rPr>
                <w:rFonts w:ascii="Arial Armenian" w:hAnsi="Arial Armenian" w:cs="Arial"/>
                <w:color w:val="000000"/>
                <w:sz w:val="16"/>
                <w:szCs w:val="16"/>
              </w:rPr>
              <w:br/>
            </w:r>
            <w:r w:rsidRPr="00A633A2">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F69E2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0.6269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1DEDC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395.14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369F6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247.70</w:t>
            </w:r>
          </w:p>
        </w:tc>
        <w:tc>
          <w:tcPr>
            <w:tcW w:w="36" w:type="dxa"/>
            <w:vAlign w:val="center"/>
            <w:hideMark/>
          </w:tcPr>
          <w:p w14:paraId="478E75FB" w14:textId="77777777" w:rsidR="00A633A2" w:rsidRPr="00A633A2" w:rsidRDefault="00A633A2" w:rsidP="00A633A2">
            <w:pPr>
              <w:rPr>
                <w:sz w:val="20"/>
                <w:szCs w:val="20"/>
              </w:rPr>
            </w:pPr>
          </w:p>
        </w:tc>
      </w:tr>
      <w:tr w:rsidR="00A633A2" w:rsidRPr="00A633A2" w14:paraId="049263A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0C08A6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58B16F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FDEC3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F5C8B1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50F4A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C5A75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B0BEB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D8BA53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F05D55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DD60BA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89BD3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2BCB2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1C920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1AAC4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64FC6D4" w14:textId="77777777" w:rsidR="00A633A2" w:rsidRPr="00A633A2" w:rsidRDefault="00A633A2" w:rsidP="00A633A2">
            <w:pPr>
              <w:rPr>
                <w:sz w:val="20"/>
                <w:szCs w:val="20"/>
              </w:rPr>
            </w:pPr>
          </w:p>
        </w:tc>
      </w:tr>
      <w:tr w:rsidR="00A633A2" w:rsidRPr="00A633A2" w14:paraId="77CE9E9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14DB53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D2D425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57C5A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E463F4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7F7708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AA5833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AA71B48" w14:textId="77777777" w:rsidR="00A633A2" w:rsidRPr="00A633A2" w:rsidRDefault="00A633A2" w:rsidP="00A633A2">
            <w:pPr>
              <w:rPr>
                <w:sz w:val="20"/>
                <w:szCs w:val="20"/>
              </w:rPr>
            </w:pPr>
          </w:p>
        </w:tc>
      </w:tr>
      <w:tr w:rsidR="00A633A2" w:rsidRPr="00A633A2" w14:paraId="7CE8FA14"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A767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2BB66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 xml:space="preserve">º/µ </w:t>
            </w:r>
            <w:r w:rsidRPr="00A633A2">
              <w:rPr>
                <w:rFonts w:ascii="Sylfaen" w:hAnsi="Sylfaen" w:cs="Sylfaen"/>
                <w:color w:val="000000"/>
                <w:sz w:val="16"/>
                <w:szCs w:val="16"/>
              </w:rPr>
              <w:t>հենապատի</w:t>
            </w:r>
            <w:r w:rsidRPr="00A633A2">
              <w:rPr>
                <w:rFonts w:ascii="Arial Armenian" w:hAnsi="Arial Armenian" w:cs="Arial"/>
                <w:color w:val="000000"/>
                <w:sz w:val="16"/>
                <w:szCs w:val="16"/>
                <w:lang w:val="ru-RU"/>
              </w:rPr>
              <w:t xml:space="preserve"> </w:t>
            </w:r>
            <w:r w:rsidRPr="00A633A2">
              <w:rPr>
                <w:rFonts w:ascii="Arial Armenian" w:hAnsi="Arial Armenian" w:cs="Arial Armenian"/>
                <w:color w:val="000000"/>
                <w:sz w:val="16"/>
                <w:szCs w:val="16"/>
                <w:lang w:val="ru-RU"/>
              </w:rPr>
              <w:t>Ï³éáõóáõÙ</w:t>
            </w:r>
            <w:r w:rsidRPr="00A633A2">
              <w:rPr>
                <w:rFonts w:ascii="Arial Armenian" w:hAnsi="Arial Armenian" w:cs="Arial"/>
                <w:color w:val="000000"/>
                <w:sz w:val="16"/>
                <w:szCs w:val="16"/>
                <w:lang w:val="ru-RU"/>
              </w:rPr>
              <w:t xml:space="preserve"> </w:t>
            </w:r>
            <w:r w:rsidRPr="00A633A2">
              <w:rPr>
                <w:rFonts w:ascii="Arial Armenian" w:hAnsi="Arial Armenian" w:cs="Arial"/>
                <w:color w:val="000000"/>
                <w:sz w:val="16"/>
                <w:szCs w:val="16"/>
              </w:rPr>
              <w:t>B</w:t>
            </w:r>
            <w:r w:rsidRPr="00A633A2">
              <w:rPr>
                <w:rFonts w:ascii="Arial Armenian" w:hAnsi="Arial Armenian" w:cs="Arial"/>
                <w:color w:val="000000"/>
                <w:sz w:val="16"/>
                <w:szCs w:val="16"/>
                <w:lang w:val="ru-RU"/>
              </w:rPr>
              <w:t xml:space="preserve">15 </w:t>
            </w:r>
            <w:r w:rsidRPr="00A633A2">
              <w:rPr>
                <w:rFonts w:ascii="Arial Armenian" w:hAnsi="Arial Armenian" w:cs="Arial Armenian"/>
                <w:color w:val="000000"/>
                <w:sz w:val="16"/>
                <w:szCs w:val="16"/>
                <w:lang w:val="ru-RU"/>
              </w:rPr>
              <w:t>¹³ëÇ</w:t>
            </w:r>
            <w:r w:rsidRPr="00A633A2">
              <w:rPr>
                <w:rFonts w:ascii="Arial Armenian" w:hAnsi="Arial Armenian" w:cs="Arial"/>
                <w:color w:val="000000"/>
                <w:sz w:val="16"/>
                <w:szCs w:val="16"/>
                <w:lang w:val="ru-RU"/>
              </w:rPr>
              <w:t xml:space="preserve"> </w:t>
            </w:r>
            <w:r w:rsidRPr="00A633A2">
              <w:rPr>
                <w:rFonts w:ascii="Arial Armenian" w:hAnsi="Arial Armenian" w:cs="Arial Armenian"/>
                <w:color w:val="000000"/>
                <w:sz w:val="16"/>
                <w:szCs w:val="16"/>
                <w:lang w:val="ru-RU"/>
              </w:rPr>
              <w:t>µ»ïáÝÇó</w:t>
            </w:r>
            <w:r w:rsidRPr="00A633A2">
              <w:rPr>
                <w:rFonts w:ascii="Arial Armenian" w:hAnsi="Arial Armenian" w:cs="Arial"/>
                <w:color w:val="000000"/>
                <w:sz w:val="16"/>
                <w:szCs w:val="16"/>
                <w:lang w:val="ru-RU"/>
              </w:rPr>
              <w:t xml:space="preserve"> </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Возведение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железобетонной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подпорной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стенки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из</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бетона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класса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w:t>
            </w:r>
            <w:r w:rsidRPr="00A633A2">
              <w:rPr>
                <w:rFonts w:ascii="Arial Armenian" w:hAnsi="Arial Armenian" w:cs="Arial"/>
                <w:color w:val="000000"/>
                <w:sz w:val="16"/>
                <w:szCs w:val="16"/>
                <w:lang w:val="ru-RU"/>
              </w:rPr>
              <w:t>15</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01525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C124B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48.88</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AAF23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71.23</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1A675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3481.48</w:t>
            </w:r>
          </w:p>
        </w:tc>
        <w:tc>
          <w:tcPr>
            <w:tcW w:w="36" w:type="dxa"/>
            <w:vAlign w:val="center"/>
            <w:hideMark/>
          </w:tcPr>
          <w:p w14:paraId="22FA71B5" w14:textId="77777777" w:rsidR="00A633A2" w:rsidRPr="00A633A2" w:rsidRDefault="00A633A2" w:rsidP="00A633A2">
            <w:pPr>
              <w:rPr>
                <w:sz w:val="20"/>
                <w:szCs w:val="20"/>
              </w:rPr>
            </w:pPr>
          </w:p>
        </w:tc>
      </w:tr>
      <w:tr w:rsidR="00A633A2" w:rsidRPr="00A633A2" w14:paraId="637DE1E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0CEBC7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621DE8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63AA9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693C40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D55A8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FFAAA9"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774314B2"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3C89DB9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F4F604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32CB6E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72216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679141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04608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F87216"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1E3D9BAC" w14:textId="77777777" w:rsidR="00A633A2" w:rsidRPr="00A633A2" w:rsidRDefault="00A633A2" w:rsidP="00A633A2">
            <w:pPr>
              <w:rPr>
                <w:sz w:val="20"/>
                <w:szCs w:val="20"/>
              </w:rPr>
            </w:pPr>
          </w:p>
        </w:tc>
      </w:tr>
      <w:tr w:rsidR="00A633A2" w:rsidRPr="00A633A2" w14:paraId="1C233AC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FBB16D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767F2C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DA5AE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8DDD46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2ABC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8C6EBB"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3980C570" w14:textId="77777777" w:rsidR="00A633A2" w:rsidRPr="00A633A2" w:rsidRDefault="00A633A2" w:rsidP="00A633A2">
            <w:pPr>
              <w:rPr>
                <w:sz w:val="20"/>
                <w:szCs w:val="20"/>
              </w:rPr>
            </w:pPr>
          </w:p>
        </w:tc>
      </w:tr>
      <w:tr w:rsidR="00A633A2" w:rsidRPr="00A633A2" w14:paraId="51CFE67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E93672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7E9CC4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F4E18E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1E4BB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4B26E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208F6A"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592A962B" w14:textId="77777777" w:rsidR="00A633A2" w:rsidRPr="00A633A2" w:rsidRDefault="00A633A2" w:rsidP="00A633A2">
            <w:pPr>
              <w:rPr>
                <w:sz w:val="20"/>
                <w:szCs w:val="20"/>
              </w:rPr>
            </w:pPr>
          </w:p>
        </w:tc>
      </w:tr>
      <w:tr w:rsidR="00A633A2" w:rsidRPr="00A633A2" w14:paraId="1517784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C8FEF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E9B86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A500c</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54E2A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87C4D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2.88482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97FB7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357.45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980D6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1031.19</w:t>
            </w:r>
          </w:p>
        </w:tc>
        <w:tc>
          <w:tcPr>
            <w:tcW w:w="36" w:type="dxa"/>
            <w:vAlign w:val="center"/>
            <w:hideMark/>
          </w:tcPr>
          <w:p w14:paraId="58461EC6" w14:textId="77777777" w:rsidR="00A633A2" w:rsidRPr="00A633A2" w:rsidRDefault="00A633A2" w:rsidP="00A633A2">
            <w:pPr>
              <w:rPr>
                <w:sz w:val="20"/>
                <w:szCs w:val="20"/>
              </w:rPr>
            </w:pPr>
          </w:p>
        </w:tc>
      </w:tr>
      <w:tr w:rsidR="00A633A2" w:rsidRPr="00A633A2" w14:paraId="1A11157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06E40A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0B2AF4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FB904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DC0C2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CB0BC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68EF85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5DA7D9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A9E312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C709F7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7A2650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C0AC4B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4296E0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6F02A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C64B3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F3F4DF3" w14:textId="77777777" w:rsidR="00A633A2" w:rsidRPr="00A633A2" w:rsidRDefault="00A633A2" w:rsidP="00A633A2">
            <w:pPr>
              <w:rPr>
                <w:sz w:val="20"/>
                <w:szCs w:val="20"/>
              </w:rPr>
            </w:pPr>
          </w:p>
        </w:tc>
      </w:tr>
      <w:tr w:rsidR="00A633A2" w:rsidRPr="00A633A2" w14:paraId="2CA8651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1CF8E4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291811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117C7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E17EE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5CF612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FCEF63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C7E4FC" w14:textId="77777777" w:rsidR="00A633A2" w:rsidRPr="00A633A2" w:rsidRDefault="00A633A2" w:rsidP="00A633A2">
            <w:pPr>
              <w:rPr>
                <w:sz w:val="20"/>
                <w:szCs w:val="20"/>
              </w:rPr>
            </w:pPr>
          </w:p>
        </w:tc>
      </w:tr>
      <w:tr w:rsidR="00A633A2" w:rsidRPr="00A633A2" w14:paraId="708D64D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3B49D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8CD48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AcI</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AcI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C2694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4DBD0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0.03358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58C50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395.14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8A719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13.27</w:t>
            </w:r>
          </w:p>
        </w:tc>
        <w:tc>
          <w:tcPr>
            <w:tcW w:w="36" w:type="dxa"/>
            <w:vAlign w:val="center"/>
            <w:hideMark/>
          </w:tcPr>
          <w:p w14:paraId="75344023" w14:textId="77777777" w:rsidR="00A633A2" w:rsidRPr="00A633A2" w:rsidRDefault="00A633A2" w:rsidP="00A633A2">
            <w:pPr>
              <w:rPr>
                <w:sz w:val="20"/>
                <w:szCs w:val="20"/>
              </w:rPr>
            </w:pPr>
          </w:p>
        </w:tc>
      </w:tr>
      <w:tr w:rsidR="00A633A2" w:rsidRPr="00A633A2" w14:paraId="1F132C8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B627C1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C40A06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55917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BBA4F1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79A69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F891E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902E4E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F72FBD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DA132D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C28CB4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0B6D2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56890C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787AB2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ABE47F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DCBE08" w14:textId="77777777" w:rsidR="00A633A2" w:rsidRPr="00A633A2" w:rsidRDefault="00A633A2" w:rsidP="00A633A2">
            <w:pPr>
              <w:rPr>
                <w:sz w:val="20"/>
                <w:szCs w:val="20"/>
              </w:rPr>
            </w:pPr>
          </w:p>
        </w:tc>
      </w:tr>
      <w:tr w:rsidR="00A633A2" w:rsidRPr="00A633A2" w14:paraId="5397086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93362A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35BB54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46F34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F006B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3E9A7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B85DA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EECF59B" w14:textId="77777777" w:rsidR="00A633A2" w:rsidRPr="00A633A2" w:rsidRDefault="00A633A2" w:rsidP="00A633A2">
            <w:pPr>
              <w:rPr>
                <w:sz w:val="20"/>
                <w:szCs w:val="20"/>
              </w:rPr>
            </w:pPr>
          </w:p>
        </w:tc>
      </w:tr>
      <w:tr w:rsidR="00A633A2" w:rsidRPr="00A633A2" w14:paraId="406C87B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2A7A7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A8E44C"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Ջ</w:t>
            </w:r>
            <w:r w:rsidRPr="00A633A2">
              <w:rPr>
                <w:rFonts w:ascii="Arial Armenian" w:hAnsi="Arial Armenian" w:cs="Arial Armenian"/>
                <w:color w:val="000000"/>
                <w:sz w:val="16"/>
                <w:szCs w:val="16"/>
              </w:rPr>
              <w:t>ñ³Ù»Ïáõë³óáõÙ</w:t>
            </w:r>
            <w:r w:rsidRPr="00A633A2">
              <w:rPr>
                <w:rFonts w:ascii="Arial Armenian" w:hAnsi="Arial Armenian" w:cs="Arial"/>
                <w:color w:val="000000"/>
                <w:sz w:val="16"/>
                <w:szCs w:val="16"/>
              </w:rPr>
              <w:t xml:space="preserve"> µÇïáõÙÇ ï³ù ÏñÏÝ³ÏÇ ùëáõÏáí</w:t>
            </w:r>
            <w:r w:rsidRPr="00A633A2">
              <w:rPr>
                <w:rFonts w:ascii="Arial Armenian" w:hAnsi="Arial Armenian" w:cs="Arial"/>
                <w:color w:val="000000"/>
                <w:sz w:val="16"/>
                <w:szCs w:val="16"/>
              </w:rPr>
              <w:br/>
            </w:r>
            <w:r w:rsidRPr="00A633A2">
              <w:rPr>
                <w:rFonts w:ascii="Calibri" w:hAnsi="Calibri" w:cs="Calibri"/>
                <w:color w:val="000000"/>
                <w:sz w:val="16"/>
                <w:szCs w:val="16"/>
              </w:rPr>
              <w:t>Гидроизоляция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двойным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горячим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битумным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покрытием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4B12E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1FD7F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AE031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B95EB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130.44</w:t>
            </w:r>
          </w:p>
        </w:tc>
        <w:tc>
          <w:tcPr>
            <w:tcW w:w="36" w:type="dxa"/>
            <w:vAlign w:val="center"/>
            <w:hideMark/>
          </w:tcPr>
          <w:p w14:paraId="2572CE99" w14:textId="77777777" w:rsidR="00A633A2" w:rsidRPr="00A633A2" w:rsidRDefault="00A633A2" w:rsidP="00A633A2">
            <w:pPr>
              <w:rPr>
                <w:sz w:val="20"/>
                <w:szCs w:val="20"/>
              </w:rPr>
            </w:pPr>
          </w:p>
        </w:tc>
      </w:tr>
      <w:tr w:rsidR="00A633A2" w:rsidRPr="00A633A2" w14:paraId="4C7C93F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E9E6F6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F24EE6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D9D3E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DA34ED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D15371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1F07B0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AB879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804399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245B08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6928C5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1F39F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BFF16A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14529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AB2445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3F4F913" w14:textId="77777777" w:rsidR="00A633A2" w:rsidRPr="00A633A2" w:rsidRDefault="00A633A2" w:rsidP="00A633A2">
            <w:pPr>
              <w:rPr>
                <w:sz w:val="20"/>
                <w:szCs w:val="20"/>
              </w:rPr>
            </w:pPr>
          </w:p>
        </w:tc>
      </w:tr>
      <w:tr w:rsidR="00A633A2" w:rsidRPr="00A633A2" w14:paraId="639BB6C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52196E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4A7790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DB029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7FE6CA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9A7BA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85EE9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01DD5B2" w14:textId="77777777" w:rsidR="00A633A2" w:rsidRPr="00A633A2" w:rsidRDefault="00A633A2" w:rsidP="00A633A2">
            <w:pPr>
              <w:rPr>
                <w:sz w:val="20"/>
                <w:szCs w:val="20"/>
              </w:rPr>
            </w:pPr>
          </w:p>
        </w:tc>
      </w:tr>
      <w:tr w:rsidR="00A633A2" w:rsidRPr="00A633A2" w14:paraId="5D65BBF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C0A59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9DB13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´Ý³ÑáÕÇ »ïÉÇóù Ó»éùáí, ïá÷³ÝáõÙáí</w:t>
            </w:r>
            <w:r w:rsidRPr="00A633A2">
              <w:rPr>
                <w:rFonts w:ascii="Arial Armenian" w:hAnsi="Arial Armenian" w:cs="Arial"/>
                <w:color w:val="000000"/>
                <w:sz w:val="16"/>
                <w:szCs w:val="16"/>
              </w:rPr>
              <w:br/>
            </w:r>
            <w:r w:rsidRPr="00A633A2">
              <w:rPr>
                <w:rFonts w:ascii="Calibri" w:hAnsi="Calibri" w:cs="Calibri"/>
                <w:color w:val="000000"/>
                <w:sz w:val="16"/>
                <w:szCs w:val="16"/>
              </w:rPr>
              <w:t>Засыпка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естественного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A4E55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FE602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BC223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7A8F7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47.26</w:t>
            </w:r>
          </w:p>
        </w:tc>
        <w:tc>
          <w:tcPr>
            <w:tcW w:w="36" w:type="dxa"/>
            <w:vAlign w:val="center"/>
            <w:hideMark/>
          </w:tcPr>
          <w:p w14:paraId="75DDE9F8" w14:textId="77777777" w:rsidR="00A633A2" w:rsidRPr="00A633A2" w:rsidRDefault="00A633A2" w:rsidP="00A633A2">
            <w:pPr>
              <w:rPr>
                <w:sz w:val="20"/>
                <w:szCs w:val="20"/>
              </w:rPr>
            </w:pPr>
          </w:p>
        </w:tc>
      </w:tr>
      <w:tr w:rsidR="00A633A2" w:rsidRPr="00A633A2" w14:paraId="14D6584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2E8C9B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78F93A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1F3DA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8D62B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1217D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32AA1B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58B1CA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E811CB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E0696E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DD9063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CF8EF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AAD968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74238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8439F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5B010CA" w14:textId="77777777" w:rsidR="00A633A2" w:rsidRPr="00A633A2" w:rsidRDefault="00A633A2" w:rsidP="00A633A2">
            <w:pPr>
              <w:rPr>
                <w:sz w:val="20"/>
                <w:szCs w:val="20"/>
              </w:rPr>
            </w:pPr>
          </w:p>
        </w:tc>
      </w:tr>
      <w:tr w:rsidR="00A633A2" w:rsidRPr="00A633A2" w14:paraId="3B87D72A" w14:textId="77777777" w:rsidTr="00A633A2">
        <w:trPr>
          <w:trHeight w:val="285"/>
        </w:trPr>
        <w:tc>
          <w:tcPr>
            <w:tcW w:w="398" w:type="dxa"/>
            <w:vMerge/>
            <w:tcBorders>
              <w:top w:val="nil"/>
              <w:left w:val="single" w:sz="4" w:space="0" w:color="auto"/>
              <w:bottom w:val="single" w:sz="4" w:space="0" w:color="auto"/>
              <w:right w:val="single" w:sz="4" w:space="0" w:color="auto"/>
            </w:tcBorders>
            <w:vAlign w:val="center"/>
            <w:hideMark/>
          </w:tcPr>
          <w:p w14:paraId="3A37010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B2F491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134E7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FB53EA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31ABA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793838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129CC1B" w14:textId="77777777" w:rsidR="00A633A2" w:rsidRPr="00A633A2" w:rsidRDefault="00A633A2" w:rsidP="00A633A2">
            <w:pPr>
              <w:rPr>
                <w:sz w:val="20"/>
                <w:szCs w:val="20"/>
              </w:rPr>
            </w:pPr>
          </w:p>
        </w:tc>
      </w:tr>
      <w:tr w:rsidR="00A633A2" w:rsidRPr="00A633A2" w14:paraId="6653BE3C" w14:textId="77777777" w:rsidTr="00A633A2">
        <w:trPr>
          <w:trHeight w:val="36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56384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BAE9A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ÞÇÝ. ³ÕµÇ Ñ³í³ùáõÙ, µ³ñÓáõÙ ÇÝùÝ³Ã³÷»ñÇ íñ³ »õ ï»Õ³÷áËáõÙ 13ÏÙ</w:t>
            </w:r>
            <w:r w:rsidRPr="00A633A2">
              <w:rPr>
                <w:rFonts w:ascii="Arial Armenian" w:hAnsi="Arial Armenian" w:cs="Arial"/>
                <w:color w:val="000000"/>
                <w:sz w:val="16"/>
                <w:szCs w:val="16"/>
              </w:rPr>
              <w:br/>
            </w:r>
            <w:r w:rsidRPr="00A633A2">
              <w:rPr>
                <w:rFonts w:ascii="Calibri" w:hAnsi="Calibri" w:cs="Calibri"/>
                <w:color w:val="000000"/>
                <w:sz w:val="16"/>
                <w:szCs w:val="16"/>
              </w:rPr>
              <w:t>Сбор</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строительного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мусора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погрузка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самосвалы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вывоз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расстояние</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км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A31D1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9FB84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104.37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6D22C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DB315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512.49</w:t>
            </w:r>
          </w:p>
        </w:tc>
        <w:tc>
          <w:tcPr>
            <w:tcW w:w="36" w:type="dxa"/>
            <w:vAlign w:val="center"/>
            <w:hideMark/>
          </w:tcPr>
          <w:p w14:paraId="23008750" w14:textId="77777777" w:rsidR="00A633A2" w:rsidRPr="00A633A2" w:rsidRDefault="00A633A2" w:rsidP="00A633A2">
            <w:pPr>
              <w:rPr>
                <w:sz w:val="20"/>
                <w:szCs w:val="20"/>
              </w:rPr>
            </w:pPr>
          </w:p>
        </w:tc>
      </w:tr>
      <w:tr w:rsidR="00A633A2" w:rsidRPr="00A633A2" w14:paraId="21874AB8"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35B5EA2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EE4924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CCFC9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00339A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C7546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7FD7E6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2E836B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DA2CDDC"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5E4A389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0697E6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A22F9D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D70DA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32F4F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EC7DE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A6B60D" w14:textId="77777777" w:rsidR="00A633A2" w:rsidRPr="00A633A2" w:rsidRDefault="00A633A2" w:rsidP="00A633A2">
            <w:pPr>
              <w:rPr>
                <w:sz w:val="20"/>
                <w:szCs w:val="20"/>
              </w:rPr>
            </w:pPr>
          </w:p>
        </w:tc>
      </w:tr>
      <w:tr w:rsidR="00A633A2" w:rsidRPr="00A633A2" w14:paraId="6B92C809"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69C0798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8029BE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2332A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59F1D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9F135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EB64C8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A26894" w14:textId="77777777" w:rsidR="00A633A2" w:rsidRPr="00A633A2" w:rsidRDefault="00A633A2" w:rsidP="00A633A2">
            <w:pPr>
              <w:rPr>
                <w:sz w:val="20"/>
                <w:szCs w:val="20"/>
              </w:rPr>
            </w:pPr>
          </w:p>
        </w:tc>
      </w:tr>
      <w:tr w:rsidR="00A633A2" w:rsidRPr="00A633A2" w14:paraId="0D417663" w14:textId="77777777" w:rsidTr="00A633A2">
        <w:trPr>
          <w:trHeight w:val="33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10EC0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3C35B2"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ëí³ÕÇ Çñ³Ï³Ý³óáõÙ ó»Ù»Ýï³í³½³ÛÇÝ ß³Õ³Ëáí 1:3 Ñ³ñ³µ»ñáõÃÛ³Ùµ /</w:t>
            </w:r>
            <w:r w:rsidRPr="00A633A2">
              <w:rPr>
                <w:rFonts w:ascii="Sylfaen" w:hAnsi="Sylfaen" w:cs="Sylfaen"/>
                <w:color w:val="000000"/>
                <w:sz w:val="16"/>
                <w:szCs w:val="16"/>
              </w:rPr>
              <w:t>ցանցով</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Оштукатуривание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цементным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раствором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соотношении</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сеткой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E49D1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6B7AB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143.3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50500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1B965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416.17</w:t>
            </w:r>
          </w:p>
        </w:tc>
        <w:tc>
          <w:tcPr>
            <w:tcW w:w="36" w:type="dxa"/>
            <w:vAlign w:val="center"/>
            <w:hideMark/>
          </w:tcPr>
          <w:p w14:paraId="4D63EB2A" w14:textId="77777777" w:rsidR="00A633A2" w:rsidRPr="00A633A2" w:rsidRDefault="00A633A2" w:rsidP="00A633A2">
            <w:pPr>
              <w:rPr>
                <w:sz w:val="20"/>
                <w:szCs w:val="20"/>
              </w:rPr>
            </w:pPr>
          </w:p>
        </w:tc>
      </w:tr>
      <w:tr w:rsidR="00A633A2" w:rsidRPr="00A633A2" w14:paraId="0343150A"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23677C6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41D078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8B602F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99D419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E9C84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B4E27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D61FD6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9C3370E"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3F8AD21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BAA6B5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E4AED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71342F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FD030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6A02B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F68118" w14:textId="77777777" w:rsidR="00A633A2" w:rsidRPr="00A633A2" w:rsidRDefault="00A633A2" w:rsidP="00A633A2">
            <w:pPr>
              <w:rPr>
                <w:sz w:val="20"/>
                <w:szCs w:val="20"/>
              </w:rPr>
            </w:pPr>
          </w:p>
        </w:tc>
      </w:tr>
      <w:tr w:rsidR="00A633A2" w:rsidRPr="00A633A2" w14:paraId="080DED79"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3123FCE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CAA54E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D880F1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7B7B1C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2C29F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538AB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9FCF348" w14:textId="77777777" w:rsidR="00A633A2" w:rsidRPr="00A633A2" w:rsidRDefault="00A633A2" w:rsidP="00A633A2">
            <w:pPr>
              <w:rPr>
                <w:sz w:val="20"/>
                <w:szCs w:val="20"/>
              </w:rPr>
            </w:pPr>
          </w:p>
        </w:tc>
      </w:tr>
      <w:tr w:rsidR="00A633A2" w:rsidRPr="00A633A2" w14:paraId="6CE6E795" w14:textId="77777777" w:rsidTr="00A633A2">
        <w:trPr>
          <w:trHeight w:val="33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5BE60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94F87A"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Ý»ñÏáõÙ ý³ë³¹³ÛÇÝ Ý»ñÏáí </w:t>
            </w:r>
            <w:r w:rsidRPr="00A633A2">
              <w:rPr>
                <w:rFonts w:ascii="Arial Armenian" w:hAnsi="Arial Armenian" w:cs="Arial"/>
                <w:b/>
                <w:bCs/>
                <w:color w:val="000000"/>
                <w:sz w:val="16"/>
                <w:szCs w:val="16"/>
              </w:rPr>
              <w:t>/»ñ³Ý·Á Ñ³Ù³Ó³ÛÝ»óÝ»É å³ïíÇñ³ïáõÇ Ñ»ï/</w:t>
            </w:r>
            <w:r w:rsidRPr="00A633A2">
              <w:rPr>
                <w:rFonts w:ascii="Arial Armenian" w:hAnsi="Arial Armenian" w:cs="Arial"/>
                <w:b/>
                <w:bCs/>
                <w:color w:val="000000"/>
                <w:sz w:val="16"/>
                <w:szCs w:val="16"/>
              </w:rPr>
              <w:br w:type="page"/>
            </w:r>
            <w:r w:rsidRPr="00A633A2">
              <w:rPr>
                <w:rFonts w:ascii="Calibri" w:hAnsi="Calibri" w:cs="Calibri"/>
                <w:b/>
                <w:bCs/>
                <w:color w:val="000000"/>
                <w:sz w:val="16"/>
                <w:szCs w:val="16"/>
              </w:rPr>
              <w:t>Покраска</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стен</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фасадной</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краской</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цвет</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согласовываем</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с</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заказчиком</w:t>
            </w:r>
            <w:r w:rsidRPr="00A633A2">
              <w:rPr>
                <w:rFonts w:ascii="Arial Armenian" w:hAnsi="Arial Armenian" w:cs="Arial"/>
                <w:b/>
                <w:bCs/>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0D614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5985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143.3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5546F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8F3A1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364.41</w:t>
            </w:r>
          </w:p>
        </w:tc>
        <w:tc>
          <w:tcPr>
            <w:tcW w:w="36" w:type="dxa"/>
            <w:vAlign w:val="center"/>
            <w:hideMark/>
          </w:tcPr>
          <w:p w14:paraId="43B409C0" w14:textId="77777777" w:rsidR="00A633A2" w:rsidRPr="00A633A2" w:rsidRDefault="00A633A2" w:rsidP="00A633A2">
            <w:pPr>
              <w:rPr>
                <w:sz w:val="20"/>
                <w:szCs w:val="20"/>
              </w:rPr>
            </w:pPr>
          </w:p>
        </w:tc>
      </w:tr>
      <w:tr w:rsidR="00A633A2" w:rsidRPr="00A633A2" w14:paraId="0AB29A85"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714F415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88B0E3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9ACF27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ADF096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77F75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A59101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CBE8E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B4E0C33"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00DEA76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8C9C28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F38D59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267D74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BB9B2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C3B526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D5E8BB" w14:textId="77777777" w:rsidR="00A633A2" w:rsidRPr="00A633A2" w:rsidRDefault="00A633A2" w:rsidP="00A633A2">
            <w:pPr>
              <w:rPr>
                <w:sz w:val="20"/>
                <w:szCs w:val="20"/>
              </w:rPr>
            </w:pPr>
          </w:p>
        </w:tc>
      </w:tr>
      <w:tr w:rsidR="00A633A2" w:rsidRPr="00A633A2" w14:paraId="60995620"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0C36D83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F10BD9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4567D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ADD98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8001B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CF91E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1CB6B0" w14:textId="77777777" w:rsidR="00A633A2" w:rsidRPr="00A633A2" w:rsidRDefault="00A633A2" w:rsidP="00A633A2">
            <w:pPr>
              <w:rPr>
                <w:sz w:val="20"/>
                <w:szCs w:val="20"/>
              </w:rPr>
            </w:pPr>
          </w:p>
        </w:tc>
      </w:tr>
      <w:tr w:rsidR="00A633A2" w:rsidRPr="00A633A2" w14:paraId="5E2463EE" w14:textId="77777777" w:rsidTr="00A633A2">
        <w:trPr>
          <w:trHeight w:val="31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58A01C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744986"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դրսի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կողմից</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»ñ»ëå³ïáõÙ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µ³½³Éï»</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ë³É»ñáí</w:t>
            </w:r>
            <w:r w:rsidRPr="00A633A2">
              <w:rPr>
                <w:rFonts w:ascii="Arial Armenian" w:hAnsi="Arial Armenian" w:cs="Arial"/>
                <w:color w:val="000000"/>
                <w:sz w:val="16"/>
                <w:szCs w:val="16"/>
              </w:rPr>
              <w:t xml:space="preserve"> 30</w:t>
            </w:r>
            <w:r w:rsidRPr="00A633A2">
              <w:rPr>
                <w:rFonts w:ascii="Arial Armenian" w:hAnsi="Arial Armenian" w:cs="Arial Armenian"/>
                <w:color w:val="000000"/>
                <w:sz w:val="16"/>
                <w:szCs w:val="16"/>
              </w:rPr>
              <w:t>ÙÙ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Ñ³ëï</w:t>
            </w:r>
            <w:r w:rsidRPr="00A633A2">
              <w:rPr>
                <w:rFonts w:ascii="Arial Armenian" w:hAnsi="Arial Armenian" w:cs="Arial"/>
                <w:color w:val="000000"/>
                <w:sz w:val="16"/>
                <w:szCs w:val="16"/>
              </w:rPr>
              <w:t>./</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Наружная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облицовка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плитами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30 </w:t>
            </w:r>
            <w:r w:rsidRPr="00A633A2">
              <w:rPr>
                <w:rFonts w:ascii="Calibri" w:hAnsi="Calibri" w:cs="Calibri"/>
                <w:color w:val="000000"/>
                <w:sz w:val="16"/>
                <w:szCs w:val="16"/>
              </w:rPr>
              <w:t>мм</w:t>
            </w:r>
            <w:r w:rsidRPr="00A633A2">
              <w:rPr>
                <w:rFonts w:ascii="Arial Armenian" w:hAnsi="Arial Armenian" w:cs="Arial"/>
                <w:color w:val="000000"/>
                <w:sz w:val="16"/>
                <w:szCs w:val="16"/>
              </w:rPr>
              <w:t>/</w:t>
            </w:r>
            <w:r w:rsidRPr="00A633A2">
              <w:rPr>
                <w:rFonts w:ascii="Calibri" w:hAnsi="Calibri" w:cs="Calibri"/>
                <w:color w:val="000000"/>
                <w:sz w:val="16"/>
                <w:szCs w:val="16"/>
              </w:rPr>
              <w:t>непористыми</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35861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6666E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141.28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87062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31.89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05177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4505.35</w:t>
            </w:r>
          </w:p>
        </w:tc>
        <w:tc>
          <w:tcPr>
            <w:tcW w:w="36" w:type="dxa"/>
            <w:vAlign w:val="center"/>
            <w:hideMark/>
          </w:tcPr>
          <w:p w14:paraId="6E62C4CA" w14:textId="77777777" w:rsidR="00A633A2" w:rsidRPr="00A633A2" w:rsidRDefault="00A633A2" w:rsidP="00A633A2">
            <w:pPr>
              <w:rPr>
                <w:sz w:val="20"/>
                <w:szCs w:val="20"/>
              </w:rPr>
            </w:pPr>
          </w:p>
        </w:tc>
      </w:tr>
      <w:tr w:rsidR="00A633A2" w:rsidRPr="00A633A2" w14:paraId="6DF7BA08" w14:textId="77777777" w:rsidTr="00A633A2">
        <w:trPr>
          <w:trHeight w:val="315"/>
        </w:trPr>
        <w:tc>
          <w:tcPr>
            <w:tcW w:w="398" w:type="dxa"/>
            <w:vMerge/>
            <w:tcBorders>
              <w:top w:val="nil"/>
              <w:left w:val="single" w:sz="4" w:space="0" w:color="auto"/>
              <w:bottom w:val="single" w:sz="4" w:space="0" w:color="auto"/>
              <w:right w:val="single" w:sz="4" w:space="0" w:color="auto"/>
            </w:tcBorders>
            <w:vAlign w:val="center"/>
            <w:hideMark/>
          </w:tcPr>
          <w:p w14:paraId="351A86B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5ADF6F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E914B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1CC6AE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2ED3A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7A611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EEABA3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6E4A929" w14:textId="77777777" w:rsidTr="00A633A2">
        <w:trPr>
          <w:trHeight w:val="315"/>
        </w:trPr>
        <w:tc>
          <w:tcPr>
            <w:tcW w:w="398" w:type="dxa"/>
            <w:vMerge/>
            <w:tcBorders>
              <w:top w:val="nil"/>
              <w:left w:val="single" w:sz="4" w:space="0" w:color="auto"/>
              <w:bottom w:val="single" w:sz="4" w:space="0" w:color="auto"/>
              <w:right w:val="single" w:sz="4" w:space="0" w:color="auto"/>
            </w:tcBorders>
            <w:vAlign w:val="center"/>
            <w:hideMark/>
          </w:tcPr>
          <w:p w14:paraId="53A8B91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AD2A99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C1AD3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71F3E9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B133B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D1A064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6F322D" w14:textId="77777777" w:rsidR="00A633A2" w:rsidRPr="00A633A2" w:rsidRDefault="00A633A2" w:rsidP="00A633A2">
            <w:pPr>
              <w:rPr>
                <w:sz w:val="20"/>
                <w:szCs w:val="20"/>
              </w:rPr>
            </w:pPr>
          </w:p>
        </w:tc>
      </w:tr>
      <w:tr w:rsidR="00A633A2" w:rsidRPr="00A633A2" w14:paraId="0044AE6B" w14:textId="77777777" w:rsidTr="00A633A2">
        <w:trPr>
          <w:trHeight w:val="315"/>
        </w:trPr>
        <w:tc>
          <w:tcPr>
            <w:tcW w:w="398" w:type="dxa"/>
            <w:vMerge/>
            <w:tcBorders>
              <w:top w:val="nil"/>
              <w:left w:val="single" w:sz="4" w:space="0" w:color="auto"/>
              <w:bottom w:val="single" w:sz="4" w:space="0" w:color="auto"/>
              <w:right w:val="single" w:sz="4" w:space="0" w:color="auto"/>
            </w:tcBorders>
            <w:vAlign w:val="center"/>
            <w:hideMark/>
          </w:tcPr>
          <w:p w14:paraId="6D3A684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4C04D1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59E2E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620A9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3CFA7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61057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1A7699" w14:textId="77777777" w:rsidR="00A633A2" w:rsidRPr="00A633A2" w:rsidRDefault="00A633A2" w:rsidP="00A633A2">
            <w:pPr>
              <w:rPr>
                <w:sz w:val="20"/>
                <w:szCs w:val="20"/>
              </w:rPr>
            </w:pPr>
          </w:p>
        </w:tc>
      </w:tr>
      <w:tr w:rsidR="00A633A2" w:rsidRPr="00A633A2" w14:paraId="56E0235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E3E26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70CD8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´³½³Éï» </w:t>
            </w:r>
            <w:r w:rsidRPr="00A633A2">
              <w:rPr>
                <w:rFonts w:ascii="Sylfaen" w:hAnsi="Sylfaen" w:cs="Sylfaen"/>
                <w:color w:val="000000"/>
                <w:sz w:val="16"/>
                <w:szCs w:val="16"/>
              </w:rPr>
              <w:t>վրադիր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քարերի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ï»Õ³¹ñáõÙ</w:t>
            </w:r>
            <w:r w:rsidRPr="00A633A2">
              <w:rPr>
                <w:rFonts w:ascii="Arial Armenian" w:hAnsi="Arial Armenian" w:cs="Arial"/>
                <w:color w:val="000000"/>
                <w:sz w:val="16"/>
                <w:szCs w:val="16"/>
              </w:rPr>
              <w:t xml:space="preserve"> 30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b=350ÙÙ /</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брусчатки</w:t>
            </w:r>
            <w:r w:rsidRPr="00A633A2">
              <w:rPr>
                <w:rFonts w:ascii="Arial Armenian" w:hAnsi="Arial Armenian" w:cs="Arial"/>
                <w:color w:val="000000"/>
                <w:sz w:val="16"/>
                <w:szCs w:val="16"/>
              </w:rPr>
              <w:t xml:space="preserve"> 30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w:t>
            </w:r>
            <w:r w:rsidRPr="00A633A2">
              <w:rPr>
                <w:rFonts w:ascii="Arial Armenian" w:hAnsi="Arial Armenian" w:cs="Arial"/>
                <w:color w:val="000000"/>
                <w:sz w:val="16"/>
                <w:szCs w:val="16"/>
              </w:rPr>
              <w:t>=350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пор</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8A7D6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FAAB5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49.59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8B31D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42.64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04092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2114.69</w:t>
            </w:r>
          </w:p>
        </w:tc>
        <w:tc>
          <w:tcPr>
            <w:tcW w:w="36" w:type="dxa"/>
            <w:vAlign w:val="center"/>
            <w:hideMark/>
          </w:tcPr>
          <w:p w14:paraId="26DF12C7" w14:textId="77777777" w:rsidR="00A633A2" w:rsidRPr="00A633A2" w:rsidRDefault="00A633A2" w:rsidP="00A633A2">
            <w:pPr>
              <w:rPr>
                <w:sz w:val="20"/>
                <w:szCs w:val="20"/>
              </w:rPr>
            </w:pPr>
          </w:p>
        </w:tc>
      </w:tr>
      <w:tr w:rsidR="00A633A2" w:rsidRPr="00A633A2" w14:paraId="50C6E49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FB8087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22A550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D0C378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8BAC49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145BC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810A37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15D3BA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A9309C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93D3E8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D95165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B87CCB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C58E0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E58A1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CEE6F8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38DD6A" w14:textId="77777777" w:rsidR="00A633A2" w:rsidRPr="00A633A2" w:rsidRDefault="00A633A2" w:rsidP="00A633A2">
            <w:pPr>
              <w:rPr>
                <w:sz w:val="20"/>
                <w:szCs w:val="20"/>
              </w:rPr>
            </w:pPr>
          </w:p>
        </w:tc>
      </w:tr>
      <w:tr w:rsidR="00A633A2" w:rsidRPr="00A633A2" w14:paraId="715E2F7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5EA916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2D7DC4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2B5A4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341E2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74AFE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8C270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C2EF2C" w14:textId="77777777" w:rsidR="00A633A2" w:rsidRPr="00A633A2" w:rsidRDefault="00A633A2" w:rsidP="00A633A2">
            <w:pPr>
              <w:rPr>
                <w:sz w:val="20"/>
                <w:szCs w:val="20"/>
              </w:rPr>
            </w:pPr>
          </w:p>
        </w:tc>
      </w:tr>
      <w:tr w:rsidR="00A633A2" w:rsidRPr="00A633A2" w14:paraId="76F6D4AD"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54FE92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5B17AC8"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4C001C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51209A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00A743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C191C5A"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16564.19</w:t>
            </w:r>
          </w:p>
        </w:tc>
        <w:tc>
          <w:tcPr>
            <w:tcW w:w="36" w:type="dxa"/>
            <w:vAlign w:val="center"/>
            <w:hideMark/>
          </w:tcPr>
          <w:p w14:paraId="2A616F48" w14:textId="77777777" w:rsidR="00A633A2" w:rsidRPr="00A633A2" w:rsidRDefault="00A633A2" w:rsidP="00A633A2">
            <w:pPr>
              <w:rPr>
                <w:sz w:val="20"/>
                <w:szCs w:val="20"/>
              </w:rPr>
            </w:pPr>
          </w:p>
        </w:tc>
      </w:tr>
      <w:tr w:rsidR="00A633A2" w:rsidRPr="00A633A2" w14:paraId="119D664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649E18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B5E4C2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9CC9C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8F61EC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0699D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47E09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58099E9"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2BAA2AD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E6A459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DFD168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566DB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BBB1D0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558DC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2DDFC4"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7EE4A6E" w14:textId="77777777" w:rsidR="00A633A2" w:rsidRPr="00A633A2" w:rsidRDefault="00A633A2" w:rsidP="00A633A2">
            <w:pPr>
              <w:rPr>
                <w:sz w:val="20"/>
                <w:szCs w:val="20"/>
              </w:rPr>
            </w:pPr>
          </w:p>
        </w:tc>
      </w:tr>
      <w:tr w:rsidR="00A633A2" w:rsidRPr="00A633A2" w14:paraId="45AA895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A3A3B8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70A26B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7D478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02DCD3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26F2F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44308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8072886" w14:textId="77777777" w:rsidR="00A633A2" w:rsidRPr="00A633A2" w:rsidRDefault="00A633A2" w:rsidP="00A633A2">
            <w:pPr>
              <w:rPr>
                <w:sz w:val="20"/>
                <w:szCs w:val="20"/>
              </w:rPr>
            </w:pPr>
          </w:p>
        </w:tc>
      </w:tr>
      <w:tr w:rsidR="00A633A2" w:rsidRPr="00A633A2" w14:paraId="5AB12F2B"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A631DA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7765E9A"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317EAD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79A5E4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20A26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70297D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40.89%</w:t>
            </w:r>
          </w:p>
        </w:tc>
        <w:tc>
          <w:tcPr>
            <w:tcW w:w="36" w:type="dxa"/>
            <w:vAlign w:val="center"/>
            <w:hideMark/>
          </w:tcPr>
          <w:p w14:paraId="4986FD53" w14:textId="77777777" w:rsidR="00A633A2" w:rsidRPr="00A633A2" w:rsidRDefault="00A633A2" w:rsidP="00A633A2">
            <w:pPr>
              <w:rPr>
                <w:sz w:val="20"/>
                <w:szCs w:val="20"/>
              </w:rPr>
            </w:pPr>
          </w:p>
        </w:tc>
      </w:tr>
      <w:tr w:rsidR="00A633A2" w:rsidRPr="00A633A2" w14:paraId="1C4E5E7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A6B728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71603E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9FB03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383A3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1F5DE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1631B2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2164B2A"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0467D6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58B4E7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C4D93B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2838E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D1AFD6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79622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B7D31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D2A7139" w14:textId="77777777" w:rsidR="00A633A2" w:rsidRPr="00A633A2" w:rsidRDefault="00A633A2" w:rsidP="00A633A2">
            <w:pPr>
              <w:rPr>
                <w:sz w:val="20"/>
                <w:szCs w:val="20"/>
              </w:rPr>
            </w:pPr>
          </w:p>
        </w:tc>
      </w:tr>
      <w:tr w:rsidR="00A633A2" w:rsidRPr="00A633A2" w14:paraId="4A7E385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B45052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1E44A6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06BD4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397927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DC063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E6BA4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D860BC3" w14:textId="77777777" w:rsidR="00A633A2" w:rsidRPr="00A633A2" w:rsidRDefault="00A633A2" w:rsidP="00A633A2">
            <w:pPr>
              <w:rPr>
                <w:sz w:val="20"/>
                <w:szCs w:val="20"/>
              </w:rPr>
            </w:pPr>
          </w:p>
        </w:tc>
      </w:tr>
      <w:tr w:rsidR="00A633A2" w:rsidRPr="00A633A2" w14:paraId="440B8F75"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444F3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A033F2" w14:textId="77777777" w:rsidR="00A633A2" w:rsidRPr="00A633A2" w:rsidRDefault="00A633A2" w:rsidP="00A633A2">
            <w:pPr>
              <w:jc w:val="center"/>
              <w:rPr>
                <w:rFonts w:ascii="Arial Armenian" w:hAnsi="Arial Armenian" w:cs="Arial"/>
                <w:b/>
                <w:bCs/>
                <w:color w:val="000000"/>
                <w:sz w:val="16"/>
                <w:szCs w:val="16"/>
                <w:u w:val="single"/>
              </w:rPr>
            </w:pPr>
            <w:r w:rsidRPr="00A633A2">
              <w:rPr>
                <w:rFonts w:ascii="Sylfaen" w:hAnsi="Sylfaen" w:cs="Sylfaen"/>
                <w:b/>
                <w:bCs/>
                <w:color w:val="000000"/>
                <w:sz w:val="16"/>
                <w:szCs w:val="16"/>
                <w:u w:val="single"/>
              </w:rPr>
              <w:t>Նոր</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ե</w:t>
            </w:r>
            <w:r w:rsidRPr="00A633A2">
              <w:rPr>
                <w:rFonts w:ascii="Arial Armenian" w:hAnsi="Arial Armenian" w:cs="Arial"/>
                <w:b/>
                <w:bCs/>
                <w:color w:val="000000"/>
                <w:sz w:val="16"/>
                <w:szCs w:val="16"/>
                <w:u w:val="single"/>
              </w:rPr>
              <w:t>/</w:t>
            </w:r>
            <w:r w:rsidRPr="00A633A2">
              <w:rPr>
                <w:rFonts w:ascii="Sylfaen" w:hAnsi="Sylfaen" w:cs="Sylfaen"/>
                <w:b/>
                <w:bCs/>
                <w:color w:val="000000"/>
                <w:sz w:val="16"/>
                <w:szCs w:val="16"/>
                <w:u w:val="single"/>
              </w:rPr>
              <w:t>բետոնյա</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հենապատեր</w:t>
            </w:r>
            <w:r w:rsidRPr="00A633A2">
              <w:rPr>
                <w:rFonts w:ascii="Arial Armenian" w:hAnsi="Arial Armenian" w:cs="Arial"/>
                <w:b/>
                <w:bCs/>
                <w:color w:val="000000"/>
                <w:sz w:val="16"/>
                <w:szCs w:val="16"/>
                <w:u w:val="single"/>
              </w:rPr>
              <w:t xml:space="preserve"> h=0.6</w:t>
            </w:r>
            <w:r w:rsidRPr="00A633A2">
              <w:rPr>
                <w:rFonts w:ascii="Sylfaen" w:hAnsi="Sylfaen" w:cs="Sylfaen"/>
                <w:b/>
                <w:bCs/>
                <w:color w:val="000000"/>
                <w:sz w:val="16"/>
                <w:szCs w:val="16"/>
                <w:u w:val="single"/>
              </w:rPr>
              <w:t>մ</w:t>
            </w:r>
            <w:r w:rsidRPr="00A633A2">
              <w:rPr>
                <w:rFonts w:ascii="Arial Armenian" w:hAnsi="Arial Armenian" w:cs="Arial"/>
                <w:b/>
                <w:bCs/>
                <w:color w:val="000000"/>
                <w:sz w:val="16"/>
                <w:szCs w:val="16"/>
                <w:u w:val="single"/>
              </w:rPr>
              <w:t xml:space="preserve"> </w:t>
            </w:r>
            <w:r w:rsidRPr="00A633A2">
              <w:rPr>
                <w:rFonts w:ascii="Sylfaen" w:hAnsi="Sylfaen" w:cs="Sylfaen"/>
                <w:b/>
                <w:bCs/>
                <w:color w:val="000000"/>
                <w:sz w:val="16"/>
                <w:szCs w:val="16"/>
                <w:u w:val="single"/>
              </w:rPr>
              <w:t>բարձրությամբ</w:t>
            </w:r>
            <w:r w:rsidRPr="00A633A2">
              <w:rPr>
                <w:rFonts w:ascii="Arial Armenian" w:hAnsi="Arial Armenian" w:cs="Arial"/>
                <w:b/>
                <w:bCs/>
                <w:color w:val="000000"/>
                <w:sz w:val="16"/>
                <w:szCs w:val="16"/>
                <w:u w:val="single"/>
              </w:rPr>
              <w:br/>
            </w:r>
            <w:r w:rsidRPr="00A633A2">
              <w:rPr>
                <w:rFonts w:ascii="Calibri" w:hAnsi="Calibri" w:cs="Calibri"/>
                <w:b/>
                <w:bCs/>
                <w:color w:val="000000"/>
                <w:sz w:val="16"/>
                <w:szCs w:val="16"/>
                <w:u w:val="single"/>
              </w:rPr>
              <w:t>Новые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железобетонные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подпорные</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стенки</w:t>
            </w:r>
            <w:r w:rsidRPr="00A633A2">
              <w:rPr>
                <w:rFonts w:ascii="Arial Armenian" w:hAnsi="Arial Armenian" w:cs="Arial"/>
                <w:b/>
                <w:bCs/>
                <w:color w:val="000000"/>
                <w:sz w:val="16"/>
                <w:szCs w:val="16"/>
                <w:u w:val="single"/>
              </w:rPr>
              <w:t xml:space="preserve"> </w:t>
            </w:r>
            <w:r w:rsidRPr="00A633A2">
              <w:rPr>
                <w:rFonts w:ascii="Calibri" w:hAnsi="Calibri" w:cs="Calibri"/>
                <w:b/>
                <w:bCs/>
                <w:color w:val="000000"/>
                <w:sz w:val="16"/>
                <w:szCs w:val="16"/>
                <w:u w:val="single"/>
              </w:rPr>
              <w:t>высотой</w:t>
            </w:r>
            <w:r w:rsidRPr="00A633A2">
              <w:rPr>
                <w:rFonts w:ascii="Arial Armenian" w:hAnsi="Arial Armenian" w:cs="Arial"/>
                <w:b/>
                <w:bCs/>
                <w:color w:val="000000"/>
                <w:sz w:val="16"/>
                <w:szCs w:val="16"/>
                <w:u w:val="single"/>
              </w:rPr>
              <w:t xml:space="preserve"> h=0,6</w:t>
            </w:r>
            <w:r w:rsidRPr="00A633A2">
              <w:rPr>
                <w:rFonts w:ascii="Calibri" w:hAnsi="Calibri" w:cs="Calibri"/>
                <w:b/>
                <w:bCs/>
                <w:color w:val="000000"/>
                <w:sz w:val="16"/>
                <w:szCs w:val="16"/>
                <w:u w:val="single"/>
              </w:rPr>
              <w:t>м</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F5968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9C2A5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11CE3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1FB4D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59699F27" w14:textId="77777777" w:rsidR="00A633A2" w:rsidRPr="00A633A2" w:rsidRDefault="00A633A2" w:rsidP="00A633A2">
            <w:pPr>
              <w:rPr>
                <w:sz w:val="20"/>
                <w:szCs w:val="20"/>
              </w:rPr>
            </w:pPr>
          </w:p>
        </w:tc>
      </w:tr>
      <w:tr w:rsidR="00A633A2" w:rsidRPr="00A633A2" w14:paraId="67C3E95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A8B51C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DCBE8DA"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32B0AC3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CB9C9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4301D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AA0BF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B99D66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09438F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1DA9A7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A64E9D4"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2C6B23A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542F1D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44A5D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9AEFB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AEA10D2" w14:textId="77777777" w:rsidR="00A633A2" w:rsidRPr="00A633A2" w:rsidRDefault="00A633A2" w:rsidP="00A633A2">
            <w:pPr>
              <w:rPr>
                <w:sz w:val="20"/>
                <w:szCs w:val="20"/>
              </w:rPr>
            </w:pPr>
          </w:p>
        </w:tc>
      </w:tr>
      <w:tr w:rsidR="00A633A2" w:rsidRPr="00A633A2" w14:paraId="0B26DB8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15AD63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4D8DE71" w14:textId="77777777" w:rsidR="00A633A2" w:rsidRPr="00A633A2" w:rsidRDefault="00A633A2" w:rsidP="00A633A2">
            <w:pPr>
              <w:rPr>
                <w:rFonts w:ascii="Arial Armenian" w:hAnsi="Arial Armenian" w:cs="Arial"/>
                <w:b/>
                <w:bCs/>
                <w:color w:val="000000"/>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0EDA3C1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400A2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D3800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0E31C9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CC2EA9" w14:textId="77777777" w:rsidR="00A633A2" w:rsidRPr="00A633A2" w:rsidRDefault="00A633A2" w:rsidP="00A633A2">
            <w:pPr>
              <w:rPr>
                <w:sz w:val="20"/>
                <w:szCs w:val="20"/>
              </w:rPr>
            </w:pPr>
          </w:p>
        </w:tc>
      </w:tr>
      <w:tr w:rsidR="00A633A2" w:rsidRPr="00A633A2" w14:paraId="48825DC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C033C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8FA83F"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w:t>
            </w:r>
            <w:r w:rsidRPr="00A633A2">
              <w:rPr>
                <w:rFonts w:ascii="Arial Armenian" w:hAnsi="Arial Armenian" w:cs="Arial Armenian"/>
                <w:color w:val="000000"/>
                <w:sz w:val="16"/>
                <w:szCs w:val="16"/>
              </w:rPr>
              <w:t>ñáõÝïÇ</w:t>
            </w:r>
            <w:r w:rsidRPr="00A633A2">
              <w:rPr>
                <w:rFonts w:ascii="Arial Armenian" w:hAnsi="Arial Armenian" w:cs="Arial"/>
                <w:color w:val="000000"/>
                <w:sz w:val="16"/>
                <w:szCs w:val="16"/>
              </w:rPr>
              <w:t xml:space="preserve"> Ùß³ÏáõÙ Ó»éùáí</w:t>
            </w:r>
            <w:r w:rsidRPr="00A633A2">
              <w:rPr>
                <w:rFonts w:ascii="Arial Armenian" w:hAnsi="Arial Armenian" w:cs="Arial"/>
                <w:color w:val="000000"/>
                <w:sz w:val="16"/>
                <w:szCs w:val="16"/>
              </w:rPr>
              <w:br/>
            </w:r>
            <w:r w:rsidRPr="00A633A2">
              <w:rPr>
                <w:rFonts w:ascii="Calibri" w:hAnsi="Calibri" w:cs="Calibri"/>
                <w:color w:val="000000"/>
                <w:sz w:val="16"/>
                <w:szCs w:val="16"/>
              </w:rPr>
              <w:t>Ручная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36470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500F6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23.6779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6C4BF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AB499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81.37</w:t>
            </w:r>
          </w:p>
        </w:tc>
        <w:tc>
          <w:tcPr>
            <w:tcW w:w="36" w:type="dxa"/>
            <w:vAlign w:val="center"/>
            <w:hideMark/>
          </w:tcPr>
          <w:p w14:paraId="583370FC" w14:textId="77777777" w:rsidR="00A633A2" w:rsidRPr="00A633A2" w:rsidRDefault="00A633A2" w:rsidP="00A633A2">
            <w:pPr>
              <w:rPr>
                <w:sz w:val="20"/>
                <w:szCs w:val="20"/>
              </w:rPr>
            </w:pPr>
          </w:p>
        </w:tc>
      </w:tr>
      <w:tr w:rsidR="00A633A2" w:rsidRPr="00A633A2" w14:paraId="3BCD64C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C55245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95EFCA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0FB2F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1508F6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9A6A0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0E2D2A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B751E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07C73F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1A0150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553E5F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A9291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9934D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8CD07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26D74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01C808C" w14:textId="77777777" w:rsidR="00A633A2" w:rsidRPr="00A633A2" w:rsidRDefault="00A633A2" w:rsidP="00A633A2">
            <w:pPr>
              <w:rPr>
                <w:sz w:val="20"/>
                <w:szCs w:val="20"/>
              </w:rPr>
            </w:pPr>
          </w:p>
        </w:tc>
      </w:tr>
      <w:tr w:rsidR="00A633A2" w:rsidRPr="00A633A2" w14:paraId="6A0B5DB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178D2C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33AB0D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9E5FA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FC8563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A00AD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CBCC6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6DEC34" w14:textId="77777777" w:rsidR="00A633A2" w:rsidRPr="00A633A2" w:rsidRDefault="00A633A2" w:rsidP="00A633A2">
            <w:pPr>
              <w:rPr>
                <w:sz w:val="20"/>
                <w:szCs w:val="20"/>
              </w:rPr>
            </w:pPr>
          </w:p>
        </w:tc>
      </w:tr>
      <w:tr w:rsidR="00A633A2" w:rsidRPr="00A633A2" w14:paraId="304F7A1E"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17BCC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B2031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Ê×Ç </w:t>
            </w:r>
            <w:r w:rsidRPr="00A633A2">
              <w:rPr>
                <w:rFonts w:ascii="Sylfaen" w:hAnsi="Sylfaen" w:cs="Sylfaen"/>
                <w:color w:val="000000"/>
                <w:sz w:val="16"/>
                <w:szCs w:val="16"/>
              </w:rPr>
              <w:t>նախապատրաստական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շերտի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իրականացում</w:t>
            </w:r>
            <w:r w:rsidRPr="00A633A2">
              <w:rPr>
                <w:rFonts w:ascii="Arial Armenian" w:hAnsi="Arial Armenian" w:cs="Arial"/>
                <w:color w:val="000000"/>
                <w:sz w:val="16"/>
                <w:szCs w:val="16"/>
              </w:rPr>
              <w:t xml:space="preserve"> 10</w:t>
            </w:r>
            <w:r w:rsidRPr="00A633A2">
              <w:rPr>
                <w:rFonts w:ascii="Sylfaen" w:hAnsi="Sylfaen" w:cs="Sylfaen"/>
                <w:color w:val="000000"/>
                <w:sz w:val="16"/>
                <w:szCs w:val="16"/>
              </w:rPr>
              <w:t>սմ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հաստությամբ</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щебёночной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10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2CAF2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47DD9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2.8781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0D61D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9.62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70645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27.69</w:t>
            </w:r>
          </w:p>
        </w:tc>
        <w:tc>
          <w:tcPr>
            <w:tcW w:w="36" w:type="dxa"/>
            <w:vAlign w:val="center"/>
            <w:hideMark/>
          </w:tcPr>
          <w:p w14:paraId="25C5CCD3" w14:textId="77777777" w:rsidR="00A633A2" w:rsidRPr="00A633A2" w:rsidRDefault="00A633A2" w:rsidP="00A633A2">
            <w:pPr>
              <w:rPr>
                <w:sz w:val="20"/>
                <w:szCs w:val="20"/>
              </w:rPr>
            </w:pPr>
          </w:p>
        </w:tc>
      </w:tr>
      <w:tr w:rsidR="00A633A2" w:rsidRPr="00A633A2" w14:paraId="1FD9C1B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40CA4F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421904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A94AC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7A5F98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63607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79026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5D502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910A97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FEA3F0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880174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09D9D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5F68E7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C3DC5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AE80A0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D4CEDB" w14:textId="77777777" w:rsidR="00A633A2" w:rsidRPr="00A633A2" w:rsidRDefault="00A633A2" w:rsidP="00A633A2">
            <w:pPr>
              <w:rPr>
                <w:sz w:val="20"/>
                <w:szCs w:val="20"/>
              </w:rPr>
            </w:pPr>
          </w:p>
        </w:tc>
      </w:tr>
      <w:tr w:rsidR="00A633A2" w:rsidRPr="00A633A2" w14:paraId="413C0C7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F42D2B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1997F3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8B1E2D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58B3C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4F635A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4754FB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80DA1B" w14:textId="77777777" w:rsidR="00A633A2" w:rsidRPr="00A633A2" w:rsidRDefault="00A633A2" w:rsidP="00A633A2">
            <w:pPr>
              <w:rPr>
                <w:sz w:val="20"/>
                <w:szCs w:val="20"/>
              </w:rPr>
            </w:pPr>
          </w:p>
        </w:tc>
      </w:tr>
      <w:tr w:rsidR="00A633A2" w:rsidRPr="00A633A2" w14:paraId="4D6DF3F2" w14:textId="77777777" w:rsidTr="00A633A2">
        <w:trPr>
          <w:trHeight w:val="36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B7C03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570A8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Ü³Ë³å³ïñ³ëï³Ï³Ý ß»ñïÇ Çñ³Ï³Ý³óáõÙ B7.5 ¹³ëÇ µ»ïáÝÇó 10</w:t>
            </w:r>
            <w:r w:rsidRPr="00A633A2">
              <w:rPr>
                <w:rFonts w:ascii="Sylfaen" w:hAnsi="Sylfaen" w:cs="Sylfaen"/>
                <w:color w:val="000000"/>
                <w:sz w:val="16"/>
                <w:szCs w:val="16"/>
              </w:rPr>
              <w:t>սմ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հաստությամբ</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7,5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10 </w:t>
            </w:r>
            <w:r w:rsidRPr="00A633A2">
              <w:rPr>
                <w:rFonts w:ascii="Calibri" w:hAnsi="Calibri" w:cs="Calibri"/>
                <w:color w:val="000000"/>
                <w:sz w:val="16"/>
                <w:szCs w:val="16"/>
              </w:rPr>
              <w:t>см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3AB3A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0A0D3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2.8781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AAD09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40.90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12607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117.72</w:t>
            </w:r>
          </w:p>
        </w:tc>
        <w:tc>
          <w:tcPr>
            <w:tcW w:w="36" w:type="dxa"/>
            <w:vAlign w:val="center"/>
            <w:hideMark/>
          </w:tcPr>
          <w:p w14:paraId="780AB27A" w14:textId="77777777" w:rsidR="00A633A2" w:rsidRPr="00A633A2" w:rsidRDefault="00A633A2" w:rsidP="00A633A2">
            <w:pPr>
              <w:rPr>
                <w:sz w:val="20"/>
                <w:szCs w:val="20"/>
              </w:rPr>
            </w:pPr>
          </w:p>
        </w:tc>
      </w:tr>
      <w:tr w:rsidR="00A633A2" w:rsidRPr="00A633A2" w14:paraId="546BC2B4"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0E346E0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C6E81C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746FD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BF3D48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2C890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91601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31FC23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34FE819"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451948B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60829D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3AEDC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C009A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3F7E9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9E8842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821CA04" w14:textId="77777777" w:rsidR="00A633A2" w:rsidRPr="00A633A2" w:rsidRDefault="00A633A2" w:rsidP="00A633A2">
            <w:pPr>
              <w:rPr>
                <w:sz w:val="20"/>
                <w:szCs w:val="20"/>
              </w:rPr>
            </w:pPr>
          </w:p>
        </w:tc>
      </w:tr>
      <w:tr w:rsidR="00A633A2" w:rsidRPr="00A633A2" w14:paraId="4E5F7FEC"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3B87EF7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8FA365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02A0F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E5C78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2518F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3B335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2D5D43" w14:textId="77777777" w:rsidR="00A633A2" w:rsidRPr="00A633A2" w:rsidRDefault="00A633A2" w:rsidP="00A633A2">
            <w:pPr>
              <w:rPr>
                <w:sz w:val="20"/>
                <w:szCs w:val="20"/>
              </w:rPr>
            </w:pPr>
          </w:p>
        </w:tc>
      </w:tr>
      <w:tr w:rsidR="00A633A2" w:rsidRPr="00A633A2" w14:paraId="3E255077" w14:textId="77777777" w:rsidTr="00A633A2">
        <w:trPr>
          <w:trHeight w:val="33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BB5D7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FEA607"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Երկաթբետոնե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հիմնային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հեծանների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իրականացում</w:t>
            </w:r>
            <w:r w:rsidRPr="00A633A2">
              <w:rPr>
                <w:rFonts w:ascii="Arial Armenian" w:hAnsi="Arial Armenian" w:cs="Arial"/>
                <w:color w:val="000000"/>
                <w:sz w:val="16"/>
                <w:szCs w:val="16"/>
              </w:rPr>
              <w:t xml:space="preserve"> B-20 </w:t>
            </w:r>
            <w:r w:rsidRPr="00A633A2">
              <w:rPr>
                <w:rFonts w:ascii="Sylfaen" w:hAnsi="Sylfaen" w:cs="Sylfaen"/>
                <w:color w:val="000000"/>
                <w:sz w:val="16"/>
                <w:szCs w:val="16"/>
              </w:rPr>
              <w:t>դասի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բետոնով</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rPr>
              <w:br/>
              <w:t>20-40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չափաբաժնի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խիճով</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железобетонных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фундаментных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балок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-20,</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гравием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размером</w:t>
            </w:r>
            <w:r w:rsidRPr="00A633A2">
              <w:rPr>
                <w:rFonts w:ascii="Arial Armenian" w:hAnsi="Arial Armenian" w:cs="Arial"/>
                <w:color w:val="000000"/>
                <w:sz w:val="16"/>
                <w:szCs w:val="16"/>
              </w:rPr>
              <w:t xml:space="preserve"> 20-40 </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34530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62106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9.9509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1B351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86.38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D0F47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859.56</w:t>
            </w:r>
          </w:p>
        </w:tc>
        <w:tc>
          <w:tcPr>
            <w:tcW w:w="36" w:type="dxa"/>
            <w:vAlign w:val="center"/>
            <w:hideMark/>
          </w:tcPr>
          <w:p w14:paraId="2A3E96A0" w14:textId="77777777" w:rsidR="00A633A2" w:rsidRPr="00A633A2" w:rsidRDefault="00A633A2" w:rsidP="00A633A2">
            <w:pPr>
              <w:rPr>
                <w:sz w:val="20"/>
                <w:szCs w:val="20"/>
              </w:rPr>
            </w:pPr>
          </w:p>
        </w:tc>
      </w:tr>
      <w:tr w:rsidR="00A633A2" w:rsidRPr="00A633A2" w14:paraId="0148C4D0"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388CC4F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B6DFCF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8F895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95C6F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FF008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BC4B64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919D3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94E5B9B"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5FB308C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2646A0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44422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AB4B4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74C77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B14780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4C4DB7" w14:textId="77777777" w:rsidR="00A633A2" w:rsidRPr="00A633A2" w:rsidRDefault="00A633A2" w:rsidP="00A633A2">
            <w:pPr>
              <w:rPr>
                <w:sz w:val="20"/>
                <w:szCs w:val="20"/>
              </w:rPr>
            </w:pPr>
          </w:p>
        </w:tc>
      </w:tr>
      <w:tr w:rsidR="00A633A2" w:rsidRPr="00A633A2" w14:paraId="0CC42710"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0E1D1DC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E0B43C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346B9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3100CB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C5B82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3695E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224BD6" w14:textId="77777777" w:rsidR="00A633A2" w:rsidRPr="00A633A2" w:rsidRDefault="00A633A2" w:rsidP="00A633A2">
            <w:pPr>
              <w:rPr>
                <w:sz w:val="20"/>
                <w:szCs w:val="20"/>
              </w:rPr>
            </w:pPr>
          </w:p>
        </w:tc>
      </w:tr>
      <w:tr w:rsidR="00A633A2" w:rsidRPr="00A633A2" w14:paraId="7A15721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1B596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40C82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A500c</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4B3D28"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տն</w:t>
            </w:r>
            <w:r w:rsidRPr="00A633A2">
              <w:rPr>
                <w:rFonts w:ascii="Arial Armenian" w:hAnsi="Arial Armenian" w:cs="Arial"/>
                <w:color w:val="000000"/>
                <w:sz w:val="16"/>
                <w:szCs w:val="16"/>
              </w:rPr>
              <w:br/>
            </w:r>
            <w:r w:rsidRPr="00A633A2">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76223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0.14138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0A729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357.45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DBCF7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50.54</w:t>
            </w:r>
          </w:p>
        </w:tc>
        <w:tc>
          <w:tcPr>
            <w:tcW w:w="36" w:type="dxa"/>
            <w:vAlign w:val="center"/>
            <w:hideMark/>
          </w:tcPr>
          <w:p w14:paraId="06B21D29" w14:textId="77777777" w:rsidR="00A633A2" w:rsidRPr="00A633A2" w:rsidRDefault="00A633A2" w:rsidP="00A633A2">
            <w:pPr>
              <w:rPr>
                <w:sz w:val="20"/>
                <w:szCs w:val="20"/>
              </w:rPr>
            </w:pPr>
          </w:p>
        </w:tc>
      </w:tr>
      <w:tr w:rsidR="00A633A2" w:rsidRPr="00A633A2" w14:paraId="36C81F5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3C64E5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9B8612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74178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DB80B6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89B764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F15FFC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032C5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91BE97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666B5A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D5497B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14D60E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8C8AA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B06D6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62EE5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5EC0ED" w14:textId="77777777" w:rsidR="00A633A2" w:rsidRPr="00A633A2" w:rsidRDefault="00A633A2" w:rsidP="00A633A2">
            <w:pPr>
              <w:rPr>
                <w:sz w:val="20"/>
                <w:szCs w:val="20"/>
              </w:rPr>
            </w:pPr>
          </w:p>
        </w:tc>
      </w:tr>
      <w:tr w:rsidR="00A633A2" w:rsidRPr="00A633A2" w14:paraId="0FB40E2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ED92C6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C88B2D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42035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87695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E0F9C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DA686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DE545CF" w14:textId="77777777" w:rsidR="00A633A2" w:rsidRPr="00A633A2" w:rsidRDefault="00A633A2" w:rsidP="00A633A2">
            <w:pPr>
              <w:rPr>
                <w:sz w:val="20"/>
                <w:szCs w:val="20"/>
              </w:rPr>
            </w:pPr>
          </w:p>
        </w:tc>
      </w:tr>
      <w:tr w:rsidR="00A633A2" w:rsidRPr="00A633A2" w14:paraId="5DCB699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900D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5E8EA4"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Ամրալար</w:t>
            </w:r>
            <w:r w:rsidRPr="00A633A2">
              <w:rPr>
                <w:rFonts w:ascii="Arial Armenian" w:hAnsi="Arial Armenian" w:cs="Arial"/>
                <w:color w:val="000000"/>
                <w:sz w:val="16"/>
                <w:szCs w:val="16"/>
              </w:rPr>
              <w:t xml:space="preserve"> Al</w:t>
            </w:r>
            <w:r w:rsidRPr="00A633A2">
              <w:rPr>
                <w:rFonts w:ascii="Arial Armenian" w:hAnsi="Arial Armenian" w:cs="Arial"/>
                <w:color w:val="000000"/>
                <w:sz w:val="16"/>
                <w:szCs w:val="16"/>
              </w:rPr>
              <w:br/>
            </w:r>
            <w:r w:rsidRPr="00A633A2">
              <w:rPr>
                <w:rFonts w:ascii="Calibri" w:hAnsi="Calibri" w:cs="Calibri"/>
                <w:color w:val="000000"/>
                <w:sz w:val="16"/>
                <w:szCs w:val="16"/>
              </w:rPr>
              <w:t>Катанка</w:t>
            </w:r>
            <w:r w:rsidRPr="00A633A2">
              <w:rPr>
                <w:rFonts w:ascii="Arial Armenian" w:hAnsi="Arial Armenian" w:cs="Arial"/>
                <w:color w:val="000000"/>
                <w:sz w:val="16"/>
                <w:szCs w:val="16"/>
              </w:rPr>
              <w:t xml:space="preserve"> Al</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93173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տն</w:t>
            </w:r>
            <w:r w:rsidRPr="00A633A2">
              <w:rPr>
                <w:rFonts w:ascii="Arial Armenian" w:hAnsi="Arial Armenian" w:cs="Arial"/>
                <w:color w:val="000000"/>
                <w:sz w:val="16"/>
                <w:szCs w:val="16"/>
              </w:rPr>
              <w:br/>
            </w:r>
            <w:r w:rsidRPr="00A633A2">
              <w:rPr>
                <w:rFonts w:ascii="Calibri" w:hAnsi="Calibri" w:cs="Calibri"/>
                <w:color w:val="000000"/>
                <w:sz w:val="16"/>
                <w:szCs w:val="16"/>
              </w:rPr>
              <w:t>тн</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EDCF7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0.12326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3D4DE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395.14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E2041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48.70</w:t>
            </w:r>
          </w:p>
        </w:tc>
        <w:tc>
          <w:tcPr>
            <w:tcW w:w="36" w:type="dxa"/>
            <w:vAlign w:val="center"/>
            <w:hideMark/>
          </w:tcPr>
          <w:p w14:paraId="26C48FBF" w14:textId="77777777" w:rsidR="00A633A2" w:rsidRPr="00A633A2" w:rsidRDefault="00A633A2" w:rsidP="00A633A2">
            <w:pPr>
              <w:rPr>
                <w:sz w:val="20"/>
                <w:szCs w:val="20"/>
              </w:rPr>
            </w:pPr>
          </w:p>
        </w:tc>
      </w:tr>
      <w:tr w:rsidR="00A633A2" w:rsidRPr="00A633A2" w14:paraId="6665113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F9F234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718DE3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12B1A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8358E3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9D78D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31DE6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92DA02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6653BB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E52554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79F618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6C9FB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A37905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A8115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AAD62D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8B582BD" w14:textId="77777777" w:rsidR="00A633A2" w:rsidRPr="00A633A2" w:rsidRDefault="00A633A2" w:rsidP="00A633A2">
            <w:pPr>
              <w:rPr>
                <w:sz w:val="20"/>
                <w:szCs w:val="20"/>
              </w:rPr>
            </w:pPr>
          </w:p>
        </w:tc>
      </w:tr>
      <w:tr w:rsidR="00A633A2" w:rsidRPr="00A633A2" w14:paraId="7D97AC5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4B0B80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A9057C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85585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C9A1D8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6A9DE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839728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EEC62D0" w14:textId="77777777" w:rsidR="00A633A2" w:rsidRPr="00A633A2" w:rsidRDefault="00A633A2" w:rsidP="00A633A2">
            <w:pPr>
              <w:rPr>
                <w:sz w:val="20"/>
                <w:szCs w:val="20"/>
              </w:rPr>
            </w:pPr>
          </w:p>
        </w:tc>
      </w:tr>
      <w:tr w:rsidR="00A633A2" w:rsidRPr="00A633A2" w14:paraId="2E92D74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BC4DB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FE4EE7"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 xml:space="preserve">º/µ </w:t>
            </w:r>
            <w:r w:rsidRPr="00A633A2">
              <w:rPr>
                <w:rFonts w:ascii="Sylfaen" w:hAnsi="Sylfaen" w:cs="Sylfaen"/>
                <w:color w:val="000000"/>
                <w:sz w:val="16"/>
                <w:szCs w:val="16"/>
              </w:rPr>
              <w:t>հենապատի</w:t>
            </w:r>
            <w:r w:rsidRPr="00A633A2">
              <w:rPr>
                <w:rFonts w:ascii="Arial Armenian" w:hAnsi="Arial Armenian" w:cs="Arial"/>
                <w:color w:val="000000"/>
                <w:sz w:val="16"/>
                <w:szCs w:val="16"/>
                <w:lang w:val="ru-RU"/>
              </w:rPr>
              <w:t xml:space="preserve"> </w:t>
            </w:r>
            <w:r w:rsidRPr="00A633A2">
              <w:rPr>
                <w:rFonts w:ascii="Arial Armenian" w:hAnsi="Arial Armenian" w:cs="Arial Armenian"/>
                <w:color w:val="000000"/>
                <w:sz w:val="16"/>
                <w:szCs w:val="16"/>
                <w:lang w:val="ru-RU"/>
              </w:rPr>
              <w:t>Ï³éáõóáõÙ</w:t>
            </w:r>
            <w:r w:rsidRPr="00A633A2">
              <w:rPr>
                <w:rFonts w:ascii="Arial Armenian" w:hAnsi="Arial Armenian" w:cs="Arial"/>
                <w:color w:val="000000"/>
                <w:sz w:val="16"/>
                <w:szCs w:val="16"/>
                <w:lang w:val="ru-RU"/>
              </w:rPr>
              <w:t xml:space="preserve"> </w:t>
            </w:r>
            <w:r w:rsidRPr="00A633A2">
              <w:rPr>
                <w:rFonts w:ascii="Arial Armenian" w:hAnsi="Arial Armenian" w:cs="Arial"/>
                <w:color w:val="000000"/>
                <w:sz w:val="16"/>
                <w:szCs w:val="16"/>
              </w:rPr>
              <w:t>B</w:t>
            </w:r>
            <w:r w:rsidRPr="00A633A2">
              <w:rPr>
                <w:rFonts w:ascii="Arial Armenian" w:hAnsi="Arial Armenian" w:cs="Arial"/>
                <w:color w:val="000000"/>
                <w:sz w:val="16"/>
                <w:szCs w:val="16"/>
                <w:lang w:val="ru-RU"/>
              </w:rPr>
              <w:t xml:space="preserve">15 </w:t>
            </w:r>
            <w:r w:rsidRPr="00A633A2">
              <w:rPr>
                <w:rFonts w:ascii="Arial Armenian" w:hAnsi="Arial Armenian" w:cs="Arial Armenian"/>
                <w:color w:val="000000"/>
                <w:sz w:val="16"/>
                <w:szCs w:val="16"/>
                <w:lang w:val="ru-RU"/>
              </w:rPr>
              <w:t>¹³ëÇ</w:t>
            </w:r>
            <w:r w:rsidRPr="00A633A2">
              <w:rPr>
                <w:rFonts w:ascii="Arial Armenian" w:hAnsi="Arial Armenian" w:cs="Arial"/>
                <w:color w:val="000000"/>
                <w:sz w:val="16"/>
                <w:szCs w:val="16"/>
                <w:lang w:val="ru-RU"/>
              </w:rPr>
              <w:t xml:space="preserve"> </w:t>
            </w:r>
            <w:r w:rsidRPr="00A633A2">
              <w:rPr>
                <w:rFonts w:ascii="Arial Armenian" w:hAnsi="Arial Armenian" w:cs="Arial Armenian"/>
                <w:color w:val="000000"/>
                <w:sz w:val="16"/>
                <w:szCs w:val="16"/>
                <w:lang w:val="ru-RU"/>
              </w:rPr>
              <w:t>µ»ïáÝÇó</w:t>
            </w:r>
            <w:r w:rsidRPr="00A633A2">
              <w:rPr>
                <w:rFonts w:ascii="Arial Armenian" w:hAnsi="Arial Armenian" w:cs="Arial"/>
                <w:color w:val="000000"/>
                <w:sz w:val="16"/>
                <w:szCs w:val="16"/>
                <w:lang w:val="ru-RU"/>
              </w:rPr>
              <w:t xml:space="preserve"> </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Возведение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железобетонной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подпорной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стенки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из</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бетона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класса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w:t>
            </w:r>
            <w:r w:rsidRPr="00A633A2">
              <w:rPr>
                <w:rFonts w:ascii="Arial Armenian" w:hAnsi="Arial Armenian" w:cs="Arial"/>
                <w:color w:val="000000"/>
                <w:sz w:val="16"/>
                <w:szCs w:val="16"/>
                <w:lang w:val="ru-RU"/>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25E39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97D78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8.96</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33B26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71.23</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4EFB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638.24</w:t>
            </w:r>
          </w:p>
        </w:tc>
        <w:tc>
          <w:tcPr>
            <w:tcW w:w="36" w:type="dxa"/>
            <w:vAlign w:val="center"/>
            <w:hideMark/>
          </w:tcPr>
          <w:p w14:paraId="260F2889" w14:textId="77777777" w:rsidR="00A633A2" w:rsidRPr="00A633A2" w:rsidRDefault="00A633A2" w:rsidP="00A633A2">
            <w:pPr>
              <w:rPr>
                <w:sz w:val="20"/>
                <w:szCs w:val="20"/>
              </w:rPr>
            </w:pPr>
          </w:p>
        </w:tc>
      </w:tr>
      <w:tr w:rsidR="00A633A2" w:rsidRPr="00A633A2" w14:paraId="77DF632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258970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BA6CD2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18E9F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BD4ADA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16C25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2AB2A3"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7613FD0A"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38F6777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FEB355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D694B2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B74F22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079C97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3275C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DE33AF"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4C717DDD" w14:textId="77777777" w:rsidR="00A633A2" w:rsidRPr="00A633A2" w:rsidRDefault="00A633A2" w:rsidP="00A633A2">
            <w:pPr>
              <w:rPr>
                <w:sz w:val="20"/>
                <w:szCs w:val="20"/>
              </w:rPr>
            </w:pPr>
          </w:p>
        </w:tc>
      </w:tr>
      <w:tr w:rsidR="00A633A2" w:rsidRPr="00A633A2" w14:paraId="2337392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25173C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9D2B26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3137DA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DC82DC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9141B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943267"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1E5E5031" w14:textId="77777777" w:rsidR="00A633A2" w:rsidRPr="00A633A2" w:rsidRDefault="00A633A2" w:rsidP="00A633A2">
            <w:pPr>
              <w:rPr>
                <w:sz w:val="20"/>
                <w:szCs w:val="20"/>
              </w:rPr>
            </w:pPr>
          </w:p>
        </w:tc>
      </w:tr>
      <w:tr w:rsidR="00A633A2" w:rsidRPr="00A633A2" w14:paraId="202FFD7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89930D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7F46CF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7063CE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55AD0E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0CA16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98DFCE"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3ECED78C" w14:textId="77777777" w:rsidR="00A633A2" w:rsidRPr="00A633A2" w:rsidRDefault="00A633A2" w:rsidP="00A633A2">
            <w:pPr>
              <w:rPr>
                <w:sz w:val="20"/>
                <w:szCs w:val="20"/>
              </w:rPr>
            </w:pPr>
          </w:p>
        </w:tc>
      </w:tr>
      <w:tr w:rsidR="00A633A2" w:rsidRPr="00A633A2" w14:paraId="6BD5F9B4"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1C5FE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98034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A500c</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C3677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65B09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0.49117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34D26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357.45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784D5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175.57</w:t>
            </w:r>
          </w:p>
        </w:tc>
        <w:tc>
          <w:tcPr>
            <w:tcW w:w="36" w:type="dxa"/>
            <w:vAlign w:val="center"/>
            <w:hideMark/>
          </w:tcPr>
          <w:p w14:paraId="473C354F" w14:textId="77777777" w:rsidR="00A633A2" w:rsidRPr="00A633A2" w:rsidRDefault="00A633A2" w:rsidP="00A633A2">
            <w:pPr>
              <w:rPr>
                <w:sz w:val="20"/>
                <w:szCs w:val="20"/>
              </w:rPr>
            </w:pPr>
          </w:p>
        </w:tc>
      </w:tr>
      <w:tr w:rsidR="00A633A2" w:rsidRPr="00A633A2" w14:paraId="4D00B47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AD95EB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0132A6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4DC94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2F237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70B6C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2066E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19774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24DF03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F18B18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15FF9A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FAA6C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DC47C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BB6FD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BD97C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1750BAD" w14:textId="77777777" w:rsidR="00A633A2" w:rsidRPr="00A633A2" w:rsidRDefault="00A633A2" w:rsidP="00A633A2">
            <w:pPr>
              <w:rPr>
                <w:sz w:val="20"/>
                <w:szCs w:val="20"/>
              </w:rPr>
            </w:pPr>
          </w:p>
        </w:tc>
      </w:tr>
      <w:tr w:rsidR="00A633A2" w:rsidRPr="00A633A2" w14:paraId="23EAA80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306793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A6585D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CBF54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28C6CE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03B56F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F83917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570D010" w14:textId="77777777" w:rsidR="00A633A2" w:rsidRPr="00A633A2" w:rsidRDefault="00A633A2" w:rsidP="00A633A2">
            <w:pPr>
              <w:rPr>
                <w:sz w:val="20"/>
                <w:szCs w:val="20"/>
              </w:rPr>
            </w:pPr>
          </w:p>
        </w:tc>
      </w:tr>
      <w:tr w:rsidR="00A633A2" w:rsidRPr="00A633A2" w14:paraId="3604696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3C6FC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9811D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AcI</w:t>
            </w:r>
            <w:r w:rsidRPr="00A633A2">
              <w:rPr>
                <w:rFonts w:ascii="Arial Armenian" w:hAnsi="Arial Armenian" w:cs="Arial"/>
                <w:color w:val="000000"/>
                <w:sz w:val="16"/>
                <w:szCs w:val="16"/>
              </w:rPr>
              <w:br w:type="page"/>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AcI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F1069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type="page"/>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96FCD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0.00562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6E951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395.14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5AEDD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2.22</w:t>
            </w:r>
          </w:p>
        </w:tc>
        <w:tc>
          <w:tcPr>
            <w:tcW w:w="36" w:type="dxa"/>
            <w:vAlign w:val="center"/>
            <w:hideMark/>
          </w:tcPr>
          <w:p w14:paraId="39636AC9" w14:textId="77777777" w:rsidR="00A633A2" w:rsidRPr="00A633A2" w:rsidRDefault="00A633A2" w:rsidP="00A633A2">
            <w:pPr>
              <w:rPr>
                <w:sz w:val="20"/>
                <w:szCs w:val="20"/>
              </w:rPr>
            </w:pPr>
          </w:p>
        </w:tc>
      </w:tr>
      <w:tr w:rsidR="00A633A2" w:rsidRPr="00A633A2" w14:paraId="630D224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24C59B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61B0F1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1E82A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8871B5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305DA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484A37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F80962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E2160A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9E9861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EC9067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09668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0AF59C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150AF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52FC2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A11EA5" w14:textId="77777777" w:rsidR="00A633A2" w:rsidRPr="00A633A2" w:rsidRDefault="00A633A2" w:rsidP="00A633A2">
            <w:pPr>
              <w:rPr>
                <w:sz w:val="20"/>
                <w:szCs w:val="20"/>
              </w:rPr>
            </w:pPr>
          </w:p>
        </w:tc>
      </w:tr>
      <w:tr w:rsidR="00A633A2" w:rsidRPr="00A633A2" w14:paraId="13713C4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186CAA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B19418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F3E89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2E5E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E9E55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1162E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0CE9C7" w14:textId="77777777" w:rsidR="00A633A2" w:rsidRPr="00A633A2" w:rsidRDefault="00A633A2" w:rsidP="00A633A2">
            <w:pPr>
              <w:rPr>
                <w:sz w:val="20"/>
                <w:szCs w:val="20"/>
              </w:rPr>
            </w:pPr>
          </w:p>
        </w:tc>
      </w:tr>
      <w:tr w:rsidR="00A633A2" w:rsidRPr="00A633A2" w14:paraId="6B1A31E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233AF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9A5CF7"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Ջ</w:t>
            </w:r>
            <w:r w:rsidRPr="00A633A2">
              <w:rPr>
                <w:rFonts w:ascii="Arial Armenian" w:hAnsi="Arial Armenian" w:cs="Arial Armenian"/>
                <w:color w:val="000000"/>
                <w:sz w:val="16"/>
                <w:szCs w:val="16"/>
              </w:rPr>
              <w:t>ñ³Ù»Ïáõë³óáõÙ</w:t>
            </w:r>
            <w:r w:rsidRPr="00A633A2">
              <w:rPr>
                <w:rFonts w:ascii="Arial Armenian" w:hAnsi="Arial Armenian" w:cs="Arial"/>
                <w:color w:val="000000"/>
                <w:sz w:val="16"/>
                <w:szCs w:val="16"/>
              </w:rPr>
              <w:t xml:space="preserve"> µÇïáõÙÇ ï³ù ÏñÏÝ³ÏÇ ùëáõÏáí</w:t>
            </w:r>
            <w:r w:rsidRPr="00A633A2">
              <w:rPr>
                <w:rFonts w:ascii="Arial Armenian" w:hAnsi="Arial Armenian" w:cs="Arial"/>
                <w:color w:val="000000"/>
                <w:sz w:val="16"/>
                <w:szCs w:val="16"/>
              </w:rPr>
              <w:br/>
            </w:r>
            <w:r w:rsidRPr="00A633A2">
              <w:rPr>
                <w:rFonts w:ascii="Calibri" w:hAnsi="Calibri" w:cs="Calibri"/>
                <w:color w:val="000000"/>
                <w:sz w:val="16"/>
                <w:szCs w:val="16"/>
              </w:rPr>
              <w:t>Гидроизоляция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двойным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горячим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битумным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покрытием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ED48F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1538B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37.9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2ECB6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3D39D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47.32</w:t>
            </w:r>
          </w:p>
        </w:tc>
        <w:tc>
          <w:tcPr>
            <w:tcW w:w="36" w:type="dxa"/>
            <w:vAlign w:val="center"/>
            <w:hideMark/>
          </w:tcPr>
          <w:p w14:paraId="70E061F0" w14:textId="77777777" w:rsidR="00A633A2" w:rsidRPr="00A633A2" w:rsidRDefault="00A633A2" w:rsidP="00A633A2">
            <w:pPr>
              <w:rPr>
                <w:sz w:val="20"/>
                <w:szCs w:val="20"/>
              </w:rPr>
            </w:pPr>
          </w:p>
        </w:tc>
      </w:tr>
      <w:tr w:rsidR="00A633A2" w:rsidRPr="00A633A2" w14:paraId="25BB71D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6F9D66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9A39CD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C3BE8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470977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6F449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A7FE1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0CBCE7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B365D1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30BD03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740151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76685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98DA44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E4827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E6CD2D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FE0B96C" w14:textId="77777777" w:rsidR="00A633A2" w:rsidRPr="00A633A2" w:rsidRDefault="00A633A2" w:rsidP="00A633A2">
            <w:pPr>
              <w:rPr>
                <w:sz w:val="20"/>
                <w:szCs w:val="20"/>
              </w:rPr>
            </w:pPr>
          </w:p>
        </w:tc>
      </w:tr>
      <w:tr w:rsidR="00A633A2" w:rsidRPr="00A633A2" w14:paraId="2D82E3C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F9E3B1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44E6F7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1747A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825A61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60BB6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503625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DFCB31" w14:textId="77777777" w:rsidR="00A633A2" w:rsidRPr="00A633A2" w:rsidRDefault="00A633A2" w:rsidP="00A633A2">
            <w:pPr>
              <w:rPr>
                <w:sz w:val="20"/>
                <w:szCs w:val="20"/>
              </w:rPr>
            </w:pPr>
          </w:p>
        </w:tc>
      </w:tr>
      <w:tr w:rsidR="00A633A2" w:rsidRPr="00A633A2" w14:paraId="2F08165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682B7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596C7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´Ý³ÑáÕÇ »ïÉÇóù Ó»éùáí, ïá÷³ÝáõÙáí</w:t>
            </w:r>
            <w:r w:rsidRPr="00A633A2">
              <w:rPr>
                <w:rFonts w:ascii="Arial Armenian" w:hAnsi="Arial Armenian" w:cs="Arial"/>
                <w:color w:val="000000"/>
                <w:sz w:val="16"/>
                <w:szCs w:val="16"/>
              </w:rPr>
              <w:br/>
            </w:r>
            <w:r w:rsidRPr="00A633A2">
              <w:rPr>
                <w:rFonts w:ascii="Calibri" w:hAnsi="Calibri" w:cs="Calibri"/>
                <w:color w:val="000000"/>
                <w:sz w:val="16"/>
                <w:szCs w:val="16"/>
              </w:rPr>
              <w:t>Засыпка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естественного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A22BE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7C0D1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6.36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1038E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64ADB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11.16</w:t>
            </w:r>
          </w:p>
        </w:tc>
        <w:tc>
          <w:tcPr>
            <w:tcW w:w="36" w:type="dxa"/>
            <w:vAlign w:val="center"/>
            <w:hideMark/>
          </w:tcPr>
          <w:p w14:paraId="25685816" w14:textId="77777777" w:rsidR="00A633A2" w:rsidRPr="00A633A2" w:rsidRDefault="00A633A2" w:rsidP="00A633A2">
            <w:pPr>
              <w:rPr>
                <w:sz w:val="20"/>
                <w:szCs w:val="20"/>
              </w:rPr>
            </w:pPr>
          </w:p>
        </w:tc>
      </w:tr>
      <w:tr w:rsidR="00A633A2" w:rsidRPr="00A633A2" w14:paraId="01175B7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44DD2F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8A3DD0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63E47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413BB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9BDC8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368F29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C2FCEA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DC1D76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81CE80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7FE41C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2EC15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BB1F9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B78B3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63BE8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2901D54" w14:textId="77777777" w:rsidR="00A633A2" w:rsidRPr="00A633A2" w:rsidRDefault="00A633A2" w:rsidP="00A633A2">
            <w:pPr>
              <w:rPr>
                <w:sz w:val="20"/>
                <w:szCs w:val="20"/>
              </w:rPr>
            </w:pPr>
          </w:p>
        </w:tc>
      </w:tr>
      <w:tr w:rsidR="00A633A2" w:rsidRPr="00A633A2" w14:paraId="08ADBC3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071C45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78523D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BD468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D4764D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F43DA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ED4C2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8FB8B5" w14:textId="77777777" w:rsidR="00A633A2" w:rsidRPr="00A633A2" w:rsidRDefault="00A633A2" w:rsidP="00A633A2">
            <w:pPr>
              <w:rPr>
                <w:sz w:val="20"/>
                <w:szCs w:val="20"/>
              </w:rPr>
            </w:pPr>
          </w:p>
        </w:tc>
      </w:tr>
      <w:tr w:rsidR="00A633A2" w:rsidRPr="00A633A2" w14:paraId="4AF4FE32" w14:textId="77777777" w:rsidTr="00A633A2">
        <w:trPr>
          <w:trHeight w:val="36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1B4AC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0F726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ÞÇÝ. ³ÕµÇ Ñ³í³ùáõÙ, µ³ñÓáõÙ ÇÝùÝ³Ã³÷»ñÇ íñ³ »õ ï»Õ³÷áËáõÙ 13ÏÙ</w:t>
            </w:r>
            <w:r w:rsidRPr="00A633A2">
              <w:rPr>
                <w:rFonts w:ascii="Arial Armenian" w:hAnsi="Arial Armenian" w:cs="Arial"/>
                <w:color w:val="000000"/>
                <w:sz w:val="16"/>
                <w:szCs w:val="16"/>
              </w:rPr>
              <w:br/>
            </w:r>
            <w:r w:rsidRPr="00A633A2">
              <w:rPr>
                <w:rFonts w:ascii="Calibri" w:hAnsi="Calibri" w:cs="Calibri"/>
                <w:color w:val="000000"/>
                <w:sz w:val="16"/>
                <w:szCs w:val="16"/>
              </w:rPr>
              <w:t>Сбор</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строительного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мусора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погрузка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самосвалы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вывоз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расстояние</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км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A3C9C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80CFA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26.32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AA226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F61F9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129.24</w:t>
            </w:r>
          </w:p>
        </w:tc>
        <w:tc>
          <w:tcPr>
            <w:tcW w:w="36" w:type="dxa"/>
            <w:vAlign w:val="center"/>
            <w:hideMark/>
          </w:tcPr>
          <w:p w14:paraId="4925D1F8" w14:textId="77777777" w:rsidR="00A633A2" w:rsidRPr="00A633A2" w:rsidRDefault="00A633A2" w:rsidP="00A633A2">
            <w:pPr>
              <w:rPr>
                <w:sz w:val="20"/>
                <w:szCs w:val="20"/>
              </w:rPr>
            </w:pPr>
          </w:p>
        </w:tc>
      </w:tr>
      <w:tr w:rsidR="00A633A2" w:rsidRPr="00A633A2" w14:paraId="37F83ED7"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33C89B9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206622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F11C2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D2132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34C8B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B049B0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ABB214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91BDB9C"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498F91B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3D65B5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7A2EF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768427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5CBE5B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A3886C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967BE5" w14:textId="77777777" w:rsidR="00A633A2" w:rsidRPr="00A633A2" w:rsidRDefault="00A633A2" w:rsidP="00A633A2">
            <w:pPr>
              <w:rPr>
                <w:sz w:val="20"/>
                <w:szCs w:val="20"/>
              </w:rPr>
            </w:pPr>
          </w:p>
        </w:tc>
      </w:tr>
      <w:tr w:rsidR="00A633A2" w:rsidRPr="00A633A2" w14:paraId="738D5493"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0CC493D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C6954D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E9520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4FC320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190B5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DD4002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91707A7" w14:textId="77777777" w:rsidR="00A633A2" w:rsidRPr="00A633A2" w:rsidRDefault="00A633A2" w:rsidP="00A633A2">
            <w:pPr>
              <w:rPr>
                <w:sz w:val="20"/>
                <w:szCs w:val="20"/>
              </w:rPr>
            </w:pPr>
          </w:p>
        </w:tc>
      </w:tr>
      <w:tr w:rsidR="00A633A2" w:rsidRPr="00A633A2" w14:paraId="6BD8630B" w14:textId="77777777" w:rsidTr="00A633A2">
        <w:trPr>
          <w:trHeight w:val="30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F2937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105D66"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ëí³ÕÇ Çñ³Ï³Ý³óáõÙ ó»Ù»Ýï³í³½³ÛÇÝ ß³Õ³Ëáí 1:3 Ñ³ñ³µ»ñáõÃÛ³Ùµ /</w:t>
            </w:r>
            <w:r w:rsidRPr="00A633A2">
              <w:rPr>
                <w:rFonts w:ascii="Sylfaen" w:hAnsi="Sylfaen" w:cs="Sylfaen"/>
                <w:color w:val="000000"/>
                <w:sz w:val="16"/>
                <w:szCs w:val="16"/>
              </w:rPr>
              <w:t>ցանցով</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Оштукатуривание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цементным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раствором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соотношении</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сеткой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DC071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08F2E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23.9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5BFAF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B878A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69.36</w:t>
            </w:r>
          </w:p>
        </w:tc>
        <w:tc>
          <w:tcPr>
            <w:tcW w:w="36" w:type="dxa"/>
            <w:vAlign w:val="center"/>
            <w:hideMark/>
          </w:tcPr>
          <w:p w14:paraId="52FA6A99" w14:textId="77777777" w:rsidR="00A633A2" w:rsidRPr="00A633A2" w:rsidRDefault="00A633A2" w:rsidP="00A633A2">
            <w:pPr>
              <w:rPr>
                <w:sz w:val="20"/>
                <w:szCs w:val="20"/>
              </w:rPr>
            </w:pPr>
          </w:p>
        </w:tc>
      </w:tr>
      <w:tr w:rsidR="00A633A2" w:rsidRPr="00A633A2" w14:paraId="65AB1034" w14:textId="77777777" w:rsidTr="00A633A2">
        <w:trPr>
          <w:trHeight w:val="300"/>
        </w:trPr>
        <w:tc>
          <w:tcPr>
            <w:tcW w:w="398" w:type="dxa"/>
            <w:vMerge/>
            <w:tcBorders>
              <w:top w:val="nil"/>
              <w:left w:val="single" w:sz="4" w:space="0" w:color="auto"/>
              <w:bottom w:val="single" w:sz="4" w:space="0" w:color="auto"/>
              <w:right w:val="single" w:sz="4" w:space="0" w:color="auto"/>
            </w:tcBorders>
            <w:vAlign w:val="center"/>
            <w:hideMark/>
          </w:tcPr>
          <w:p w14:paraId="675C99A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680654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BA300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FD26C1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6889FF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6EA89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A478AF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6F03946" w14:textId="77777777" w:rsidTr="00A633A2">
        <w:trPr>
          <w:trHeight w:val="300"/>
        </w:trPr>
        <w:tc>
          <w:tcPr>
            <w:tcW w:w="398" w:type="dxa"/>
            <w:vMerge/>
            <w:tcBorders>
              <w:top w:val="nil"/>
              <w:left w:val="single" w:sz="4" w:space="0" w:color="auto"/>
              <w:bottom w:val="single" w:sz="4" w:space="0" w:color="auto"/>
              <w:right w:val="single" w:sz="4" w:space="0" w:color="auto"/>
            </w:tcBorders>
            <w:vAlign w:val="center"/>
            <w:hideMark/>
          </w:tcPr>
          <w:p w14:paraId="6E9978F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0C3D43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B1D68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88056A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E8A364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7518FF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F0DFEAE" w14:textId="77777777" w:rsidR="00A633A2" w:rsidRPr="00A633A2" w:rsidRDefault="00A633A2" w:rsidP="00A633A2">
            <w:pPr>
              <w:rPr>
                <w:sz w:val="20"/>
                <w:szCs w:val="20"/>
              </w:rPr>
            </w:pPr>
          </w:p>
        </w:tc>
      </w:tr>
      <w:tr w:rsidR="00A633A2" w:rsidRPr="00A633A2" w14:paraId="3ED158D2" w14:textId="77777777" w:rsidTr="00A633A2">
        <w:trPr>
          <w:trHeight w:val="300"/>
        </w:trPr>
        <w:tc>
          <w:tcPr>
            <w:tcW w:w="398" w:type="dxa"/>
            <w:vMerge/>
            <w:tcBorders>
              <w:top w:val="nil"/>
              <w:left w:val="single" w:sz="4" w:space="0" w:color="auto"/>
              <w:bottom w:val="single" w:sz="4" w:space="0" w:color="auto"/>
              <w:right w:val="single" w:sz="4" w:space="0" w:color="auto"/>
            </w:tcBorders>
            <w:vAlign w:val="center"/>
            <w:hideMark/>
          </w:tcPr>
          <w:p w14:paraId="18D1E0A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6A4900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3563A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53E0AF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836754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C3DE15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FA7117" w14:textId="77777777" w:rsidR="00A633A2" w:rsidRPr="00A633A2" w:rsidRDefault="00A633A2" w:rsidP="00A633A2">
            <w:pPr>
              <w:rPr>
                <w:sz w:val="20"/>
                <w:szCs w:val="20"/>
              </w:rPr>
            </w:pPr>
          </w:p>
        </w:tc>
      </w:tr>
      <w:tr w:rsidR="00A633A2" w:rsidRPr="00A633A2" w14:paraId="5DE0C8B7" w14:textId="77777777" w:rsidTr="00A633A2">
        <w:trPr>
          <w:trHeight w:val="31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49457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FB6DAE"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Ý»ñÏáõÙ ý³ë³¹³ÛÇÝ Ý»ñÏáí </w:t>
            </w:r>
            <w:r w:rsidRPr="00A633A2">
              <w:rPr>
                <w:rFonts w:ascii="Arial Armenian" w:hAnsi="Arial Armenian" w:cs="Arial"/>
                <w:b/>
                <w:bCs/>
                <w:color w:val="000000"/>
                <w:sz w:val="16"/>
                <w:szCs w:val="16"/>
              </w:rPr>
              <w:t>/»ñ³Ý·Á Ñ³Ù³Ó³ÛÝ»óÝ»É å³ïíÇñ³ïáõÇ Ñ»ï/</w:t>
            </w:r>
            <w:r w:rsidRPr="00A633A2">
              <w:rPr>
                <w:rFonts w:ascii="Arial Armenian" w:hAnsi="Arial Armenian" w:cs="Arial"/>
                <w:b/>
                <w:bCs/>
                <w:color w:val="000000"/>
                <w:sz w:val="16"/>
                <w:szCs w:val="16"/>
              </w:rPr>
              <w:br/>
            </w:r>
            <w:r w:rsidRPr="00A633A2">
              <w:rPr>
                <w:rFonts w:ascii="Calibri" w:hAnsi="Calibri" w:cs="Calibri"/>
                <w:color w:val="000000"/>
                <w:sz w:val="16"/>
                <w:szCs w:val="16"/>
              </w:rPr>
              <w:t>Покраска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фасадной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краской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цвет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согласовываем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заказчиком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AB789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3D180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23.9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D020F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8E260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60.73</w:t>
            </w:r>
          </w:p>
        </w:tc>
        <w:tc>
          <w:tcPr>
            <w:tcW w:w="36" w:type="dxa"/>
            <w:vAlign w:val="center"/>
            <w:hideMark/>
          </w:tcPr>
          <w:p w14:paraId="3354F8FD" w14:textId="77777777" w:rsidR="00A633A2" w:rsidRPr="00A633A2" w:rsidRDefault="00A633A2" w:rsidP="00A633A2">
            <w:pPr>
              <w:rPr>
                <w:sz w:val="20"/>
                <w:szCs w:val="20"/>
              </w:rPr>
            </w:pPr>
          </w:p>
        </w:tc>
      </w:tr>
      <w:tr w:rsidR="00A633A2" w:rsidRPr="00A633A2" w14:paraId="2EE56FD3" w14:textId="77777777" w:rsidTr="00A633A2">
        <w:trPr>
          <w:trHeight w:val="315"/>
        </w:trPr>
        <w:tc>
          <w:tcPr>
            <w:tcW w:w="398" w:type="dxa"/>
            <w:vMerge/>
            <w:tcBorders>
              <w:top w:val="nil"/>
              <w:left w:val="single" w:sz="4" w:space="0" w:color="auto"/>
              <w:bottom w:val="single" w:sz="4" w:space="0" w:color="auto"/>
              <w:right w:val="single" w:sz="4" w:space="0" w:color="auto"/>
            </w:tcBorders>
            <w:vAlign w:val="center"/>
            <w:hideMark/>
          </w:tcPr>
          <w:p w14:paraId="1381074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800C66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C7F2D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1BC46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F2038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7DD6C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A4F8B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9F60F95" w14:textId="77777777" w:rsidTr="00A633A2">
        <w:trPr>
          <w:trHeight w:val="315"/>
        </w:trPr>
        <w:tc>
          <w:tcPr>
            <w:tcW w:w="398" w:type="dxa"/>
            <w:vMerge/>
            <w:tcBorders>
              <w:top w:val="nil"/>
              <w:left w:val="single" w:sz="4" w:space="0" w:color="auto"/>
              <w:bottom w:val="single" w:sz="4" w:space="0" w:color="auto"/>
              <w:right w:val="single" w:sz="4" w:space="0" w:color="auto"/>
            </w:tcBorders>
            <w:vAlign w:val="center"/>
            <w:hideMark/>
          </w:tcPr>
          <w:p w14:paraId="32FFBD1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8068B4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19EDC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C47E2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279BB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8DB29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D0A29E5" w14:textId="77777777" w:rsidR="00A633A2" w:rsidRPr="00A633A2" w:rsidRDefault="00A633A2" w:rsidP="00A633A2">
            <w:pPr>
              <w:rPr>
                <w:sz w:val="20"/>
                <w:szCs w:val="20"/>
              </w:rPr>
            </w:pPr>
          </w:p>
        </w:tc>
      </w:tr>
      <w:tr w:rsidR="00A633A2" w:rsidRPr="00A633A2" w14:paraId="57EC36D1" w14:textId="77777777" w:rsidTr="00A633A2">
        <w:trPr>
          <w:trHeight w:val="315"/>
        </w:trPr>
        <w:tc>
          <w:tcPr>
            <w:tcW w:w="398" w:type="dxa"/>
            <w:vMerge/>
            <w:tcBorders>
              <w:top w:val="nil"/>
              <w:left w:val="single" w:sz="4" w:space="0" w:color="auto"/>
              <w:bottom w:val="single" w:sz="4" w:space="0" w:color="auto"/>
              <w:right w:val="single" w:sz="4" w:space="0" w:color="auto"/>
            </w:tcBorders>
            <w:vAlign w:val="center"/>
            <w:hideMark/>
          </w:tcPr>
          <w:p w14:paraId="0FC0955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A2E8FC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4FEA8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FE5910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F91AF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38C981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3B3E885" w14:textId="77777777" w:rsidR="00A633A2" w:rsidRPr="00A633A2" w:rsidRDefault="00A633A2" w:rsidP="00A633A2">
            <w:pPr>
              <w:rPr>
                <w:sz w:val="20"/>
                <w:szCs w:val="20"/>
              </w:rPr>
            </w:pPr>
          </w:p>
        </w:tc>
      </w:tr>
      <w:tr w:rsidR="00A633A2" w:rsidRPr="00A633A2" w14:paraId="43598A2F" w14:textId="77777777" w:rsidTr="00A633A2">
        <w:trPr>
          <w:trHeight w:val="40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FFDD8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E313BC"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դրսի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կողմից</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»ñ»ëå³ïáõÙ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µ³½³Éï»</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ë³É»ñáí</w:t>
            </w:r>
            <w:r w:rsidRPr="00A633A2">
              <w:rPr>
                <w:rFonts w:ascii="Arial Armenian" w:hAnsi="Arial Armenian" w:cs="Arial"/>
                <w:color w:val="000000"/>
                <w:sz w:val="16"/>
                <w:szCs w:val="16"/>
              </w:rPr>
              <w:t xml:space="preserve"> 30</w:t>
            </w:r>
            <w:r w:rsidRPr="00A633A2">
              <w:rPr>
                <w:rFonts w:ascii="Arial Armenian" w:hAnsi="Arial Armenian" w:cs="Arial Armenian"/>
                <w:color w:val="000000"/>
                <w:sz w:val="16"/>
                <w:szCs w:val="16"/>
              </w:rPr>
              <w:t>ÙÙ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Ñ³ëï</w:t>
            </w:r>
            <w:r w:rsidRPr="00A633A2">
              <w:rPr>
                <w:rFonts w:ascii="Arial Armenian" w:hAnsi="Arial Armenian" w:cs="Arial"/>
                <w:color w:val="000000"/>
                <w:sz w:val="16"/>
                <w:szCs w:val="16"/>
              </w:rPr>
              <w:t>./</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Наружная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облицовка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плитами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30 </w:t>
            </w:r>
            <w:r w:rsidRPr="00A633A2">
              <w:rPr>
                <w:rFonts w:ascii="Calibri" w:hAnsi="Calibri" w:cs="Calibri"/>
                <w:color w:val="000000"/>
                <w:sz w:val="16"/>
                <w:szCs w:val="16"/>
              </w:rPr>
              <w:t>мм</w:t>
            </w:r>
            <w:r w:rsidRPr="00A633A2">
              <w:rPr>
                <w:rFonts w:ascii="Arial Armenian" w:hAnsi="Arial Armenian" w:cs="Arial"/>
                <w:color w:val="000000"/>
                <w:sz w:val="16"/>
                <w:szCs w:val="16"/>
              </w:rPr>
              <w:t>/</w:t>
            </w:r>
            <w:r w:rsidRPr="00A633A2">
              <w:rPr>
                <w:rFonts w:ascii="Calibri" w:hAnsi="Calibri" w:cs="Calibri"/>
                <w:color w:val="000000"/>
                <w:sz w:val="16"/>
                <w:szCs w:val="16"/>
              </w:rPr>
              <w:t>непористыми</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78DE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0C01F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11.94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B3FD2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31.89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02AEC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380.80</w:t>
            </w:r>
          </w:p>
        </w:tc>
        <w:tc>
          <w:tcPr>
            <w:tcW w:w="36" w:type="dxa"/>
            <w:vAlign w:val="center"/>
            <w:hideMark/>
          </w:tcPr>
          <w:p w14:paraId="2BF7252A" w14:textId="77777777" w:rsidR="00A633A2" w:rsidRPr="00A633A2" w:rsidRDefault="00A633A2" w:rsidP="00A633A2">
            <w:pPr>
              <w:rPr>
                <w:sz w:val="20"/>
                <w:szCs w:val="20"/>
              </w:rPr>
            </w:pPr>
          </w:p>
        </w:tc>
      </w:tr>
      <w:tr w:rsidR="00A633A2" w:rsidRPr="00A633A2" w14:paraId="7405885D"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5D17035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6E716E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65E1D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96247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00B80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EA0A82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45ECDA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D6A56F4"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134D573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91897F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8A287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3FE36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803D5C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62C708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E5F164" w14:textId="77777777" w:rsidR="00A633A2" w:rsidRPr="00A633A2" w:rsidRDefault="00A633A2" w:rsidP="00A633A2">
            <w:pPr>
              <w:rPr>
                <w:sz w:val="20"/>
                <w:szCs w:val="20"/>
              </w:rPr>
            </w:pPr>
          </w:p>
        </w:tc>
      </w:tr>
      <w:tr w:rsidR="00A633A2" w:rsidRPr="00A633A2" w14:paraId="0BB28351"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5396AF5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6D2BC7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94B26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8C70A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CABE1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6EA4E5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CC5A58" w14:textId="77777777" w:rsidR="00A633A2" w:rsidRPr="00A633A2" w:rsidRDefault="00A633A2" w:rsidP="00A633A2">
            <w:pPr>
              <w:rPr>
                <w:sz w:val="20"/>
                <w:szCs w:val="20"/>
              </w:rPr>
            </w:pPr>
          </w:p>
        </w:tc>
      </w:tr>
      <w:tr w:rsidR="00A633A2" w:rsidRPr="00A633A2" w14:paraId="35900640"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64676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DEF3D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´³½³Éï» </w:t>
            </w:r>
            <w:r w:rsidRPr="00A633A2">
              <w:rPr>
                <w:rFonts w:ascii="Sylfaen" w:hAnsi="Sylfaen" w:cs="Sylfaen"/>
                <w:color w:val="000000"/>
                <w:sz w:val="16"/>
                <w:szCs w:val="16"/>
              </w:rPr>
              <w:t>վրադիր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քարերի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ï»Õ³¹ñáõÙ</w:t>
            </w:r>
            <w:r w:rsidRPr="00A633A2">
              <w:rPr>
                <w:rFonts w:ascii="Arial Armenian" w:hAnsi="Arial Armenian" w:cs="Arial"/>
                <w:color w:val="000000"/>
                <w:sz w:val="16"/>
                <w:szCs w:val="16"/>
              </w:rPr>
              <w:t xml:space="preserve"> 30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b=350ÙÙ /</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брусчатки</w:t>
            </w:r>
            <w:r w:rsidRPr="00A633A2">
              <w:rPr>
                <w:rFonts w:ascii="Arial Armenian" w:hAnsi="Arial Armenian" w:cs="Arial"/>
                <w:color w:val="000000"/>
                <w:sz w:val="16"/>
                <w:szCs w:val="16"/>
              </w:rPr>
              <w:t xml:space="preserve"> 30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w:t>
            </w:r>
            <w:r w:rsidRPr="00A633A2">
              <w:rPr>
                <w:rFonts w:ascii="Arial Armenian" w:hAnsi="Arial Armenian" w:cs="Arial"/>
                <w:color w:val="000000"/>
                <w:sz w:val="16"/>
                <w:szCs w:val="16"/>
              </w:rPr>
              <w:t>=350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пор</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3D65C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75977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15.92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40C84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42.64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4F7AE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678.96</w:t>
            </w:r>
          </w:p>
        </w:tc>
        <w:tc>
          <w:tcPr>
            <w:tcW w:w="36" w:type="dxa"/>
            <w:vAlign w:val="center"/>
            <w:hideMark/>
          </w:tcPr>
          <w:p w14:paraId="60299041" w14:textId="77777777" w:rsidR="00A633A2" w:rsidRPr="00A633A2" w:rsidRDefault="00A633A2" w:rsidP="00A633A2">
            <w:pPr>
              <w:rPr>
                <w:sz w:val="20"/>
                <w:szCs w:val="20"/>
              </w:rPr>
            </w:pPr>
          </w:p>
        </w:tc>
      </w:tr>
      <w:tr w:rsidR="00A633A2" w:rsidRPr="00A633A2" w14:paraId="17948D2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14C89A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049EC0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F0243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DA9B50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93D5F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83622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58752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5EC579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8F8CFF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C4FF22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0A9D4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41CE4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93F0F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D90AFF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BA7377" w14:textId="77777777" w:rsidR="00A633A2" w:rsidRPr="00A633A2" w:rsidRDefault="00A633A2" w:rsidP="00A633A2">
            <w:pPr>
              <w:rPr>
                <w:sz w:val="20"/>
                <w:szCs w:val="20"/>
              </w:rPr>
            </w:pPr>
          </w:p>
        </w:tc>
      </w:tr>
      <w:tr w:rsidR="00A633A2" w:rsidRPr="00A633A2" w14:paraId="783747E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6E876D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F24318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8C176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B6B8A3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A21CC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135B13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DC5F0D" w14:textId="77777777" w:rsidR="00A633A2" w:rsidRPr="00A633A2" w:rsidRDefault="00A633A2" w:rsidP="00A633A2">
            <w:pPr>
              <w:rPr>
                <w:sz w:val="20"/>
                <w:szCs w:val="20"/>
              </w:rPr>
            </w:pPr>
          </w:p>
        </w:tc>
      </w:tr>
      <w:tr w:rsidR="00A633A2" w:rsidRPr="00A633A2" w14:paraId="60680FE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BCEE62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B612417"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B254C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C6C437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0661EC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8B68DC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3379.20</w:t>
            </w:r>
          </w:p>
        </w:tc>
        <w:tc>
          <w:tcPr>
            <w:tcW w:w="36" w:type="dxa"/>
            <w:vAlign w:val="center"/>
            <w:hideMark/>
          </w:tcPr>
          <w:p w14:paraId="3E69156F" w14:textId="77777777" w:rsidR="00A633A2" w:rsidRPr="00A633A2" w:rsidRDefault="00A633A2" w:rsidP="00A633A2">
            <w:pPr>
              <w:rPr>
                <w:sz w:val="20"/>
                <w:szCs w:val="20"/>
              </w:rPr>
            </w:pPr>
          </w:p>
        </w:tc>
      </w:tr>
      <w:tr w:rsidR="00A633A2" w:rsidRPr="00A633A2" w14:paraId="497FB52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336DCD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AC23E3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D9298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E1B1BA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018A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29260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CA3F876"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2D7BA3E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3545E2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6ACA34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FFF17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0DE6D6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1874F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4C126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26BD29C" w14:textId="77777777" w:rsidR="00A633A2" w:rsidRPr="00A633A2" w:rsidRDefault="00A633A2" w:rsidP="00A633A2">
            <w:pPr>
              <w:rPr>
                <w:sz w:val="20"/>
                <w:szCs w:val="20"/>
              </w:rPr>
            </w:pPr>
          </w:p>
        </w:tc>
      </w:tr>
      <w:tr w:rsidR="00A633A2" w:rsidRPr="00A633A2" w14:paraId="2453E98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B4BD13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6A65EA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8A430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E3B126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B3DDA9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F8100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D8C8EED" w14:textId="77777777" w:rsidR="00A633A2" w:rsidRPr="00A633A2" w:rsidRDefault="00A633A2" w:rsidP="00A633A2">
            <w:pPr>
              <w:rPr>
                <w:sz w:val="20"/>
                <w:szCs w:val="20"/>
              </w:rPr>
            </w:pPr>
          </w:p>
        </w:tc>
      </w:tr>
      <w:tr w:rsidR="00A633A2" w:rsidRPr="00A633A2" w14:paraId="2EEF525B"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23281D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6ABC583"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6C4F31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6CAF155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3D2B63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5A4854B"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8.34%</w:t>
            </w:r>
          </w:p>
        </w:tc>
        <w:tc>
          <w:tcPr>
            <w:tcW w:w="36" w:type="dxa"/>
            <w:vAlign w:val="center"/>
            <w:hideMark/>
          </w:tcPr>
          <w:p w14:paraId="639A3BA7" w14:textId="77777777" w:rsidR="00A633A2" w:rsidRPr="00A633A2" w:rsidRDefault="00A633A2" w:rsidP="00A633A2">
            <w:pPr>
              <w:rPr>
                <w:sz w:val="20"/>
                <w:szCs w:val="20"/>
              </w:rPr>
            </w:pPr>
          </w:p>
        </w:tc>
      </w:tr>
      <w:tr w:rsidR="00A633A2" w:rsidRPr="00A633A2" w14:paraId="5D9D918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E373AF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7DEABC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7140D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7D17DD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D5F6C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69F1C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46E7C26"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286F17A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0E3B13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A12836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47693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59B8E9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BAE2C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9B63B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34CE80D" w14:textId="77777777" w:rsidR="00A633A2" w:rsidRPr="00A633A2" w:rsidRDefault="00A633A2" w:rsidP="00A633A2">
            <w:pPr>
              <w:rPr>
                <w:sz w:val="20"/>
                <w:szCs w:val="20"/>
              </w:rPr>
            </w:pPr>
          </w:p>
        </w:tc>
      </w:tr>
      <w:tr w:rsidR="00A633A2" w:rsidRPr="00A633A2" w14:paraId="12310C3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8EA84A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7F0F77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51FAB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0C866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8C757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83D0A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FE7FF11" w14:textId="77777777" w:rsidR="00A633A2" w:rsidRPr="00A633A2" w:rsidRDefault="00A633A2" w:rsidP="00A633A2">
            <w:pPr>
              <w:rPr>
                <w:sz w:val="20"/>
                <w:szCs w:val="20"/>
              </w:rPr>
            </w:pPr>
          </w:p>
        </w:tc>
      </w:tr>
      <w:tr w:rsidR="00A633A2" w:rsidRPr="005C0845" w14:paraId="463C0E0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ADACA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C5A8B5"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²ÛÉ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Другие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E6156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CED3C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9E3859"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E4B91A"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5F9DDD34" w14:textId="77777777" w:rsidR="00A633A2" w:rsidRPr="00A633A2" w:rsidRDefault="00A633A2" w:rsidP="00A633A2">
            <w:pPr>
              <w:rPr>
                <w:sz w:val="20"/>
                <w:szCs w:val="20"/>
                <w:lang w:val="ru-RU"/>
              </w:rPr>
            </w:pPr>
          </w:p>
        </w:tc>
      </w:tr>
      <w:tr w:rsidR="00A633A2" w:rsidRPr="005C0845" w14:paraId="79BAF1F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8F2D8DF"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67768A92"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9AEFFA5"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9923967"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9B103CD"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6EBB213"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B1B849A"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0580C07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3E191C3"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4FA19139"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044D1812"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1CA10E48"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9ADAC48"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6B734FA"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D782718" w14:textId="77777777" w:rsidR="00A633A2" w:rsidRPr="00A633A2" w:rsidRDefault="00A633A2" w:rsidP="00A633A2">
            <w:pPr>
              <w:rPr>
                <w:sz w:val="20"/>
                <w:szCs w:val="20"/>
                <w:lang w:val="ru-RU"/>
              </w:rPr>
            </w:pPr>
          </w:p>
        </w:tc>
      </w:tr>
      <w:tr w:rsidR="00A633A2" w:rsidRPr="005C0845" w14:paraId="2B581E7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764CC6E"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31037612"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CD56FC5"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32DD399"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01B7850"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8E365D6"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26C6953D" w14:textId="77777777" w:rsidR="00A633A2" w:rsidRPr="00A633A2" w:rsidRDefault="00A633A2" w:rsidP="00A633A2">
            <w:pPr>
              <w:rPr>
                <w:sz w:val="20"/>
                <w:szCs w:val="20"/>
                <w:lang w:val="ru-RU"/>
              </w:rPr>
            </w:pPr>
          </w:p>
        </w:tc>
      </w:tr>
      <w:tr w:rsidR="00A633A2" w:rsidRPr="00A633A2" w14:paraId="3E79210F"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95F59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FAFEA5"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փայտյա</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նստարանների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ձեռք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բերում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br/>
            </w:r>
            <w:r w:rsidRPr="00A633A2">
              <w:rPr>
                <w:rFonts w:ascii="Calibri" w:hAnsi="Calibri" w:cs="Calibri"/>
                <w:color w:val="000000"/>
                <w:sz w:val="16"/>
                <w:szCs w:val="16"/>
              </w:rPr>
              <w:t>Покупка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деревянных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скамеек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07A554"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հատ</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5E79D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75A79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85.40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AB2E5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1451.85</w:t>
            </w:r>
          </w:p>
        </w:tc>
        <w:tc>
          <w:tcPr>
            <w:tcW w:w="36" w:type="dxa"/>
            <w:vAlign w:val="center"/>
            <w:hideMark/>
          </w:tcPr>
          <w:p w14:paraId="761C8076" w14:textId="77777777" w:rsidR="00A633A2" w:rsidRPr="00A633A2" w:rsidRDefault="00A633A2" w:rsidP="00A633A2">
            <w:pPr>
              <w:rPr>
                <w:sz w:val="20"/>
                <w:szCs w:val="20"/>
              </w:rPr>
            </w:pPr>
          </w:p>
        </w:tc>
      </w:tr>
      <w:tr w:rsidR="00A633A2" w:rsidRPr="00A633A2" w14:paraId="375EB28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7F60F6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5B9727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68A10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6F6A86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A6E12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018E41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5F4474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42921B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6F4A39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233AB1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36B0A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422B0D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E7AD6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F361B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F79C04" w14:textId="77777777" w:rsidR="00A633A2" w:rsidRPr="00A633A2" w:rsidRDefault="00A633A2" w:rsidP="00A633A2">
            <w:pPr>
              <w:rPr>
                <w:sz w:val="20"/>
                <w:szCs w:val="20"/>
              </w:rPr>
            </w:pPr>
          </w:p>
        </w:tc>
      </w:tr>
      <w:tr w:rsidR="00A633A2" w:rsidRPr="00A633A2" w14:paraId="5FFE741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8FE4DC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EFABA4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C8768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C78F3B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2B5E7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5D30B8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C6D811A" w14:textId="77777777" w:rsidR="00A633A2" w:rsidRPr="00A633A2" w:rsidRDefault="00A633A2" w:rsidP="00A633A2">
            <w:pPr>
              <w:rPr>
                <w:sz w:val="20"/>
                <w:szCs w:val="20"/>
              </w:rPr>
            </w:pPr>
          </w:p>
        </w:tc>
      </w:tr>
      <w:tr w:rsidR="00A633A2" w:rsidRPr="00A633A2" w14:paraId="4E34D2E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B9B38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2871CB"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մետաղյա</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աղբամանների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ձեռք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բերում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br/>
            </w:r>
            <w:r w:rsidRPr="00A633A2">
              <w:rPr>
                <w:rFonts w:ascii="Calibri" w:hAnsi="Calibri" w:cs="Calibri"/>
                <w:color w:val="000000"/>
                <w:sz w:val="16"/>
                <w:szCs w:val="16"/>
              </w:rPr>
              <w:t>Закупка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мусорных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баков</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A26457"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հատ</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F0578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5A2AC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27.08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29287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270.79</w:t>
            </w:r>
          </w:p>
        </w:tc>
        <w:tc>
          <w:tcPr>
            <w:tcW w:w="36" w:type="dxa"/>
            <w:vAlign w:val="center"/>
            <w:hideMark/>
          </w:tcPr>
          <w:p w14:paraId="6701E180" w14:textId="77777777" w:rsidR="00A633A2" w:rsidRPr="00A633A2" w:rsidRDefault="00A633A2" w:rsidP="00A633A2">
            <w:pPr>
              <w:rPr>
                <w:sz w:val="20"/>
                <w:szCs w:val="20"/>
              </w:rPr>
            </w:pPr>
          </w:p>
        </w:tc>
      </w:tr>
      <w:tr w:rsidR="00A633A2" w:rsidRPr="00A633A2" w14:paraId="01AF814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B8BB4D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9A6976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0AC30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2E7B18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91D89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2FD9B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BF79C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F1F838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4FFBDF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2285F0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D2E21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23875E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1102A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A0A82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C608D75" w14:textId="77777777" w:rsidR="00A633A2" w:rsidRPr="00A633A2" w:rsidRDefault="00A633A2" w:rsidP="00A633A2">
            <w:pPr>
              <w:rPr>
                <w:sz w:val="20"/>
                <w:szCs w:val="20"/>
              </w:rPr>
            </w:pPr>
          </w:p>
        </w:tc>
      </w:tr>
      <w:tr w:rsidR="00A633A2" w:rsidRPr="00A633A2" w14:paraId="623322E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70539C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E85F3B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E463D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D7023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7C493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51202B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FF4627" w14:textId="77777777" w:rsidR="00A633A2" w:rsidRPr="00A633A2" w:rsidRDefault="00A633A2" w:rsidP="00A633A2">
            <w:pPr>
              <w:rPr>
                <w:sz w:val="20"/>
                <w:szCs w:val="20"/>
              </w:rPr>
            </w:pPr>
          </w:p>
        </w:tc>
      </w:tr>
      <w:tr w:rsidR="00A633A2" w:rsidRPr="00A633A2" w14:paraId="680C97C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CFD95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D24A2E"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Մետաղական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մակերևույթների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ÛáõÕ³Ý»ñÏáõÙ</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»ñÏáõ</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ß»ñï</w:t>
            </w:r>
            <w:r w:rsidRPr="00A633A2">
              <w:rPr>
                <w:rFonts w:ascii="Arial Armenian" w:hAnsi="Arial Armenian" w:cs="Arial"/>
                <w:color w:val="000000"/>
                <w:sz w:val="16"/>
                <w:szCs w:val="16"/>
              </w:rPr>
              <w:br/>
            </w:r>
            <w:r w:rsidRPr="00A633A2">
              <w:rPr>
                <w:rFonts w:ascii="Calibri" w:hAnsi="Calibri" w:cs="Calibri"/>
                <w:color w:val="000000"/>
                <w:sz w:val="16"/>
                <w:szCs w:val="16"/>
              </w:rPr>
              <w:t>Два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масляной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краской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поверхностях</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74A38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B30DB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32.00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22403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060E7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53.94</w:t>
            </w:r>
          </w:p>
        </w:tc>
        <w:tc>
          <w:tcPr>
            <w:tcW w:w="36" w:type="dxa"/>
            <w:vAlign w:val="center"/>
            <w:hideMark/>
          </w:tcPr>
          <w:p w14:paraId="7165C391" w14:textId="77777777" w:rsidR="00A633A2" w:rsidRPr="00A633A2" w:rsidRDefault="00A633A2" w:rsidP="00A633A2">
            <w:pPr>
              <w:rPr>
                <w:sz w:val="20"/>
                <w:szCs w:val="20"/>
              </w:rPr>
            </w:pPr>
          </w:p>
        </w:tc>
      </w:tr>
      <w:tr w:rsidR="00A633A2" w:rsidRPr="00A633A2" w14:paraId="785208B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6284C5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305A0A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9F070C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82404F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DE92A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DACE94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7F50F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9FA8F6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E245CE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40C9AE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A058E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806C5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C9233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057FA9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A368E36" w14:textId="77777777" w:rsidR="00A633A2" w:rsidRPr="00A633A2" w:rsidRDefault="00A633A2" w:rsidP="00A633A2">
            <w:pPr>
              <w:rPr>
                <w:sz w:val="20"/>
                <w:szCs w:val="20"/>
              </w:rPr>
            </w:pPr>
          </w:p>
        </w:tc>
      </w:tr>
      <w:tr w:rsidR="00A633A2" w:rsidRPr="00A633A2" w14:paraId="635523C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C5C177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3FD212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ED7E6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216255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A2FC7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BCC2E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58E68BF" w14:textId="77777777" w:rsidR="00A633A2" w:rsidRPr="00A633A2" w:rsidRDefault="00A633A2" w:rsidP="00A633A2">
            <w:pPr>
              <w:rPr>
                <w:sz w:val="20"/>
                <w:szCs w:val="20"/>
              </w:rPr>
            </w:pPr>
          </w:p>
        </w:tc>
      </w:tr>
      <w:tr w:rsidR="00A633A2" w:rsidRPr="00A633A2" w14:paraId="223EF35B" w14:textId="77777777" w:rsidTr="00A633A2">
        <w:trPr>
          <w:trHeight w:val="45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4A729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1A066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Ê×Ç Ý³Ë. ß»ñïÇ ÇñÏ³Ý³óáõÙ/</w:t>
            </w: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կառուցվող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աստիճանների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թեքահարթակի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տակ</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rPr>
              <w:br w:type="page"/>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гравия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вновь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возводимыми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лестницами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пандусом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73B20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82450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9F397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9.62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6C8A3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18.57</w:t>
            </w:r>
          </w:p>
        </w:tc>
        <w:tc>
          <w:tcPr>
            <w:tcW w:w="36" w:type="dxa"/>
            <w:vAlign w:val="center"/>
            <w:hideMark/>
          </w:tcPr>
          <w:p w14:paraId="7AFEF661" w14:textId="77777777" w:rsidR="00A633A2" w:rsidRPr="00A633A2" w:rsidRDefault="00A633A2" w:rsidP="00A633A2">
            <w:pPr>
              <w:rPr>
                <w:sz w:val="20"/>
                <w:szCs w:val="20"/>
              </w:rPr>
            </w:pPr>
          </w:p>
        </w:tc>
      </w:tr>
      <w:tr w:rsidR="00A633A2" w:rsidRPr="00A633A2" w14:paraId="67FCBE44" w14:textId="77777777" w:rsidTr="00A633A2">
        <w:trPr>
          <w:trHeight w:val="450"/>
        </w:trPr>
        <w:tc>
          <w:tcPr>
            <w:tcW w:w="398" w:type="dxa"/>
            <w:vMerge/>
            <w:tcBorders>
              <w:top w:val="nil"/>
              <w:left w:val="single" w:sz="4" w:space="0" w:color="auto"/>
              <w:bottom w:val="single" w:sz="4" w:space="0" w:color="auto"/>
              <w:right w:val="single" w:sz="4" w:space="0" w:color="auto"/>
            </w:tcBorders>
            <w:vAlign w:val="center"/>
            <w:hideMark/>
          </w:tcPr>
          <w:p w14:paraId="640AB74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A2735F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4DACD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7EC1D0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22717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6850A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8EAEFC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D8F8A1E" w14:textId="77777777" w:rsidTr="00A633A2">
        <w:trPr>
          <w:trHeight w:val="450"/>
        </w:trPr>
        <w:tc>
          <w:tcPr>
            <w:tcW w:w="398" w:type="dxa"/>
            <w:vMerge/>
            <w:tcBorders>
              <w:top w:val="nil"/>
              <w:left w:val="single" w:sz="4" w:space="0" w:color="auto"/>
              <w:bottom w:val="single" w:sz="4" w:space="0" w:color="auto"/>
              <w:right w:val="single" w:sz="4" w:space="0" w:color="auto"/>
            </w:tcBorders>
            <w:vAlign w:val="center"/>
            <w:hideMark/>
          </w:tcPr>
          <w:p w14:paraId="661C19F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F1DA5D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71473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C69FD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EFBDA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D4C47E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6F2948" w14:textId="77777777" w:rsidR="00A633A2" w:rsidRPr="00A633A2" w:rsidRDefault="00A633A2" w:rsidP="00A633A2">
            <w:pPr>
              <w:rPr>
                <w:sz w:val="20"/>
                <w:szCs w:val="20"/>
              </w:rPr>
            </w:pPr>
          </w:p>
        </w:tc>
      </w:tr>
      <w:tr w:rsidR="00A633A2" w:rsidRPr="00A633A2" w14:paraId="56A34314" w14:textId="77777777" w:rsidTr="00A633A2">
        <w:trPr>
          <w:trHeight w:val="450"/>
        </w:trPr>
        <w:tc>
          <w:tcPr>
            <w:tcW w:w="398" w:type="dxa"/>
            <w:vMerge/>
            <w:tcBorders>
              <w:top w:val="nil"/>
              <w:left w:val="single" w:sz="4" w:space="0" w:color="auto"/>
              <w:bottom w:val="single" w:sz="4" w:space="0" w:color="auto"/>
              <w:right w:val="single" w:sz="4" w:space="0" w:color="auto"/>
            </w:tcBorders>
            <w:vAlign w:val="center"/>
            <w:hideMark/>
          </w:tcPr>
          <w:p w14:paraId="66B28E5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B0C947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A7D39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D6E5E7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2BD88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31F455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1B48D74" w14:textId="77777777" w:rsidR="00A633A2" w:rsidRPr="00A633A2" w:rsidRDefault="00A633A2" w:rsidP="00A633A2">
            <w:pPr>
              <w:rPr>
                <w:sz w:val="20"/>
                <w:szCs w:val="20"/>
              </w:rPr>
            </w:pPr>
          </w:p>
        </w:tc>
      </w:tr>
      <w:tr w:rsidR="00A633A2" w:rsidRPr="00A633A2" w14:paraId="0420574F" w14:textId="77777777" w:rsidTr="00A633A2">
        <w:trPr>
          <w:trHeight w:val="48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5128F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9E39C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Ü³Ë³å³ïñ³ëï³Ï³Ý ß»ñïÇ Çñ³Ï³Ý³óáõÙ B7.5 ¹³ëÇ µ»ïáÝÇó 10</w:t>
            </w:r>
            <w:r w:rsidRPr="00A633A2">
              <w:rPr>
                <w:rFonts w:ascii="Sylfaen" w:hAnsi="Sylfaen" w:cs="Sylfaen"/>
                <w:color w:val="000000"/>
                <w:sz w:val="16"/>
                <w:szCs w:val="16"/>
              </w:rPr>
              <w:t>սմ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հաստությամբ</w:t>
            </w:r>
            <w:r w:rsidRPr="00A633A2">
              <w:rPr>
                <w:rFonts w:ascii="Arial Armenian" w:hAnsi="Arial Armenian" w:cs="Arial"/>
                <w:color w:val="000000"/>
                <w:sz w:val="16"/>
                <w:szCs w:val="16"/>
              </w:rPr>
              <w:t>/</w:t>
            </w: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կառուցվող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աստիճանների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թեքահարթակի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տակ</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подготовительного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7,5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10 </w:t>
            </w:r>
            <w:r w:rsidRPr="00A633A2">
              <w:rPr>
                <w:rFonts w:ascii="Calibri" w:hAnsi="Calibri" w:cs="Calibri"/>
                <w:color w:val="000000"/>
                <w:sz w:val="16"/>
                <w:szCs w:val="16"/>
              </w:rPr>
              <w:t>см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вновь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возводимыми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лестницами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пандусом</w:t>
            </w:r>
            <w:r w:rsidRPr="00A633A2">
              <w:rPr>
                <w:rFonts w:ascii="Arial Armenian" w:hAnsi="Arial Armenian" w:cs="Arial"/>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1AF57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4780D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1.93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2785B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40.90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407DE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78.94</w:t>
            </w:r>
          </w:p>
        </w:tc>
        <w:tc>
          <w:tcPr>
            <w:tcW w:w="36" w:type="dxa"/>
            <w:vAlign w:val="center"/>
            <w:hideMark/>
          </w:tcPr>
          <w:p w14:paraId="502A5C36" w14:textId="77777777" w:rsidR="00A633A2" w:rsidRPr="00A633A2" w:rsidRDefault="00A633A2" w:rsidP="00A633A2">
            <w:pPr>
              <w:rPr>
                <w:sz w:val="20"/>
                <w:szCs w:val="20"/>
              </w:rPr>
            </w:pPr>
          </w:p>
        </w:tc>
      </w:tr>
      <w:tr w:rsidR="00A633A2" w:rsidRPr="00A633A2" w14:paraId="20FA2A2A" w14:textId="77777777" w:rsidTr="00A633A2">
        <w:trPr>
          <w:trHeight w:val="480"/>
        </w:trPr>
        <w:tc>
          <w:tcPr>
            <w:tcW w:w="398" w:type="dxa"/>
            <w:vMerge/>
            <w:tcBorders>
              <w:top w:val="nil"/>
              <w:left w:val="single" w:sz="4" w:space="0" w:color="auto"/>
              <w:bottom w:val="single" w:sz="4" w:space="0" w:color="auto"/>
              <w:right w:val="single" w:sz="4" w:space="0" w:color="auto"/>
            </w:tcBorders>
            <w:vAlign w:val="center"/>
            <w:hideMark/>
          </w:tcPr>
          <w:p w14:paraId="67C211C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B30828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0BD48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3E4F8F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2FDED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185BAE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5FD1A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248D3EB" w14:textId="77777777" w:rsidTr="00A633A2">
        <w:trPr>
          <w:trHeight w:val="480"/>
        </w:trPr>
        <w:tc>
          <w:tcPr>
            <w:tcW w:w="398" w:type="dxa"/>
            <w:vMerge/>
            <w:tcBorders>
              <w:top w:val="nil"/>
              <w:left w:val="single" w:sz="4" w:space="0" w:color="auto"/>
              <w:bottom w:val="single" w:sz="4" w:space="0" w:color="auto"/>
              <w:right w:val="single" w:sz="4" w:space="0" w:color="auto"/>
            </w:tcBorders>
            <w:vAlign w:val="center"/>
            <w:hideMark/>
          </w:tcPr>
          <w:p w14:paraId="38305FD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2D9284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EBD51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55B636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01EE5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20693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719AB4" w14:textId="77777777" w:rsidR="00A633A2" w:rsidRPr="00A633A2" w:rsidRDefault="00A633A2" w:rsidP="00A633A2">
            <w:pPr>
              <w:rPr>
                <w:sz w:val="20"/>
                <w:szCs w:val="20"/>
              </w:rPr>
            </w:pPr>
          </w:p>
        </w:tc>
      </w:tr>
      <w:tr w:rsidR="00A633A2" w:rsidRPr="00A633A2" w14:paraId="747DC32E" w14:textId="77777777" w:rsidTr="00A633A2">
        <w:trPr>
          <w:trHeight w:val="480"/>
        </w:trPr>
        <w:tc>
          <w:tcPr>
            <w:tcW w:w="398" w:type="dxa"/>
            <w:vMerge/>
            <w:tcBorders>
              <w:top w:val="nil"/>
              <w:left w:val="single" w:sz="4" w:space="0" w:color="auto"/>
              <w:bottom w:val="single" w:sz="4" w:space="0" w:color="auto"/>
              <w:right w:val="single" w:sz="4" w:space="0" w:color="auto"/>
            </w:tcBorders>
            <w:vAlign w:val="center"/>
            <w:hideMark/>
          </w:tcPr>
          <w:p w14:paraId="3EF6A0C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68209C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BDAC8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8F6D7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6816B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13C878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A283B74" w14:textId="77777777" w:rsidR="00A633A2" w:rsidRPr="00A633A2" w:rsidRDefault="00A633A2" w:rsidP="00A633A2">
            <w:pPr>
              <w:rPr>
                <w:sz w:val="20"/>
                <w:szCs w:val="20"/>
              </w:rPr>
            </w:pPr>
          </w:p>
        </w:tc>
      </w:tr>
      <w:tr w:rsidR="00A633A2" w:rsidRPr="00A633A2" w14:paraId="79CB94D5" w14:textId="77777777" w:rsidTr="00A633A2">
        <w:trPr>
          <w:trHeight w:val="48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B5A73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DD757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º/µ ÙÇ³ÓáõÛÉ </w:t>
            </w:r>
            <w:r w:rsidRPr="00A633A2">
              <w:rPr>
                <w:rFonts w:ascii="Sylfaen" w:hAnsi="Sylfaen" w:cs="Sylfaen"/>
                <w:color w:val="000000"/>
                <w:sz w:val="16"/>
                <w:szCs w:val="16"/>
              </w:rPr>
              <w:t>աստիճանների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å³ïñ³ëïáõÙ</w:t>
            </w:r>
            <w:r w:rsidRPr="00A633A2">
              <w:rPr>
                <w:rFonts w:ascii="Arial Armenian" w:hAnsi="Arial Armenian" w:cs="Arial"/>
                <w:color w:val="000000"/>
                <w:sz w:val="16"/>
                <w:szCs w:val="16"/>
              </w:rPr>
              <w:t xml:space="preserve"> B15 </w:t>
            </w:r>
            <w:r w:rsidRPr="00A633A2">
              <w:rPr>
                <w:rFonts w:ascii="Arial Armenian" w:hAnsi="Arial Armenian" w:cs="Arial Armenian"/>
                <w:color w:val="000000"/>
                <w:sz w:val="16"/>
                <w:szCs w:val="16"/>
              </w:rPr>
              <w:t>¹³ëÇ</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µ»ïáÝÇó</w:t>
            </w:r>
            <w:r w:rsidRPr="00A633A2">
              <w:rPr>
                <w:rFonts w:ascii="Arial Armenian" w:hAnsi="Arial Armenian" w:cs="Arial"/>
                <w:color w:val="000000"/>
                <w:sz w:val="16"/>
                <w:szCs w:val="16"/>
              </w:rPr>
              <w:br/>
              <w:t>/</w:t>
            </w:r>
            <w:r w:rsidRPr="00A633A2">
              <w:rPr>
                <w:rFonts w:ascii="Sylfaen" w:hAnsi="Sylfaen" w:cs="Sylfaen"/>
                <w:color w:val="000000"/>
                <w:sz w:val="16"/>
                <w:szCs w:val="16"/>
              </w:rPr>
              <w:t>բարեկարգվող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այգու</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կողային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հատվածի</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Производство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железобетонных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монолитных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лестниц</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15 /</w:t>
            </w:r>
            <w:r w:rsidRPr="00A633A2">
              <w:rPr>
                <w:rFonts w:ascii="Calibri" w:hAnsi="Calibri" w:cs="Calibri"/>
                <w:color w:val="000000"/>
                <w:sz w:val="16"/>
                <w:szCs w:val="16"/>
              </w:rPr>
              <w:t>улучшенный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прилегающая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территория</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EF8FA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66A91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4.83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71FD1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50.09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07855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241.92</w:t>
            </w:r>
          </w:p>
        </w:tc>
        <w:tc>
          <w:tcPr>
            <w:tcW w:w="36" w:type="dxa"/>
            <w:vAlign w:val="center"/>
            <w:hideMark/>
          </w:tcPr>
          <w:p w14:paraId="5592BF8E" w14:textId="77777777" w:rsidR="00A633A2" w:rsidRPr="00A633A2" w:rsidRDefault="00A633A2" w:rsidP="00A633A2">
            <w:pPr>
              <w:rPr>
                <w:sz w:val="20"/>
                <w:szCs w:val="20"/>
              </w:rPr>
            </w:pPr>
          </w:p>
        </w:tc>
      </w:tr>
      <w:tr w:rsidR="00A633A2" w:rsidRPr="00A633A2" w14:paraId="4E375ADA" w14:textId="77777777" w:rsidTr="00A633A2">
        <w:trPr>
          <w:trHeight w:val="480"/>
        </w:trPr>
        <w:tc>
          <w:tcPr>
            <w:tcW w:w="398" w:type="dxa"/>
            <w:vMerge/>
            <w:tcBorders>
              <w:top w:val="nil"/>
              <w:left w:val="single" w:sz="4" w:space="0" w:color="auto"/>
              <w:bottom w:val="single" w:sz="4" w:space="0" w:color="auto"/>
              <w:right w:val="single" w:sz="4" w:space="0" w:color="auto"/>
            </w:tcBorders>
            <w:vAlign w:val="center"/>
            <w:hideMark/>
          </w:tcPr>
          <w:p w14:paraId="12199EF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BF3959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ABE760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C1EE6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E326A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64DC01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CEDE6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A0EC666" w14:textId="77777777" w:rsidTr="00A633A2">
        <w:trPr>
          <w:trHeight w:val="480"/>
        </w:trPr>
        <w:tc>
          <w:tcPr>
            <w:tcW w:w="398" w:type="dxa"/>
            <w:vMerge/>
            <w:tcBorders>
              <w:top w:val="nil"/>
              <w:left w:val="single" w:sz="4" w:space="0" w:color="auto"/>
              <w:bottom w:val="single" w:sz="4" w:space="0" w:color="auto"/>
              <w:right w:val="single" w:sz="4" w:space="0" w:color="auto"/>
            </w:tcBorders>
            <w:vAlign w:val="center"/>
            <w:hideMark/>
          </w:tcPr>
          <w:p w14:paraId="3CA54EF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CD21CB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A35B1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E947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673AC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45E3A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3AE922" w14:textId="77777777" w:rsidR="00A633A2" w:rsidRPr="00A633A2" w:rsidRDefault="00A633A2" w:rsidP="00A633A2">
            <w:pPr>
              <w:rPr>
                <w:sz w:val="20"/>
                <w:szCs w:val="20"/>
              </w:rPr>
            </w:pPr>
          </w:p>
        </w:tc>
      </w:tr>
      <w:tr w:rsidR="00A633A2" w:rsidRPr="00A633A2" w14:paraId="6F7F63CB" w14:textId="77777777" w:rsidTr="00A633A2">
        <w:trPr>
          <w:trHeight w:val="480"/>
        </w:trPr>
        <w:tc>
          <w:tcPr>
            <w:tcW w:w="398" w:type="dxa"/>
            <w:vMerge/>
            <w:tcBorders>
              <w:top w:val="nil"/>
              <w:left w:val="single" w:sz="4" w:space="0" w:color="auto"/>
              <w:bottom w:val="single" w:sz="4" w:space="0" w:color="auto"/>
              <w:right w:val="single" w:sz="4" w:space="0" w:color="auto"/>
            </w:tcBorders>
            <w:vAlign w:val="center"/>
            <w:hideMark/>
          </w:tcPr>
          <w:p w14:paraId="13DDF31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4C2E65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0B413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D0C75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7D67C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803C03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F30122" w14:textId="77777777" w:rsidR="00A633A2" w:rsidRPr="00A633A2" w:rsidRDefault="00A633A2" w:rsidP="00A633A2">
            <w:pPr>
              <w:rPr>
                <w:sz w:val="20"/>
                <w:szCs w:val="20"/>
              </w:rPr>
            </w:pPr>
          </w:p>
        </w:tc>
      </w:tr>
      <w:tr w:rsidR="00A633A2" w:rsidRPr="00A633A2" w14:paraId="2F412EE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24591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79671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A500c</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74EAF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67117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0.338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161FA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357.45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C93B8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120.82</w:t>
            </w:r>
          </w:p>
        </w:tc>
        <w:tc>
          <w:tcPr>
            <w:tcW w:w="36" w:type="dxa"/>
            <w:vAlign w:val="center"/>
            <w:hideMark/>
          </w:tcPr>
          <w:p w14:paraId="08FEBA63" w14:textId="77777777" w:rsidR="00A633A2" w:rsidRPr="00A633A2" w:rsidRDefault="00A633A2" w:rsidP="00A633A2">
            <w:pPr>
              <w:rPr>
                <w:sz w:val="20"/>
                <w:szCs w:val="20"/>
              </w:rPr>
            </w:pPr>
          </w:p>
        </w:tc>
      </w:tr>
      <w:tr w:rsidR="00A633A2" w:rsidRPr="00A633A2" w14:paraId="552D04D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2B1EE1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F08112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87819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083C8C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B9B62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8EFEA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5CBC40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1601F2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B1F4A1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A69ADE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41E33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1B7975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34D77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539F2C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2479C3" w14:textId="77777777" w:rsidR="00A633A2" w:rsidRPr="00A633A2" w:rsidRDefault="00A633A2" w:rsidP="00A633A2">
            <w:pPr>
              <w:rPr>
                <w:sz w:val="20"/>
                <w:szCs w:val="20"/>
              </w:rPr>
            </w:pPr>
          </w:p>
        </w:tc>
      </w:tr>
      <w:tr w:rsidR="00A633A2" w:rsidRPr="00A633A2" w14:paraId="09C9E56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F97276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4CF824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7C5619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3EA7F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BF7A9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CEB8F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9B9C59" w14:textId="77777777" w:rsidR="00A633A2" w:rsidRPr="00A633A2" w:rsidRDefault="00A633A2" w:rsidP="00A633A2">
            <w:pPr>
              <w:rPr>
                <w:sz w:val="20"/>
                <w:szCs w:val="20"/>
              </w:rPr>
            </w:pPr>
          </w:p>
        </w:tc>
      </w:tr>
      <w:tr w:rsidR="00A633A2" w:rsidRPr="00A633A2" w14:paraId="7BB1C53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71E5C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87C7F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AcI</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AcI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0F716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7E3D0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F73F3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395.14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419B8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59.27</w:t>
            </w:r>
          </w:p>
        </w:tc>
        <w:tc>
          <w:tcPr>
            <w:tcW w:w="36" w:type="dxa"/>
            <w:vAlign w:val="center"/>
            <w:hideMark/>
          </w:tcPr>
          <w:p w14:paraId="24F8E68F" w14:textId="77777777" w:rsidR="00A633A2" w:rsidRPr="00A633A2" w:rsidRDefault="00A633A2" w:rsidP="00A633A2">
            <w:pPr>
              <w:rPr>
                <w:sz w:val="20"/>
                <w:szCs w:val="20"/>
              </w:rPr>
            </w:pPr>
          </w:p>
        </w:tc>
      </w:tr>
      <w:tr w:rsidR="00A633A2" w:rsidRPr="00A633A2" w14:paraId="3AA3F06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DE834A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03820B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4BDBA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D377BD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963F2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301ABA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22585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E7D4E8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E4B51E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A90D4C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13F4D9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90E41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8B035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0C41A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3E7E3A" w14:textId="77777777" w:rsidR="00A633A2" w:rsidRPr="00A633A2" w:rsidRDefault="00A633A2" w:rsidP="00A633A2">
            <w:pPr>
              <w:rPr>
                <w:sz w:val="20"/>
                <w:szCs w:val="20"/>
              </w:rPr>
            </w:pPr>
          </w:p>
        </w:tc>
      </w:tr>
      <w:tr w:rsidR="00A633A2" w:rsidRPr="00A633A2" w14:paraId="2FE1DEA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839DBE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EB6A88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06C1AE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E521F2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81532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6036B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920F19C" w14:textId="77777777" w:rsidR="00A633A2" w:rsidRPr="00A633A2" w:rsidRDefault="00A633A2" w:rsidP="00A633A2">
            <w:pPr>
              <w:rPr>
                <w:sz w:val="20"/>
                <w:szCs w:val="20"/>
              </w:rPr>
            </w:pPr>
          </w:p>
        </w:tc>
      </w:tr>
      <w:tr w:rsidR="00A633A2" w:rsidRPr="00A633A2" w14:paraId="2D0C2557" w14:textId="77777777" w:rsidTr="00A633A2">
        <w:trPr>
          <w:trHeight w:val="49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27F64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20B9F2"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Ա</w:t>
            </w:r>
            <w:r w:rsidRPr="00A633A2">
              <w:rPr>
                <w:rFonts w:ascii="Arial Armenian" w:hAnsi="Arial Armenian" w:cs="Arial Armenian"/>
                <w:color w:val="000000"/>
                <w:sz w:val="16"/>
                <w:szCs w:val="16"/>
              </w:rPr>
              <w:t>ëïÇ×³ÝÝ»ñÇ</w:t>
            </w:r>
            <w:r w:rsidRPr="00A633A2">
              <w:rPr>
                <w:rFonts w:ascii="Arial Armenian" w:hAnsi="Arial Armenian" w:cs="Arial"/>
                <w:color w:val="000000"/>
                <w:sz w:val="16"/>
                <w:szCs w:val="16"/>
              </w:rPr>
              <w:t xml:space="preserve"> »ñ»ëå³ïáõÙ µ³½³Éï» ë³É»ñáí, 30ÙÙ Ñ³ëï., »½ñ³·ÍÇ Ù»Ï ÏáÕÙÇó ³Õ»Õ³ÛÇÝ ÑÕÏáõÙáí/</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lastRenderedPageBreak/>
              <w:t>Облицовка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лестниц</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плитами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30 </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дуговой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шлифовкой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одной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стороны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кромки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непористые</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8A47D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F1DAA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5E9F5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15.52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14E3C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299.61</w:t>
            </w:r>
          </w:p>
        </w:tc>
        <w:tc>
          <w:tcPr>
            <w:tcW w:w="36" w:type="dxa"/>
            <w:vAlign w:val="center"/>
            <w:hideMark/>
          </w:tcPr>
          <w:p w14:paraId="4A72B164" w14:textId="77777777" w:rsidR="00A633A2" w:rsidRPr="00A633A2" w:rsidRDefault="00A633A2" w:rsidP="00A633A2">
            <w:pPr>
              <w:rPr>
                <w:sz w:val="20"/>
                <w:szCs w:val="20"/>
              </w:rPr>
            </w:pPr>
          </w:p>
        </w:tc>
      </w:tr>
      <w:tr w:rsidR="00A633A2" w:rsidRPr="00A633A2" w14:paraId="31D23E12" w14:textId="77777777" w:rsidTr="00A633A2">
        <w:trPr>
          <w:trHeight w:val="495"/>
        </w:trPr>
        <w:tc>
          <w:tcPr>
            <w:tcW w:w="398" w:type="dxa"/>
            <w:vMerge/>
            <w:tcBorders>
              <w:top w:val="nil"/>
              <w:left w:val="single" w:sz="4" w:space="0" w:color="auto"/>
              <w:bottom w:val="single" w:sz="4" w:space="0" w:color="auto"/>
              <w:right w:val="single" w:sz="4" w:space="0" w:color="auto"/>
            </w:tcBorders>
            <w:vAlign w:val="center"/>
            <w:hideMark/>
          </w:tcPr>
          <w:p w14:paraId="4601568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C61E77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2F9995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C7BB7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3BAC1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462BE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40FEBB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276F796" w14:textId="77777777" w:rsidTr="00A633A2">
        <w:trPr>
          <w:trHeight w:val="495"/>
        </w:trPr>
        <w:tc>
          <w:tcPr>
            <w:tcW w:w="398" w:type="dxa"/>
            <w:vMerge/>
            <w:tcBorders>
              <w:top w:val="nil"/>
              <w:left w:val="single" w:sz="4" w:space="0" w:color="auto"/>
              <w:bottom w:val="single" w:sz="4" w:space="0" w:color="auto"/>
              <w:right w:val="single" w:sz="4" w:space="0" w:color="auto"/>
            </w:tcBorders>
            <w:vAlign w:val="center"/>
            <w:hideMark/>
          </w:tcPr>
          <w:p w14:paraId="69A3FEA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36DE6E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40CEC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349FA2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0F14D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9F786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1DB3B19" w14:textId="77777777" w:rsidR="00A633A2" w:rsidRPr="00A633A2" w:rsidRDefault="00A633A2" w:rsidP="00A633A2">
            <w:pPr>
              <w:rPr>
                <w:sz w:val="20"/>
                <w:szCs w:val="20"/>
              </w:rPr>
            </w:pPr>
          </w:p>
        </w:tc>
      </w:tr>
      <w:tr w:rsidR="00A633A2" w:rsidRPr="00A633A2" w14:paraId="34101DE9" w14:textId="77777777" w:rsidTr="00A633A2">
        <w:trPr>
          <w:trHeight w:val="495"/>
        </w:trPr>
        <w:tc>
          <w:tcPr>
            <w:tcW w:w="398" w:type="dxa"/>
            <w:vMerge/>
            <w:tcBorders>
              <w:top w:val="nil"/>
              <w:left w:val="single" w:sz="4" w:space="0" w:color="auto"/>
              <w:bottom w:val="single" w:sz="4" w:space="0" w:color="auto"/>
              <w:right w:val="single" w:sz="4" w:space="0" w:color="auto"/>
            </w:tcBorders>
            <w:vAlign w:val="center"/>
            <w:hideMark/>
          </w:tcPr>
          <w:p w14:paraId="6905169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340D50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38770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63A53E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B2B7E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14564E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E3D631D" w14:textId="77777777" w:rsidR="00A633A2" w:rsidRPr="00A633A2" w:rsidRDefault="00A633A2" w:rsidP="00A633A2">
            <w:pPr>
              <w:rPr>
                <w:sz w:val="20"/>
                <w:szCs w:val="20"/>
              </w:rPr>
            </w:pPr>
          </w:p>
        </w:tc>
      </w:tr>
      <w:tr w:rsidR="00A633A2" w:rsidRPr="00A633A2" w14:paraId="48994A1A" w14:textId="77777777" w:rsidTr="00A633A2">
        <w:trPr>
          <w:trHeight w:val="42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584D5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9B9FF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²ëïÇ×³ÝÝ»ñÇ ¹ÇÙ³ÛÇÝ Ù³ë»ñÇ »ñ»ëå³ïáõÙ µ³½³Éï» ë³É»ñáí, 30ÙÙ Ñ³ëï./</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ծակոտկեն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Облицовка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фасадных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частей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лестниц</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плитами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30 </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непористыми</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551B7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0AFEB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D9A61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30.33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C4A4E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141.03</w:t>
            </w:r>
          </w:p>
        </w:tc>
        <w:tc>
          <w:tcPr>
            <w:tcW w:w="36" w:type="dxa"/>
            <w:vAlign w:val="center"/>
            <w:hideMark/>
          </w:tcPr>
          <w:p w14:paraId="52F6293F" w14:textId="77777777" w:rsidR="00A633A2" w:rsidRPr="00A633A2" w:rsidRDefault="00A633A2" w:rsidP="00A633A2">
            <w:pPr>
              <w:rPr>
                <w:sz w:val="20"/>
                <w:szCs w:val="20"/>
              </w:rPr>
            </w:pPr>
          </w:p>
        </w:tc>
      </w:tr>
      <w:tr w:rsidR="00A633A2" w:rsidRPr="00A633A2" w14:paraId="740CB13C" w14:textId="77777777" w:rsidTr="00A633A2">
        <w:trPr>
          <w:trHeight w:val="420"/>
        </w:trPr>
        <w:tc>
          <w:tcPr>
            <w:tcW w:w="398" w:type="dxa"/>
            <w:vMerge/>
            <w:tcBorders>
              <w:top w:val="nil"/>
              <w:left w:val="single" w:sz="4" w:space="0" w:color="auto"/>
              <w:bottom w:val="single" w:sz="4" w:space="0" w:color="auto"/>
              <w:right w:val="single" w:sz="4" w:space="0" w:color="auto"/>
            </w:tcBorders>
            <w:vAlign w:val="center"/>
            <w:hideMark/>
          </w:tcPr>
          <w:p w14:paraId="3BBC96B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CEEF16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B0C19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003D6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41BB4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9BA07C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C9429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7922919" w14:textId="77777777" w:rsidTr="00A633A2">
        <w:trPr>
          <w:trHeight w:val="420"/>
        </w:trPr>
        <w:tc>
          <w:tcPr>
            <w:tcW w:w="398" w:type="dxa"/>
            <w:vMerge/>
            <w:tcBorders>
              <w:top w:val="nil"/>
              <w:left w:val="single" w:sz="4" w:space="0" w:color="auto"/>
              <w:bottom w:val="single" w:sz="4" w:space="0" w:color="auto"/>
              <w:right w:val="single" w:sz="4" w:space="0" w:color="auto"/>
            </w:tcBorders>
            <w:vAlign w:val="center"/>
            <w:hideMark/>
          </w:tcPr>
          <w:p w14:paraId="25F839E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ED2AE3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7300A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DEDAE4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4309C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DAA4B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ED7AF0" w14:textId="77777777" w:rsidR="00A633A2" w:rsidRPr="00A633A2" w:rsidRDefault="00A633A2" w:rsidP="00A633A2">
            <w:pPr>
              <w:rPr>
                <w:sz w:val="20"/>
                <w:szCs w:val="20"/>
              </w:rPr>
            </w:pPr>
          </w:p>
        </w:tc>
      </w:tr>
      <w:tr w:rsidR="00A633A2" w:rsidRPr="00A633A2" w14:paraId="696A3906" w14:textId="77777777" w:rsidTr="00A633A2">
        <w:trPr>
          <w:trHeight w:val="420"/>
        </w:trPr>
        <w:tc>
          <w:tcPr>
            <w:tcW w:w="398" w:type="dxa"/>
            <w:vMerge/>
            <w:tcBorders>
              <w:top w:val="nil"/>
              <w:left w:val="single" w:sz="4" w:space="0" w:color="auto"/>
              <w:bottom w:val="single" w:sz="4" w:space="0" w:color="auto"/>
              <w:right w:val="single" w:sz="4" w:space="0" w:color="auto"/>
            </w:tcBorders>
            <w:vAlign w:val="center"/>
            <w:hideMark/>
          </w:tcPr>
          <w:p w14:paraId="7D3F6AB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4EEB98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4FC34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0049D0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0985A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45A90E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1767B6F" w14:textId="77777777" w:rsidR="00A633A2" w:rsidRPr="00A633A2" w:rsidRDefault="00A633A2" w:rsidP="00A633A2">
            <w:pPr>
              <w:rPr>
                <w:sz w:val="20"/>
                <w:szCs w:val="20"/>
              </w:rPr>
            </w:pPr>
          </w:p>
        </w:tc>
      </w:tr>
      <w:tr w:rsidR="00A633A2" w:rsidRPr="00A633A2" w14:paraId="00F76A7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1A840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46F8A0"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Մետաղական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բռնաձողերի</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ï»Õ³¹ñáõÙ</w:t>
            </w:r>
            <w:r w:rsidRPr="00A633A2">
              <w:rPr>
                <w:rFonts w:ascii="Arial Armenian" w:hAnsi="Arial Armenian" w:cs="Arial"/>
                <w:color w:val="000000"/>
                <w:sz w:val="16"/>
                <w:szCs w:val="16"/>
              </w:rPr>
              <w:t>/</w:t>
            </w:r>
            <w:r w:rsidRPr="00A633A2">
              <w:rPr>
                <w:rFonts w:ascii="Sylfaen" w:hAnsi="Sylfaen" w:cs="Sylfaen"/>
                <w:color w:val="000000"/>
                <w:sz w:val="16"/>
                <w:szCs w:val="16"/>
              </w:rPr>
              <w:t>երկտակ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յուղաներկումով</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поручней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двухслойной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масляной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покраской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BCD8E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DB154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CB1C9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8.07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143BE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127.51</w:t>
            </w:r>
          </w:p>
        </w:tc>
        <w:tc>
          <w:tcPr>
            <w:tcW w:w="36" w:type="dxa"/>
            <w:vAlign w:val="center"/>
            <w:hideMark/>
          </w:tcPr>
          <w:p w14:paraId="504BA4A0" w14:textId="77777777" w:rsidR="00A633A2" w:rsidRPr="00A633A2" w:rsidRDefault="00A633A2" w:rsidP="00A633A2">
            <w:pPr>
              <w:rPr>
                <w:sz w:val="20"/>
                <w:szCs w:val="20"/>
              </w:rPr>
            </w:pPr>
          </w:p>
        </w:tc>
      </w:tr>
      <w:tr w:rsidR="00A633A2" w:rsidRPr="00A633A2" w14:paraId="561C21F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EBB1C2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B332F3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A69D9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3F98FB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0B26B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D9F09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F0633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312701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04F851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5B1184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FCFE4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5B3191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2D695D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4051E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939044" w14:textId="77777777" w:rsidR="00A633A2" w:rsidRPr="00A633A2" w:rsidRDefault="00A633A2" w:rsidP="00A633A2">
            <w:pPr>
              <w:rPr>
                <w:sz w:val="20"/>
                <w:szCs w:val="20"/>
              </w:rPr>
            </w:pPr>
          </w:p>
        </w:tc>
      </w:tr>
      <w:tr w:rsidR="00A633A2" w:rsidRPr="00A633A2" w14:paraId="46F4F0B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564330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005437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FA1C7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A232B8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4A485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6C5169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000CB9" w14:textId="77777777" w:rsidR="00A633A2" w:rsidRPr="00A633A2" w:rsidRDefault="00A633A2" w:rsidP="00A633A2">
            <w:pPr>
              <w:rPr>
                <w:sz w:val="20"/>
                <w:szCs w:val="20"/>
              </w:rPr>
            </w:pPr>
          </w:p>
        </w:tc>
      </w:tr>
      <w:tr w:rsidR="00A633A2" w:rsidRPr="00A633A2" w14:paraId="6F7CF976" w14:textId="77777777" w:rsidTr="00A633A2">
        <w:trPr>
          <w:trHeight w:val="5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C2AE3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A132E3"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մանկական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խաղասարք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պտտվող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կառուսել</w:t>
            </w:r>
            <w:r w:rsidRPr="00A633A2">
              <w:rPr>
                <w:rFonts w:ascii="Arial Armenian" w:hAnsi="Arial Armenian" w:cs="Arial"/>
                <w:color w:val="000000"/>
                <w:sz w:val="16"/>
                <w:szCs w:val="16"/>
              </w:rPr>
              <w:t>/-</w:t>
            </w:r>
            <w:r w:rsidRPr="00A633A2">
              <w:rPr>
                <w:rFonts w:ascii="Sylfaen" w:hAnsi="Sylfaen" w:cs="Sylfaen"/>
                <w:color w:val="000000"/>
                <w:sz w:val="16"/>
                <w:szCs w:val="16"/>
              </w:rPr>
              <w:t>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ձեռք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բերում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t>/ Romana 108.27.02-</w:t>
            </w:r>
            <w:r w:rsidRPr="00A633A2">
              <w:rPr>
                <w:rFonts w:ascii="Sylfaen" w:hAnsi="Sylfaen" w:cs="Sylfaen"/>
                <w:color w:val="000000"/>
                <w:sz w:val="16"/>
                <w:szCs w:val="16"/>
              </w:rPr>
              <w:t>կամ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համարժեք</w:t>
            </w:r>
            <w:r w:rsidRPr="00A633A2">
              <w:rPr>
                <w:rFonts w:ascii="Arial Armenian" w:hAnsi="Arial Armenian" w:cs="Arial"/>
                <w:color w:val="000000"/>
                <w:sz w:val="16"/>
                <w:szCs w:val="16"/>
              </w:rPr>
              <w:t>-</w:t>
            </w:r>
            <w:r w:rsidRPr="00A633A2">
              <w:rPr>
                <w:rFonts w:ascii="Sylfaen" w:hAnsi="Sylfaen" w:cs="Sylfaen"/>
                <w:b/>
                <w:bCs/>
                <w:color w:val="000000"/>
                <w:sz w:val="16"/>
                <w:szCs w:val="16"/>
              </w:rPr>
              <w:t>ներկայացնել</w:t>
            </w:r>
            <w:r w:rsidRPr="00A633A2">
              <w:rPr>
                <w:rFonts w:ascii="Arial Armenian" w:hAnsi="Arial Armenian" w:cs="Arial"/>
                <w:b/>
                <w:bCs/>
                <w:color w:val="000000"/>
                <w:sz w:val="16"/>
                <w:szCs w:val="16"/>
              </w:rPr>
              <w:t xml:space="preserve"> </w:t>
            </w:r>
            <w:r w:rsidRPr="00A633A2">
              <w:rPr>
                <w:rFonts w:ascii="Sylfaen" w:hAnsi="Sylfaen" w:cs="Sylfaen"/>
                <w:b/>
                <w:bCs/>
                <w:color w:val="000000"/>
                <w:sz w:val="16"/>
                <w:szCs w:val="16"/>
              </w:rPr>
              <w:t>սերտիֆիկատ</w:t>
            </w:r>
            <w:r w:rsidRPr="00A633A2">
              <w:rPr>
                <w:rFonts w:ascii="Arial Armenian" w:hAnsi="Arial Armenian" w:cs="Arial"/>
                <w:b/>
                <w:bCs/>
                <w:color w:val="000000"/>
                <w:sz w:val="16"/>
                <w:szCs w:val="16"/>
              </w:rPr>
              <w:t>/</w:t>
            </w:r>
            <w:r w:rsidRPr="00A633A2">
              <w:rPr>
                <w:rFonts w:ascii="Arial Armenian" w:hAnsi="Arial Armenian" w:cs="Arial"/>
                <w:b/>
                <w:bCs/>
                <w:color w:val="000000"/>
                <w:sz w:val="16"/>
                <w:szCs w:val="16"/>
              </w:rPr>
              <w:br/>
            </w:r>
            <w:r w:rsidRPr="00A633A2">
              <w:rPr>
                <w:rFonts w:ascii="Calibri" w:hAnsi="Calibri" w:cs="Calibri"/>
                <w:color w:val="000000"/>
                <w:sz w:val="16"/>
                <w:szCs w:val="16"/>
              </w:rPr>
              <w:t>Приобретение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детского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игрового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устройства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вращающаяся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карусель</w:t>
            </w:r>
            <w:r w:rsidRPr="00A633A2">
              <w:rPr>
                <w:rFonts w:ascii="Arial Armenian" w:hAnsi="Arial Armenian" w:cs="Arial"/>
                <w:color w:val="000000"/>
                <w:sz w:val="16"/>
                <w:szCs w:val="16"/>
              </w:rPr>
              <w:t>/ /</w:t>
            </w:r>
            <w:r w:rsidRPr="00A633A2">
              <w:rPr>
                <w:rFonts w:ascii="Calibri" w:hAnsi="Calibri" w:cs="Calibri"/>
                <w:color w:val="000000"/>
                <w:sz w:val="16"/>
                <w:szCs w:val="16"/>
              </w:rPr>
              <w:t>Романа</w:t>
            </w:r>
            <w:r w:rsidRPr="00A633A2">
              <w:rPr>
                <w:rFonts w:ascii="Arial Armenian" w:hAnsi="Arial Armenian" w:cs="Arial"/>
                <w:color w:val="000000"/>
                <w:sz w:val="16"/>
                <w:szCs w:val="16"/>
              </w:rPr>
              <w:t xml:space="preserve"> 108.27.02-</w:t>
            </w:r>
            <w:r w:rsidRPr="00A633A2">
              <w:rPr>
                <w:rFonts w:ascii="Calibri" w:hAnsi="Calibri" w:cs="Calibri"/>
                <w:color w:val="000000"/>
                <w:sz w:val="16"/>
                <w:szCs w:val="16"/>
              </w:rPr>
              <w:t>или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эквивалент</w:t>
            </w:r>
            <w:r w:rsidRPr="00A633A2">
              <w:rPr>
                <w:rFonts w:ascii="Arial Armenian" w:hAnsi="Arial Armenian" w:cs="Arial"/>
                <w:color w:val="000000"/>
                <w:sz w:val="16"/>
                <w:szCs w:val="16"/>
              </w:rPr>
              <w:t>-</w:t>
            </w:r>
            <w:r w:rsidRPr="00A633A2">
              <w:rPr>
                <w:rFonts w:ascii="Calibri" w:hAnsi="Calibri" w:cs="Calibri"/>
                <w:color w:val="000000"/>
                <w:sz w:val="16"/>
                <w:szCs w:val="16"/>
              </w:rPr>
              <w:t>предоставить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сертификат</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2A2B4B"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հատ</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CBCDC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A192E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644.38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8C577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644.38</w:t>
            </w:r>
          </w:p>
        </w:tc>
        <w:tc>
          <w:tcPr>
            <w:tcW w:w="36" w:type="dxa"/>
            <w:vAlign w:val="center"/>
            <w:hideMark/>
          </w:tcPr>
          <w:p w14:paraId="1C0463FF" w14:textId="77777777" w:rsidR="00A633A2" w:rsidRPr="00A633A2" w:rsidRDefault="00A633A2" w:rsidP="00A633A2">
            <w:pPr>
              <w:rPr>
                <w:sz w:val="20"/>
                <w:szCs w:val="20"/>
              </w:rPr>
            </w:pPr>
          </w:p>
        </w:tc>
      </w:tr>
      <w:tr w:rsidR="00A633A2" w:rsidRPr="00A633A2" w14:paraId="189E4C1D" w14:textId="77777777" w:rsidTr="00A633A2">
        <w:trPr>
          <w:trHeight w:val="555"/>
        </w:trPr>
        <w:tc>
          <w:tcPr>
            <w:tcW w:w="398" w:type="dxa"/>
            <w:vMerge/>
            <w:tcBorders>
              <w:top w:val="nil"/>
              <w:left w:val="single" w:sz="4" w:space="0" w:color="auto"/>
              <w:bottom w:val="single" w:sz="4" w:space="0" w:color="auto"/>
              <w:right w:val="single" w:sz="4" w:space="0" w:color="auto"/>
            </w:tcBorders>
            <w:vAlign w:val="center"/>
            <w:hideMark/>
          </w:tcPr>
          <w:p w14:paraId="287B1D2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61B243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47FAF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672973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1EE9A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DF65DA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7362B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3F57BE4" w14:textId="77777777" w:rsidTr="00A633A2">
        <w:trPr>
          <w:trHeight w:val="555"/>
        </w:trPr>
        <w:tc>
          <w:tcPr>
            <w:tcW w:w="398" w:type="dxa"/>
            <w:vMerge/>
            <w:tcBorders>
              <w:top w:val="nil"/>
              <w:left w:val="single" w:sz="4" w:space="0" w:color="auto"/>
              <w:bottom w:val="single" w:sz="4" w:space="0" w:color="auto"/>
              <w:right w:val="single" w:sz="4" w:space="0" w:color="auto"/>
            </w:tcBorders>
            <w:vAlign w:val="center"/>
            <w:hideMark/>
          </w:tcPr>
          <w:p w14:paraId="0BDABB4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14F0B8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79FC2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CA5FC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C8E3F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DEDEB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A13C83C" w14:textId="77777777" w:rsidR="00A633A2" w:rsidRPr="00A633A2" w:rsidRDefault="00A633A2" w:rsidP="00A633A2">
            <w:pPr>
              <w:rPr>
                <w:sz w:val="20"/>
                <w:szCs w:val="20"/>
              </w:rPr>
            </w:pPr>
          </w:p>
        </w:tc>
      </w:tr>
      <w:tr w:rsidR="00A633A2" w:rsidRPr="00A633A2" w14:paraId="09AA8FEB" w14:textId="77777777" w:rsidTr="00A633A2">
        <w:trPr>
          <w:trHeight w:val="555"/>
        </w:trPr>
        <w:tc>
          <w:tcPr>
            <w:tcW w:w="398" w:type="dxa"/>
            <w:vMerge/>
            <w:tcBorders>
              <w:top w:val="nil"/>
              <w:left w:val="single" w:sz="4" w:space="0" w:color="auto"/>
              <w:bottom w:val="single" w:sz="4" w:space="0" w:color="auto"/>
              <w:right w:val="single" w:sz="4" w:space="0" w:color="auto"/>
            </w:tcBorders>
            <w:vAlign w:val="center"/>
            <w:hideMark/>
          </w:tcPr>
          <w:p w14:paraId="1B9EA85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0AD6C5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2167A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92075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2FC19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022677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2E72CB2" w14:textId="77777777" w:rsidR="00A633A2" w:rsidRPr="00A633A2" w:rsidRDefault="00A633A2" w:rsidP="00A633A2">
            <w:pPr>
              <w:rPr>
                <w:sz w:val="20"/>
                <w:szCs w:val="20"/>
              </w:rPr>
            </w:pPr>
          </w:p>
        </w:tc>
      </w:tr>
      <w:tr w:rsidR="00A633A2" w:rsidRPr="00A633A2" w14:paraId="67315D5D" w14:textId="77777777" w:rsidTr="00A633A2">
        <w:trPr>
          <w:trHeight w:val="5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5FE96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894B96"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Նոր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մանկական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խաղասարք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Ճոճվող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հավասարակշիռ</w:t>
            </w:r>
            <w:r w:rsidRPr="00A633A2">
              <w:rPr>
                <w:rFonts w:ascii="Arial Armenian" w:hAnsi="Arial Armenian" w:cs="Arial"/>
                <w:color w:val="000000"/>
                <w:sz w:val="16"/>
                <w:szCs w:val="16"/>
              </w:rPr>
              <w:t>/-</w:t>
            </w:r>
            <w:r w:rsidRPr="00A633A2">
              <w:rPr>
                <w:rFonts w:ascii="Sylfaen" w:hAnsi="Sylfaen" w:cs="Sylfaen"/>
                <w:color w:val="000000"/>
                <w:sz w:val="16"/>
                <w:szCs w:val="16"/>
              </w:rPr>
              <w:t>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ձեռք</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բերում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t>/Romana 108.50.00-02/-</w:t>
            </w:r>
            <w:r w:rsidRPr="00A633A2">
              <w:rPr>
                <w:rFonts w:ascii="Sylfaen" w:hAnsi="Sylfaen" w:cs="Sylfaen"/>
                <w:color w:val="000000"/>
                <w:sz w:val="16"/>
                <w:szCs w:val="16"/>
              </w:rPr>
              <w:t>կամ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համարժեք</w:t>
            </w:r>
            <w:r w:rsidRPr="00A633A2">
              <w:rPr>
                <w:rFonts w:ascii="Arial Armenian" w:hAnsi="Arial Armenian" w:cs="Arial"/>
                <w:color w:val="000000"/>
                <w:sz w:val="16"/>
                <w:szCs w:val="16"/>
              </w:rPr>
              <w:t>-</w:t>
            </w:r>
            <w:r w:rsidRPr="00A633A2">
              <w:rPr>
                <w:rFonts w:ascii="Sylfaen" w:hAnsi="Sylfaen" w:cs="Sylfaen"/>
                <w:b/>
                <w:bCs/>
                <w:color w:val="000000"/>
                <w:sz w:val="16"/>
                <w:szCs w:val="16"/>
              </w:rPr>
              <w:t>ներկայացնել</w:t>
            </w:r>
            <w:r w:rsidRPr="00A633A2">
              <w:rPr>
                <w:rFonts w:ascii="Arial Armenian" w:hAnsi="Arial Armenian" w:cs="Arial"/>
                <w:b/>
                <w:bCs/>
                <w:color w:val="000000"/>
                <w:sz w:val="16"/>
                <w:szCs w:val="16"/>
              </w:rPr>
              <w:t xml:space="preserve"> </w:t>
            </w:r>
            <w:r w:rsidRPr="00A633A2">
              <w:rPr>
                <w:rFonts w:ascii="Sylfaen" w:hAnsi="Sylfaen" w:cs="Sylfaen"/>
                <w:b/>
                <w:bCs/>
                <w:color w:val="000000"/>
                <w:sz w:val="16"/>
                <w:szCs w:val="16"/>
              </w:rPr>
              <w:t>սերտիֆիկատ</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type="page"/>
            </w:r>
            <w:r w:rsidRPr="00A633A2">
              <w:rPr>
                <w:rFonts w:ascii="Calibri" w:hAnsi="Calibri" w:cs="Calibri"/>
                <w:color w:val="000000"/>
                <w:sz w:val="16"/>
                <w:szCs w:val="16"/>
              </w:rPr>
              <w:t>Приобретение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детского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игрового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оборудования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Качалка</w:t>
            </w:r>
            <w:r w:rsidRPr="00A633A2">
              <w:rPr>
                <w:rFonts w:ascii="Arial Armenian" w:hAnsi="Arial Armenian" w:cs="Arial"/>
                <w:color w:val="000000"/>
                <w:sz w:val="16"/>
                <w:szCs w:val="16"/>
              </w:rPr>
              <w:t>-</w:t>
            </w:r>
            <w:r w:rsidRPr="00A633A2">
              <w:rPr>
                <w:rFonts w:ascii="Calibri" w:hAnsi="Calibri" w:cs="Calibri"/>
                <w:color w:val="000000"/>
                <w:sz w:val="16"/>
                <w:szCs w:val="16"/>
              </w:rPr>
              <w:t>балансир</w:t>
            </w:r>
            <w:r w:rsidRPr="00A633A2">
              <w:rPr>
                <w:rFonts w:ascii="Arial Armenian" w:hAnsi="Arial Armenian" w:cs="Arial"/>
                <w:color w:val="000000"/>
                <w:sz w:val="16"/>
                <w:szCs w:val="16"/>
              </w:rPr>
              <w:t>/ /</w:t>
            </w:r>
            <w:r w:rsidRPr="00A633A2">
              <w:rPr>
                <w:rFonts w:ascii="Calibri" w:hAnsi="Calibri" w:cs="Calibri"/>
                <w:color w:val="000000"/>
                <w:sz w:val="16"/>
                <w:szCs w:val="16"/>
              </w:rPr>
              <w:t>Романа</w:t>
            </w:r>
            <w:r w:rsidRPr="00A633A2">
              <w:rPr>
                <w:rFonts w:ascii="Arial Armenian" w:hAnsi="Arial Armenian" w:cs="Arial"/>
                <w:color w:val="000000"/>
                <w:sz w:val="16"/>
                <w:szCs w:val="16"/>
              </w:rPr>
              <w:t xml:space="preserve"> 108.50.00-02/-</w:t>
            </w:r>
            <w:r w:rsidRPr="00A633A2">
              <w:rPr>
                <w:rFonts w:ascii="Calibri" w:hAnsi="Calibri" w:cs="Calibri"/>
                <w:color w:val="000000"/>
                <w:sz w:val="16"/>
                <w:szCs w:val="16"/>
              </w:rPr>
              <w:t>или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эквивалент</w:t>
            </w:r>
            <w:r w:rsidRPr="00A633A2">
              <w:rPr>
                <w:rFonts w:ascii="Arial Armenian" w:hAnsi="Arial Armenian" w:cs="Arial"/>
                <w:color w:val="000000"/>
                <w:sz w:val="16"/>
                <w:szCs w:val="16"/>
              </w:rPr>
              <w:t>-</w:t>
            </w:r>
            <w:r w:rsidRPr="00A633A2">
              <w:rPr>
                <w:rFonts w:ascii="Calibri" w:hAnsi="Calibri" w:cs="Calibri"/>
                <w:color w:val="000000"/>
                <w:sz w:val="16"/>
                <w:szCs w:val="16"/>
              </w:rPr>
              <w:t>предъявить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сертификат</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25A46B"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հատ</w:t>
            </w:r>
            <w:r w:rsidRPr="00A633A2">
              <w:rPr>
                <w:rFonts w:ascii="Arial Armenian" w:hAnsi="Arial Armenian" w:cs="Arial"/>
                <w:color w:val="000000"/>
                <w:sz w:val="16"/>
                <w:szCs w:val="16"/>
              </w:rPr>
              <w:br w:type="page"/>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21581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3C4AB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352.58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09F27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352.58</w:t>
            </w:r>
          </w:p>
        </w:tc>
        <w:tc>
          <w:tcPr>
            <w:tcW w:w="36" w:type="dxa"/>
            <w:vAlign w:val="center"/>
            <w:hideMark/>
          </w:tcPr>
          <w:p w14:paraId="28A89A3A" w14:textId="77777777" w:rsidR="00A633A2" w:rsidRPr="00A633A2" w:rsidRDefault="00A633A2" w:rsidP="00A633A2">
            <w:pPr>
              <w:rPr>
                <w:sz w:val="20"/>
                <w:szCs w:val="20"/>
              </w:rPr>
            </w:pPr>
          </w:p>
        </w:tc>
      </w:tr>
      <w:tr w:rsidR="00A633A2" w:rsidRPr="00A633A2" w14:paraId="2F62A27B" w14:textId="77777777" w:rsidTr="00A633A2">
        <w:trPr>
          <w:trHeight w:val="555"/>
        </w:trPr>
        <w:tc>
          <w:tcPr>
            <w:tcW w:w="398" w:type="dxa"/>
            <w:vMerge/>
            <w:tcBorders>
              <w:top w:val="nil"/>
              <w:left w:val="single" w:sz="4" w:space="0" w:color="auto"/>
              <w:bottom w:val="single" w:sz="4" w:space="0" w:color="auto"/>
              <w:right w:val="single" w:sz="4" w:space="0" w:color="auto"/>
            </w:tcBorders>
            <w:vAlign w:val="center"/>
            <w:hideMark/>
          </w:tcPr>
          <w:p w14:paraId="6BD79EC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9F280D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45CEC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1AD99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19AD4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D1849B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D0C6AC"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F4E73A0" w14:textId="77777777" w:rsidTr="00A633A2">
        <w:trPr>
          <w:trHeight w:val="555"/>
        </w:trPr>
        <w:tc>
          <w:tcPr>
            <w:tcW w:w="398" w:type="dxa"/>
            <w:vMerge/>
            <w:tcBorders>
              <w:top w:val="nil"/>
              <w:left w:val="single" w:sz="4" w:space="0" w:color="auto"/>
              <w:bottom w:val="single" w:sz="4" w:space="0" w:color="auto"/>
              <w:right w:val="single" w:sz="4" w:space="0" w:color="auto"/>
            </w:tcBorders>
            <w:vAlign w:val="center"/>
            <w:hideMark/>
          </w:tcPr>
          <w:p w14:paraId="7600150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C33D7A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E421E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9F5F38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B8CAD6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E5321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9BE945C" w14:textId="77777777" w:rsidR="00A633A2" w:rsidRPr="00A633A2" w:rsidRDefault="00A633A2" w:rsidP="00A633A2">
            <w:pPr>
              <w:rPr>
                <w:sz w:val="20"/>
                <w:szCs w:val="20"/>
              </w:rPr>
            </w:pPr>
          </w:p>
        </w:tc>
      </w:tr>
      <w:tr w:rsidR="00A633A2" w:rsidRPr="00A633A2" w14:paraId="7CA55A33" w14:textId="77777777" w:rsidTr="00A633A2">
        <w:trPr>
          <w:trHeight w:val="555"/>
        </w:trPr>
        <w:tc>
          <w:tcPr>
            <w:tcW w:w="398" w:type="dxa"/>
            <w:vMerge/>
            <w:tcBorders>
              <w:top w:val="nil"/>
              <w:left w:val="single" w:sz="4" w:space="0" w:color="auto"/>
              <w:bottom w:val="single" w:sz="4" w:space="0" w:color="auto"/>
              <w:right w:val="single" w:sz="4" w:space="0" w:color="auto"/>
            </w:tcBorders>
            <w:vAlign w:val="center"/>
            <w:hideMark/>
          </w:tcPr>
          <w:p w14:paraId="1FB691A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9FF577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CA495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6D614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39E19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C90674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AD6C736" w14:textId="77777777" w:rsidR="00A633A2" w:rsidRPr="00A633A2" w:rsidRDefault="00A633A2" w:rsidP="00A633A2">
            <w:pPr>
              <w:rPr>
                <w:sz w:val="20"/>
                <w:szCs w:val="20"/>
              </w:rPr>
            </w:pPr>
          </w:p>
        </w:tc>
      </w:tr>
      <w:tr w:rsidR="00A633A2" w:rsidRPr="00A633A2" w14:paraId="7830E2CD" w14:textId="77777777" w:rsidTr="00A633A2">
        <w:trPr>
          <w:trHeight w:val="49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8252D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B09C6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Üáñ Ù»ï³Õ³Ï³Ý ½ñáõó³ñ³ÝÇ Ó»éù µ»ñáõÙ /å³ïñ³ëïáõÙ/ ¨ ï»Õ³¹ñáõÙ 2x3Ù ã³÷»ñáí, ë»Õ³Ýáí, Ýëï³ñ³ÝÝ»ñáí</w:t>
            </w:r>
            <w:r w:rsidRPr="00A633A2">
              <w:rPr>
                <w:rFonts w:ascii="Arial Armenian" w:hAnsi="Arial Armenian" w:cs="Arial"/>
                <w:color w:val="000000"/>
                <w:sz w:val="16"/>
                <w:szCs w:val="16"/>
              </w:rPr>
              <w:br/>
            </w:r>
            <w:r w:rsidRPr="00A633A2">
              <w:rPr>
                <w:rFonts w:ascii="Calibri" w:hAnsi="Calibri" w:cs="Calibri"/>
                <w:color w:val="000000"/>
                <w:sz w:val="16"/>
                <w:szCs w:val="16"/>
              </w:rPr>
              <w:t>Покупка</w:t>
            </w:r>
            <w:r w:rsidRPr="00A633A2">
              <w:rPr>
                <w:rFonts w:ascii="Arial Armenian" w:hAnsi="Arial Armenian" w:cs="Arial"/>
                <w:color w:val="000000"/>
                <w:sz w:val="16"/>
                <w:szCs w:val="16"/>
              </w:rPr>
              <w:t>/</w:t>
            </w:r>
            <w:r w:rsidRPr="00A633A2">
              <w:rPr>
                <w:rFonts w:ascii="Calibri" w:hAnsi="Calibri" w:cs="Calibri"/>
                <w:color w:val="000000"/>
                <w:sz w:val="16"/>
                <w:szCs w:val="16"/>
              </w:rPr>
              <w:t>изготовление</w:t>
            </w:r>
            <w:r w:rsidRPr="00A633A2">
              <w:rPr>
                <w:rFonts w:ascii="Arial Armenian" w:hAnsi="Arial Armenian" w:cs="Arial"/>
                <w:color w:val="000000"/>
                <w:sz w:val="16"/>
                <w:szCs w:val="16"/>
              </w:rPr>
              <w:t>/</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новой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беседки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размером</w:t>
            </w:r>
            <w:r w:rsidRPr="00A633A2">
              <w:rPr>
                <w:rFonts w:ascii="Arial Armenian" w:hAnsi="Arial Armenian" w:cs="Arial"/>
                <w:color w:val="000000"/>
                <w:sz w:val="16"/>
                <w:szCs w:val="16"/>
              </w:rPr>
              <w:t xml:space="preserve"> 2</w:t>
            </w:r>
            <w:r w:rsidRPr="00A633A2">
              <w:rPr>
                <w:rFonts w:ascii="Calibri" w:hAnsi="Calibri" w:cs="Calibri"/>
                <w:color w:val="000000"/>
                <w:sz w:val="16"/>
                <w:szCs w:val="16"/>
              </w:rPr>
              <w:t>х</w:t>
            </w:r>
            <w:r w:rsidRPr="00A633A2">
              <w:rPr>
                <w:rFonts w:ascii="Arial Armenian" w:hAnsi="Arial Armenian" w:cs="Arial"/>
                <w:color w:val="000000"/>
                <w:sz w:val="16"/>
                <w:szCs w:val="16"/>
              </w:rPr>
              <w:t>3</w:t>
            </w:r>
            <w:r w:rsidRPr="00A633A2">
              <w:rPr>
                <w:rFonts w:ascii="Calibri" w:hAnsi="Calibri" w:cs="Calibri"/>
                <w:color w:val="000000"/>
                <w:sz w:val="16"/>
                <w:szCs w:val="16"/>
              </w:rPr>
              <w:t>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столом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скамейками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6D125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65047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69554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500.69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F9249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1001.38</w:t>
            </w:r>
          </w:p>
        </w:tc>
        <w:tc>
          <w:tcPr>
            <w:tcW w:w="36" w:type="dxa"/>
            <w:vAlign w:val="center"/>
            <w:hideMark/>
          </w:tcPr>
          <w:p w14:paraId="3EFC82C0" w14:textId="77777777" w:rsidR="00A633A2" w:rsidRPr="00A633A2" w:rsidRDefault="00A633A2" w:rsidP="00A633A2">
            <w:pPr>
              <w:rPr>
                <w:sz w:val="20"/>
                <w:szCs w:val="20"/>
              </w:rPr>
            </w:pPr>
          </w:p>
        </w:tc>
      </w:tr>
      <w:tr w:rsidR="00A633A2" w:rsidRPr="00A633A2" w14:paraId="5A912DAD" w14:textId="77777777" w:rsidTr="00A633A2">
        <w:trPr>
          <w:trHeight w:val="495"/>
        </w:trPr>
        <w:tc>
          <w:tcPr>
            <w:tcW w:w="398" w:type="dxa"/>
            <w:vMerge/>
            <w:tcBorders>
              <w:top w:val="nil"/>
              <w:left w:val="single" w:sz="4" w:space="0" w:color="auto"/>
              <w:bottom w:val="single" w:sz="4" w:space="0" w:color="auto"/>
              <w:right w:val="single" w:sz="4" w:space="0" w:color="auto"/>
            </w:tcBorders>
            <w:vAlign w:val="center"/>
            <w:hideMark/>
          </w:tcPr>
          <w:p w14:paraId="0679D7A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B51C01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41DC5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AF984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70BF7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6F225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C85F83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685428B" w14:textId="77777777" w:rsidTr="00A633A2">
        <w:trPr>
          <w:trHeight w:val="495"/>
        </w:trPr>
        <w:tc>
          <w:tcPr>
            <w:tcW w:w="398" w:type="dxa"/>
            <w:vMerge/>
            <w:tcBorders>
              <w:top w:val="nil"/>
              <w:left w:val="single" w:sz="4" w:space="0" w:color="auto"/>
              <w:bottom w:val="single" w:sz="4" w:space="0" w:color="auto"/>
              <w:right w:val="single" w:sz="4" w:space="0" w:color="auto"/>
            </w:tcBorders>
            <w:vAlign w:val="center"/>
            <w:hideMark/>
          </w:tcPr>
          <w:p w14:paraId="0E9226C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7E7885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65A9A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2B1D4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40FE97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17B5F0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FA6F1C" w14:textId="77777777" w:rsidR="00A633A2" w:rsidRPr="00A633A2" w:rsidRDefault="00A633A2" w:rsidP="00A633A2">
            <w:pPr>
              <w:rPr>
                <w:sz w:val="20"/>
                <w:szCs w:val="20"/>
              </w:rPr>
            </w:pPr>
          </w:p>
        </w:tc>
      </w:tr>
      <w:tr w:rsidR="00A633A2" w:rsidRPr="00A633A2" w14:paraId="27C8C5EB" w14:textId="77777777" w:rsidTr="00A633A2">
        <w:trPr>
          <w:trHeight w:val="495"/>
        </w:trPr>
        <w:tc>
          <w:tcPr>
            <w:tcW w:w="398" w:type="dxa"/>
            <w:vMerge/>
            <w:tcBorders>
              <w:top w:val="nil"/>
              <w:left w:val="single" w:sz="4" w:space="0" w:color="auto"/>
              <w:bottom w:val="single" w:sz="4" w:space="0" w:color="auto"/>
              <w:right w:val="single" w:sz="4" w:space="0" w:color="auto"/>
            </w:tcBorders>
            <w:vAlign w:val="center"/>
            <w:hideMark/>
          </w:tcPr>
          <w:p w14:paraId="415678E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D692EC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34619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F9164E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D9CE5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CD84F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C73F69E" w14:textId="77777777" w:rsidR="00A633A2" w:rsidRPr="00A633A2" w:rsidRDefault="00A633A2" w:rsidP="00A633A2">
            <w:pPr>
              <w:rPr>
                <w:sz w:val="20"/>
                <w:szCs w:val="20"/>
              </w:rPr>
            </w:pPr>
          </w:p>
        </w:tc>
      </w:tr>
      <w:tr w:rsidR="00A633A2" w:rsidRPr="00A633A2" w14:paraId="45A0807F" w14:textId="77777777" w:rsidTr="00A633A2">
        <w:trPr>
          <w:trHeight w:val="36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5D9CE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58AC7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Ø»ï³Õ³Ï³Ý ×³Õ³ß³ñÇ Çñ³Ï³Ý³óáõÙ/</w:t>
            </w:r>
            <w:r w:rsidRPr="00A633A2">
              <w:rPr>
                <w:rFonts w:ascii="Sylfaen" w:hAnsi="Sylfaen" w:cs="Sylfaen"/>
                <w:color w:val="000000"/>
                <w:sz w:val="16"/>
                <w:szCs w:val="16"/>
              </w:rPr>
              <w:t>երկտակ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յուղաներկումով</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Изготовление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перил</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двухслойной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масляной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покраской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DD690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13584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2DBBA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13.17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851A8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1606.42</w:t>
            </w:r>
          </w:p>
        </w:tc>
        <w:tc>
          <w:tcPr>
            <w:tcW w:w="36" w:type="dxa"/>
            <w:vAlign w:val="center"/>
            <w:hideMark/>
          </w:tcPr>
          <w:p w14:paraId="5E56DE71" w14:textId="77777777" w:rsidR="00A633A2" w:rsidRPr="00A633A2" w:rsidRDefault="00A633A2" w:rsidP="00A633A2">
            <w:pPr>
              <w:rPr>
                <w:sz w:val="20"/>
                <w:szCs w:val="20"/>
              </w:rPr>
            </w:pPr>
          </w:p>
        </w:tc>
      </w:tr>
      <w:tr w:rsidR="00A633A2" w:rsidRPr="00A633A2" w14:paraId="1C0BD44F"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396E741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D69263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EB25B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12468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29791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B1780D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FB55F0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7290668"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0CDC8DE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43BA68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70BFA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374E9A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351EF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F1950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DEF7A05" w14:textId="77777777" w:rsidR="00A633A2" w:rsidRPr="00A633A2" w:rsidRDefault="00A633A2" w:rsidP="00A633A2">
            <w:pPr>
              <w:rPr>
                <w:sz w:val="20"/>
                <w:szCs w:val="20"/>
              </w:rPr>
            </w:pPr>
          </w:p>
        </w:tc>
      </w:tr>
      <w:tr w:rsidR="00A633A2" w:rsidRPr="00A633A2" w14:paraId="44912EE8"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1BE78F8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D7A46C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F8EE4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D9A19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18CD2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08282C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9E07FBC" w14:textId="77777777" w:rsidR="00A633A2" w:rsidRPr="00A633A2" w:rsidRDefault="00A633A2" w:rsidP="00A633A2">
            <w:pPr>
              <w:rPr>
                <w:sz w:val="20"/>
                <w:szCs w:val="20"/>
              </w:rPr>
            </w:pPr>
          </w:p>
        </w:tc>
      </w:tr>
      <w:tr w:rsidR="00A633A2" w:rsidRPr="00A633A2" w14:paraId="546DB3C2" w14:textId="77777777" w:rsidTr="00A633A2">
        <w:trPr>
          <w:trHeight w:val="30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C14B6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7789EF"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ëí³ÕÇ Çñ³Ï³Ý³óáõÙ ó»Ù»Ýï³í³½³ÛÇÝ ß³Õ³Ëáí 1:3 Ñ³ñ³µ»ñáõÃÛ³Ùµ /</w:t>
            </w:r>
            <w:r w:rsidRPr="00A633A2">
              <w:rPr>
                <w:rFonts w:ascii="Sylfaen" w:hAnsi="Sylfaen" w:cs="Sylfaen"/>
                <w:color w:val="000000"/>
                <w:sz w:val="16"/>
                <w:szCs w:val="16"/>
              </w:rPr>
              <w:t>ցանցով</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Оштукатуривание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цементным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раствором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соотношении</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сеткой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F380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A4C0A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136.00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80DE3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D948A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394.98</w:t>
            </w:r>
          </w:p>
        </w:tc>
        <w:tc>
          <w:tcPr>
            <w:tcW w:w="36" w:type="dxa"/>
            <w:vAlign w:val="center"/>
            <w:hideMark/>
          </w:tcPr>
          <w:p w14:paraId="05C43D3B" w14:textId="77777777" w:rsidR="00A633A2" w:rsidRPr="00A633A2" w:rsidRDefault="00A633A2" w:rsidP="00A633A2">
            <w:pPr>
              <w:rPr>
                <w:sz w:val="20"/>
                <w:szCs w:val="20"/>
              </w:rPr>
            </w:pPr>
          </w:p>
        </w:tc>
      </w:tr>
      <w:tr w:rsidR="00A633A2" w:rsidRPr="00A633A2" w14:paraId="291F963C" w14:textId="77777777" w:rsidTr="00A633A2">
        <w:trPr>
          <w:trHeight w:val="300"/>
        </w:trPr>
        <w:tc>
          <w:tcPr>
            <w:tcW w:w="398" w:type="dxa"/>
            <w:vMerge/>
            <w:tcBorders>
              <w:top w:val="nil"/>
              <w:left w:val="single" w:sz="4" w:space="0" w:color="auto"/>
              <w:bottom w:val="single" w:sz="4" w:space="0" w:color="auto"/>
              <w:right w:val="single" w:sz="4" w:space="0" w:color="auto"/>
            </w:tcBorders>
            <w:vAlign w:val="center"/>
            <w:hideMark/>
          </w:tcPr>
          <w:p w14:paraId="0F96039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914000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5226B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DA5402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9C19E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A9A69B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0D57CB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316ABE6" w14:textId="77777777" w:rsidTr="00A633A2">
        <w:trPr>
          <w:trHeight w:val="300"/>
        </w:trPr>
        <w:tc>
          <w:tcPr>
            <w:tcW w:w="398" w:type="dxa"/>
            <w:vMerge/>
            <w:tcBorders>
              <w:top w:val="nil"/>
              <w:left w:val="single" w:sz="4" w:space="0" w:color="auto"/>
              <w:bottom w:val="single" w:sz="4" w:space="0" w:color="auto"/>
              <w:right w:val="single" w:sz="4" w:space="0" w:color="auto"/>
            </w:tcBorders>
            <w:vAlign w:val="center"/>
            <w:hideMark/>
          </w:tcPr>
          <w:p w14:paraId="3BD3566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5A5DE9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5943C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68961C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7A377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EAE8E0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98C3694" w14:textId="77777777" w:rsidR="00A633A2" w:rsidRPr="00A633A2" w:rsidRDefault="00A633A2" w:rsidP="00A633A2">
            <w:pPr>
              <w:rPr>
                <w:sz w:val="20"/>
                <w:szCs w:val="20"/>
              </w:rPr>
            </w:pPr>
          </w:p>
        </w:tc>
      </w:tr>
      <w:tr w:rsidR="00A633A2" w:rsidRPr="00A633A2" w14:paraId="116219ED" w14:textId="77777777" w:rsidTr="00A633A2">
        <w:trPr>
          <w:trHeight w:val="300"/>
        </w:trPr>
        <w:tc>
          <w:tcPr>
            <w:tcW w:w="398" w:type="dxa"/>
            <w:vMerge/>
            <w:tcBorders>
              <w:top w:val="nil"/>
              <w:left w:val="single" w:sz="4" w:space="0" w:color="auto"/>
              <w:bottom w:val="single" w:sz="4" w:space="0" w:color="auto"/>
              <w:right w:val="single" w:sz="4" w:space="0" w:color="auto"/>
            </w:tcBorders>
            <w:vAlign w:val="center"/>
            <w:hideMark/>
          </w:tcPr>
          <w:p w14:paraId="57CD721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F9FC16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ECAE0A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8198A3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D90DA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ED315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98B55AA" w14:textId="77777777" w:rsidR="00A633A2" w:rsidRPr="00A633A2" w:rsidRDefault="00A633A2" w:rsidP="00A633A2">
            <w:pPr>
              <w:rPr>
                <w:sz w:val="20"/>
                <w:szCs w:val="20"/>
              </w:rPr>
            </w:pPr>
          </w:p>
        </w:tc>
      </w:tr>
      <w:tr w:rsidR="00A633A2" w:rsidRPr="00A633A2" w14:paraId="709C6344" w14:textId="77777777" w:rsidTr="00A633A2">
        <w:trPr>
          <w:trHeight w:val="34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89514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17</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008CED"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Պատերի</w:t>
            </w:r>
            <w:r w:rsidRPr="00A633A2">
              <w:rPr>
                <w:rFonts w:ascii="Arial Armenian" w:hAnsi="Arial Armenian" w:cs="Arial"/>
                <w:color w:val="000000"/>
                <w:sz w:val="16"/>
                <w:szCs w:val="16"/>
              </w:rPr>
              <w:t xml:space="preserve"> Ý»ñÏáõÙ ý³ë³¹³ÛÇÝ Ý»ñÏáí </w:t>
            </w:r>
            <w:r w:rsidRPr="00A633A2">
              <w:rPr>
                <w:rFonts w:ascii="Arial Armenian" w:hAnsi="Arial Armenian" w:cs="Arial"/>
                <w:b/>
                <w:bCs/>
                <w:color w:val="000000"/>
                <w:sz w:val="16"/>
                <w:szCs w:val="16"/>
              </w:rPr>
              <w:t>/»ñ³Ý·Á Ñ³Ù³Ó³ÛÝ»óÝ»É å³ïíÇñ³ïáõÇ Ñ»ï/</w:t>
            </w:r>
            <w:r w:rsidRPr="00A633A2">
              <w:rPr>
                <w:rFonts w:ascii="Arial Armenian" w:hAnsi="Arial Armenian" w:cs="Arial"/>
                <w:b/>
                <w:bCs/>
                <w:color w:val="000000"/>
                <w:sz w:val="16"/>
                <w:szCs w:val="16"/>
              </w:rPr>
              <w:br/>
            </w:r>
            <w:r w:rsidRPr="00A633A2">
              <w:rPr>
                <w:rFonts w:ascii="Calibri" w:hAnsi="Calibri" w:cs="Calibri"/>
                <w:color w:val="000000"/>
                <w:sz w:val="16"/>
                <w:szCs w:val="16"/>
              </w:rPr>
              <w:t>Покраска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стен</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фасадной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краской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цвет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согласовываем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заказчиком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2B427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A22F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136.00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F661D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14946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345.86</w:t>
            </w:r>
          </w:p>
        </w:tc>
        <w:tc>
          <w:tcPr>
            <w:tcW w:w="36" w:type="dxa"/>
            <w:vAlign w:val="center"/>
            <w:hideMark/>
          </w:tcPr>
          <w:p w14:paraId="078E13DB" w14:textId="77777777" w:rsidR="00A633A2" w:rsidRPr="00A633A2" w:rsidRDefault="00A633A2" w:rsidP="00A633A2">
            <w:pPr>
              <w:rPr>
                <w:sz w:val="20"/>
                <w:szCs w:val="20"/>
              </w:rPr>
            </w:pPr>
          </w:p>
        </w:tc>
      </w:tr>
      <w:tr w:rsidR="00A633A2" w:rsidRPr="00A633A2" w14:paraId="3A5307E5"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3A99161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DF09FC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2F97E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E41CC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30517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5B2EA6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BD80C0C"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0DA6392"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1E62A65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9955D9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34EE0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9B8F6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D84F1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5FD1F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06E70B" w14:textId="77777777" w:rsidR="00A633A2" w:rsidRPr="00A633A2" w:rsidRDefault="00A633A2" w:rsidP="00A633A2">
            <w:pPr>
              <w:rPr>
                <w:sz w:val="20"/>
                <w:szCs w:val="20"/>
              </w:rPr>
            </w:pPr>
          </w:p>
        </w:tc>
      </w:tr>
      <w:tr w:rsidR="00A633A2" w:rsidRPr="00A633A2" w14:paraId="2B6049FE"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252A91F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D2E4D8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601E1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67006B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BD8B1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8CF20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62EC59F" w14:textId="77777777" w:rsidR="00A633A2" w:rsidRPr="00A633A2" w:rsidRDefault="00A633A2" w:rsidP="00A633A2">
            <w:pPr>
              <w:rPr>
                <w:sz w:val="20"/>
                <w:szCs w:val="20"/>
              </w:rPr>
            </w:pPr>
          </w:p>
        </w:tc>
      </w:tr>
      <w:tr w:rsidR="00A633A2" w:rsidRPr="00A633A2" w14:paraId="4B16848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0357F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18</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52452C" w14:textId="77777777" w:rsidR="00A633A2" w:rsidRPr="00A633A2" w:rsidRDefault="00A633A2" w:rsidP="00A633A2">
            <w:pPr>
              <w:jc w:val="center"/>
              <w:rPr>
                <w:rFonts w:ascii="Arial" w:hAnsi="Arial" w:cs="Arial"/>
                <w:color w:val="000000"/>
                <w:sz w:val="16"/>
                <w:szCs w:val="16"/>
              </w:rPr>
            </w:pPr>
            <w:r w:rsidRPr="00A633A2">
              <w:rPr>
                <w:rFonts w:ascii="Arial" w:hAnsi="Arial" w:cs="Arial"/>
                <w:color w:val="000000"/>
                <w:sz w:val="16"/>
                <w:szCs w:val="16"/>
              </w:rPr>
              <w:t>Գրունտի հետ լիցք մեխանիզմով /տարածքի ուղղման համար/</w:t>
            </w:r>
            <w:r w:rsidRPr="00A633A2">
              <w:rPr>
                <w:rFonts w:ascii="Arial" w:hAnsi="Arial" w:cs="Arial"/>
                <w:color w:val="000000"/>
                <w:sz w:val="16"/>
                <w:szCs w:val="16"/>
              </w:rPr>
              <w:br/>
              <w:t>Засыпка грунтом /для коррекции площади/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34636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D74083" w14:textId="77777777" w:rsidR="00A633A2" w:rsidRPr="00A633A2" w:rsidRDefault="00A633A2" w:rsidP="00A633A2">
            <w:pPr>
              <w:jc w:val="center"/>
              <w:rPr>
                <w:rFonts w:ascii="Arial" w:hAnsi="Arial" w:cs="Arial"/>
                <w:color w:val="000000"/>
                <w:sz w:val="16"/>
                <w:szCs w:val="16"/>
              </w:rPr>
            </w:pPr>
            <w:r w:rsidRPr="00A633A2">
              <w:rPr>
                <w:rFonts w:ascii="Arial" w:hAnsi="Arial" w:cs="Arial"/>
                <w:color w:val="000000"/>
                <w:sz w:val="16"/>
                <w:szCs w:val="16"/>
              </w:rPr>
              <w:t>210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D2BB5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6A5CC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450.06</w:t>
            </w:r>
          </w:p>
        </w:tc>
        <w:tc>
          <w:tcPr>
            <w:tcW w:w="36" w:type="dxa"/>
            <w:vAlign w:val="center"/>
            <w:hideMark/>
          </w:tcPr>
          <w:p w14:paraId="2475825A" w14:textId="77777777" w:rsidR="00A633A2" w:rsidRPr="00A633A2" w:rsidRDefault="00A633A2" w:rsidP="00A633A2">
            <w:pPr>
              <w:rPr>
                <w:sz w:val="20"/>
                <w:szCs w:val="20"/>
              </w:rPr>
            </w:pPr>
          </w:p>
        </w:tc>
      </w:tr>
      <w:tr w:rsidR="00A633A2" w:rsidRPr="00A633A2" w14:paraId="510CF32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9E7BE2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A75FEF0" w14:textId="77777777" w:rsidR="00A633A2" w:rsidRPr="00A633A2" w:rsidRDefault="00A633A2" w:rsidP="00A633A2">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C1F5D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B00D282" w14:textId="77777777" w:rsidR="00A633A2" w:rsidRPr="00A633A2" w:rsidRDefault="00A633A2" w:rsidP="00A633A2">
            <w:pPr>
              <w:rPr>
                <w:rFonts w:ascii="Arial" w:hAnsi="Arial"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988EE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CAE3CC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35EA5D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212ED1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8D84AD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CBD3FF4" w14:textId="77777777" w:rsidR="00A633A2" w:rsidRPr="00A633A2" w:rsidRDefault="00A633A2" w:rsidP="00A633A2">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4B3FB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8D75127" w14:textId="77777777" w:rsidR="00A633A2" w:rsidRPr="00A633A2" w:rsidRDefault="00A633A2" w:rsidP="00A633A2">
            <w:pPr>
              <w:rPr>
                <w:rFonts w:ascii="Arial" w:hAnsi="Arial"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51159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B531B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E404138" w14:textId="77777777" w:rsidR="00A633A2" w:rsidRPr="00A633A2" w:rsidRDefault="00A633A2" w:rsidP="00A633A2">
            <w:pPr>
              <w:rPr>
                <w:sz w:val="20"/>
                <w:szCs w:val="20"/>
              </w:rPr>
            </w:pPr>
          </w:p>
        </w:tc>
      </w:tr>
      <w:tr w:rsidR="00A633A2" w:rsidRPr="00A633A2" w14:paraId="14A7FFE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B1E6CF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947F362" w14:textId="77777777" w:rsidR="00A633A2" w:rsidRPr="00A633A2" w:rsidRDefault="00A633A2" w:rsidP="00A633A2">
            <w:pPr>
              <w:rPr>
                <w:rFonts w:ascii="Arial" w:hAnsi="Arial"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50EFC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40ADABE" w14:textId="77777777" w:rsidR="00A633A2" w:rsidRPr="00A633A2" w:rsidRDefault="00A633A2" w:rsidP="00A633A2">
            <w:pPr>
              <w:rPr>
                <w:rFonts w:ascii="Arial" w:hAnsi="Arial"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7668C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9DF47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B7EA64" w14:textId="77777777" w:rsidR="00A633A2" w:rsidRPr="00A633A2" w:rsidRDefault="00A633A2" w:rsidP="00A633A2">
            <w:pPr>
              <w:rPr>
                <w:sz w:val="20"/>
                <w:szCs w:val="20"/>
              </w:rPr>
            </w:pPr>
          </w:p>
        </w:tc>
      </w:tr>
      <w:tr w:rsidR="00A633A2" w:rsidRPr="00A633A2" w14:paraId="2154843F"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1036D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19</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141F8E"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Գրունտի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խտացում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օդաճնշական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տոփանիչով</w:t>
            </w:r>
            <w:r w:rsidRPr="00A633A2">
              <w:rPr>
                <w:rFonts w:ascii="Arial Armenian" w:hAnsi="Arial Armenian" w:cs="Arial"/>
                <w:color w:val="000000"/>
                <w:sz w:val="16"/>
                <w:szCs w:val="16"/>
              </w:rPr>
              <w:br/>
            </w:r>
            <w:r w:rsidRPr="00A633A2">
              <w:rPr>
                <w:rFonts w:ascii="Calibri" w:hAnsi="Calibri" w:cs="Calibri"/>
                <w:color w:val="000000"/>
                <w:sz w:val="16"/>
                <w:szCs w:val="16"/>
              </w:rPr>
              <w:t>Уплотнение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пневматической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0B81C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7F489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52.00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10049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0.34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8D293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17.45</w:t>
            </w:r>
          </w:p>
        </w:tc>
        <w:tc>
          <w:tcPr>
            <w:tcW w:w="36" w:type="dxa"/>
            <w:vAlign w:val="center"/>
            <w:hideMark/>
          </w:tcPr>
          <w:p w14:paraId="3172EF56" w14:textId="77777777" w:rsidR="00A633A2" w:rsidRPr="00A633A2" w:rsidRDefault="00A633A2" w:rsidP="00A633A2">
            <w:pPr>
              <w:rPr>
                <w:sz w:val="20"/>
                <w:szCs w:val="20"/>
              </w:rPr>
            </w:pPr>
          </w:p>
        </w:tc>
      </w:tr>
      <w:tr w:rsidR="00A633A2" w:rsidRPr="00A633A2" w14:paraId="56C2459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2621BB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8CED3A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99F3F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A31768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9D793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24091E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29C04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C63A0C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5F3F3D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ADD637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3E355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F90DAF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2C19F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EC8DA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02AAEA" w14:textId="77777777" w:rsidR="00A633A2" w:rsidRPr="00A633A2" w:rsidRDefault="00A633A2" w:rsidP="00A633A2">
            <w:pPr>
              <w:rPr>
                <w:sz w:val="20"/>
                <w:szCs w:val="20"/>
              </w:rPr>
            </w:pPr>
          </w:p>
        </w:tc>
      </w:tr>
      <w:tr w:rsidR="00A633A2" w:rsidRPr="00A633A2" w14:paraId="1E960B8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51C075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F51DFD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05B33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B8487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C041F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AF609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9189196" w14:textId="77777777" w:rsidR="00A633A2" w:rsidRPr="00A633A2" w:rsidRDefault="00A633A2" w:rsidP="00A633A2">
            <w:pPr>
              <w:rPr>
                <w:sz w:val="20"/>
                <w:szCs w:val="20"/>
              </w:rPr>
            </w:pPr>
          </w:p>
        </w:tc>
      </w:tr>
      <w:tr w:rsidR="00A633A2" w:rsidRPr="00A633A2" w14:paraId="36CEAA4B"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44D9F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20</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6A9AB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´áõë³ÑáÕÇ ÷éáõÙ Ó»éùáí Ï³Ý³ã ï³ñ³ÍùÝ»ñáõÙ /10ëÙ Ñ³ëï./</w:t>
            </w:r>
            <w:r w:rsidRPr="00A633A2">
              <w:rPr>
                <w:rFonts w:ascii="Arial Armenian" w:hAnsi="Arial Armenian" w:cs="Arial"/>
                <w:color w:val="000000"/>
                <w:sz w:val="16"/>
                <w:szCs w:val="16"/>
              </w:rPr>
              <w:br/>
            </w:r>
            <w:r w:rsidRPr="00A633A2">
              <w:rPr>
                <w:rFonts w:ascii="Calibri" w:hAnsi="Calibri" w:cs="Calibri"/>
                <w:color w:val="000000"/>
                <w:sz w:val="16"/>
                <w:szCs w:val="16"/>
                <w:lang w:val="ru-RU"/>
              </w:rPr>
              <w:t>Распределение</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верхнего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слоя</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почвы</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вручную</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зеленых</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участках</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толщиной</w:t>
            </w:r>
            <w:r w:rsidRPr="00A633A2">
              <w:rPr>
                <w:rFonts w:ascii="Arial Armenian" w:hAnsi="Arial Armenian" w:cs="Arial"/>
                <w:color w:val="000000"/>
                <w:sz w:val="16"/>
                <w:szCs w:val="16"/>
                <w:lang w:val="ru-RU"/>
              </w:rPr>
              <w:t xml:space="preserve"> 10 </w:t>
            </w:r>
            <w:r w:rsidRPr="00A633A2">
              <w:rPr>
                <w:rFonts w:ascii="Calibri" w:hAnsi="Calibri" w:cs="Calibri"/>
                <w:color w:val="000000"/>
                <w:sz w:val="16"/>
                <w:szCs w:val="16"/>
                <w:lang w:val="ru-RU"/>
              </w:rPr>
              <w:t>см</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BF45E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E9E22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9591D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099EC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881.69</w:t>
            </w:r>
          </w:p>
        </w:tc>
        <w:tc>
          <w:tcPr>
            <w:tcW w:w="36" w:type="dxa"/>
            <w:vAlign w:val="center"/>
            <w:hideMark/>
          </w:tcPr>
          <w:p w14:paraId="551C394A" w14:textId="77777777" w:rsidR="00A633A2" w:rsidRPr="00A633A2" w:rsidRDefault="00A633A2" w:rsidP="00A633A2">
            <w:pPr>
              <w:rPr>
                <w:sz w:val="20"/>
                <w:szCs w:val="20"/>
              </w:rPr>
            </w:pPr>
          </w:p>
        </w:tc>
      </w:tr>
      <w:tr w:rsidR="00A633A2" w:rsidRPr="00A633A2" w14:paraId="1AE9AED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167D3F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73C7B7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591C9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3AA5B5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7E0E7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3FCBAA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190611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D7D5EA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1E413E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5DCDFB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5807B8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D0F400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176A6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65933C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233A39" w14:textId="77777777" w:rsidR="00A633A2" w:rsidRPr="00A633A2" w:rsidRDefault="00A633A2" w:rsidP="00A633A2">
            <w:pPr>
              <w:rPr>
                <w:sz w:val="20"/>
                <w:szCs w:val="20"/>
              </w:rPr>
            </w:pPr>
          </w:p>
        </w:tc>
      </w:tr>
      <w:tr w:rsidR="00A633A2" w:rsidRPr="00A633A2" w14:paraId="3966473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DA4B3C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29209A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89FBA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880C4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4C3C7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8B862F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4B89CDC" w14:textId="77777777" w:rsidR="00A633A2" w:rsidRPr="00A633A2" w:rsidRDefault="00A633A2" w:rsidP="00A633A2">
            <w:pPr>
              <w:rPr>
                <w:sz w:val="20"/>
                <w:szCs w:val="20"/>
              </w:rPr>
            </w:pPr>
          </w:p>
        </w:tc>
      </w:tr>
      <w:tr w:rsidR="00A633A2" w:rsidRPr="00A633A2" w14:paraId="1286377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C6D1A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66219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Ü³Ë³å³ïñ³ëïáõÙ ë»ñÙÇ ó³Ý»Éáõ Ñ³Ù³ñ</w:t>
            </w:r>
            <w:r w:rsidRPr="00A633A2">
              <w:rPr>
                <w:rFonts w:ascii="Arial Armenian" w:hAnsi="Arial Armenian" w:cs="Arial"/>
                <w:color w:val="000000"/>
                <w:sz w:val="16"/>
                <w:szCs w:val="16"/>
              </w:rPr>
              <w:br/>
            </w:r>
            <w:r w:rsidRPr="00A633A2">
              <w:rPr>
                <w:rFonts w:ascii="Calibri" w:hAnsi="Calibri" w:cs="Calibri"/>
                <w:color w:val="000000"/>
                <w:sz w:val="16"/>
                <w:szCs w:val="16"/>
              </w:rPr>
              <w:t>Подготовка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посеву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семян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22F4C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15FB4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5552B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0.28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532FB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98.41</w:t>
            </w:r>
          </w:p>
        </w:tc>
        <w:tc>
          <w:tcPr>
            <w:tcW w:w="36" w:type="dxa"/>
            <w:vAlign w:val="center"/>
            <w:hideMark/>
          </w:tcPr>
          <w:p w14:paraId="465A5546" w14:textId="77777777" w:rsidR="00A633A2" w:rsidRPr="00A633A2" w:rsidRDefault="00A633A2" w:rsidP="00A633A2">
            <w:pPr>
              <w:rPr>
                <w:sz w:val="20"/>
                <w:szCs w:val="20"/>
              </w:rPr>
            </w:pPr>
          </w:p>
        </w:tc>
      </w:tr>
      <w:tr w:rsidR="00A633A2" w:rsidRPr="00A633A2" w14:paraId="32ED801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209E22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0361F4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759CAB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AC2C0F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C71D8E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9B554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023A7E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21CA86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C58DD0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82374F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4AD60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01FAD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01400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7024DA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698B94" w14:textId="77777777" w:rsidR="00A633A2" w:rsidRPr="00A633A2" w:rsidRDefault="00A633A2" w:rsidP="00A633A2">
            <w:pPr>
              <w:rPr>
                <w:sz w:val="20"/>
                <w:szCs w:val="20"/>
              </w:rPr>
            </w:pPr>
          </w:p>
        </w:tc>
      </w:tr>
      <w:tr w:rsidR="00A633A2" w:rsidRPr="00A633A2" w14:paraId="20268C2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0751FC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851F80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BA413D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09A9C2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64D3F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525729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8AAEBD9" w14:textId="77777777" w:rsidR="00A633A2" w:rsidRPr="00A633A2" w:rsidRDefault="00A633A2" w:rsidP="00A633A2">
            <w:pPr>
              <w:rPr>
                <w:sz w:val="20"/>
                <w:szCs w:val="20"/>
              </w:rPr>
            </w:pPr>
          </w:p>
        </w:tc>
      </w:tr>
      <w:tr w:rsidR="00A633A2" w:rsidRPr="00A633A2" w14:paraId="26421B84"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DB36A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CC0B3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ê»ñÙÇ ó³ÝáõÙ 1Ù</w:t>
            </w:r>
            <w:r w:rsidRPr="00A633A2">
              <w:rPr>
                <w:rFonts w:ascii="Arial Armenian" w:hAnsi="Arial Armenian" w:cs="Arial"/>
                <w:color w:val="000000"/>
                <w:sz w:val="16"/>
                <w:szCs w:val="16"/>
                <w:vertAlign w:val="superscript"/>
                <w:lang w:val="ru-RU"/>
              </w:rPr>
              <w:t>2</w:t>
            </w:r>
            <w:r w:rsidRPr="00A633A2">
              <w:rPr>
                <w:rFonts w:ascii="Arial Armenian" w:hAnsi="Arial Armenian" w:cs="Arial"/>
                <w:color w:val="000000"/>
                <w:sz w:val="16"/>
                <w:szCs w:val="16"/>
                <w:lang w:val="ru-RU"/>
              </w:rPr>
              <w:t xml:space="preserve"> - 25·ñ</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Норма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высева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семян</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на</w:t>
            </w:r>
            <w:r w:rsidRPr="00A633A2">
              <w:rPr>
                <w:rFonts w:ascii="Arial Armenian" w:hAnsi="Arial Armenian" w:cs="Arial"/>
                <w:color w:val="000000"/>
                <w:sz w:val="16"/>
                <w:szCs w:val="16"/>
                <w:lang w:val="ru-RU"/>
              </w:rPr>
              <w:t xml:space="preserve"> 1</w:t>
            </w:r>
            <w:r w:rsidRPr="00A633A2">
              <w:rPr>
                <w:rFonts w:ascii="Calibri" w:hAnsi="Calibri" w:cs="Calibri"/>
                <w:color w:val="000000"/>
                <w:sz w:val="16"/>
                <w:szCs w:val="16"/>
                <w:lang w:val="ru-RU"/>
              </w:rPr>
              <w:t>м</w:t>
            </w:r>
            <w:r w:rsidRPr="00A633A2">
              <w:rPr>
                <w:rFonts w:ascii="Arial Armenian" w:hAnsi="Arial Armenian" w:cs="Arial"/>
                <w:color w:val="000000"/>
                <w:sz w:val="16"/>
                <w:szCs w:val="16"/>
                <w:lang w:val="ru-RU"/>
              </w:rPr>
              <w:t>2 - 25</w:t>
            </w:r>
            <w:r w:rsidRPr="00A633A2">
              <w:rPr>
                <w:rFonts w:ascii="Calibri" w:hAnsi="Calibri" w:cs="Calibri"/>
                <w:color w:val="000000"/>
                <w:sz w:val="16"/>
                <w:szCs w:val="16"/>
                <w:lang w:val="ru-RU"/>
              </w:rPr>
              <w:t>г</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D639F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795C3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D3946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0.17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F0246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58.38</w:t>
            </w:r>
          </w:p>
        </w:tc>
        <w:tc>
          <w:tcPr>
            <w:tcW w:w="36" w:type="dxa"/>
            <w:vAlign w:val="center"/>
            <w:hideMark/>
          </w:tcPr>
          <w:p w14:paraId="78B08097" w14:textId="77777777" w:rsidR="00A633A2" w:rsidRPr="00A633A2" w:rsidRDefault="00A633A2" w:rsidP="00A633A2">
            <w:pPr>
              <w:rPr>
                <w:sz w:val="20"/>
                <w:szCs w:val="20"/>
              </w:rPr>
            </w:pPr>
          </w:p>
        </w:tc>
      </w:tr>
      <w:tr w:rsidR="00A633A2" w:rsidRPr="00A633A2" w14:paraId="58F276D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12657C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701D89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CDFD3C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1CC63D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1F142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8562A2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C9D487C"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48616C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8C50B7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A5692E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4E6F4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A0EC11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3127D3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759F24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0B17FF1" w14:textId="77777777" w:rsidR="00A633A2" w:rsidRPr="00A633A2" w:rsidRDefault="00A633A2" w:rsidP="00A633A2">
            <w:pPr>
              <w:rPr>
                <w:sz w:val="20"/>
                <w:szCs w:val="20"/>
              </w:rPr>
            </w:pPr>
          </w:p>
        </w:tc>
      </w:tr>
      <w:tr w:rsidR="00A633A2" w:rsidRPr="00A633A2" w14:paraId="63FEA70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725463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C033EA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86D5D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6C5B4A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AF481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46CD49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24C74C" w14:textId="77777777" w:rsidR="00A633A2" w:rsidRPr="00A633A2" w:rsidRDefault="00A633A2" w:rsidP="00A633A2">
            <w:pPr>
              <w:rPr>
                <w:sz w:val="20"/>
                <w:szCs w:val="20"/>
              </w:rPr>
            </w:pPr>
          </w:p>
        </w:tc>
      </w:tr>
      <w:tr w:rsidR="00A633A2" w:rsidRPr="00A633A2" w14:paraId="10588730" w14:textId="77777777" w:rsidTr="00A633A2">
        <w:trPr>
          <w:trHeight w:val="675"/>
        </w:trPr>
        <w:tc>
          <w:tcPr>
            <w:tcW w:w="398"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3B5A40C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73396E"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Գունավոր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տեսախցիկ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արտաքին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տեղադրման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մոնտաժման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կոմպլեկտով</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արևային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մարտկոցով</w:t>
            </w:r>
            <w:r w:rsidRPr="00A633A2">
              <w:rPr>
                <w:rFonts w:ascii="Arial Armenian" w:hAnsi="Arial Armenian" w:cs="Arial"/>
                <w:color w:val="000000"/>
                <w:sz w:val="16"/>
                <w:szCs w:val="16"/>
              </w:rPr>
              <w:t xml:space="preserve"> Full HD,24/7, </w:t>
            </w:r>
            <w:r w:rsidRPr="00A633A2">
              <w:rPr>
                <w:rFonts w:ascii="Sylfaen" w:hAnsi="Sylfaen" w:cs="Sylfaen"/>
                <w:color w:val="000000"/>
                <w:sz w:val="16"/>
                <w:szCs w:val="16"/>
              </w:rPr>
              <w:t>անլար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ինտերնետ</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կապով</w:t>
            </w:r>
            <w:r w:rsidRPr="00A633A2">
              <w:rPr>
                <w:rFonts w:ascii="Arial Armenian" w:hAnsi="Arial Armenian" w:cs="Arial"/>
                <w:color w:val="000000"/>
                <w:sz w:val="16"/>
                <w:szCs w:val="16"/>
              </w:rPr>
              <w:t>/-</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ճշտել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պատվիրատուի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հետ</w:t>
            </w:r>
            <w:r w:rsidRPr="00A633A2">
              <w:rPr>
                <w:rFonts w:ascii="Arial Armenian" w:hAnsi="Arial Armenian" w:cs="Arial"/>
                <w:color w:val="000000"/>
                <w:sz w:val="16"/>
                <w:szCs w:val="16"/>
              </w:rPr>
              <w:br w:type="page"/>
            </w:r>
            <w:r w:rsidRPr="00A633A2">
              <w:rPr>
                <w:rFonts w:ascii="Calibri" w:hAnsi="Calibri" w:cs="Calibri"/>
                <w:color w:val="000000"/>
                <w:sz w:val="16"/>
                <w:szCs w:val="16"/>
              </w:rPr>
              <w:t>Цветная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камера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монтажным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комплектом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для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наружной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солнечная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батарея</w:t>
            </w:r>
            <w:r w:rsidRPr="00A633A2">
              <w:rPr>
                <w:rFonts w:ascii="Arial Armenian" w:hAnsi="Arial Armenian" w:cs="Arial"/>
                <w:color w:val="000000"/>
                <w:sz w:val="16"/>
                <w:szCs w:val="16"/>
              </w:rPr>
              <w:t xml:space="preserve"> Full HD, 24/7, </w:t>
            </w:r>
            <w:r w:rsidRPr="00A633A2">
              <w:rPr>
                <w:rFonts w:ascii="Calibri" w:hAnsi="Calibri" w:cs="Calibri"/>
                <w:color w:val="000000"/>
                <w:sz w:val="16"/>
                <w:szCs w:val="16"/>
              </w:rPr>
              <w:t>беспроводное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подключение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интернету</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оговаривается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заказчиком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6EFA7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type="page"/>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8B885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FA34A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8.08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C34D6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32.34</w:t>
            </w:r>
          </w:p>
        </w:tc>
        <w:tc>
          <w:tcPr>
            <w:tcW w:w="36" w:type="dxa"/>
            <w:vAlign w:val="center"/>
            <w:hideMark/>
          </w:tcPr>
          <w:p w14:paraId="5A7D349E" w14:textId="77777777" w:rsidR="00A633A2" w:rsidRPr="00A633A2" w:rsidRDefault="00A633A2" w:rsidP="00A633A2">
            <w:pPr>
              <w:rPr>
                <w:sz w:val="20"/>
                <w:szCs w:val="20"/>
              </w:rPr>
            </w:pPr>
          </w:p>
        </w:tc>
      </w:tr>
      <w:tr w:rsidR="00A633A2" w:rsidRPr="00A633A2" w14:paraId="68F7EA44" w14:textId="77777777" w:rsidTr="00A633A2">
        <w:trPr>
          <w:trHeight w:val="675"/>
        </w:trPr>
        <w:tc>
          <w:tcPr>
            <w:tcW w:w="398" w:type="dxa"/>
            <w:vMerge/>
            <w:tcBorders>
              <w:top w:val="nil"/>
              <w:left w:val="single" w:sz="4" w:space="0" w:color="auto"/>
              <w:bottom w:val="single" w:sz="4" w:space="0" w:color="auto"/>
              <w:right w:val="single" w:sz="4" w:space="0" w:color="auto"/>
            </w:tcBorders>
            <w:vAlign w:val="center"/>
            <w:hideMark/>
          </w:tcPr>
          <w:p w14:paraId="2F47049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28811F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26D76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223332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6D849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3840AE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BA2A09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38C8BAA" w14:textId="77777777" w:rsidTr="00A633A2">
        <w:trPr>
          <w:trHeight w:val="675"/>
        </w:trPr>
        <w:tc>
          <w:tcPr>
            <w:tcW w:w="398" w:type="dxa"/>
            <w:vMerge/>
            <w:tcBorders>
              <w:top w:val="nil"/>
              <w:left w:val="single" w:sz="4" w:space="0" w:color="auto"/>
              <w:bottom w:val="single" w:sz="4" w:space="0" w:color="auto"/>
              <w:right w:val="single" w:sz="4" w:space="0" w:color="auto"/>
            </w:tcBorders>
            <w:vAlign w:val="center"/>
            <w:hideMark/>
          </w:tcPr>
          <w:p w14:paraId="09E326F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A5BB48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29086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34A9E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66727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40E7A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042858" w14:textId="77777777" w:rsidR="00A633A2" w:rsidRPr="00A633A2" w:rsidRDefault="00A633A2" w:rsidP="00A633A2">
            <w:pPr>
              <w:rPr>
                <w:sz w:val="20"/>
                <w:szCs w:val="20"/>
              </w:rPr>
            </w:pPr>
          </w:p>
        </w:tc>
      </w:tr>
      <w:tr w:rsidR="00A633A2" w:rsidRPr="00A633A2" w14:paraId="6B90CA77" w14:textId="77777777" w:rsidTr="00A633A2">
        <w:trPr>
          <w:trHeight w:val="675"/>
        </w:trPr>
        <w:tc>
          <w:tcPr>
            <w:tcW w:w="398" w:type="dxa"/>
            <w:vMerge/>
            <w:tcBorders>
              <w:top w:val="nil"/>
              <w:left w:val="single" w:sz="4" w:space="0" w:color="auto"/>
              <w:bottom w:val="single" w:sz="4" w:space="0" w:color="auto"/>
              <w:right w:val="single" w:sz="4" w:space="0" w:color="auto"/>
            </w:tcBorders>
            <w:vAlign w:val="center"/>
            <w:hideMark/>
          </w:tcPr>
          <w:p w14:paraId="01D6CE7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8BBF05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011C0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9CBC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F5FF9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5BE53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D75CEF1" w14:textId="77777777" w:rsidR="00A633A2" w:rsidRPr="00A633A2" w:rsidRDefault="00A633A2" w:rsidP="00A633A2">
            <w:pPr>
              <w:rPr>
                <w:sz w:val="20"/>
                <w:szCs w:val="20"/>
              </w:rPr>
            </w:pPr>
          </w:p>
        </w:tc>
      </w:tr>
      <w:tr w:rsidR="00A633A2" w:rsidRPr="00A633A2" w14:paraId="6EAFF7A2" w14:textId="77777777" w:rsidTr="00A633A2">
        <w:trPr>
          <w:trHeight w:val="405"/>
        </w:trPr>
        <w:tc>
          <w:tcPr>
            <w:tcW w:w="398"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2CB4378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C24ED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î»ë³ÑÑëÏáÕ ë³ñù ï»ë³·ñÇãáí  (24Å³Ù ï»ë³·ñáõÙ)-</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ճշտել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պատվիրատուի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հետ</w:t>
            </w:r>
            <w:r w:rsidRPr="00A633A2">
              <w:rPr>
                <w:rFonts w:ascii="Arial Armenian" w:hAnsi="Arial Armenian" w:cs="Arial"/>
                <w:color w:val="000000"/>
                <w:sz w:val="16"/>
                <w:szCs w:val="16"/>
              </w:rPr>
              <w:br/>
            </w:r>
            <w:r w:rsidRPr="00A633A2">
              <w:rPr>
                <w:rFonts w:ascii="Calibri" w:hAnsi="Calibri" w:cs="Calibri"/>
                <w:color w:val="000000"/>
                <w:sz w:val="16"/>
                <w:szCs w:val="16"/>
              </w:rPr>
              <w:t>Видеонаблюдение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видеорегистратором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круглосуточная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запись</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местонахождение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уточните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клиента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586FE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CA58F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C410C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58.83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C3ED8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58.83</w:t>
            </w:r>
          </w:p>
        </w:tc>
        <w:tc>
          <w:tcPr>
            <w:tcW w:w="36" w:type="dxa"/>
            <w:vAlign w:val="center"/>
            <w:hideMark/>
          </w:tcPr>
          <w:p w14:paraId="207CCC22" w14:textId="77777777" w:rsidR="00A633A2" w:rsidRPr="00A633A2" w:rsidRDefault="00A633A2" w:rsidP="00A633A2">
            <w:pPr>
              <w:rPr>
                <w:sz w:val="20"/>
                <w:szCs w:val="20"/>
              </w:rPr>
            </w:pPr>
          </w:p>
        </w:tc>
      </w:tr>
      <w:tr w:rsidR="00A633A2" w:rsidRPr="00A633A2" w14:paraId="014D450D"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6FBC066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B4E5D5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5F5D7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D91AB6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6923A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88743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1DE1EB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6325385"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0C5EACC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717632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44979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D79579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20F24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FC364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3BB5ED9" w14:textId="77777777" w:rsidR="00A633A2" w:rsidRPr="00A633A2" w:rsidRDefault="00A633A2" w:rsidP="00A633A2">
            <w:pPr>
              <w:rPr>
                <w:sz w:val="20"/>
                <w:szCs w:val="20"/>
              </w:rPr>
            </w:pPr>
          </w:p>
        </w:tc>
      </w:tr>
      <w:tr w:rsidR="00A633A2" w:rsidRPr="00A633A2" w14:paraId="39807939" w14:textId="77777777" w:rsidTr="00A633A2">
        <w:trPr>
          <w:trHeight w:val="405"/>
        </w:trPr>
        <w:tc>
          <w:tcPr>
            <w:tcW w:w="398" w:type="dxa"/>
            <w:vMerge/>
            <w:tcBorders>
              <w:top w:val="nil"/>
              <w:left w:val="single" w:sz="4" w:space="0" w:color="auto"/>
              <w:bottom w:val="single" w:sz="4" w:space="0" w:color="auto"/>
              <w:right w:val="single" w:sz="4" w:space="0" w:color="auto"/>
            </w:tcBorders>
            <w:vAlign w:val="center"/>
            <w:hideMark/>
          </w:tcPr>
          <w:p w14:paraId="13BAE0F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3565BA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06ADF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4BF10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6BA59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ABD57B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CDB05F6" w14:textId="77777777" w:rsidR="00A633A2" w:rsidRPr="00A633A2" w:rsidRDefault="00A633A2" w:rsidP="00A633A2">
            <w:pPr>
              <w:rPr>
                <w:sz w:val="20"/>
                <w:szCs w:val="20"/>
              </w:rPr>
            </w:pPr>
          </w:p>
        </w:tc>
      </w:tr>
      <w:tr w:rsidR="00A633A2" w:rsidRPr="00A633A2" w14:paraId="47A97E10"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0B744C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1D6E55A"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C29A41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488932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682B4C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F5E4689"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8807.01</w:t>
            </w:r>
          </w:p>
        </w:tc>
        <w:tc>
          <w:tcPr>
            <w:tcW w:w="36" w:type="dxa"/>
            <w:vAlign w:val="center"/>
            <w:hideMark/>
          </w:tcPr>
          <w:p w14:paraId="2EC49C36" w14:textId="77777777" w:rsidR="00A633A2" w:rsidRPr="00A633A2" w:rsidRDefault="00A633A2" w:rsidP="00A633A2">
            <w:pPr>
              <w:rPr>
                <w:sz w:val="20"/>
                <w:szCs w:val="20"/>
              </w:rPr>
            </w:pPr>
          </w:p>
        </w:tc>
      </w:tr>
      <w:tr w:rsidR="00A633A2" w:rsidRPr="00A633A2" w14:paraId="2532741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C55F95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94C3E8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0871E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8076E9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2B248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24F7F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F492C3A"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5C3E977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B9C32D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256C9C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686C9A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F3E6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DF025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687EEC"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7D9DEA0" w14:textId="77777777" w:rsidR="00A633A2" w:rsidRPr="00A633A2" w:rsidRDefault="00A633A2" w:rsidP="00A633A2">
            <w:pPr>
              <w:rPr>
                <w:sz w:val="20"/>
                <w:szCs w:val="20"/>
              </w:rPr>
            </w:pPr>
          </w:p>
        </w:tc>
      </w:tr>
      <w:tr w:rsidR="00A633A2" w:rsidRPr="00A633A2" w14:paraId="04583BD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846577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D95A3B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B7055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53B9E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0EFB8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D53200"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9EC2BC7" w14:textId="77777777" w:rsidR="00A633A2" w:rsidRPr="00A633A2" w:rsidRDefault="00A633A2" w:rsidP="00A633A2">
            <w:pPr>
              <w:rPr>
                <w:sz w:val="20"/>
                <w:szCs w:val="20"/>
              </w:rPr>
            </w:pPr>
          </w:p>
        </w:tc>
      </w:tr>
      <w:tr w:rsidR="00A633A2" w:rsidRPr="00A633A2" w14:paraId="7BC1960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7FCC36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6E142E0"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ACF59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FB8B42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BE52A9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19EDF0E"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21.74%</w:t>
            </w:r>
          </w:p>
        </w:tc>
        <w:tc>
          <w:tcPr>
            <w:tcW w:w="36" w:type="dxa"/>
            <w:vAlign w:val="center"/>
            <w:hideMark/>
          </w:tcPr>
          <w:p w14:paraId="26E008E2" w14:textId="77777777" w:rsidR="00A633A2" w:rsidRPr="00A633A2" w:rsidRDefault="00A633A2" w:rsidP="00A633A2">
            <w:pPr>
              <w:rPr>
                <w:sz w:val="20"/>
                <w:szCs w:val="20"/>
              </w:rPr>
            </w:pPr>
          </w:p>
        </w:tc>
      </w:tr>
      <w:tr w:rsidR="00A633A2" w:rsidRPr="00A633A2" w14:paraId="551C063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CA6434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17074A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39084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FFA08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BE23F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75F100"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DAB7108"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6820D44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F2647D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A9DD16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762F6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05995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D7D83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8FD39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0B4EE24" w14:textId="77777777" w:rsidR="00A633A2" w:rsidRPr="00A633A2" w:rsidRDefault="00A633A2" w:rsidP="00A633A2">
            <w:pPr>
              <w:rPr>
                <w:sz w:val="20"/>
                <w:szCs w:val="20"/>
              </w:rPr>
            </w:pPr>
          </w:p>
        </w:tc>
      </w:tr>
      <w:tr w:rsidR="00A633A2" w:rsidRPr="00A633A2" w14:paraId="54270B1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E7DD70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CAE285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4D74E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8BAF9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7DB371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DDA9B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5C510EC" w14:textId="77777777" w:rsidR="00A633A2" w:rsidRPr="00A633A2" w:rsidRDefault="00A633A2" w:rsidP="00A633A2">
            <w:pPr>
              <w:rPr>
                <w:sz w:val="20"/>
                <w:szCs w:val="20"/>
              </w:rPr>
            </w:pPr>
          </w:p>
        </w:tc>
      </w:tr>
      <w:tr w:rsidR="00A633A2" w:rsidRPr="005C0845" w14:paraId="37C497BE"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E17DF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AB7726"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ò³Ûï³ÕµÛáõñÇ å³ïñ³ëïÙ³Ý, ï»Õ³¹ñÙ³Ý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Работы</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по</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подготовке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и</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установке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фонтана</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06F30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A52D2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C11492"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3EE6C1"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6C27390D" w14:textId="77777777" w:rsidR="00A633A2" w:rsidRPr="00A633A2" w:rsidRDefault="00A633A2" w:rsidP="00A633A2">
            <w:pPr>
              <w:rPr>
                <w:sz w:val="20"/>
                <w:szCs w:val="20"/>
                <w:lang w:val="ru-RU"/>
              </w:rPr>
            </w:pPr>
          </w:p>
        </w:tc>
      </w:tr>
      <w:tr w:rsidR="00A633A2" w:rsidRPr="005C0845" w14:paraId="3F7B212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BFE1CC8"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2EA2E672"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3A6F6953"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F285AAF"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A2BDAFF"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F7D1FEE"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2E3EEF9D"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6322878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1B34A60"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06393F16"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5D35EC5B"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78B95631"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92C8EA8"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D69C2C9"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1D626752" w14:textId="77777777" w:rsidR="00A633A2" w:rsidRPr="00A633A2" w:rsidRDefault="00A633A2" w:rsidP="00A633A2">
            <w:pPr>
              <w:rPr>
                <w:sz w:val="20"/>
                <w:szCs w:val="20"/>
                <w:lang w:val="ru-RU"/>
              </w:rPr>
            </w:pPr>
          </w:p>
        </w:tc>
      </w:tr>
      <w:tr w:rsidR="00A633A2" w:rsidRPr="005C0845" w14:paraId="79A3C89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EB57472"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52411AAC"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6A9097C"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3DDD9B16"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99367F1"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707774C"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64786411" w14:textId="77777777" w:rsidR="00A633A2" w:rsidRPr="00A633A2" w:rsidRDefault="00A633A2" w:rsidP="00A633A2">
            <w:pPr>
              <w:rPr>
                <w:sz w:val="20"/>
                <w:szCs w:val="20"/>
                <w:lang w:val="ru-RU"/>
              </w:rPr>
            </w:pPr>
          </w:p>
        </w:tc>
      </w:tr>
      <w:tr w:rsidR="00A633A2" w:rsidRPr="00A633A2" w14:paraId="20BEBF74"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5483E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5536C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ò³Ûï³ÕµÛáõñÇ ï»ÕÇ µ»ïáÝ³óáõÙ B15 ¹³ëÇ µ»ïáÝáí</w:t>
            </w:r>
            <w:r w:rsidRPr="00A633A2">
              <w:rPr>
                <w:rFonts w:ascii="Arial Armenian" w:hAnsi="Arial Armenian" w:cs="Arial"/>
                <w:color w:val="000000"/>
                <w:sz w:val="16"/>
                <w:szCs w:val="16"/>
              </w:rPr>
              <w:br/>
            </w:r>
            <w:r w:rsidRPr="00A633A2">
              <w:rPr>
                <w:rFonts w:ascii="Calibri" w:hAnsi="Calibri" w:cs="Calibri"/>
                <w:color w:val="000000"/>
                <w:sz w:val="16"/>
                <w:szCs w:val="16"/>
              </w:rPr>
              <w:t>Бетонирование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участка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Цайтахпюр</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бетоном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22F51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213EC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7361A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55.76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76A84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25.09</w:t>
            </w:r>
          </w:p>
        </w:tc>
        <w:tc>
          <w:tcPr>
            <w:tcW w:w="36" w:type="dxa"/>
            <w:vAlign w:val="center"/>
            <w:hideMark/>
          </w:tcPr>
          <w:p w14:paraId="76226662" w14:textId="77777777" w:rsidR="00A633A2" w:rsidRPr="00A633A2" w:rsidRDefault="00A633A2" w:rsidP="00A633A2">
            <w:pPr>
              <w:rPr>
                <w:sz w:val="20"/>
                <w:szCs w:val="20"/>
              </w:rPr>
            </w:pPr>
          </w:p>
        </w:tc>
      </w:tr>
      <w:tr w:rsidR="00A633A2" w:rsidRPr="00A633A2" w14:paraId="4E7036D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0C396B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A7AA31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CF2EF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49F84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C66BE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726218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CE23DF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BCA7C4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1F40D6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AB3E11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1CF2F0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44C338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6191F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2A8FD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DD31C0" w14:textId="77777777" w:rsidR="00A633A2" w:rsidRPr="00A633A2" w:rsidRDefault="00A633A2" w:rsidP="00A633A2">
            <w:pPr>
              <w:rPr>
                <w:sz w:val="20"/>
                <w:szCs w:val="20"/>
              </w:rPr>
            </w:pPr>
          </w:p>
        </w:tc>
      </w:tr>
      <w:tr w:rsidR="00A633A2" w:rsidRPr="00A633A2" w14:paraId="28B4395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20D737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914BD9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BB9CD1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1FD4AD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2CD42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D4936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5285E3D" w14:textId="77777777" w:rsidR="00A633A2" w:rsidRPr="00A633A2" w:rsidRDefault="00A633A2" w:rsidP="00A633A2">
            <w:pPr>
              <w:rPr>
                <w:sz w:val="20"/>
                <w:szCs w:val="20"/>
              </w:rPr>
            </w:pPr>
          </w:p>
        </w:tc>
      </w:tr>
      <w:tr w:rsidR="00A633A2" w:rsidRPr="00A633A2" w14:paraId="29213CCF" w14:textId="77777777" w:rsidTr="00A633A2">
        <w:trPr>
          <w:trHeight w:val="34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0920D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3CB3B6"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Հարթակի</w:t>
            </w:r>
            <w:r w:rsidRPr="00A633A2">
              <w:rPr>
                <w:rFonts w:ascii="Arial Armenian" w:hAnsi="Arial Armenian" w:cs="Arial"/>
                <w:color w:val="000000"/>
                <w:sz w:val="16"/>
                <w:szCs w:val="16"/>
              </w:rPr>
              <w:t xml:space="preserve"> »ñ»ëå³ïáõÙ µ³½³Éï» ë³É»ñáí, 30ÙÙ Ñ³ëï., /</w:t>
            </w:r>
            <w:r w:rsidRPr="00A633A2">
              <w:rPr>
                <w:rFonts w:ascii="Sylfaen" w:hAnsi="Sylfaen" w:cs="Sylfaen"/>
                <w:color w:val="000000"/>
                <w:sz w:val="16"/>
                <w:szCs w:val="16"/>
              </w:rPr>
              <w:t>առանց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ծակոտկոն</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Облицовка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платформы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базальтовыми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плитами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толщиной</w:t>
            </w:r>
            <w:r w:rsidRPr="00A633A2">
              <w:rPr>
                <w:rFonts w:ascii="Arial Armenian" w:hAnsi="Arial Armenian" w:cs="Arial"/>
                <w:color w:val="000000"/>
                <w:sz w:val="16"/>
                <w:szCs w:val="16"/>
              </w:rPr>
              <w:t xml:space="preserve"> 30 </w:t>
            </w:r>
            <w:r w:rsidRPr="00A633A2">
              <w:rPr>
                <w:rFonts w:ascii="Calibri" w:hAnsi="Calibri" w:cs="Calibri"/>
                <w:color w:val="000000"/>
                <w:sz w:val="16"/>
                <w:szCs w:val="16"/>
              </w:rPr>
              <w:t>мм</w:t>
            </w:r>
            <w:r w:rsidRPr="00A633A2">
              <w:rPr>
                <w:rFonts w:ascii="Arial Armenian" w:hAnsi="Arial Armenian" w:cs="Arial"/>
                <w:color w:val="000000"/>
                <w:sz w:val="16"/>
                <w:szCs w:val="16"/>
              </w:rPr>
              <w:t>, /</w:t>
            </w:r>
            <w:r w:rsidRPr="00A633A2">
              <w:rPr>
                <w:rFonts w:ascii="Calibri" w:hAnsi="Calibri" w:cs="Calibri"/>
                <w:color w:val="000000"/>
                <w:sz w:val="16"/>
                <w:szCs w:val="16"/>
              </w:rPr>
              <w:t>непористыми</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C7396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F176D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69C55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15.52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C4784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62.10</w:t>
            </w:r>
          </w:p>
        </w:tc>
        <w:tc>
          <w:tcPr>
            <w:tcW w:w="36" w:type="dxa"/>
            <w:vAlign w:val="center"/>
            <w:hideMark/>
          </w:tcPr>
          <w:p w14:paraId="5846A47D" w14:textId="77777777" w:rsidR="00A633A2" w:rsidRPr="00A633A2" w:rsidRDefault="00A633A2" w:rsidP="00A633A2">
            <w:pPr>
              <w:rPr>
                <w:sz w:val="20"/>
                <w:szCs w:val="20"/>
              </w:rPr>
            </w:pPr>
          </w:p>
        </w:tc>
      </w:tr>
      <w:tr w:rsidR="00A633A2" w:rsidRPr="00A633A2" w14:paraId="457684B8"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7B268C2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0DC259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9ACEE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6010F0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A92F9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94983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9A04B5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BF4D4A4"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6ECE715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0DE0E8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E07D0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28640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9275F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1C3CC9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F8D54A2" w14:textId="77777777" w:rsidR="00A633A2" w:rsidRPr="00A633A2" w:rsidRDefault="00A633A2" w:rsidP="00A633A2">
            <w:pPr>
              <w:rPr>
                <w:sz w:val="20"/>
                <w:szCs w:val="20"/>
              </w:rPr>
            </w:pPr>
          </w:p>
        </w:tc>
      </w:tr>
      <w:tr w:rsidR="00A633A2" w:rsidRPr="00A633A2" w14:paraId="1CC79B6E"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2A8E994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B9B22D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93869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B9F20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ACD48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B636AA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FFA0C6" w14:textId="77777777" w:rsidR="00A633A2" w:rsidRPr="00A633A2" w:rsidRDefault="00A633A2" w:rsidP="00A633A2">
            <w:pPr>
              <w:rPr>
                <w:sz w:val="20"/>
                <w:szCs w:val="20"/>
              </w:rPr>
            </w:pPr>
          </w:p>
        </w:tc>
      </w:tr>
      <w:tr w:rsidR="00A633A2" w:rsidRPr="00A633A2" w14:paraId="47741750"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A29A1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FE10A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ò³Ûï³ÕµÛáõñÇ å³ïñ³ëïáõÙ ¨ ï»Õ³¹ñáõÙ Ùß³Ïí³Í µ³½³Éï» ù³ñÇó</w:t>
            </w:r>
            <w:r w:rsidRPr="00A633A2">
              <w:rPr>
                <w:rFonts w:ascii="Arial Armenian" w:hAnsi="Arial Armenian" w:cs="Arial"/>
                <w:color w:val="000000"/>
                <w:sz w:val="16"/>
                <w:szCs w:val="16"/>
              </w:rPr>
              <w:br/>
            </w:r>
            <w:r w:rsidRPr="00A633A2">
              <w:rPr>
                <w:rFonts w:ascii="Calibri" w:hAnsi="Calibri" w:cs="Calibri"/>
                <w:color w:val="000000"/>
                <w:sz w:val="16"/>
                <w:szCs w:val="16"/>
              </w:rPr>
              <w:t>Изготовление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фонтана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обработанного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базальтового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камня</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D1247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70CE9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B3075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223.25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2E931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223.25</w:t>
            </w:r>
          </w:p>
        </w:tc>
        <w:tc>
          <w:tcPr>
            <w:tcW w:w="36" w:type="dxa"/>
            <w:vAlign w:val="center"/>
            <w:hideMark/>
          </w:tcPr>
          <w:p w14:paraId="39CEA3F1" w14:textId="77777777" w:rsidR="00A633A2" w:rsidRPr="00A633A2" w:rsidRDefault="00A633A2" w:rsidP="00A633A2">
            <w:pPr>
              <w:rPr>
                <w:sz w:val="20"/>
                <w:szCs w:val="20"/>
              </w:rPr>
            </w:pPr>
          </w:p>
        </w:tc>
      </w:tr>
      <w:tr w:rsidR="00A633A2" w:rsidRPr="00A633A2" w14:paraId="558C27C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BAF2BD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A31671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4BC51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D54CB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EBD87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DC804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633352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165035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CDF307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9526AD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DA9E6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2FB30B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88431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B82405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EEC116A" w14:textId="77777777" w:rsidR="00A633A2" w:rsidRPr="00A633A2" w:rsidRDefault="00A633A2" w:rsidP="00A633A2">
            <w:pPr>
              <w:rPr>
                <w:sz w:val="20"/>
                <w:szCs w:val="20"/>
              </w:rPr>
            </w:pPr>
          </w:p>
        </w:tc>
      </w:tr>
      <w:tr w:rsidR="00A633A2" w:rsidRPr="00A633A2" w14:paraId="6175333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B3E404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E34C0A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CEBC5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E1C96B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CE07E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010F4B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588F03D" w14:textId="77777777" w:rsidR="00A633A2" w:rsidRPr="00A633A2" w:rsidRDefault="00A633A2" w:rsidP="00A633A2">
            <w:pPr>
              <w:rPr>
                <w:sz w:val="20"/>
                <w:szCs w:val="20"/>
              </w:rPr>
            </w:pPr>
          </w:p>
        </w:tc>
      </w:tr>
      <w:tr w:rsidR="00A633A2" w:rsidRPr="00A633A2" w14:paraId="3EF3886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3BBE9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0C9F3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²Ùñ³Ý ö14A500c</w:t>
            </w:r>
            <w:r w:rsidRPr="00A633A2">
              <w:rPr>
                <w:rFonts w:ascii="Arial Armenian" w:hAnsi="Arial Armenian" w:cs="Arial"/>
                <w:color w:val="000000"/>
                <w:sz w:val="16"/>
                <w:szCs w:val="16"/>
              </w:rPr>
              <w:br/>
            </w:r>
            <w:r w:rsidRPr="00A633A2">
              <w:rPr>
                <w:rFonts w:ascii="Calibri" w:hAnsi="Calibri" w:cs="Calibri"/>
                <w:color w:val="000000"/>
                <w:sz w:val="16"/>
                <w:szCs w:val="16"/>
              </w:rPr>
              <w:t>Арматура</w:t>
            </w:r>
            <w:r w:rsidRPr="00A633A2">
              <w:rPr>
                <w:rFonts w:ascii="Arial Armenian" w:hAnsi="Arial Armenian" w:cs="Arial"/>
                <w:color w:val="000000"/>
                <w:sz w:val="16"/>
                <w:szCs w:val="16"/>
              </w:rPr>
              <w:t xml:space="preserve">   ö14A500c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450FC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7BC08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0.00136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95D67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357.45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51110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0.49</w:t>
            </w:r>
          </w:p>
        </w:tc>
        <w:tc>
          <w:tcPr>
            <w:tcW w:w="36" w:type="dxa"/>
            <w:vAlign w:val="center"/>
            <w:hideMark/>
          </w:tcPr>
          <w:p w14:paraId="08083C07" w14:textId="77777777" w:rsidR="00A633A2" w:rsidRPr="00A633A2" w:rsidRDefault="00A633A2" w:rsidP="00A633A2">
            <w:pPr>
              <w:rPr>
                <w:sz w:val="20"/>
                <w:szCs w:val="20"/>
              </w:rPr>
            </w:pPr>
          </w:p>
        </w:tc>
      </w:tr>
      <w:tr w:rsidR="00A633A2" w:rsidRPr="00A633A2" w14:paraId="3AABF54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FC573B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4F4530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22D5F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F77401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E1B61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A14BD5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8AFC88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E4D2C0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1ED544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8C7C79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40DFE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ADB221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3B6F55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CEFCF0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6E6C62C" w14:textId="77777777" w:rsidR="00A633A2" w:rsidRPr="00A633A2" w:rsidRDefault="00A633A2" w:rsidP="00A633A2">
            <w:pPr>
              <w:rPr>
                <w:sz w:val="20"/>
                <w:szCs w:val="20"/>
              </w:rPr>
            </w:pPr>
          </w:p>
        </w:tc>
      </w:tr>
      <w:tr w:rsidR="00A633A2" w:rsidRPr="00A633A2" w14:paraId="26C9A13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19FACB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5B0BE1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79769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6C81B1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C2E6D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11F930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57B50E" w14:textId="77777777" w:rsidR="00A633A2" w:rsidRPr="00A633A2" w:rsidRDefault="00A633A2" w:rsidP="00A633A2">
            <w:pPr>
              <w:rPr>
                <w:sz w:val="20"/>
                <w:szCs w:val="20"/>
              </w:rPr>
            </w:pPr>
          </w:p>
        </w:tc>
      </w:tr>
      <w:tr w:rsidR="00A633A2" w:rsidRPr="00A633A2" w14:paraId="78617B2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39BD1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18624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äáÕ. ÃÇÃ»Õ 200</w:t>
            </w:r>
            <w:r w:rsidRPr="00A633A2">
              <w:rPr>
                <w:rFonts w:ascii="Arial Armenian" w:hAnsi="Arial Armenian" w:cs="Arial"/>
                <w:color w:val="000000"/>
                <w:sz w:val="16"/>
                <w:szCs w:val="16"/>
              </w:rPr>
              <w:t>x</w:t>
            </w:r>
            <w:r w:rsidRPr="00A633A2">
              <w:rPr>
                <w:rFonts w:ascii="Arial Armenian" w:hAnsi="Arial Armenian" w:cs="Arial"/>
                <w:color w:val="000000"/>
                <w:sz w:val="16"/>
                <w:szCs w:val="16"/>
                <w:lang w:val="ru-RU"/>
              </w:rPr>
              <w:t>200</w:t>
            </w:r>
            <w:r w:rsidRPr="00A633A2">
              <w:rPr>
                <w:rFonts w:ascii="Arial Armenian" w:hAnsi="Arial Armenian" w:cs="Arial"/>
                <w:color w:val="000000"/>
                <w:sz w:val="16"/>
                <w:szCs w:val="16"/>
              </w:rPr>
              <w:t>x</w:t>
            </w:r>
            <w:r w:rsidRPr="00A633A2">
              <w:rPr>
                <w:rFonts w:ascii="Arial Armenian" w:hAnsi="Arial Armenian" w:cs="Arial"/>
                <w:color w:val="000000"/>
                <w:sz w:val="16"/>
                <w:szCs w:val="16"/>
                <w:lang w:val="ru-RU"/>
              </w:rPr>
              <w:t>2ÙÙ</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Металлический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лист</w:t>
            </w:r>
            <w:r w:rsidRPr="00A633A2">
              <w:rPr>
                <w:rFonts w:ascii="Arial Armenian" w:hAnsi="Arial Armenian" w:cs="Arial"/>
                <w:color w:val="000000"/>
                <w:sz w:val="16"/>
                <w:szCs w:val="16"/>
                <w:lang w:val="ru-RU"/>
              </w:rPr>
              <w:t xml:space="preserve">  200</w:t>
            </w:r>
            <w:r w:rsidRPr="00A633A2">
              <w:rPr>
                <w:rFonts w:ascii="Arial Armenian" w:hAnsi="Arial Armenian" w:cs="Arial"/>
                <w:color w:val="000000"/>
                <w:sz w:val="16"/>
                <w:szCs w:val="16"/>
              </w:rPr>
              <w:t>x</w:t>
            </w:r>
            <w:r w:rsidRPr="00A633A2">
              <w:rPr>
                <w:rFonts w:ascii="Arial Armenian" w:hAnsi="Arial Armenian" w:cs="Arial"/>
                <w:color w:val="000000"/>
                <w:sz w:val="16"/>
                <w:szCs w:val="16"/>
                <w:lang w:val="ru-RU"/>
              </w:rPr>
              <w:t>200</w:t>
            </w:r>
            <w:r w:rsidRPr="00A633A2">
              <w:rPr>
                <w:rFonts w:ascii="Arial Armenian" w:hAnsi="Arial Armenian" w:cs="Arial"/>
                <w:color w:val="000000"/>
                <w:sz w:val="16"/>
                <w:szCs w:val="16"/>
              </w:rPr>
              <w:t>x</w:t>
            </w:r>
            <w:r w:rsidRPr="00A633A2">
              <w:rPr>
                <w:rFonts w:ascii="Arial Armenian" w:hAnsi="Arial Armenian" w:cs="Arial"/>
                <w:color w:val="000000"/>
                <w:sz w:val="16"/>
                <w:szCs w:val="16"/>
                <w:lang w:val="ru-RU"/>
              </w:rPr>
              <w:t>2</w:t>
            </w:r>
            <w:r w:rsidRPr="00A633A2">
              <w:rPr>
                <w:rFonts w:ascii="Calibri" w:hAnsi="Calibri" w:cs="Calibri"/>
                <w:color w:val="000000"/>
                <w:sz w:val="16"/>
                <w:szCs w:val="16"/>
                <w:lang w:val="ru-RU"/>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7F948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723BF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0.04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723CC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9.61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9383C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0.38</w:t>
            </w:r>
          </w:p>
        </w:tc>
        <w:tc>
          <w:tcPr>
            <w:tcW w:w="36" w:type="dxa"/>
            <w:vAlign w:val="center"/>
            <w:hideMark/>
          </w:tcPr>
          <w:p w14:paraId="65333412" w14:textId="77777777" w:rsidR="00A633A2" w:rsidRPr="00A633A2" w:rsidRDefault="00A633A2" w:rsidP="00A633A2">
            <w:pPr>
              <w:rPr>
                <w:sz w:val="20"/>
                <w:szCs w:val="20"/>
              </w:rPr>
            </w:pPr>
          </w:p>
        </w:tc>
      </w:tr>
      <w:tr w:rsidR="00A633A2" w:rsidRPr="00A633A2" w14:paraId="55480CA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EBEF84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F47F67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C6126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7BE0DC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247DB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F896B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BA1F1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6B6AC7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8192A5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87A521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AC8B0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15DA43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71BFA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6D326B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801BC8" w14:textId="77777777" w:rsidR="00A633A2" w:rsidRPr="00A633A2" w:rsidRDefault="00A633A2" w:rsidP="00A633A2">
            <w:pPr>
              <w:rPr>
                <w:sz w:val="20"/>
                <w:szCs w:val="20"/>
              </w:rPr>
            </w:pPr>
          </w:p>
        </w:tc>
      </w:tr>
      <w:tr w:rsidR="00A633A2" w:rsidRPr="00A633A2" w14:paraId="02B1CEB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90203E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D5D80A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71C58C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585F42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F34DC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6FCE46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D313F6" w14:textId="77777777" w:rsidR="00A633A2" w:rsidRPr="00A633A2" w:rsidRDefault="00A633A2" w:rsidP="00A633A2">
            <w:pPr>
              <w:rPr>
                <w:sz w:val="20"/>
                <w:szCs w:val="20"/>
              </w:rPr>
            </w:pPr>
          </w:p>
        </w:tc>
      </w:tr>
      <w:tr w:rsidR="00A633A2" w:rsidRPr="00A633A2" w14:paraId="1AE2E5BF"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52F56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9D447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òÇÝÏ³å³ï Ã³ë³Ï ö200ÙÙ, h=100ÙÙ </w:t>
            </w:r>
            <w:r w:rsidRPr="00A633A2">
              <w:rPr>
                <w:rFonts w:ascii="Arial Armenian" w:hAnsi="Arial Armenian" w:cs="Arial"/>
                <w:color w:val="000000"/>
                <w:sz w:val="16"/>
                <w:szCs w:val="16"/>
              </w:rPr>
              <w:br/>
            </w:r>
            <w:r w:rsidRPr="00A633A2">
              <w:rPr>
                <w:rFonts w:ascii="Calibri" w:hAnsi="Calibri" w:cs="Calibri"/>
                <w:color w:val="000000"/>
                <w:sz w:val="16"/>
                <w:szCs w:val="16"/>
              </w:rPr>
              <w:t>Лоток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оцинкованный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w:t>
            </w:r>
            <w:r w:rsidRPr="00A633A2">
              <w:rPr>
                <w:rFonts w:ascii="Arial Armenian" w:hAnsi="Arial Armenian" w:cs="Arial"/>
                <w:color w:val="000000"/>
                <w:sz w:val="16"/>
                <w:szCs w:val="16"/>
              </w:rPr>
              <w:t>200</w:t>
            </w:r>
            <w:r w:rsidRPr="00A633A2">
              <w:rPr>
                <w:rFonts w:ascii="Calibri" w:hAnsi="Calibri" w:cs="Calibri"/>
                <w:color w:val="000000"/>
                <w:sz w:val="16"/>
                <w:szCs w:val="16"/>
              </w:rPr>
              <w:t>мм</w:t>
            </w:r>
            <w:r w:rsidRPr="00A633A2">
              <w:rPr>
                <w:rFonts w:ascii="Arial Armenian" w:hAnsi="Arial Armenian" w:cs="Arial"/>
                <w:color w:val="000000"/>
                <w:sz w:val="16"/>
                <w:szCs w:val="16"/>
              </w:rPr>
              <w:t>, h=100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5958A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AC134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6C859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23.34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4E33B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23.34</w:t>
            </w:r>
          </w:p>
        </w:tc>
        <w:tc>
          <w:tcPr>
            <w:tcW w:w="36" w:type="dxa"/>
            <w:vAlign w:val="center"/>
            <w:hideMark/>
          </w:tcPr>
          <w:p w14:paraId="1E2209E9" w14:textId="77777777" w:rsidR="00A633A2" w:rsidRPr="00A633A2" w:rsidRDefault="00A633A2" w:rsidP="00A633A2">
            <w:pPr>
              <w:rPr>
                <w:sz w:val="20"/>
                <w:szCs w:val="20"/>
              </w:rPr>
            </w:pPr>
          </w:p>
        </w:tc>
      </w:tr>
      <w:tr w:rsidR="00A633A2" w:rsidRPr="00A633A2" w14:paraId="51D82DD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D94896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6683D6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07DA4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4EA5E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40226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75ABA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C48044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4E8DA0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D63977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0B60AC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C7E1F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337AC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F9B57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4B3047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BF6DED" w14:textId="77777777" w:rsidR="00A633A2" w:rsidRPr="00A633A2" w:rsidRDefault="00A633A2" w:rsidP="00A633A2">
            <w:pPr>
              <w:rPr>
                <w:sz w:val="20"/>
                <w:szCs w:val="20"/>
              </w:rPr>
            </w:pPr>
          </w:p>
        </w:tc>
      </w:tr>
      <w:tr w:rsidR="00A633A2" w:rsidRPr="00A633A2" w14:paraId="6F87C22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40098C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5F1F58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64A00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55BBC5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55AF0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1293DD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636632F" w14:textId="77777777" w:rsidR="00A633A2" w:rsidRPr="00A633A2" w:rsidRDefault="00A633A2" w:rsidP="00A633A2">
            <w:pPr>
              <w:rPr>
                <w:sz w:val="20"/>
                <w:szCs w:val="20"/>
              </w:rPr>
            </w:pPr>
          </w:p>
        </w:tc>
      </w:tr>
      <w:tr w:rsidR="00A633A2" w:rsidRPr="00A633A2" w14:paraId="3B0488A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2F9E2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D3AF5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ò³ÛïÇãÇ ï»Õ³¹ñáõÙ ö15ÙÙ</w:t>
            </w:r>
            <w:r w:rsidRPr="00A633A2">
              <w:rPr>
                <w:rFonts w:ascii="Arial Armenian" w:hAnsi="Arial Armenian" w:cs="Arial"/>
                <w:color w:val="000000"/>
                <w:sz w:val="16"/>
                <w:szCs w:val="16"/>
              </w:rPr>
              <w:br/>
            </w:r>
            <w:r w:rsidRPr="00A633A2">
              <w:rPr>
                <w:rFonts w:ascii="Calibri" w:hAnsi="Calibri" w:cs="Calibri"/>
                <w:color w:val="000000"/>
                <w:sz w:val="16"/>
                <w:szCs w:val="16"/>
              </w:rPr>
              <w:t>Установка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насадки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Φ</w:t>
            </w:r>
            <w:r w:rsidRPr="00A633A2">
              <w:rPr>
                <w:rFonts w:ascii="Arial Armenian" w:hAnsi="Arial Armenian" w:cs="Arial"/>
                <w:color w:val="000000"/>
                <w:sz w:val="16"/>
                <w:szCs w:val="16"/>
              </w:rPr>
              <w:t>15</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FB512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656B9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DD1D4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B9FB9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24.80</w:t>
            </w:r>
          </w:p>
        </w:tc>
        <w:tc>
          <w:tcPr>
            <w:tcW w:w="36" w:type="dxa"/>
            <w:vAlign w:val="center"/>
            <w:hideMark/>
          </w:tcPr>
          <w:p w14:paraId="7DF4FFC1" w14:textId="77777777" w:rsidR="00A633A2" w:rsidRPr="00A633A2" w:rsidRDefault="00A633A2" w:rsidP="00A633A2">
            <w:pPr>
              <w:rPr>
                <w:sz w:val="20"/>
                <w:szCs w:val="20"/>
              </w:rPr>
            </w:pPr>
          </w:p>
        </w:tc>
      </w:tr>
      <w:tr w:rsidR="00A633A2" w:rsidRPr="00A633A2" w14:paraId="24D1B44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7FB13C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631CFF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0341E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804A76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968B0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618F3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8C0503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B8281F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BFDFC6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9C8075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CEFA0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45B0C4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F3C86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5CF15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AA4489D" w14:textId="77777777" w:rsidR="00A633A2" w:rsidRPr="00A633A2" w:rsidRDefault="00A633A2" w:rsidP="00A633A2">
            <w:pPr>
              <w:rPr>
                <w:sz w:val="20"/>
                <w:szCs w:val="20"/>
              </w:rPr>
            </w:pPr>
          </w:p>
        </w:tc>
      </w:tr>
      <w:tr w:rsidR="00A633A2" w:rsidRPr="00A633A2" w14:paraId="2CB93C8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8C156F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C3156F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E1D51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1B79B6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D1C16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8F506A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B0CFFAC" w14:textId="77777777" w:rsidR="00A633A2" w:rsidRPr="00A633A2" w:rsidRDefault="00A633A2" w:rsidP="00A633A2">
            <w:pPr>
              <w:rPr>
                <w:sz w:val="20"/>
                <w:szCs w:val="20"/>
              </w:rPr>
            </w:pPr>
          </w:p>
        </w:tc>
      </w:tr>
      <w:tr w:rsidR="00A633A2" w:rsidRPr="00A633A2" w14:paraId="2B3733D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53049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E40BF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²í³½Ç Ý³Ë³å³ïñ³ëï³Ï³Ý ¨ å³ßïå³ÝÇã ß»ñï»ñÇ Çñ³Ï³Ý³óáõÙ</w:t>
            </w:r>
            <w:r w:rsidRPr="00A633A2">
              <w:rPr>
                <w:rFonts w:ascii="Arial Armenian" w:hAnsi="Arial Armenian" w:cs="Arial"/>
                <w:color w:val="000000"/>
                <w:sz w:val="16"/>
                <w:szCs w:val="16"/>
              </w:rPr>
              <w:br/>
            </w:r>
            <w:r w:rsidRPr="00A633A2">
              <w:rPr>
                <w:rFonts w:ascii="Calibri" w:hAnsi="Calibri" w:cs="Calibri"/>
                <w:color w:val="000000"/>
                <w:sz w:val="16"/>
                <w:szCs w:val="16"/>
              </w:rPr>
              <w:t>Выполнение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пескоподготовки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защитных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слоев</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ACE1C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5E1BE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8.93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60745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5.99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5CBD4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53.49</w:t>
            </w:r>
          </w:p>
        </w:tc>
        <w:tc>
          <w:tcPr>
            <w:tcW w:w="36" w:type="dxa"/>
            <w:vAlign w:val="center"/>
            <w:hideMark/>
          </w:tcPr>
          <w:p w14:paraId="76D6D85C" w14:textId="77777777" w:rsidR="00A633A2" w:rsidRPr="00A633A2" w:rsidRDefault="00A633A2" w:rsidP="00A633A2">
            <w:pPr>
              <w:rPr>
                <w:sz w:val="20"/>
                <w:szCs w:val="20"/>
              </w:rPr>
            </w:pPr>
          </w:p>
        </w:tc>
      </w:tr>
      <w:tr w:rsidR="00A633A2" w:rsidRPr="00A633A2" w14:paraId="4B79B26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FCC80A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370F77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D3487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78F865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22CAA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C4F78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457E85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6B6C86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6BD7D2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E77C87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52620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786CC6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5C77E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B71267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DCC677" w14:textId="77777777" w:rsidR="00A633A2" w:rsidRPr="00A633A2" w:rsidRDefault="00A633A2" w:rsidP="00A633A2">
            <w:pPr>
              <w:rPr>
                <w:sz w:val="20"/>
                <w:szCs w:val="20"/>
              </w:rPr>
            </w:pPr>
          </w:p>
        </w:tc>
      </w:tr>
      <w:tr w:rsidR="00A633A2" w:rsidRPr="00A633A2" w14:paraId="24A54A3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D32028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2981EC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0E0BBE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895C5C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D0CE2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81FE0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AFADAB6" w14:textId="77777777" w:rsidR="00A633A2" w:rsidRPr="00A633A2" w:rsidRDefault="00A633A2" w:rsidP="00A633A2">
            <w:pPr>
              <w:rPr>
                <w:sz w:val="20"/>
                <w:szCs w:val="20"/>
              </w:rPr>
            </w:pPr>
          </w:p>
        </w:tc>
      </w:tr>
      <w:tr w:rsidR="00A633A2" w:rsidRPr="00A633A2" w14:paraId="63C31824"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1DE2F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9A2C8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Ð³í³ùáíÇ »/µ ¹Çï³ÑáñÇ Ï³éáõóáõÙ</w:t>
            </w:r>
            <w:r w:rsidRPr="00A633A2">
              <w:rPr>
                <w:rFonts w:ascii="Arial Armenian" w:hAnsi="Arial Armenian" w:cs="Arial"/>
                <w:color w:val="000000"/>
                <w:sz w:val="16"/>
                <w:szCs w:val="16"/>
                <w:lang w:val="ru-RU"/>
              </w:rPr>
              <w:br w:type="page"/>
            </w:r>
            <w:r w:rsidRPr="00A633A2">
              <w:rPr>
                <w:rFonts w:ascii="Calibri" w:hAnsi="Calibri" w:cs="Calibri"/>
                <w:color w:val="000000"/>
                <w:sz w:val="16"/>
                <w:szCs w:val="16"/>
                <w:lang w:val="ru-RU"/>
              </w:rPr>
              <w:t>Строительство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сборного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ж</w:t>
            </w:r>
            <w:r w:rsidRPr="00A633A2">
              <w:rPr>
                <w:rFonts w:ascii="Arial Armenian" w:hAnsi="Arial Armenian" w:cs="Arial"/>
                <w:color w:val="000000"/>
                <w:sz w:val="16"/>
                <w:szCs w:val="16"/>
                <w:lang w:val="ru-RU"/>
              </w:rPr>
              <w:t>/</w:t>
            </w:r>
            <w:r w:rsidRPr="00A633A2">
              <w:rPr>
                <w:rFonts w:ascii="Calibri" w:hAnsi="Calibri" w:cs="Calibri"/>
                <w:color w:val="000000"/>
                <w:sz w:val="16"/>
                <w:szCs w:val="16"/>
                <w:lang w:val="ru-RU"/>
              </w:rPr>
              <w:t>б</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колодца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A9F8A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B4E37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86A93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77.28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1769A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10.82</w:t>
            </w:r>
          </w:p>
        </w:tc>
        <w:tc>
          <w:tcPr>
            <w:tcW w:w="36" w:type="dxa"/>
            <w:vAlign w:val="center"/>
            <w:hideMark/>
          </w:tcPr>
          <w:p w14:paraId="713D9D29" w14:textId="77777777" w:rsidR="00A633A2" w:rsidRPr="00A633A2" w:rsidRDefault="00A633A2" w:rsidP="00A633A2">
            <w:pPr>
              <w:rPr>
                <w:sz w:val="20"/>
                <w:szCs w:val="20"/>
              </w:rPr>
            </w:pPr>
          </w:p>
        </w:tc>
      </w:tr>
      <w:tr w:rsidR="00A633A2" w:rsidRPr="00A633A2" w14:paraId="22D0E88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E820CC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E31C14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D0B27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25B217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1FF92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EA6DB2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31929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76B959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375FFD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0E5227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68FC8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3AC050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49DCC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1A75BB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C774A56" w14:textId="77777777" w:rsidR="00A633A2" w:rsidRPr="00A633A2" w:rsidRDefault="00A633A2" w:rsidP="00A633A2">
            <w:pPr>
              <w:rPr>
                <w:sz w:val="20"/>
                <w:szCs w:val="20"/>
              </w:rPr>
            </w:pPr>
          </w:p>
        </w:tc>
      </w:tr>
      <w:tr w:rsidR="00A633A2" w:rsidRPr="00A633A2" w14:paraId="40D6166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555AAB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2836D5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05D53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5D113D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0F2104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167DF4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EE1630" w14:textId="77777777" w:rsidR="00A633A2" w:rsidRPr="00A633A2" w:rsidRDefault="00A633A2" w:rsidP="00A633A2">
            <w:pPr>
              <w:rPr>
                <w:sz w:val="20"/>
                <w:szCs w:val="20"/>
              </w:rPr>
            </w:pPr>
          </w:p>
        </w:tc>
      </w:tr>
      <w:tr w:rsidR="00A633A2" w:rsidRPr="00A633A2" w14:paraId="4D4B701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25C3D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D6A37C"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´»ïáÝ» Ý³Ë³å³ïñ³ëï³Ï³Ý ß»ñï</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Подготовительный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слой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бетона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4AB57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20AC5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7F4C3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42.45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9C651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5.09</w:t>
            </w:r>
          </w:p>
        </w:tc>
        <w:tc>
          <w:tcPr>
            <w:tcW w:w="36" w:type="dxa"/>
            <w:vAlign w:val="center"/>
            <w:hideMark/>
          </w:tcPr>
          <w:p w14:paraId="0DDF5EFB" w14:textId="77777777" w:rsidR="00A633A2" w:rsidRPr="00A633A2" w:rsidRDefault="00A633A2" w:rsidP="00A633A2">
            <w:pPr>
              <w:rPr>
                <w:sz w:val="20"/>
                <w:szCs w:val="20"/>
              </w:rPr>
            </w:pPr>
          </w:p>
        </w:tc>
      </w:tr>
      <w:tr w:rsidR="00A633A2" w:rsidRPr="00A633A2" w14:paraId="0E70FE8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2170E7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992163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6A030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04253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13EBB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45E12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2DB9F0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26A059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FE0535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BEAC89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1F00D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570B8E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71A28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274C22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4912FB" w14:textId="77777777" w:rsidR="00A633A2" w:rsidRPr="00A633A2" w:rsidRDefault="00A633A2" w:rsidP="00A633A2">
            <w:pPr>
              <w:rPr>
                <w:sz w:val="20"/>
                <w:szCs w:val="20"/>
              </w:rPr>
            </w:pPr>
          </w:p>
        </w:tc>
      </w:tr>
      <w:tr w:rsidR="00A633A2" w:rsidRPr="00A633A2" w14:paraId="31DFFB0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8656CF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61203F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2FECF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A249F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FD910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3B2A2A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15941E" w14:textId="77777777" w:rsidR="00A633A2" w:rsidRPr="00A633A2" w:rsidRDefault="00A633A2" w:rsidP="00A633A2">
            <w:pPr>
              <w:rPr>
                <w:sz w:val="20"/>
                <w:szCs w:val="20"/>
              </w:rPr>
            </w:pPr>
          </w:p>
        </w:tc>
      </w:tr>
      <w:tr w:rsidR="00A633A2" w:rsidRPr="00A633A2" w14:paraId="3A0BA12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ADCA8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3F837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Â»Ã¨ ËÇ×</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Легкий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гравий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A3782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441BD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EC29F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11.14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12F16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14.48</w:t>
            </w:r>
          </w:p>
        </w:tc>
        <w:tc>
          <w:tcPr>
            <w:tcW w:w="36" w:type="dxa"/>
            <w:vAlign w:val="center"/>
            <w:hideMark/>
          </w:tcPr>
          <w:p w14:paraId="52C3BBE2" w14:textId="77777777" w:rsidR="00A633A2" w:rsidRPr="00A633A2" w:rsidRDefault="00A633A2" w:rsidP="00A633A2">
            <w:pPr>
              <w:rPr>
                <w:sz w:val="20"/>
                <w:szCs w:val="20"/>
              </w:rPr>
            </w:pPr>
          </w:p>
        </w:tc>
      </w:tr>
      <w:tr w:rsidR="00A633A2" w:rsidRPr="00A633A2" w14:paraId="2FAA9BF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B32E72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ADBB38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82A6B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441C90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ACA5E7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9719A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BF0EE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3FDA5A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F2E1E7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754470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35921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D31445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17468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5F94DC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828E59D" w14:textId="77777777" w:rsidR="00A633A2" w:rsidRPr="00A633A2" w:rsidRDefault="00A633A2" w:rsidP="00A633A2">
            <w:pPr>
              <w:rPr>
                <w:sz w:val="20"/>
                <w:szCs w:val="20"/>
              </w:rPr>
            </w:pPr>
          </w:p>
        </w:tc>
      </w:tr>
      <w:tr w:rsidR="00A633A2" w:rsidRPr="00A633A2" w14:paraId="7BF6013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4C8EDF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B5E88C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B1346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D33F04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9537E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38F1CB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44CA8D7" w14:textId="77777777" w:rsidR="00A633A2" w:rsidRPr="00A633A2" w:rsidRDefault="00A633A2" w:rsidP="00A633A2">
            <w:pPr>
              <w:rPr>
                <w:sz w:val="20"/>
                <w:szCs w:val="20"/>
              </w:rPr>
            </w:pPr>
          </w:p>
        </w:tc>
      </w:tr>
      <w:tr w:rsidR="00A633A2" w:rsidRPr="00A633A2" w14:paraId="29E67758"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99954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0015F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Ø»ï³Õ³Ï³Ý ¹éÝ³Ï</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Металлическая</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дверь</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576A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9A3B8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0.015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E972E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472.35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EA8C4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7.09</w:t>
            </w:r>
          </w:p>
        </w:tc>
        <w:tc>
          <w:tcPr>
            <w:tcW w:w="36" w:type="dxa"/>
            <w:vAlign w:val="center"/>
            <w:hideMark/>
          </w:tcPr>
          <w:p w14:paraId="7214FACD" w14:textId="77777777" w:rsidR="00A633A2" w:rsidRPr="00A633A2" w:rsidRDefault="00A633A2" w:rsidP="00A633A2">
            <w:pPr>
              <w:rPr>
                <w:sz w:val="20"/>
                <w:szCs w:val="20"/>
              </w:rPr>
            </w:pPr>
          </w:p>
        </w:tc>
      </w:tr>
      <w:tr w:rsidR="00A633A2" w:rsidRPr="00A633A2" w14:paraId="339F084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97D41F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5584FC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F9AE8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AA63F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C8CCA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60BE3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6D6A9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25F030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70E964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5A87BB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B9DCA8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6EA03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05204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9B4AD9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3738916" w14:textId="77777777" w:rsidR="00A633A2" w:rsidRPr="00A633A2" w:rsidRDefault="00A633A2" w:rsidP="00A633A2">
            <w:pPr>
              <w:rPr>
                <w:sz w:val="20"/>
                <w:szCs w:val="20"/>
              </w:rPr>
            </w:pPr>
          </w:p>
        </w:tc>
      </w:tr>
      <w:tr w:rsidR="00A633A2" w:rsidRPr="00A633A2" w14:paraId="6724BD3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204356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682898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E33F0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F62D3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305A0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F9FB3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D260899" w14:textId="77777777" w:rsidR="00A633A2" w:rsidRPr="00A633A2" w:rsidRDefault="00A633A2" w:rsidP="00A633A2">
            <w:pPr>
              <w:rPr>
                <w:sz w:val="20"/>
                <w:szCs w:val="20"/>
              </w:rPr>
            </w:pPr>
          </w:p>
        </w:tc>
      </w:tr>
      <w:tr w:rsidR="00A633A2" w:rsidRPr="00A633A2" w14:paraId="1E81261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7B7C3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58006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è»ïÇÝ</w:t>
            </w:r>
            <w:r w:rsidRPr="00A633A2">
              <w:rPr>
                <w:rFonts w:ascii="Arial Armenian" w:hAnsi="Arial Armenian" w:cs="Arial"/>
                <w:color w:val="000000"/>
                <w:sz w:val="16"/>
                <w:szCs w:val="16"/>
              </w:rPr>
              <w:br/>
            </w:r>
            <w:r w:rsidRPr="00A633A2">
              <w:rPr>
                <w:rFonts w:ascii="Calibri" w:hAnsi="Calibri" w:cs="Calibri"/>
                <w:color w:val="000000"/>
                <w:sz w:val="16"/>
                <w:szCs w:val="16"/>
              </w:rPr>
              <w:t>Резина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1517E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4315F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AE9A2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5C491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3.72</w:t>
            </w:r>
          </w:p>
        </w:tc>
        <w:tc>
          <w:tcPr>
            <w:tcW w:w="36" w:type="dxa"/>
            <w:vAlign w:val="center"/>
            <w:hideMark/>
          </w:tcPr>
          <w:p w14:paraId="126DEF47" w14:textId="77777777" w:rsidR="00A633A2" w:rsidRPr="00A633A2" w:rsidRDefault="00A633A2" w:rsidP="00A633A2">
            <w:pPr>
              <w:rPr>
                <w:sz w:val="20"/>
                <w:szCs w:val="20"/>
              </w:rPr>
            </w:pPr>
          </w:p>
        </w:tc>
      </w:tr>
      <w:tr w:rsidR="00A633A2" w:rsidRPr="00A633A2" w14:paraId="2E2820E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B9E71F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887842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E66B9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FBA775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82201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E17307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AABDC1C"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C45B14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483D63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0BE366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C39E44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F6A5D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8444E3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F79878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450D69A" w14:textId="77777777" w:rsidR="00A633A2" w:rsidRPr="00A633A2" w:rsidRDefault="00A633A2" w:rsidP="00A633A2">
            <w:pPr>
              <w:rPr>
                <w:sz w:val="20"/>
                <w:szCs w:val="20"/>
              </w:rPr>
            </w:pPr>
          </w:p>
        </w:tc>
      </w:tr>
      <w:tr w:rsidR="00A633A2" w:rsidRPr="00A633A2" w14:paraId="7B1914B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8ADE64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26704B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2C7D5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D0D6C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CD8E3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D533E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A355560" w14:textId="77777777" w:rsidR="00A633A2" w:rsidRPr="00A633A2" w:rsidRDefault="00A633A2" w:rsidP="00A633A2">
            <w:pPr>
              <w:rPr>
                <w:sz w:val="20"/>
                <w:szCs w:val="20"/>
              </w:rPr>
            </w:pPr>
          </w:p>
        </w:tc>
      </w:tr>
      <w:tr w:rsidR="00A633A2" w:rsidRPr="00A633A2" w14:paraId="1225A51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3CD6A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0459D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ÌËÝÇ</w:t>
            </w:r>
            <w:r w:rsidRPr="00A633A2">
              <w:rPr>
                <w:rFonts w:ascii="Arial Armenian" w:hAnsi="Arial Armenian" w:cs="Arial"/>
                <w:color w:val="000000"/>
                <w:sz w:val="16"/>
                <w:szCs w:val="16"/>
              </w:rPr>
              <w:br/>
            </w:r>
            <w:r w:rsidRPr="00A633A2">
              <w:rPr>
                <w:rFonts w:ascii="Calibri" w:hAnsi="Calibri" w:cs="Calibri"/>
                <w:color w:val="000000"/>
                <w:sz w:val="16"/>
                <w:szCs w:val="16"/>
              </w:rPr>
              <w:t>Петля</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F6EF9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52119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7A1F0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063B5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1.60</w:t>
            </w:r>
          </w:p>
        </w:tc>
        <w:tc>
          <w:tcPr>
            <w:tcW w:w="36" w:type="dxa"/>
            <w:vAlign w:val="center"/>
            <w:hideMark/>
          </w:tcPr>
          <w:p w14:paraId="3F1E8D75" w14:textId="77777777" w:rsidR="00A633A2" w:rsidRPr="00A633A2" w:rsidRDefault="00A633A2" w:rsidP="00A633A2">
            <w:pPr>
              <w:rPr>
                <w:sz w:val="20"/>
                <w:szCs w:val="20"/>
              </w:rPr>
            </w:pPr>
          </w:p>
        </w:tc>
      </w:tr>
      <w:tr w:rsidR="00A633A2" w:rsidRPr="00A633A2" w14:paraId="28CCF71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93AFFD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77542C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8EBEA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735E7A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A051F0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1851BB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A84841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9D67C5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A30342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64D8D3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304B8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CE693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A811E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6C4262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DF8B8CE" w14:textId="77777777" w:rsidR="00A633A2" w:rsidRPr="00A633A2" w:rsidRDefault="00A633A2" w:rsidP="00A633A2">
            <w:pPr>
              <w:rPr>
                <w:sz w:val="20"/>
                <w:szCs w:val="20"/>
              </w:rPr>
            </w:pPr>
          </w:p>
        </w:tc>
      </w:tr>
      <w:tr w:rsidR="00A633A2" w:rsidRPr="00A633A2" w14:paraId="2CE135C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46E119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DA4C55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33500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C9209F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9941D8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23D4F4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5176096" w14:textId="77777777" w:rsidR="00A633A2" w:rsidRPr="00A633A2" w:rsidRDefault="00A633A2" w:rsidP="00A633A2">
            <w:pPr>
              <w:rPr>
                <w:sz w:val="20"/>
                <w:szCs w:val="20"/>
              </w:rPr>
            </w:pPr>
          </w:p>
        </w:tc>
      </w:tr>
      <w:tr w:rsidR="00A633A2" w:rsidRPr="00A633A2" w14:paraId="7746740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D8101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EE408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ö³Ï³Ý</w:t>
            </w:r>
            <w:r w:rsidRPr="00A633A2">
              <w:rPr>
                <w:rFonts w:ascii="Arial Armenian" w:hAnsi="Arial Armenian" w:cs="Arial"/>
                <w:color w:val="000000"/>
                <w:sz w:val="16"/>
                <w:szCs w:val="16"/>
              </w:rPr>
              <w:br/>
            </w:r>
            <w:r w:rsidRPr="00A633A2">
              <w:rPr>
                <w:rFonts w:ascii="Calibri" w:hAnsi="Calibri" w:cs="Calibri"/>
                <w:color w:val="000000"/>
                <w:sz w:val="16"/>
                <w:szCs w:val="16"/>
              </w:rPr>
              <w:t>Замок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2E9D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4E371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A4CAE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3.79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09777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3.79</w:t>
            </w:r>
          </w:p>
        </w:tc>
        <w:tc>
          <w:tcPr>
            <w:tcW w:w="36" w:type="dxa"/>
            <w:vAlign w:val="center"/>
            <w:hideMark/>
          </w:tcPr>
          <w:p w14:paraId="613988EA" w14:textId="77777777" w:rsidR="00A633A2" w:rsidRPr="00A633A2" w:rsidRDefault="00A633A2" w:rsidP="00A633A2">
            <w:pPr>
              <w:rPr>
                <w:sz w:val="20"/>
                <w:szCs w:val="20"/>
              </w:rPr>
            </w:pPr>
          </w:p>
        </w:tc>
      </w:tr>
      <w:tr w:rsidR="00A633A2" w:rsidRPr="00A633A2" w14:paraId="7F735F7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4DE873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7F60BE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330B8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4E5B3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0E1BA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F47CB3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4C700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17F220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823242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72F2C8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CB5B7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F8158D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3B3F1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BF084F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2AAEC3" w14:textId="77777777" w:rsidR="00A633A2" w:rsidRPr="00A633A2" w:rsidRDefault="00A633A2" w:rsidP="00A633A2">
            <w:pPr>
              <w:rPr>
                <w:sz w:val="20"/>
                <w:szCs w:val="20"/>
              </w:rPr>
            </w:pPr>
          </w:p>
        </w:tc>
      </w:tr>
      <w:tr w:rsidR="00A633A2" w:rsidRPr="00A633A2" w14:paraId="4FABFA0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548CF9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551A3E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09EE5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00A8C5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B72A5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0E1318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A36496F" w14:textId="77777777" w:rsidR="00A633A2" w:rsidRPr="00A633A2" w:rsidRDefault="00A633A2" w:rsidP="00A633A2">
            <w:pPr>
              <w:rPr>
                <w:sz w:val="20"/>
                <w:szCs w:val="20"/>
              </w:rPr>
            </w:pPr>
          </w:p>
        </w:tc>
      </w:tr>
      <w:tr w:rsidR="00A633A2" w:rsidRPr="00A633A2" w14:paraId="1D53A90C" w14:textId="77777777" w:rsidTr="00A633A2">
        <w:trPr>
          <w:trHeight w:val="58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3A4663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F22D3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æ»ñÙ³Ù»ÏáõëÇã ë³É (»ñÏï³íñ 30x3 L=400ÙÙ-2Ñ³ï, 30x3 L=590ÙÙ -4 Ñ³ï åÉ³ëïÙ³ë, 30x 3 L=490ÙÙ 8Ñ³ï åÉ³ëïÙ³ë, Ë³ñÇëË-4Ñ³ï, ÷ñ÷ñ³åÉ³ëï h=100ÙÙ -1Ñ³ï, Ñ»ÕÛáõë L=140ÙÙ, ö 8-6Ñëï)</w:t>
            </w:r>
            <w:r w:rsidRPr="00A633A2">
              <w:rPr>
                <w:rFonts w:ascii="Arial Armenian" w:hAnsi="Arial Armenian" w:cs="Arial"/>
                <w:color w:val="000000"/>
                <w:sz w:val="16"/>
                <w:szCs w:val="16"/>
              </w:rPr>
              <w:br/>
            </w:r>
            <w:r w:rsidRPr="00A633A2">
              <w:rPr>
                <w:rFonts w:ascii="Calibri" w:hAnsi="Calibri" w:cs="Calibri"/>
                <w:color w:val="000000"/>
                <w:sz w:val="16"/>
                <w:szCs w:val="16"/>
              </w:rPr>
              <w:t>Теплоизоляционная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плита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двухслойная</w:t>
            </w:r>
            <w:r w:rsidRPr="00A633A2">
              <w:rPr>
                <w:rFonts w:ascii="Arial Armenian" w:hAnsi="Arial Armenian" w:cs="Arial"/>
                <w:color w:val="000000"/>
                <w:sz w:val="16"/>
                <w:szCs w:val="16"/>
              </w:rPr>
              <w:t xml:space="preserve"> 30x3 L=400</w:t>
            </w:r>
            <w:r w:rsidRPr="00A633A2">
              <w:rPr>
                <w:rFonts w:ascii="Calibri" w:hAnsi="Calibri" w:cs="Calibri"/>
                <w:color w:val="000000"/>
                <w:sz w:val="16"/>
                <w:szCs w:val="16"/>
              </w:rPr>
              <w:t>мм</w:t>
            </w:r>
            <w:r w:rsidRPr="00A633A2">
              <w:rPr>
                <w:rFonts w:ascii="Arial Armenian" w:hAnsi="Arial Armenian" w:cs="Arial"/>
                <w:color w:val="000000"/>
                <w:sz w:val="16"/>
                <w:szCs w:val="16"/>
              </w:rPr>
              <w:t>-2</w:t>
            </w:r>
            <w:r w:rsidRPr="00A633A2">
              <w:rPr>
                <w:rFonts w:ascii="Calibri" w:hAnsi="Calibri" w:cs="Calibri"/>
                <w:color w:val="000000"/>
                <w:sz w:val="16"/>
                <w:szCs w:val="16"/>
              </w:rPr>
              <w:t>шт</w:t>
            </w:r>
            <w:r w:rsidRPr="00A633A2">
              <w:rPr>
                <w:rFonts w:ascii="Arial Armenian" w:hAnsi="Arial Armenian" w:cs="Arial"/>
                <w:color w:val="000000"/>
                <w:sz w:val="16"/>
                <w:szCs w:val="16"/>
              </w:rPr>
              <w:t>, 30x3 L=590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-4</w:t>
            </w:r>
            <w:r w:rsidRPr="00A633A2">
              <w:rPr>
                <w:rFonts w:ascii="Calibri" w:hAnsi="Calibri" w:cs="Calibri"/>
                <w:color w:val="000000"/>
                <w:sz w:val="16"/>
                <w:szCs w:val="16"/>
              </w:rPr>
              <w:t>шт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пластик</w:t>
            </w:r>
            <w:r w:rsidRPr="00A633A2">
              <w:rPr>
                <w:rFonts w:ascii="Arial Armenian" w:hAnsi="Arial Armenian" w:cs="Arial"/>
                <w:color w:val="000000"/>
                <w:sz w:val="16"/>
                <w:szCs w:val="16"/>
              </w:rPr>
              <w:t>, 30x3 L=490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8</w:t>
            </w:r>
            <w:r w:rsidRPr="00A633A2">
              <w:rPr>
                <w:rFonts w:ascii="Calibri" w:hAnsi="Calibri" w:cs="Calibri"/>
                <w:color w:val="000000"/>
                <w:sz w:val="16"/>
                <w:szCs w:val="16"/>
              </w:rPr>
              <w:t>шт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пластик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анкер</w:t>
            </w:r>
            <w:r w:rsidRPr="00A633A2">
              <w:rPr>
                <w:rFonts w:ascii="Arial Armenian" w:hAnsi="Arial Armenian" w:cs="Arial"/>
                <w:color w:val="000000"/>
                <w:sz w:val="16"/>
                <w:szCs w:val="16"/>
              </w:rPr>
              <w:t>-4</w:t>
            </w:r>
            <w:r w:rsidRPr="00A633A2">
              <w:rPr>
                <w:rFonts w:ascii="Calibri" w:hAnsi="Calibri" w:cs="Calibri"/>
                <w:color w:val="000000"/>
                <w:sz w:val="16"/>
                <w:szCs w:val="16"/>
              </w:rPr>
              <w:t>шт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пенопласт</w:t>
            </w:r>
            <w:r w:rsidRPr="00A633A2">
              <w:rPr>
                <w:rFonts w:ascii="Arial Armenian" w:hAnsi="Arial Armenian" w:cs="Arial"/>
                <w:color w:val="000000"/>
                <w:sz w:val="16"/>
                <w:szCs w:val="16"/>
              </w:rPr>
              <w:t xml:space="preserve"> h=100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-1</w:t>
            </w:r>
            <w:r w:rsidRPr="00A633A2">
              <w:rPr>
                <w:rFonts w:ascii="Calibri" w:hAnsi="Calibri" w:cs="Calibri"/>
                <w:color w:val="000000"/>
                <w:sz w:val="16"/>
                <w:szCs w:val="16"/>
              </w:rPr>
              <w:t>шт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пенопласт</w:t>
            </w:r>
            <w:r w:rsidRPr="00A633A2">
              <w:rPr>
                <w:rFonts w:ascii="Arial Armenian" w:hAnsi="Arial Armenian" w:cs="Arial"/>
                <w:color w:val="000000"/>
                <w:sz w:val="16"/>
                <w:szCs w:val="16"/>
              </w:rPr>
              <w:t xml:space="preserve"> L=140</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w:t>
            </w:r>
            <w:r w:rsidRPr="00A633A2">
              <w:rPr>
                <w:rFonts w:ascii="Arial Armenian" w:hAnsi="Arial Armenian" w:cs="Arial"/>
                <w:color w:val="000000"/>
                <w:sz w:val="16"/>
                <w:szCs w:val="16"/>
              </w:rPr>
              <w:t xml:space="preserve"> 8-6</w:t>
            </w:r>
            <w:r w:rsidRPr="00A633A2">
              <w:rPr>
                <w:rFonts w:ascii="Calibri" w:hAnsi="Calibri" w:cs="Calibri"/>
                <w:color w:val="000000"/>
                <w:sz w:val="16"/>
                <w:szCs w:val="16"/>
              </w:rPr>
              <w:t>шт</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BE4E2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ÏáÙå</w:t>
            </w:r>
            <w:r w:rsidRPr="00A633A2">
              <w:rPr>
                <w:rFonts w:ascii="Arial Armenian" w:hAnsi="Arial Armenian" w:cs="Arial"/>
                <w:color w:val="000000"/>
                <w:sz w:val="16"/>
                <w:szCs w:val="16"/>
              </w:rPr>
              <w:br/>
            </w:r>
            <w:r w:rsidRPr="00A633A2">
              <w:rPr>
                <w:rFonts w:ascii="Calibri" w:hAnsi="Calibri" w:cs="Calibri"/>
                <w:color w:val="000000"/>
                <w:sz w:val="16"/>
                <w:szCs w:val="16"/>
              </w:rPr>
              <w:t>комп</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C93BE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0D0CC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46.69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AFF6A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46.69</w:t>
            </w:r>
          </w:p>
        </w:tc>
        <w:tc>
          <w:tcPr>
            <w:tcW w:w="36" w:type="dxa"/>
            <w:vAlign w:val="center"/>
            <w:hideMark/>
          </w:tcPr>
          <w:p w14:paraId="6B971027" w14:textId="77777777" w:rsidR="00A633A2" w:rsidRPr="00A633A2" w:rsidRDefault="00A633A2" w:rsidP="00A633A2">
            <w:pPr>
              <w:rPr>
                <w:sz w:val="20"/>
                <w:szCs w:val="20"/>
              </w:rPr>
            </w:pPr>
          </w:p>
        </w:tc>
      </w:tr>
      <w:tr w:rsidR="00A633A2" w:rsidRPr="00A633A2" w14:paraId="61A3BBDE" w14:textId="77777777" w:rsidTr="00A633A2">
        <w:trPr>
          <w:trHeight w:val="585"/>
        </w:trPr>
        <w:tc>
          <w:tcPr>
            <w:tcW w:w="398" w:type="dxa"/>
            <w:vMerge/>
            <w:tcBorders>
              <w:top w:val="nil"/>
              <w:left w:val="single" w:sz="4" w:space="0" w:color="auto"/>
              <w:bottom w:val="single" w:sz="4" w:space="0" w:color="auto"/>
              <w:right w:val="single" w:sz="4" w:space="0" w:color="auto"/>
            </w:tcBorders>
            <w:vAlign w:val="center"/>
            <w:hideMark/>
          </w:tcPr>
          <w:p w14:paraId="2D88F50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A2C9B7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C558F4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668FA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EA1D2F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127D4C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1BB2B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567BD85" w14:textId="77777777" w:rsidTr="00A633A2">
        <w:trPr>
          <w:trHeight w:val="585"/>
        </w:trPr>
        <w:tc>
          <w:tcPr>
            <w:tcW w:w="398" w:type="dxa"/>
            <w:vMerge/>
            <w:tcBorders>
              <w:top w:val="nil"/>
              <w:left w:val="single" w:sz="4" w:space="0" w:color="auto"/>
              <w:bottom w:val="single" w:sz="4" w:space="0" w:color="auto"/>
              <w:right w:val="single" w:sz="4" w:space="0" w:color="auto"/>
            </w:tcBorders>
            <w:vAlign w:val="center"/>
            <w:hideMark/>
          </w:tcPr>
          <w:p w14:paraId="616B25F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69D3BC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0BAF4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4F995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BAB66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DF4B42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FAF5BF5" w14:textId="77777777" w:rsidR="00A633A2" w:rsidRPr="00A633A2" w:rsidRDefault="00A633A2" w:rsidP="00A633A2">
            <w:pPr>
              <w:rPr>
                <w:sz w:val="20"/>
                <w:szCs w:val="20"/>
              </w:rPr>
            </w:pPr>
          </w:p>
        </w:tc>
      </w:tr>
      <w:tr w:rsidR="00A633A2" w:rsidRPr="00A633A2" w14:paraId="08BC35F3" w14:textId="77777777" w:rsidTr="00A633A2">
        <w:trPr>
          <w:trHeight w:val="585"/>
        </w:trPr>
        <w:tc>
          <w:tcPr>
            <w:tcW w:w="398" w:type="dxa"/>
            <w:vMerge/>
            <w:tcBorders>
              <w:top w:val="nil"/>
              <w:left w:val="single" w:sz="4" w:space="0" w:color="auto"/>
              <w:bottom w:val="single" w:sz="4" w:space="0" w:color="auto"/>
              <w:right w:val="single" w:sz="4" w:space="0" w:color="auto"/>
            </w:tcBorders>
            <w:vAlign w:val="center"/>
            <w:hideMark/>
          </w:tcPr>
          <w:p w14:paraId="77DE400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44A320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6E952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65CEC1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5DABA1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2144D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E59DE90" w14:textId="77777777" w:rsidR="00A633A2" w:rsidRPr="00A633A2" w:rsidRDefault="00A633A2" w:rsidP="00A633A2">
            <w:pPr>
              <w:rPr>
                <w:sz w:val="20"/>
                <w:szCs w:val="20"/>
              </w:rPr>
            </w:pPr>
          </w:p>
        </w:tc>
      </w:tr>
      <w:tr w:rsidR="00A633A2" w:rsidRPr="00A633A2" w14:paraId="59AB899E"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6E53A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17</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8C76E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æ»ñÙ³Ù»ÏáõëÇã ÝÛáõÃ</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Теплоизоляционный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материал</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BB379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507F5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32CEA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2EBB8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1.36</w:t>
            </w:r>
          </w:p>
        </w:tc>
        <w:tc>
          <w:tcPr>
            <w:tcW w:w="36" w:type="dxa"/>
            <w:vAlign w:val="center"/>
            <w:hideMark/>
          </w:tcPr>
          <w:p w14:paraId="20DD023C" w14:textId="77777777" w:rsidR="00A633A2" w:rsidRPr="00A633A2" w:rsidRDefault="00A633A2" w:rsidP="00A633A2">
            <w:pPr>
              <w:rPr>
                <w:sz w:val="20"/>
                <w:szCs w:val="20"/>
              </w:rPr>
            </w:pPr>
          </w:p>
        </w:tc>
      </w:tr>
      <w:tr w:rsidR="00A633A2" w:rsidRPr="00A633A2" w14:paraId="45AF976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4CB59B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83DFA8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C1E61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A4C54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3185E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FEB60A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3E7262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DC2094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C4F760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F70965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440AF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665F95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1AE38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F98A8D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91E31A" w14:textId="77777777" w:rsidR="00A633A2" w:rsidRPr="00A633A2" w:rsidRDefault="00A633A2" w:rsidP="00A633A2">
            <w:pPr>
              <w:rPr>
                <w:sz w:val="20"/>
                <w:szCs w:val="20"/>
              </w:rPr>
            </w:pPr>
          </w:p>
        </w:tc>
      </w:tr>
      <w:tr w:rsidR="00A633A2" w:rsidRPr="00A633A2" w14:paraId="774603D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7E9CDE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F8D78E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64092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5C0628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90BFD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C1B888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52319D" w14:textId="77777777" w:rsidR="00A633A2" w:rsidRPr="00A633A2" w:rsidRDefault="00A633A2" w:rsidP="00A633A2">
            <w:pPr>
              <w:rPr>
                <w:sz w:val="20"/>
                <w:szCs w:val="20"/>
              </w:rPr>
            </w:pPr>
          </w:p>
        </w:tc>
      </w:tr>
      <w:tr w:rsidR="00A633A2" w:rsidRPr="00A633A2" w14:paraId="5243C9DF"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0E249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18</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9EE52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ÞÇÝ. ëÇÉÇÏáÝ</w:t>
            </w:r>
            <w:r w:rsidRPr="00A633A2">
              <w:rPr>
                <w:rFonts w:ascii="Arial Armenian" w:hAnsi="Arial Armenian" w:cs="Arial"/>
                <w:color w:val="000000"/>
                <w:sz w:val="16"/>
                <w:szCs w:val="16"/>
              </w:rPr>
              <w:br/>
            </w:r>
            <w:r w:rsidRPr="00A633A2">
              <w:rPr>
                <w:rFonts w:ascii="Calibri" w:hAnsi="Calibri" w:cs="Calibri"/>
                <w:color w:val="000000"/>
                <w:sz w:val="16"/>
                <w:szCs w:val="16"/>
              </w:rPr>
              <w:t>строительный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силикон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CA3F1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E3567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789F1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7B43D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1.75</w:t>
            </w:r>
          </w:p>
        </w:tc>
        <w:tc>
          <w:tcPr>
            <w:tcW w:w="36" w:type="dxa"/>
            <w:vAlign w:val="center"/>
            <w:hideMark/>
          </w:tcPr>
          <w:p w14:paraId="65E661D3" w14:textId="77777777" w:rsidR="00A633A2" w:rsidRPr="00A633A2" w:rsidRDefault="00A633A2" w:rsidP="00A633A2">
            <w:pPr>
              <w:rPr>
                <w:sz w:val="20"/>
                <w:szCs w:val="20"/>
              </w:rPr>
            </w:pPr>
          </w:p>
        </w:tc>
      </w:tr>
      <w:tr w:rsidR="00A633A2" w:rsidRPr="00A633A2" w14:paraId="094461A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DA4514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3CE951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7396E3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14600E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59E993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684B9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C27ADD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BF4390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F64048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B0DE72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F6AEED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5A404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60627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DAD7EE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3EAA621" w14:textId="77777777" w:rsidR="00A633A2" w:rsidRPr="00A633A2" w:rsidRDefault="00A633A2" w:rsidP="00A633A2">
            <w:pPr>
              <w:rPr>
                <w:sz w:val="20"/>
                <w:szCs w:val="20"/>
              </w:rPr>
            </w:pPr>
          </w:p>
        </w:tc>
      </w:tr>
      <w:tr w:rsidR="00A633A2" w:rsidRPr="00A633A2" w14:paraId="7112FB9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33B75F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B294AB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A241AF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62BFA7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351EB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0E8511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7C77F5" w14:textId="77777777" w:rsidR="00A633A2" w:rsidRPr="00A633A2" w:rsidRDefault="00A633A2" w:rsidP="00A633A2">
            <w:pPr>
              <w:rPr>
                <w:sz w:val="20"/>
                <w:szCs w:val="20"/>
              </w:rPr>
            </w:pPr>
          </w:p>
        </w:tc>
      </w:tr>
      <w:tr w:rsidR="00A633A2" w:rsidRPr="00A633A2" w14:paraId="7FD14B7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49FCC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19</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728DE5"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Ø»ï³Õ³Ï³Ý ¹éÝ³ÏÇ ÛáõÕ³Ý»ñÏáõÙ</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масляная</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покраска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металлической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двери</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BA67D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2</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2F005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2DFEB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0.87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92D51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2.62</w:t>
            </w:r>
          </w:p>
        </w:tc>
        <w:tc>
          <w:tcPr>
            <w:tcW w:w="36" w:type="dxa"/>
            <w:vAlign w:val="center"/>
            <w:hideMark/>
          </w:tcPr>
          <w:p w14:paraId="79063FFA" w14:textId="77777777" w:rsidR="00A633A2" w:rsidRPr="00A633A2" w:rsidRDefault="00A633A2" w:rsidP="00A633A2">
            <w:pPr>
              <w:rPr>
                <w:sz w:val="20"/>
                <w:szCs w:val="20"/>
              </w:rPr>
            </w:pPr>
          </w:p>
        </w:tc>
      </w:tr>
      <w:tr w:rsidR="00A633A2" w:rsidRPr="00A633A2" w14:paraId="5BBA432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B49CE8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985F6D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5AE34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0CEFB7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F9276D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E642A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C9859C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0D541E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3AFDB2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C7858A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FED58C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72C16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072455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DBDC6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FA3FAB2" w14:textId="77777777" w:rsidR="00A633A2" w:rsidRPr="00A633A2" w:rsidRDefault="00A633A2" w:rsidP="00A633A2">
            <w:pPr>
              <w:rPr>
                <w:sz w:val="20"/>
                <w:szCs w:val="20"/>
              </w:rPr>
            </w:pPr>
          </w:p>
        </w:tc>
      </w:tr>
      <w:tr w:rsidR="00A633A2" w:rsidRPr="00A633A2" w14:paraId="5D262EC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04D059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5DC5C2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C920E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BFF659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E8B2B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D1BCE3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EC24036" w14:textId="77777777" w:rsidR="00A633A2" w:rsidRPr="00A633A2" w:rsidRDefault="00A633A2" w:rsidP="00A633A2">
            <w:pPr>
              <w:rPr>
                <w:sz w:val="20"/>
                <w:szCs w:val="20"/>
              </w:rPr>
            </w:pPr>
          </w:p>
        </w:tc>
      </w:tr>
      <w:tr w:rsidR="00A633A2" w:rsidRPr="00A633A2" w14:paraId="08F41A38" w14:textId="77777777" w:rsidTr="00A633A2">
        <w:trPr>
          <w:trHeight w:val="33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DCABD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20</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B8DEA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äáÉÇåñáåÇÉ»Ý³ÛÇÝ É³ÛÝáõÏ³íáñ ËáÕáí³ÏÝ»ñÇ ÙáÝï³ÅáõÙ de63 (ÏáÛáõÕáõ)</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полипропиленовых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широких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w:t>
            </w:r>
            <w:r w:rsidRPr="00A633A2">
              <w:rPr>
                <w:rFonts w:ascii="Arial Armenian" w:hAnsi="Arial Armenian" w:cs="Arial"/>
                <w:color w:val="000000"/>
                <w:sz w:val="16"/>
                <w:szCs w:val="16"/>
              </w:rPr>
              <w:t xml:space="preserve"> de63 (</w:t>
            </w:r>
            <w:r w:rsidRPr="00A633A2">
              <w:rPr>
                <w:rFonts w:ascii="Calibri" w:hAnsi="Calibri" w:cs="Calibri"/>
                <w:color w:val="000000"/>
                <w:sz w:val="16"/>
                <w:szCs w:val="16"/>
              </w:rPr>
              <w:t>канализация</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43539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EA78E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2E41B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9AE74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23.70</w:t>
            </w:r>
          </w:p>
        </w:tc>
        <w:tc>
          <w:tcPr>
            <w:tcW w:w="36" w:type="dxa"/>
            <w:vAlign w:val="center"/>
            <w:hideMark/>
          </w:tcPr>
          <w:p w14:paraId="30A6C584" w14:textId="77777777" w:rsidR="00A633A2" w:rsidRPr="00A633A2" w:rsidRDefault="00A633A2" w:rsidP="00A633A2">
            <w:pPr>
              <w:rPr>
                <w:sz w:val="20"/>
                <w:szCs w:val="20"/>
              </w:rPr>
            </w:pPr>
          </w:p>
        </w:tc>
      </w:tr>
      <w:tr w:rsidR="00A633A2" w:rsidRPr="00A633A2" w14:paraId="12994A80"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179E91D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94DA12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2B0F0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8ED826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AB055B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9D49B5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C58B80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565CA00"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1DCBD57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FC7E15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1D5EB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C65E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2CE8C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EAE0A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2B92FA6" w14:textId="77777777" w:rsidR="00A633A2" w:rsidRPr="00A633A2" w:rsidRDefault="00A633A2" w:rsidP="00A633A2">
            <w:pPr>
              <w:rPr>
                <w:sz w:val="20"/>
                <w:szCs w:val="20"/>
              </w:rPr>
            </w:pPr>
          </w:p>
        </w:tc>
      </w:tr>
      <w:tr w:rsidR="00A633A2" w:rsidRPr="00A633A2" w14:paraId="1308FBED" w14:textId="77777777" w:rsidTr="00A633A2">
        <w:trPr>
          <w:trHeight w:val="330"/>
        </w:trPr>
        <w:tc>
          <w:tcPr>
            <w:tcW w:w="398" w:type="dxa"/>
            <w:vMerge/>
            <w:tcBorders>
              <w:top w:val="nil"/>
              <w:left w:val="single" w:sz="4" w:space="0" w:color="auto"/>
              <w:bottom w:val="single" w:sz="4" w:space="0" w:color="auto"/>
              <w:right w:val="single" w:sz="4" w:space="0" w:color="auto"/>
            </w:tcBorders>
            <w:vAlign w:val="center"/>
            <w:hideMark/>
          </w:tcPr>
          <w:p w14:paraId="2D031B8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B44908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68FCC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6B7578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A6D1E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4D06E2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B1EAE13" w14:textId="77777777" w:rsidR="00A633A2" w:rsidRPr="00A633A2" w:rsidRDefault="00A633A2" w:rsidP="00A633A2">
            <w:pPr>
              <w:rPr>
                <w:sz w:val="20"/>
                <w:szCs w:val="20"/>
              </w:rPr>
            </w:pPr>
          </w:p>
        </w:tc>
      </w:tr>
      <w:tr w:rsidR="00A633A2" w:rsidRPr="00A633A2" w14:paraId="05A9C475" w14:textId="77777777" w:rsidTr="00A633A2">
        <w:trPr>
          <w:trHeight w:val="48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B571A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D653E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äáÉÇåñáåÇÉ»Ý³ÛÇÝ »é³ÏóíáÕ ËáÕáí³ÏÝ»ñÇ ÙáÝï³ÅáõÙ de15, PN=1.0Øä³ (ËÙ»Éáõ çñÇ)</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полипропиленовых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широких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полипропиленовых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сварных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w:t>
            </w:r>
            <w:r w:rsidRPr="00A633A2">
              <w:rPr>
                <w:rFonts w:ascii="Arial Armenian" w:hAnsi="Arial Armenian" w:cs="Arial"/>
                <w:color w:val="000000"/>
                <w:sz w:val="16"/>
                <w:szCs w:val="16"/>
              </w:rPr>
              <w:t xml:space="preserve"> de15, PN=1,0</w:t>
            </w:r>
            <w:r w:rsidRPr="00A633A2">
              <w:rPr>
                <w:rFonts w:ascii="Calibri" w:hAnsi="Calibri" w:cs="Calibri"/>
                <w:color w:val="000000"/>
                <w:sz w:val="16"/>
                <w:szCs w:val="16"/>
              </w:rPr>
              <w:t>МПа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питьевая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вода</w:t>
            </w:r>
            <w:r w:rsidRPr="00A633A2">
              <w:rPr>
                <w:rFonts w:ascii="Arial Armenian" w:hAnsi="Arial Armenian" w:cs="Arial"/>
                <w:color w:val="000000"/>
                <w:sz w:val="16"/>
                <w:szCs w:val="16"/>
              </w:rPr>
              <w:t>), de63 (</w:t>
            </w:r>
            <w:r w:rsidRPr="00A633A2">
              <w:rPr>
                <w:rFonts w:ascii="Calibri" w:hAnsi="Calibri" w:cs="Calibri"/>
                <w:color w:val="000000"/>
                <w:sz w:val="16"/>
                <w:szCs w:val="16"/>
              </w:rPr>
              <w:t>канализация</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5ED51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22728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91943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EEF72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53.69</w:t>
            </w:r>
          </w:p>
        </w:tc>
        <w:tc>
          <w:tcPr>
            <w:tcW w:w="36" w:type="dxa"/>
            <w:vAlign w:val="center"/>
            <w:hideMark/>
          </w:tcPr>
          <w:p w14:paraId="048BE3AB" w14:textId="77777777" w:rsidR="00A633A2" w:rsidRPr="00A633A2" w:rsidRDefault="00A633A2" w:rsidP="00A633A2">
            <w:pPr>
              <w:rPr>
                <w:sz w:val="20"/>
                <w:szCs w:val="20"/>
              </w:rPr>
            </w:pPr>
          </w:p>
        </w:tc>
      </w:tr>
      <w:tr w:rsidR="00A633A2" w:rsidRPr="00A633A2" w14:paraId="767559F6" w14:textId="77777777" w:rsidTr="00A633A2">
        <w:trPr>
          <w:trHeight w:val="480"/>
        </w:trPr>
        <w:tc>
          <w:tcPr>
            <w:tcW w:w="398" w:type="dxa"/>
            <w:vMerge/>
            <w:tcBorders>
              <w:top w:val="nil"/>
              <w:left w:val="single" w:sz="4" w:space="0" w:color="auto"/>
              <w:bottom w:val="single" w:sz="4" w:space="0" w:color="auto"/>
              <w:right w:val="single" w:sz="4" w:space="0" w:color="auto"/>
            </w:tcBorders>
            <w:vAlign w:val="center"/>
            <w:hideMark/>
          </w:tcPr>
          <w:p w14:paraId="5CE26BD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550A8F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6F07F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891487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97321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B68684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F763FA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4B1FF0A" w14:textId="77777777" w:rsidTr="00A633A2">
        <w:trPr>
          <w:trHeight w:val="480"/>
        </w:trPr>
        <w:tc>
          <w:tcPr>
            <w:tcW w:w="398" w:type="dxa"/>
            <w:vMerge/>
            <w:tcBorders>
              <w:top w:val="nil"/>
              <w:left w:val="single" w:sz="4" w:space="0" w:color="auto"/>
              <w:bottom w:val="single" w:sz="4" w:space="0" w:color="auto"/>
              <w:right w:val="single" w:sz="4" w:space="0" w:color="auto"/>
            </w:tcBorders>
            <w:vAlign w:val="center"/>
            <w:hideMark/>
          </w:tcPr>
          <w:p w14:paraId="0F09204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C287C5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36FE0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BD410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741FC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CF4E42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E15621" w14:textId="77777777" w:rsidR="00A633A2" w:rsidRPr="00A633A2" w:rsidRDefault="00A633A2" w:rsidP="00A633A2">
            <w:pPr>
              <w:rPr>
                <w:sz w:val="20"/>
                <w:szCs w:val="20"/>
              </w:rPr>
            </w:pPr>
          </w:p>
        </w:tc>
      </w:tr>
      <w:tr w:rsidR="00A633A2" w:rsidRPr="00A633A2" w14:paraId="694D63A5" w14:textId="77777777" w:rsidTr="00A633A2">
        <w:trPr>
          <w:trHeight w:val="480"/>
        </w:trPr>
        <w:tc>
          <w:tcPr>
            <w:tcW w:w="398" w:type="dxa"/>
            <w:vMerge/>
            <w:tcBorders>
              <w:top w:val="nil"/>
              <w:left w:val="single" w:sz="4" w:space="0" w:color="auto"/>
              <w:bottom w:val="single" w:sz="4" w:space="0" w:color="auto"/>
              <w:right w:val="single" w:sz="4" w:space="0" w:color="auto"/>
            </w:tcBorders>
            <w:vAlign w:val="center"/>
            <w:hideMark/>
          </w:tcPr>
          <w:p w14:paraId="0B91EE5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870381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23EF8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A97BA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F91BB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AA27D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C7E29D" w14:textId="77777777" w:rsidR="00A633A2" w:rsidRPr="00A633A2" w:rsidRDefault="00A633A2" w:rsidP="00A633A2">
            <w:pPr>
              <w:rPr>
                <w:sz w:val="20"/>
                <w:szCs w:val="20"/>
              </w:rPr>
            </w:pPr>
          </w:p>
        </w:tc>
      </w:tr>
      <w:tr w:rsidR="00A633A2" w:rsidRPr="00A633A2" w14:paraId="5ED6A5D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F49D2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3D2CA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äÉ³ëïÙ³ë» å³ïÛ³Ý ËáÕáí³Ï DN32</w:t>
            </w:r>
            <w:r w:rsidRPr="00A633A2">
              <w:rPr>
                <w:rFonts w:ascii="Arial Armenian" w:hAnsi="Arial Armenian" w:cs="Arial"/>
                <w:color w:val="000000"/>
                <w:sz w:val="16"/>
                <w:szCs w:val="16"/>
              </w:rPr>
              <w:br w:type="page"/>
            </w:r>
            <w:r w:rsidRPr="00A633A2">
              <w:rPr>
                <w:rFonts w:ascii="Calibri" w:hAnsi="Calibri" w:cs="Calibri"/>
                <w:color w:val="000000"/>
                <w:sz w:val="16"/>
                <w:szCs w:val="16"/>
              </w:rPr>
              <w:t>Пластиковая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обсадная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труба</w:t>
            </w:r>
            <w:r w:rsidRPr="00A633A2">
              <w:rPr>
                <w:rFonts w:ascii="Arial Armenian" w:hAnsi="Arial Armenian" w:cs="Arial"/>
                <w:color w:val="000000"/>
                <w:sz w:val="16"/>
                <w:szCs w:val="16"/>
              </w:rPr>
              <w:t xml:space="preserve"> DN32</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E683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type="page"/>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40F33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BE316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1.66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79583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39.90</w:t>
            </w:r>
          </w:p>
        </w:tc>
        <w:tc>
          <w:tcPr>
            <w:tcW w:w="36" w:type="dxa"/>
            <w:vAlign w:val="center"/>
            <w:hideMark/>
          </w:tcPr>
          <w:p w14:paraId="513AFBB1" w14:textId="77777777" w:rsidR="00A633A2" w:rsidRPr="00A633A2" w:rsidRDefault="00A633A2" w:rsidP="00A633A2">
            <w:pPr>
              <w:rPr>
                <w:sz w:val="20"/>
                <w:szCs w:val="20"/>
              </w:rPr>
            </w:pPr>
          </w:p>
        </w:tc>
      </w:tr>
      <w:tr w:rsidR="00A633A2" w:rsidRPr="00A633A2" w14:paraId="113926E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BA5229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92BD90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3114B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FF58FE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A9E19F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E57B18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43B31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5DF812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8957D2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9EFEF5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BE3EE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17F799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268314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2375D1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FA1AB6" w14:textId="77777777" w:rsidR="00A633A2" w:rsidRPr="00A633A2" w:rsidRDefault="00A633A2" w:rsidP="00A633A2">
            <w:pPr>
              <w:rPr>
                <w:sz w:val="20"/>
                <w:szCs w:val="20"/>
              </w:rPr>
            </w:pPr>
          </w:p>
        </w:tc>
      </w:tr>
      <w:tr w:rsidR="00A633A2" w:rsidRPr="00A633A2" w14:paraId="5AB034C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A6B52A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24E5FB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BB4FF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F7981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9175C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60369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D1A72BA" w14:textId="77777777" w:rsidR="00A633A2" w:rsidRPr="00A633A2" w:rsidRDefault="00A633A2" w:rsidP="00A633A2">
            <w:pPr>
              <w:rPr>
                <w:sz w:val="20"/>
                <w:szCs w:val="20"/>
              </w:rPr>
            </w:pPr>
          </w:p>
        </w:tc>
      </w:tr>
      <w:tr w:rsidR="00A633A2" w:rsidRPr="00A633A2" w14:paraId="2F62E28F"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E626D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6BD5F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 xml:space="preserve">Ø»ï³Õ» ·Ý¹³ÛÇÝ ÷³Ï³Ý </w:t>
            </w:r>
            <w:r w:rsidRPr="00A633A2">
              <w:rPr>
                <w:rFonts w:ascii="Arial Armenian" w:hAnsi="Arial Armenian" w:cs="Arial"/>
                <w:color w:val="000000"/>
                <w:sz w:val="16"/>
                <w:szCs w:val="16"/>
              </w:rPr>
              <w:t>DN</w:t>
            </w:r>
            <w:r w:rsidRPr="00A633A2">
              <w:rPr>
                <w:rFonts w:ascii="Arial Armenian" w:hAnsi="Arial Armenian" w:cs="Arial"/>
                <w:color w:val="000000"/>
                <w:sz w:val="16"/>
                <w:szCs w:val="16"/>
                <w:lang w:val="ru-RU"/>
              </w:rPr>
              <w:t>15</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Кран</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шаровой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металлический</w:t>
            </w:r>
            <w:r w:rsidRPr="00A633A2">
              <w:rPr>
                <w:rFonts w:ascii="Arial Armenian" w:hAnsi="Arial Armenian" w:cs="Arial"/>
                <w:color w:val="000000"/>
                <w:sz w:val="16"/>
                <w:szCs w:val="16"/>
                <w:lang w:val="ru-RU"/>
              </w:rPr>
              <w:t xml:space="preserve"> </w:t>
            </w:r>
            <w:r w:rsidRPr="00A633A2">
              <w:rPr>
                <w:rFonts w:ascii="Arial Armenian" w:hAnsi="Arial Armenian" w:cs="Arial"/>
                <w:color w:val="000000"/>
                <w:sz w:val="16"/>
                <w:szCs w:val="16"/>
              </w:rPr>
              <w:t>DN</w:t>
            </w:r>
            <w:r w:rsidRPr="00A633A2">
              <w:rPr>
                <w:rFonts w:ascii="Arial Armenian" w:hAnsi="Arial Armenian" w:cs="Arial"/>
                <w:color w:val="000000"/>
                <w:sz w:val="16"/>
                <w:szCs w:val="16"/>
                <w:lang w:val="ru-RU"/>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FBA3B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C3A40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787B8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26F15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5.91</w:t>
            </w:r>
          </w:p>
        </w:tc>
        <w:tc>
          <w:tcPr>
            <w:tcW w:w="36" w:type="dxa"/>
            <w:vAlign w:val="center"/>
            <w:hideMark/>
          </w:tcPr>
          <w:p w14:paraId="3105322E" w14:textId="77777777" w:rsidR="00A633A2" w:rsidRPr="00A633A2" w:rsidRDefault="00A633A2" w:rsidP="00A633A2">
            <w:pPr>
              <w:rPr>
                <w:sz w:val="20"/>
                <w:szCs w:val="20"/>
              </w:rPr>
            </w:pPr>
          </w:p>
        </w:tc>
      </w:tr>
      <w:tr w:rsidR="00A633A2" w:rsidRPr="00A633A2" w14:paraId="46D9702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F9A453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C5F255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27DE3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984772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DC4CE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37F91D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0B917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B45B0B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EB173A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8AE601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A9932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7EDA2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5837FE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0CE9F2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BD6E84" w14:textId="77777777" w:rsidR="00A633A2" w:rsidRPr="00A633A2" w:rsidRDefault="00A633A2" w:rsidP="00A633A2">
            <w:pPr>
              <w:rPr>
                <w:sz w:val="20"/>
                <w:szCs w:val="20"/>
              </w:rPr>
            </w:pPr>
          </w:p>
        </w:tc>
      </w:tr>
      <w:tr w:rsidR="00A633A2" w:rsidRPr="00A633A2" w14:paraId="6BC770E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B9A4D5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99657E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B7FE0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99581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DD451E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555E61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684FB9" w14:textId="77777777" w:rsidR="00A633A2" w:rsidRPr="00A633A2" w:rsidRDefault="00A633A2" w:rsidP="00A633A2">
            <w:pPr>
              <w:rPr>
                <w:sz w:val="20"/>
                <w:szCs w:val="20"/>
              </w:rPr>
            </w:pPr>
          </w:p>
        </w:tc>
      </w:tr>
      <w:tr w:rsidR="00A633A2" w:rsidRPr="00A633A2" w14:paraId="472B35C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4342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4CE1B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äáÉÇ¿ÃÇÉ»Ý» (PE) de15 ËáÕáí³ÏÝ»ñÇ Éí³óáõÙ, ³Ëï³Ñ³ÝáõÙ</w:t>
            </w:r>
            <w:r w:rsidRPr="00A633A2">
              <w:rPr>
                <w:rFonts w:ascii="Arial Armenian" w:hAnsi="Arial Armenian" w:cs="Arial"/>
                <w:color w:val="000000"/>
                <w:sz w:val="16"/>
                <w:szCs w:val="16"/>
              </w:rPr>
              <w:br/>
            </w:r>
            <w:r w:rsidRPr="00A633A2">
              <w:rPr>
                <w:rFonts w:ascii="Calibri" w:hAnsi="Calibri" w:cs="Calibri"/>
                <w:color w:val="000000"/>
                <w:sz w:val="16"/>
                <w:szCs w:val="16"/>
              </w:rPr>
              <w:t>Промывка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дезинфекция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полиэтиленовых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ПЭ</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w:t>
            </w:r>
            <w:r w:rsidRPr="00A633A2">
              <w:rPr>
                <w:rFonts w:ascii="Arial Armenian" w:hAnsi="Arial Armenian" w:cs="Arial"/>
                <w:color w:val="000000"/>
                <w:sz w:val="16"/>
                <w:szCs w:val="16"/>
              </w:rPr>
              <w:t xml:space="preserve"> de15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7B779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ÏÙ</w:t>
            </w:r>
            <w:r w:rsidRPr="00A633A2">
              <w:rPr>
                <w:rFonts w:ascii="Arial Armenian" w:hAnsi="Arial Armenian" w:cs="Arial"/>
                <w:color w:val="000000"/>
                <w:sz w:val="16"/>
                <w:szCs w:val="16"/>
              </w:rPr>
              <w:br/>
            </w:r>
            <w:r w:rsidRPr="00A633A2">
              <w:rPr>
                <w:rFonts w:ascii="Calibri" w:hAnsi="Calibri" w:cs="Calibri"/>
                <w:color w:val="000000"/>
                <w:sz w:val="16"/>
                <w:szCs w:val="16"/>
              </w:rPr>
              <w:t>км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A743C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0.1015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E103E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100.68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5FE5F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10.22</w:t>
            </w:r>
          </w:p>
        </w:tc>
        <w:tc>
          <w:tcPr>
            <w:tcW w:w="36" w:type="dxa"/>
            <w:vAlign w:val="center"/>
            <w:hideMark/>
          </w:tcPr>
          <w:p w14:paraId="230663B1" w14:textId="77777777" w:rsidR="00A633A2" w:rsidRPr="00A633A2" w:rsidRDefault="00A633A2" w:rsidP="00A633A2">
            <w:pPr>
              <w:rPr>
                <w:sz w:val="20"/>
                <w:szCs w:val="20"/>
              </w:rPr>
            </w:pPr>
          </w:p>
        </w:tc>
      </w:tr>
      <w:tr w:rsidR="00A633A2" w:rsidRPr="00A633A2" w14:paraId="7E21E7E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FBBAB4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DA77AC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1EA51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BAF8FE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2FC3F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7DC61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C25B87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2C2FC2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5CB21F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CE3343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355CA1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37889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80ACD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173FB6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980F1A4" w14:textId="77777777" w:rsidR="00A633A2" w:rsidRPr="00A633A2" w:rsidRDefault="00A633A2" w:rsidP="00A633A2">
            <w:pPr>
              <w:rPr>
                <w:sz w:val="20"/>
                <w:szCs w:val="20"/>
              </w:rPr>
            </w:pPr>
          </w:p>
        </w:tc>
      </w:tr>
      <w:tr w:rsidR="00A633A2" w:rsidRPr="00A633A2" w14:paraId="4D94EF3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D4FC99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8F4AD7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AECC3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5DD906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FAB11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69879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848952" w14:textId="77777777" w:rsidR="00A633A2" w:rsidRPr="00A633A2" w:rsidRDefault="00A633A2" w:rsidP="00A633A2">
            <w:pPr>
              <w:rPr>
                <w:sz w:val="20"/>
                <w:szCs w:val="20"/>
              </w:rPr>
            </w:pPr>
          </w:p>
        </w:tc>
      </w:tr>
      <w:tr w:rsidR="00A633A2" w:rsidRPr="00A633A2" w14:paraId="1BE3C7C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5AA2EC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CD176A9"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AC22097"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469099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CA28DD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3279D90"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645.38</w:t>
            </w:r>
          </w:p>
        </w:tc>
        <w:tc>
          <w:tcPr>
            <w:tcW w:w="36" w:type="dxa"/>
            <w:vAlign w:val="center"/>
            <w:hideMark/>
          </w:tcPr>
          <w:p w14:paraId="11D462ED" w14:textId="77777777" w:rsidR="00A633A2" w:rsidRPr="00A633A2" w:rsidRDefault="00A633A2" w:rsidP="00A633A2">
            <w:pPr>
              <w:rPr>
                <w:sz w:val="20"/>
                <w:szCs w:val="20"/>
              </w:rPr>
            </w:pPr>
          </w:p>
        </w:tc>
      </w:tr>
      <w:tr w:rsidR="00A633A2" w:rsidRPr="00A633A2" w14:paraId="50FD6C3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C73370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B12709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7720E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E36575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C2B15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1A9B7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CCA1E68"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6079DC5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52E9F6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8A514B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17BCF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B83FF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79EAF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37436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F224339" w14:textId="77777777" w:rsidR="00A633A2" w:rsidRPr="00A633A2" w:rsidRDefault="00A633A2" w:rsidP="00A633A2">
            <w:pPr>
              <w:rPr>
                <w:sz w:val="20"/>
                <w:szCs w:val="20"/>
              </w:rPr>
            </w:pPr>
          </w:p>
        </w:tc>
      </w:tr>
      <w:tr w:rsidR="00A633A2" w:rsidRPr="00A633A2" w14:paraId="7284AFD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E07C2F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ACF35C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4EE80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288BD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88B60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BB1F7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EB3605D" w14:textId="77777777" w:rsidR="00A633A2" w:rsidRPr="00A633A2" w:rsidRDefault="00A633A2" w:rsidP="00A633A2">
            <w:pPr>
              <w:rPr>
                <w:sz w:val="20"/>
                <w:szCs w:val="20"/>
              </w:rPr>
            </w:pPr>
          </w:p>
        </w:tc>
      </w:tr>
      <w:tr w:rsidR="00A633A2" w:rsidRPr="00A633A2" w14:paraId="35D75D7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75AC63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072F03E"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7477403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DE7084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3342E6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3E422BE"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1.59%</w:t>
            </w:r>
          </w:p>
        </w:tc>
        <w:tc>
          <w:tcPr>
            <w:tcW w:w="36" w:type="dxa"/>
            <w:vAlign w:val="center"/>
            <w:hideMark/>
          </w:tcPr>
          <w:p w14:paraId="2215B542" w14:textId="77777777" w:rsidR="00A633A2" w:rsidRPr="00A633A2" w:rsidRDefault="00A633A2" w:rsidP="00A633A2">
            <w:pPr>
              <w:rPr>
                <w:sz w:val="20"/>
                <w:szCs w:val="20"/>
              </w:rPr>
            </w:pPr>
          </w:p>
        </w:tc>
      </w:tr>
      <w:tr w:rsidR="00A633A2" w:rsidRPr="00A633A2" w14:paraId="29BF69D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229C32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7305AA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11937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E528F2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0498B2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6B35E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C007CC5"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25228EE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F4BF4A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FF635F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817E9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E242F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306A6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6FD03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0945236" w14:textId="77777777" w:rsidR="00A633A2" w:rsidRPr="00A633A2" w:rsidRDefault="00A633A2" w:rsidP="00A633A2">
            <w:pPr>
              <w:rPr>
                <w:sz w:val="20"/>
                <w:szCs w:val="20"/>
              </w:rPr>
            </w:pPr>
          </w:p>
        </w:tc>
      </w:tr>
      <w:tr w:rsidR="00A633A2" w:rsidRPr="00A633A2" w14:paraId="54711EA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9CFF62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A21FFC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5EE43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466DBB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908CAD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15B34A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3000FF6" w14:textId="77777777" w:rsidR="00A633A2" w:rsidRPr="00A633A2" w:rsidRDefault="00A633A2" w:rsidP="00A633A2">
            <w:pPr>
              <w:rPr>
                <w:sz w:val="20"/>
                <w:szCs w:val="20"/>
              </w:rPr>
            </w:pPr>
          </w:p>
        </w:tc>
      </w:tr>
      <w:tr w:rsidR="00A633A2" w:rsidRPr="00A633A2" w14:paraId="6702E445"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B2645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C05A6F"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Èáõë³íáñáõÃÛ³Ý ¹»Ïáñ³ïÇí Ñ»Ý³ëÛáõÝ»ñ 4</w:t>
            </w:r>
            <w:r w:rsidRPr="00A633A2">
              <w:rPr>
                <w:rFonts w:ascii="Sylfaen" w:hAnsi="Sylfaen" w:cs="Sylfaen"/>
                <w:b/>
                <w:bCs/>
                <w:color w:val="000000"/>
                <w:sz w:val="16"/>
                <w:szCs w:val="16"/>
              </w:rPr>
              <w:t>մ</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Декоративные</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осветительные</w:t>
            </w:r>
            <w:r w:rsidRPr="00A633A2">
              <w:rPr>
                <w:rFonts w:ascii="Arial Armenian" w:hAnsi="Arial Armenian" w:cs="Arial"/>
                <w:b/>
                <w:bCs/>
                <w:color w:val="000000"/>
                <w:sz w:val="16"/>
                <w:szCs w:val="16"/>
              </w:rPr>
              <w:t xml:space="preserve"> </w:t>
            </w:r>
            <w:r w:rsidRPr="00A633A2">
              <w:rPr>
                <w:rFonts w:ascii="Calibri" w:hAnsi="Calibri" w:cs="Calibri"/>
                <w:b/>
                <w:bCs/>
                <w:color w:val="000000"/>
                <w:sz w:val="16"/>
                <w:szCs w:val="16"/>
              </w:rPr>
              <w:t>столбы</w:t>
            </w:r>
            <w:r w:rsidRPr="00A633A2">
              <w:rPr>
                <w:rFonts w:ascii="Arial Armenian" w:hAnsi="Arial Armenian" w:cs="Arial"/>
                <w:b/>
                <w:bCs/>
                <w:color w:val="000000"/>
                <w:sz w:val="16"/>
                <w:szCs w:val="16"/>
              </w:rPr>
              <w:t xml:space="preserve"> 4</w:t>
            </w:r>
            <w:r w:rsidRPr="00A633A2">
              <w:rPr>
                <w:rFonts w:ascii="Calibri" w:hAnsi="Calibri" w:cs="Calibri"/>
                <w:b/>
                <w:bCs/>
                <w:color w:val="000000"/>
                <w:sz w:val="16"/>
                <w:szCs w:val="16"/>
              </w:rPr>
              <w:t>м</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5A45B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306A5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6BAF8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39522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4C11EECC" w14:textId="77777777" w:rsidR="00A633A2" w:rsidRPr="00A633A2" w:rsidRDefault="00A633A2" w:rsidP="00A633A2">
            <w:pPr>
              <w:rPr>
                <w:sz w:val="20"/>
                <w:szCs w:val="20"/>
              </w:rPr>
            </w:pPr>
          </w:p>
        </w:tc>
      </w:tr>
      <w:tr w:rsidR="00A633A2" w:rsidRPr="00A633A2" w14:paraId="133AB9F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4FC14F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5BC2E48"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4833A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FF19F8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81B11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172CDC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C4CA3F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34C90D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EFDBE9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784A3D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8E6B7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BE61F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C12C7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7D425C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0BB0F74" w14:textId="77777777" w:rsidR="00A633A2" w:rsidRPr="00A633A2" w:rsidRDefault="00A633A2" w:rsidP="00A633A2">
            <w:pPr>
              <w:rPr>
                <w:sz w:val="20"/>
                <w:szCs w:val="20"/>
              </w:rPr>
            </w:pPr>
          </w:p>
        </w:tc>
      </w:tr>
      <w:tr w:rsidR="00A633A2" w:rsidRPr="00A633A2" w14:paraId="35B1007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B5E18D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3EBF6E8"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6BCD1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8A6D42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325A0E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99A0D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1BD4947" w14:textId="77777777" w:rsidR="00A633A2" w:rsidRPr="00A633A2" w:rsidRDefault="00A633A2" w:rsidP="00A633A2">
            <w:pPr>
              <w:rPr>
                <w:sz w:val="20"/>
                <w:szCs w:val="20"/>
              </w:rPr>
            </w:pPr>
          </w:p>
        </w:tc>
      </w:tr>
      <w:tr w:rsidR="00A633A2" w:rsidRPr="00A633A2" w14:paraId="5262142B"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626B764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vAlign w:val="center"/>
            <w:hideMark/>
          </w:tcPr>
          <w:p w14:paraId="4FA5393D"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Գրունտի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մշակում</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մեխանիզմով</w:t>
            </w:r>
            <w:r w:rsidRPr="00A633A2">
              <w:rPr>
                <w:rFonts w:ascii="Arial Armenian" w:hAnsi="Arial Armenian" w:cs="Arial"/>
                <w:color w:val="000000"/>
                <w:sz w:val="16"/>
                <w:szCs w:val="16"/>
              </w:rPr>
              <w:t xml:space="preserve">, </w:t>
            </w:r>
            <w:r w:rsidRPr="00A633A2">
              <w:rPr>
                <w:rFonts w:ascii="Arial Armenian" w:hAnsi="Arial Armenian" w:cs="Arial Armenian"/>
                <w:color w:val="000000"/>
                <w:sz w:val="16"/>
                <w:szCs w:val="16"/>
              </w:rPr>
              <w:t>ÏáÕ³ÉÇóùáí</w:t>
            </w:r>
            <w:r w:rsidRPr="00A633A2">
              <w:rPr>
                <w:rFonts w:ascii="Arial Armenian" w:hAnsi="Arial Armenian" w:cs="Arial"/>
                <w:color w:val="000000"/>
                <w:sz w:val="16"/>
                <w:szCs w:val="16"/>
              </w:rPr>
              <w:br/>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механизмом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боковая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засыпка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91C2E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noWrap/>
            <w:vAlign w:val="center"/>
            <w:hideMark/>
          </w:tcPr>
          <w:p w14:paraId="42EE3D4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22.03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B0C8B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10259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11.01</w:t>
            </w:r>
          </w:p>
        </w:tc>
        <w:tc>
          <w:tcPr>
            <w:tcW w:w="36" w:type="dxa"/>
            <w:vAlign w:val="center"/>
            <w:hideMark/>
          </w:tcPr>
          <w:p w14:paraId="237ECBED" w14:textId="77777777" w:rsidR="00A633A2" w:rsidRPr="00A633A2" w:rsidRDefault="00A633A2" w:rsidP="00A633A2">
            <w:pPr>
              <w:rPr>
                <w:sz w:val="20"/>
                <w:szCs w:val="20"/>
              </w:rPr>
            </w:pPr>
          </w:p>
        </w:tc>
      </w:tr>
      <w:tr w:rsidR="00A633A2" w:rsidRPr="00A633A2" w14:paraId="0324711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7ACA3F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51C101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A2A49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A90107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D46B2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71F099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C0951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908378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813623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AAA955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2F390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7AB1A3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A192F3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335CB5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1C5B6F2" w14:textId="77777777" w:rsidR="00A633A2" w:rsidRPr="00A633A2" w:rsidRDefault="00A633A2" w:rsidP="00A633A2">
            <w:pPr>
              <w:rPr>
                <w:sz w:val="20"/>
                <w:szCs w:val="20"/>
              </w:rPr>
            </w:pPr>
          </w:p>
        </w:tc>
      </w:tr>
      <w:tr w:rsidR="00A633A2" w:rsidRPr="00A633A2" w14:paraId="00FF861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B48340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C00CA8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66A30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D88A19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AC5FF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EB856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E691961" w14:textId="77777777" w:rsidR="00A633A2" w:rsidRPr="00A633A2" w:rsidRDefault="00A633A2" w:rsidP="00A633A2">
            <w:pPr>
              <w:rPr>
                <w:sz w:val="20"/>
                <w:szCs w:val="20"/>
              </w:rPr>
            </w:pPr>
          </w:p>
        </w:tc>
      </w:tr>
      <w:tr w:rsidR="00A633A2" w:rsidRPr="00A633A2" w14:paraId="3480D5AA"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65C7F0C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2</w:t>
            </w:r>
          </w:p>
        </w:tc>
        <w:tc>
          <w:tcPr>
            <w:tcW w:w="6728" w:type="dxa"/>
            <w:vMerge w:val="restart"/>
            <w:tcBorders>
              <w:top w:val="nil"/>
              <w:left w:val="single" w:sz="4" w:space="0" w:color="auto"/>
              <w:bottom w:val="single" w:sz="4" w:space="0" w:color="auto"/>
              <w:right w:val="single" w:sz="4" w:space="0" w:color="auto"/>
            </w:tcBorders>
            <w:vAlign w:val="center"/>
            <w:hideMark/>
          </w:tcPr>
          <w:p w14:paraId="426BF22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´Ý³ÑáÕÇ Ùß³ÏáõÙ /Ëñ³ÙáõÕáõÙ/, Ó»éùáí</w:t>
            </w:r>
            <w:r w:rsidRPr="00A633A2">
              <w:rPr>
                <w:rFonts w:ascii="Arial Armenian" w:hAnsi="Arial Armenian" w:cs="Arial"/>
                <w:color w:val="000000"/>
                <w:sz w:val="16"/>
                <w:szCs w:val="16"/>
              </w:rPr>
              <w:br/>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рытье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траншей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34D55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noWrap/>
            <w:vAlign w:val="center"/>
            <w:hideMark/>
          </w:tcPr>
          <w:p w14:paraId="7FEA813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6CF84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6.06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7E4E4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2.67</w:t>
            </w:r>
          </w:p>
        </w:tc>
        <w:tc>
          <w:tcPr>
            <w:tcW w:w="36" w:type="dxa"/>
            <w:vAlign w:val="center"/>
            <w:hideMark/>
          </w:tcPr>
          <w:p w14:paraId="4D8CFADD" w14:textId="77777777" w:rsidR="00A633A2" w:rsidRPr="00A633A2" w:rsidRDefault="00A633A2" w:rsidP="00A633A2">
            <w:pPr>
              <w:rPr>
                <w:sz w:val="20"/>
                <w:szCs w:val="20"/>
              </w:rPr>
            </w:pPr>
          </w:p>
        </w:tc>
      </w:tr>
      <w:tr w:rsidR="00A633A2" w:rsidRPr="00A633A2" w14:paraId="6A971F9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D91AB6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868932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E26D7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8DC1A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4AD43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DBC5D2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E4EA83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784114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2A2C74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9C2F0A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98753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1D6952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25CE6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56BB38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D2729F" w14:textId="77777777" w:rsidR="00A633A2" w:rsidRPr="00A633A2" w:rsidRDefault="00A633A2" w:rsidP="00A633A2">
            <w:pPr>
              <w:rPr>
                <w:sz w:val="20"/>
                <w:szCs w:val="20"/>
              </w:rPr>
            </w:pPr>
          </w:p>
        </w:tc>
      </w:tr>
      <w:tr w:rsidR="00A633A2" w:rsidRPr="00A633A2" w14:paraId="0EA9424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098CB7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0C307F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15B09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C23E9E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D2179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E0DF2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3DE3522" w14:textId="77777777" w:rsidR="00A633A2" w:rsidRPr="00A633A2" w:rsidRDefault="00A633A2" w:rsidP="00A633A2">
            <w:pPr>
              <w:rPr>
                <w:sz w:val="20"/>
                <w:szCs w:val="20"/>
              </w:rPr>
            </w:pPr>
          </w:p>
        </w:tc>
      </w:tr>
      <w:tr w:rsidR="00A633A2" w:rsidRPr="00A633A2" w14:paraId="4C3F92F9"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0E5F767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vAlign w:val="center"/>
            <w:hideMark/>
          </w:tcPr>
          <w:p w14:paraId="7F510F5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²ÝÏáÕÝ³ÏÇ å³ïñ³ëïáõÙ</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Подготовка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постели</w:t>
            </w:r>
          </w:p>
        </w:tc>
        <w:tc>
          <w:tcPr>
            <w:tcW w:w="620" w:type="dxa"/>
            <w:vMerge w:val="restart"/>
            <w:tcBorders>
              <w:top w:val="nil"/>
              <w:left w:val="single" w:sz="4" w:space="0" w:color="auto"/>
              <w:bottom w:val="single" w:sz="4" w:space="0" w:color="auto"/>
              <w:right w:val="single" w:sz="4" w:space="0" w:color="auto"/>
            </w:tcBorders>
            <w:vAlign w:val="center"/>
            <w:hideMark/>
          </w:tcPr>
          <w:p w14:paraId="63C77C5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noWrap/>
            <w:vAlign w:val="center"/>
            <w:hideMark/>
          </w:tcPr>
          <w:p w14:paraId="76F8E9F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33BD6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0.36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F720F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27.96</w:t>
            </w:r>
          </w:p>
        </w:tc>
        <w:tc>
          <w:tcPr>
            <w:tcW w:w="36" w:type="dxa"/>
            <w:vAlign w:val="center"/>
            <w:hideMark/>
          </w:tcPr>
          <w:p w14:paraId="28B8952C" w14:textId="77777777" w:rsidR="00A633A2" w:rsidRPr="00A633A2" w:rsidRDefault="00A633A2" w:rsidP="00A633A2">
            <w:pPr>
              <w:rPr>
                <w:sz w:val="20"/>
                <w:szCs w:val="20"/>
              </w:rPr>
            </w:pPr>
          </w:p>
        </w:tc>
      </w:tr>
      <w:tr w:rsidR="00A633A2" w:rsidRPr="00A633A2" w14:paraId="52493EE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DF63A1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A1E6F5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A1922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6FC0B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3405C3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71F2F0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5C197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D687ED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EFFBE2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42F810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763B6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BD2491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4AF3A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72815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D8FCD6" w14:textId="77777777" w:rsidR="00A633A2" w:rsidRPr="00A633A2" w:rsidRDefault="00A633A2" w:rsidP="00A633A2">
            <w:pPr>
              <w:rPr>
                <w:sz w:val="20"/>
                <w:szCs w:val="20"/>
              </w:rPr>
            </w:pPr>
          </w:p>
        </w:tc>
      </w:tr>
      <w:tr w:rsidR="00A633A2" w:rsidRPr="00A633A2" w14:paraId="257B620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CD7344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6FC914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5D5D5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D23CE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7643C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13F4E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2A816B2" w14:textId="77777777" w:rsidR="00A633A2" w:rsidRPr="00A633A2" w:rsidRDefault="00A633A2" w:rsidP="00A633A2">
            <w:pPr>
              <w:rPr>
                <w:sz w:val="20"/>
                <w:szCs w:val="20"/>
              </w:rPr>
            </w:pPr>
          </w:p>
        </w:tc>
      </w:tr>
      <w:tr w:rsidR="00A633A2" w:rsidRPr="00A633A2" w14:paraId="7E01BA33"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096CD60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728" w:type="dxa"/>
            <w:vMerge w:val="restart"/>
            <w:tcBorders>
              <w:top w:val="nil"/>
              <w:left w:val="single" w:sz="4" w:space="0" w:color="auto"/>
              <w:bottom w:val="single" w:sz="4" w:space="0" w:color="auto"/>
              <w:right w:val="single" w:sz="4" w:space="0" w:color="auto"/>
            </w:tcBorders>
            <w:vAlign w:val="center"/>
            <w:hideMark/>
          </w:tcPr>
          <w:p w14:paraId="2F5B8D7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²í³½ /ëïáñÇÝ ¨ í»ñÇÝ å³ßïå³ÝÇã ß»ñï 20ëÙ Ñ³ëï./</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4E7CD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noWrap/>
            <w:vAlign w:val="center"/>
            <w:hideMark/>
          </w:tcPr>
          <w:p w14:paraId="6C18654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F2237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5.99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4781F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50.89</w:t>
            </w:r>
          </w:p>
        </w:tc>
        <w:tc>
          <w:tcPr>
            <w:tcW w:w="36" w:type="dxa"/>
            <w:vAlign w:val="center"/>
            <w:hideMark/>
          </w:tcPr>
          <w:p w14:paraId="1450E22E" w14:textId="77777777" w:rsidR="00A633A2" w:rsidRPr="00A633A2" w:rsidRDefault="00A633A2" w:rsidP="00A633A2">
            <w:pPr>
              <w:rPr>
                <w:sz w:val="20"/>
                <w:szCs w:val="20"/>
              </w:rPr>
            </w:pPr>
          </w:p>
        </w:tc>
      </w:tr>
      <w:tr w:rsidR="00A633A2" w:rsidRPr="00A633A2" w14:paraId="080D212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3513F4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EF526E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E39C1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FE8864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7372A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60196D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604250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0E7C65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ABCF9E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ECC09F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A7ADC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C2DC6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18F045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6A7113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4B617D" w14:textId="77777777" w:rsidR="00A633A2" w:rsidRPr="00A633A2" w:rsidRDefault="00A633A2" w:rsidP="00A633A2">
            <w:pPr>
              <w:rPr>
                <w:sz w:val="20"/>
                <w:szCs w:val="20"/>
              </w:rPr>
            </w:pPr>
          </w:p>
        </w:tc>
      </w:tr>
      <w:tr w:rsidR="00A633A2" w:rsidRPr="00A633A2" w14:paraId="2FC95BD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6B0A77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2161C8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50869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D48F14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5D0C2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6A737F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819C5E3" w14:textId="77777777" w:rsidR="00A633A2" w:rsidRPr="00A633A2" w:rsidRDefault="00A633A2" w:rsidP="00A633A2">
            <w:pPr>
              <w:rPr>
                <w:sz w:val="20"/>
                <w:szCs w:val="20"/>
              </w:rPr>
            </w:pPr>
          </w:p>
        </w:tc>
      </w:tr>
      <w:tr w:rsidR="00A633A2" w:rsidRPr="00A633A2" w14:paraId="576B10FD"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5AD476A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728" w:type="dxa"/>
            <w:vMerge w:val="restart"/>
            <w:tcBorders>
              <w:top w:val="nil"/>
              <w:left w:val="single" w:sz="4" w:space="0" w:color="auto"/>
              <w:bottom w:val="single" w:sz="4" w:space="0" w:color="auto"/>
              <w:right w:val="single" w:sz="4" w:space="0" w:color="auto"/>
            </w:tcBorders>
            <w:vAlign w:val="center"/>
            <w:hideMark/>
          </w:tcPr>
          <w:p w14:paraId="23D7FB8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ÊáÕáí³Ï íÇÝÇåÉ³ëï» </w:t>
            </w:r>
            <w:r w:rsidRPr="00A633A2">
              <w:rPr>
                <w:rFonts w:ascii="Symbol" w:hAnsi="Symbol" w:cs="Arial"/>
                <w:color w:val="000000"/>
                <w:sz w:val="16"/>
                <w:szCs w:val="16"/>
              </w:rPr>
              <w:t>Æ</w:t>
            </w:r>
            <w:r w:rsidRPr="00A633A2">
              <w:rPr>
                <w:rFonts w:ascii="Arial Armenian" w:hAnsi="Arial Armenian" w:cs="Arial"/>
                <w:color w:val="000000"/>
                <w:sz w:val="16"/>
                <w:szCs w:val="16"/>
              </w:rPr>
              <w:t>50ÙÙ</w:t>
            </w:r>
            <w:r w:rsidRPr="00A633A2">
              <w:rPr>
                <w:rFonts w:ascii="Arial Armenian" w:hAnsi="Arial Armenian" w:cs="Arial"/>
                <w:color w:val="000000"/>
                <w:sz w:val="16"/>
                <w:szCs w:val="16"/>
              </w:rPr>
              <w:br/>
            </w:r>
            <w:r w:rsidRPr="00A633A2">
              <w:rPr>
                <w:rFonts w:ascii="Calibri" w:hAnsi="Calibri" w:cs="Calibri"/>
                <w:color w:val="000000"/>
                <w:sz w:val="16"/>
                <w:szCs w:val="16"/>
              </w:rPr>
              <w:t>Виниловая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труба</w:t>
            </w:r>
            <w:r w:rsidRPr="00A633A2">
              <w:rPr>
                <w:rFonts w:ascii="Arial Armenian" w:hAnsi="Arial Armenian" w:cs="Arial"/>
                <w:color w:val="000000"/>
                <w:sz w:val="16"/>
                <w:szCs w:val="16"/>
              </w:rPr>
              <w:t xml:space="preserve"> 50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vAlign w:val="center"/>
            <w:hideMark/>
          </w:tcPr>
          <w:p w14:paraId="2FD9E36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noWrap/>
            <w:vAlign w:val="center"/>
            <w:hideMark/>
          </w:tcPr>
          <w:p w14:paraId="54F5D37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5BD548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0.75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611EB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57.91</w:t>
            </w:r>
          </w:p>
        </w:tc>
        <w:tc>
          <w:tcPr>
            <w:tcW w:w="36" w:type="dxa"/>
            <w:vAlign w:val="center"/>
            <w:hideMark/>
          </w:tcPr>
          <w:p w14:paraId="57E3C0DF" w14:textId="77777777" w:rsidR="00A633A2" w:rsidRPr="00A633A2" w:rsidRDefault="00A633A2" w:rsidP="00A633A2">
            <w:pPr>
              <w:rPr>
                <w:sz w:val="20"/>
                <w:szCs w:val="20"/>
              </w:rPr>
            </w:pPr>
          </w:p>
        </w:tc>
      </w:tr>
      <w:tr w:rsidR="00A633A2" w:rsidRPr="00A633A2" w14:paraId="38507CF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1779BE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4A5505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0764B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7AF44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E1E1B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9E1A6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168B0B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7E8DFA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2D75F8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B77CC2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DFCA6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D65119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96163F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45C45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8A18DD" w14:textId="77777777" w:rsidR="00A633A2" w:rsidRPr="00A633A2" w:rsidRDefault="00A633A2" w:rsidP="00A633A2">
            <w:pPr>
              <w:rPr>
                <w:sz w:val="20"/>
                <w:szCs w:val="20"/>
              </w:rPr>
            </w:pPr>
          </w:p>
        </w:tc>
      </w:tr>
      <w:tr w:rsidR="00A633A2" w:rsidRPr="00A633A2" w14:paraId="7EDE28A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BD7FB6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7D3948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F6B6A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5CAA90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C3EC8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956CA1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193D1A2" w14:textId="77777777" w:rsidR="00A633A2" w:rsidRPr="00A633A2" w:rsidRDefault="00A633A2" w:rsidP="00A633A2">
            <w:pPr>
              <w:rPr>
                <w:sz w:val="20"/>
                <w:szCs w:val="20"/>
              </w:rPr>
            </w:pPr>
          </w:p>
        </w:tc>
      </w:tr>
      <w:tr w:rsidR="00A633A2" w:rsidRPr="00A633A2" w14:paraId="7D974023"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2BCAE2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5CE2A3" w14:textId="77777777" w:rsidR="00A633A2" w:rsidRPr="00A633A2" w:rsidRDefault="00A633A2" w:rsidP="00A633A2">
            <w:pPr>
              <w:jc w:val="center"/>
              <w:rPr>
                <w:rFonts w:ascii="Arial Armenian" w:hAnsi="Arial Armenian" w:cs="Arial"/>
                <w:color w:val="000000"/>
                <w:sz w:val="16"/>
                <w:szCs w:val="16"/>
              </w:rPr>
            </w:pPr>
            <w:r w:rsidRPr="00A633A2">
              <w:rPr>
                <w:rFonts w:ascii="Arial" w:hAnsi="Arial" w:cs="Arial"/>
                <w:color w:val="000000"/>
                <w:sz w:val="16"/>
                <w:szCs w:val="16"/>
              </w:rPr>
              <w:t>АВВГ</w:t>
            </w:r>
            <w:r w:rsidRPr="00A633A2">
              <w:rPr>
                <w:rFonts w:ascii="Arial Armenian" w:hAnsi="Arial Armenian" w:cs="Arial"/>
                <w:color w:val="000000"/>
                <w:sz w:val="16"/>
                <w:szCs w:val="16"/>
              </w:rPr>
              <w:t xml:space="preserve"> 2x10ÙÙ</w:t>
            </w:r>
            <w:r w:rsidRPr="00A633A2">
              <w:rPr>
                <w:rFonts w:ascii="Arial Armenian" w:hAnsi="Arial Armenian" w:cs="Arial"/>
                <w:color w:val="000000"/>
                <w:sz w:val="16"/>
                <w:szCs w:val="16"/>
                <w:vertAlign w:val="superscript"/>
              </w:rPr>
              <w:t>2</w:t>
            </w:r>
            <w:r w:rsidRPr="00A633A2">
              <w:rPr>
                <w:rFonts w:ascii="Arial Armenian" w:hAnsi="Arial Armenian" w:cs="Arial"/>
                <w:color w:val="000000"/>
                <w:sz w:val="16"/>
                <w:szCs w:val="16"/>
              </w:rPr>
              <w:t xml:space="preserve"> Ñ³ïí³Íùáí Ù³ÉáõËÇ ³ÝóÏ³óáõÙ /ëïáñ·»ïÝÛ³/</w:t>
            </w:r>
            <w:r w:rsidRPr="00A633A2">
              <w:rPr>
                <w:rFonts w:ascii="Arial Armenian" w:hAnsi="Arial Armenian" w:cs="Arial"/>
                <w:color w:val="000000"/>
                <w:sz w:val="16"/>
                <w:szCs w:val="16"/>
              </w:rPr>
              <w:br/>
            </w:r>
            <w:r w:rsidRPr="00A633A2">
              <w:rPr>
                <w:rFonts w:ascii="Calibri" w:hAnsi="Calibri" w:cs="Calibri"/>
                <w:color w:val="000000"/>
                <w:sz w:val="16"/>
                <w:szCs w:val="16"/>
              </w:rPr>
              <w:t>Прокладка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кабеля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АВВГ</w:t>
            </w:r>
            <w:r w:rsidRPr="00A633A2">
              <w:rPr>
                <w:rFonts w:ascii="Arial Armenian" w:hAnsi="Arial Armenian" w:cs="Arial"/>
                <w:color w:val="000000"/>
                <w:sz w:val="16"/>
                <w:szCs w:val="16"/>
              </w:rPr>
              <w:t xml:space="preserve"> 2</w:t>
            </w:r>
            <w:r w:rsidRPr="00A633A2">
              <w:rPr>
                <w:rFonts w:ascii="Calibri" w:hAnsi="Calibri" w:cs="Calibri"/>
                <w:color w:val="000000"/>
                <w:sz w:val="16"/>
                <w:szCs w:val="16"/>
              </w:rPr>
              <w:t>х</w:t>
            </w:r>
            <w:r w:rsidRPr="00A633A2">
              <w:rPr>
                <w:rFonts w:ascii="Arial Armenian" w:hAnsi="Arial Armenian" w:cs="Arial"/>
                <w:color w:val="000000"/>
                <w:sz w:val="16"/>
                <w:szCs w:val="16"/>
              </w:rPr>
              <w:t>10</w:t>
            </w:r>
            <w:r w:rsidRPr="00A633A2">
              <w:rPr>
                <w:rFonts w:ascii="Calibri" w:hAnsi="Calibri" w:cs="Calibri"/>
                <w:color w:val="000000"/>
                <w:sz w:val="16"/>
                <w:szCs w:val="16"/>
              </w:rPr>
              <w:t>мм</w:t>
            </w:r>
            <w:r w:rsidRPr="00A633A2">
              <w:rPr>
                <w:rFonts w:ascii="Arial Armenian" w:hAnsi="Arial Armenian" w:cs="Arial"/>
                <w:color w:val="000000"/>
                <w:sz w:val="16"/>
                <w:szCs w:val="16"/>
              </w:rPr>
              <w:t>2 /</w:t>
            </w:r>
            <w:r w:rsidRPr="00A633A2">
              <w:rPr>
                <w:rFonts w:ascii="Calibri" w:hAnsi="Calibri" w:cs="Calibri"/>
                <w:color w:val="000000"/>
                <w:sz w:val="16"/>
                <w:szCs w:val="16"/>
              </w:rPr>
              <w:t>под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землей</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036F50C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7B63D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B1549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0.41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0714E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31.70</w:t>
            </w:r>
          </w:p>
        </w:tc>
        <w:tc>
          <w:tcPr>
            <w:tcW w:w="36" w:type="dxa"/>
            <w:vAlign w:val="center"/>
            <w:hideMark/>
          </w:tcPr>
          <w:p w14:paraId="18B89E22" w14:textId="77777777" w:rsidR="00A633A2" w:rsidRPr="00A633A2" w:rsidRDefault="00A633A2" w:rsidP="00A633A2">
            <w:pPr>
              <w:rPr>
                <w:sz w:val="20"/>
                <w:szCs w:val="20"/>
              </w:rPr>
            </w:pPr>
          </w:p>
        </w:tc>
      </w:tr>
      <w:tr w:rsidR="00A633A2" w:rsidRPr="00A633A2" w14:paraId="23442E4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E846AF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909318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0BD8B5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297622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9D019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535AD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6CFF70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B1DD68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9B0C4F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D8224A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C424F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CA972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14BBC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75C07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C65DEB6" w14:textId="77777777" w:rsidR="00A633A2" w:rsidRPr="00A633A2" w:rsidRDefault="00A633A2" w:rsidP="00A633A2">
            <w:pPr>
              <w:rPr>
                <w:sz w:val="20"/>
                <w:szCs w:val="20"/>
              </w:rPr>
            </w:pPr>
          </w:p>
        </w:tc>
      </w:tr>
      <w:tr w:rsidR="00A633A2" w:rsidRPr="00A633A2" w14:paraId="202A5CD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2BB5D1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8EF451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E39BE3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426B4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719E72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7C54F4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804D82" w14:textId="77777777" w:rsidR="00A633A2" w:rsidRPr="00A633A2" w:rsidRDefault="00A633A2" w:rsidP="00A633A2">
            <w:pPr>
              <w:rPr>
                <w:sz w:val="20"/>
                <w:szCs w:val="20"/>
              </w:rPr>
            </w:pPr>
          </w:p>
        </w:tc>
      </w:tr>
      <w:tr w:rsidR="00A633A2" w:rsidRPr="00A633A2" w14:paraId="4CEA0B4A"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1437FA6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728" w:type="dxa"/>
            <w:vMerge w:val="restart"/>
            <w:tcBorders>
              <w:top w:val="nil"/>
              <w:left w:val="single" w:sz="4" w:space="0" w:color="auto"/>
              <w:bottom w:val="single" w:sz="4" w:space="0" w:color="auto"/>
              <w:right w:val="single" w:sz="4" w:space="0" w:color="auto"/>
            </w:tcBorders>
            <w:vAlign w:val="center"/>
            <w:hideMark/>
          </w:tcPr>
          <w:p w14:paraId="428CE1A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ä³ßïå³ÝÇã /½·áõß³óÝáÕ/ Å³å³í»ÝÇ ï»Õ³¹ñáõÙ 300ÙÙ É³ÛÝùáí</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защитной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предупреждающей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ленты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шириной</w:t>
            </w:r>
            <w:r w:rsidRPr="00A633A2">
              <w:rPr>
                <w:rFonts w:ascii="Arial Armenian" w:hAnsi="Arial Armenian" w:cs="Arial"/>
                <w:color w:val="000000"/>
                <w:sz w:val="16"/>
                <w:szCs w:val="16"/>
              </w:rPr>
              <w:t xml:space="preserve"> 300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vAlign w:val="center"/>
            <w:hideMark/>
          </w:tcPr>
          <w:p w14:paraId="31BAC1E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noWrap/>
            <w:vAlign w:val="center"/>
            <w:hideMark/>
          </w:tcPr>
          <w:p w14:paraId="64AC9D4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1A335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2F565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33.70</w:t>
            </w:r>
          </w:p>
        </w:tc>
        <w:tc>
          <w:tcPr>
            <w:tcW w:w="36" w:type="dxa"/>
            <w:vAlign w:val="center"/>
            <w:hideMark/>
          </w:tcPr>
          <w:p w14:paraId="100FE5A8" w14:textId="77777777" w:rsidR="00A633A2" w:rsidRPr="00A633A2" w:rsidRDefault="00A633A2" w:rsidP="00A633A2">
            <w:pPr>
              <w:rPr>
                <w:sz w:val="20"/>
                <w:szCs w:val="20"/>
              </w:rPr>
            </w:pPr>
          </w:p>
        </w:tc>
      </w:tr>
      <w:tr w:rsidR="00A633A2" w:rsidRPr="00A633A2" w14:paraId="398985B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9BFF02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36C2D3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0F107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F7604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353C5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2599AF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29A039E"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DB4D5D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BDC661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146918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4988A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F0BAF9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5BA85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56764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034683" w14:textId="77777777" w:rsidR="00A633A2" w:rsidRPr="00A633A2" w:rsidRDefault="00A633A2" w:rsidP="00A633A2">
            <w:pPr>
              <w:rPr>
                <w:sz w:val="20"/>
                <w:szCs w:val="20"/>
              </w:rPr>
            </w:pPr>
          </w:p>
        </w:tc>
      </w:tr>
      <w:tr w:rsidR="00A633A2" w:rsidRPr="00A633A2" w14:paraId="144E196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D7DB46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A7E14C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EFF5D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DB6903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C6A14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254BA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D4F87F" w14:textId="77777777" w:rsidR="00A633A2" w:rsidRPr="00A633A2" w:rsidRDefault="00A633A2" w:rsidP="00A633A2">
            <w:pPr>
              <w:rPr>
                <w:sz w:val="20"/>
                <w:szCs w:val="20"/>
              </w:rPr>
            </w:pPr>
          </w:p>
        </w:tc>
      </w:tr>
      <w:tr w:rsidR="00A633A2" w:rsidRPr="00A633A2" w14:paraId="0BF607F2"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1330274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60B45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 xml:space="preserve">¶ñáõÝïÇ »ïÉÇóù </w:t>
            </w:r>
            <w:r w:rsidRPr="00A633A2">
              <w:rPr>
                <w:rFonts w:ascii="Sylfaen" w:hAnsi="Sylfaen" w:cs="Sylfaen"/>
                <w:color w:val="000000"/>
                <w:sz w:val="16"/>
                <w:szCs w:val="16"/>
              </w:rPr>
              <w:t>մեխանիզմով</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С</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механизмом</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обратной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засыпки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грунта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F3B27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11796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6B7B4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0.08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64126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1.04</w:t>
            </w:r>
          </w:p>
        </w:tc>
        <w:tc>
          <w:tcPr>
            <w:tcW w:w="36" w:type="dxa"/>
            <w:vAlign w:val="center"/>
            <w:hideMark/>
          </w:tcPr>
          <w:p w14:paraId="7621DBB1" w14:textId="77777777" w:rsidR="00A633A2" w:rsidRPr="00A633A2" w:rsidRDefault="00A633A2" w:rsidP="00A633A2">
            <w:pPr>
              <w:rPr>
                <w:sz w:val="20"/>
                <w:szCs w:val="20"/>
              </w:rPr>
            </w:pPr>
          </w:p>
        </w:tc>
      </w:tr>
      <w:tr w:rsidR="00A633A2" w:rsidRPr="00A633A2" w14:paraId="1545AFB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89B7F1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0678DB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B38E5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68DE6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027DC4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43A234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56816F6"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7B5EB8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D73AD5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9CEC27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C074ED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F68280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9D48EE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A7AFF26"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B9B165E" w14:textId="77777777" w:rsidR="00A633A2" w:rsidRPr="00A633A2" w:rsidRDefault="00A633A2" w:rsidP="00A633A2">
            <w:pPr>
              <w:rPr>
                <w:sz w:val="20"/>
                <w:szCs w:val="20"/>
              </w:rPr>
            </w:pPr>
          </w:p>
        </w:tc>
      </w:tr>
      <w:tr w:rsidR="00A633A2" w:rsidRPr="00A633A2" w14:paraId="143E493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918F8D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E0F8B2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5932D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A00A21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56745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B910D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6C87BB2" w14:textId="77777777" w:rsidR="00A633A2" w:rsidRPr="00A633A2" w:rsidRDefault="00A633A2" w:rsidP="00A633A2">
            <w:pPr>
              <w:rPr>
                <w:sz w:val="20"/>
                <w:szCs w:val="20"/>
              </w:rPr>
            </w:pPr>
          </w:p>
        </w:tc>
      </w:tr>
      <w:tr w:rsidR="00A633A2" w:rsidRPr="00A633A2" w14:paraId="66985761"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348B658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C2956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¶ñáõÝïÇ ïá÷³ÝáõÙ</w:t>
            </w:r>
            <w:r w:rsidRPr="00A633A2">
              <w:rPr>
                <w:rFonts w:ascii="Arial Armenian" w:hAnsi="Arial Armenian" w:cs="Arial"/>
                <w:color w:val="000000"/>
                <w:sz w:val="16"/>
                <w:szCs w:val="16"/>
              </w:rPr>
              <w:br/>
            </w:r>
            <w:r w:rsidRPr="00A633A2">
              <w:rPr>
                <w:rFonts w:ascii="Calibri" w:hAnsi="Calibri" w:cs="Calibri"/>
                <w:color w:val="000000"/>
                <w:sz w:val="16"/>
                <w:szCs w:val="16"/>
              </w:rPr>
              <w:t>трамбовка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EA747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82261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9FAF5D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0.34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B57A7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0.42</w:t>
            </w:r>
          </w:p>
        </w:tc>
        <w:tc>
          <w:tcPr>
            <w:tcW w:w="36" w:type="dxa"/>
            <w:vAlign w:val="center"/>
            <w:hideMark/>
          </w:tcPr>
          <w:p w14:paraId="3C2806C4" w14:textId="77777777" w:rsidR="00A633A2" w:rsidRPr="00A633A2" w:rsidRDefault="00A633A2" w:rsidP="00A633A2">
            <w:pPr>
              <w:rPr>
                <w:sz w:val="20"/>
                <w:szCs w:val="20"/>
              </w:rPr>
            </w:pPr>
          </w:p>
        </w:tc>
      </w:tr>
      <w:tr w:rsidR="00A633A2" w:rsidRPr="00A633A2" w14:paraId="5573F5D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D5D1DB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849205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6B5C7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9C607A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1FAE9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7A91E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03D29A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4C0A6C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CAAEA7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3F2656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29B9E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CE7CD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97D90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46D159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E12E79" w14:textId="77777777" w:rsidR="00A633A2" w:rsidRPr="00A633A2" w:rsidRDefault="00A633A2" w:rsidP="00A633A2">
            <w:pPr>
              <w:rPr>
                <w:sz w:val="20"/>
                <w:szCs w:val="20"/>
              </w:rPr>
            </w:pPr>
          </w:p>
        </w:tc>
      </w:tr>
      <w:tr w:rsidR="00A633A2" w:rsidRPr="00A633A2" w14:paraId="27D8812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DCB23C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528F41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2A06C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A52DF0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841F39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52BCE7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9C6B98" w14:textId="77777777" w:rsidR="00A633A2" w:rsidRPr="00A633A2" w:rsidRDefault="00A633A2" w:rsidP="00A633A2">
            <w:pPr>
              <w:rPr>
                <w:sz w:val="20"/>
                <w:szCs w:val="20"/>
              </w:rPr>
            </w:pPr>
          </w:p>
        </w:tc>
      </w:tr>
      <w:tr w:rsidR="00A633A2" w:rsidRPr="00A633A2" w14:paraId="6CE86CD3"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37E0AF2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728" w:type="dxa"/>
            <w:vMerge w:val="restart"/>
            <w:tcBorders>
              <w:top w:val="nil"/>
              <w:left w:val="single" w:sz="4" w:space="0" w:color="auto"/>
              <w:bottom w:val="single" w:sz="4" w:space="0" w:color="auto"/>
              <w:right w:val="single" w:sz="4" w:space="0" w:color="auto"/>
            </w:tcBorders>
            <w:vAlign w:val="center"/>
            <w:hideMark/>
          </w:tcPr>
          <w:p w14:paraId="41AD600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´Ý³ÑáÕÇ »ïÉÇóù Ó»éùáí, ïá÷³ÝáõÙáí</w:t>
            </w:r>
            <w:r w:rsidRPr="00A633A2">
              <w:rPr>
                <w:rFonts w:ascii="Arial Armenian" w:hAnsi="Arial Armenian" w:cs="Arial"/>
                <w:color w:val="000000"/>
                <w:sz w:val="16"/>
                <w:szCs w:val="16"/>
              </w:rPr>
              <w:br w:type="page"/>
            </w:r>
            <w:r w:rsidRPr="00A633A2">
              <w:rPr>
                <w:rFonts w:ascii="Calibri" w:hAnsi="Calibri" w:cs="Calibri"/>
                <w:color w:val="000000"/>
                <w:sz w:val="16"/>
                <w:szCs w:val="16"/>
              </w:rPr>
              <w:t>Засыпка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естественного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4926F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type="page"/>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noWrap/>
            <w:vAlign w:val="center"/>
            <w:hideMark/>
          </w:tcPr>
          <w:p w14:paraId="1867827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05727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05FC0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2.46</w:t>
            </w:r>
          </w:p>
        </w:tc>
        <w:tc>
          <w:tcPr>
            <w:tcW w:w="36" w:type="dxa"/>
            <w:vAlign w:val="center"/>
            <w:hideMark/>
          </w:tcPr>
          <w:p w14:paraId="42A2717C" w14:textId="77777777" w:rsidR="00A633A2" w:rsidRPr="00A633A2" w:rsidRDefault="00A633A2" w:rsidP="00A633A2">
            <w:pPr>
              <w:rPr>
                <w:sz w:val="20"/>
                <w:szCs w:val="20"/>
              </w:rPr>
            </w:pPr>
          </w:p>
        </w:tc>
      </w:tr>
      <w:tr w:rsidR="00A633A2" w:rsidRPr="00A633A2" w14:paraId="7DDA68D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BA3BF2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3E8452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B1E62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3D718C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DDD222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77489B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CD4E17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354129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EF525C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DB6E7C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E6CF1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DA4046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4A4CE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574C6B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BF8D019" w14:textId="77777777" w:rsidR="00A633A2" w:rsidRPr="00A633A2" w:rsidRDefault="00A633A2" w:rsidP="00A633A2">
            <w:pPr>
              <w:rPr>
                <w:sz w:val="20"/>
                <w:szCs w:val="20"/>
              </w:rPr>
            </w:pPr>
          </w:p>
        </w:tc>
      </w:tr>
      <w:tr w:rsidR="00A633A2" w:rsidRPr="00A633A2" w14:paraId="4D101D1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B5A1DF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B3BA6C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7922C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4386FB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42241C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143478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D1B581C" w14:textId="77777777" w:rsidR="00A633A2" w:rsidRPr="00A633A2" w:rsidRDefault="00A633A2" w:rsidP="00A633A2">
            <w:pPr>
              <w:rPr>
                <w:sz w:val="20"/>
                <w:szCs w:val="20"/>
              </w:rPr>
            </w:pPr>
          </w:p>
        </w:tc>
      </w:tr>
      <w:tr w:rsidR="00A633A2" w:rsidRPr="00A633A2" w14:paraId="27E6728A" w14:textId="77777777" w:rsidTr="00A633A2">
        <w:trPr>
          <w:trHeight w:val="420"/>
        </w:trPr>
        <w:tc>
          <w:tcPr>
            <w:tcW w:w="398" w:type="dxa"/>
            <w:vMerge w:val="restart"/>
            <w:tcBorders>
              <w:top w:val="nil"/>
              <w:left w:val="single" w:sz="4" w:space="0" w:color="auto"/>
              <w:bottom w:val="single" w:sz="4" w:space="0" w:color="auto"/>
              <w:right w:val="single" w:sz="4" w:space="0" w:color="auto"/>
            </w:tcBorders>
            <w:noWrap/>
            <w:vAlign w:val="center"/>
            <w:hideMark/>
          </w:tcPr>
          <w:p w14:paraId="7E39AD9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728" w:type="dxa"/>
            <w:vMerge w:val="restart"/>
            <w:tcBorders>
              <w:top w:val="nil"/>
              <w:left w:val="single" w:sz="4" w:space="0" w:color="auto"/>
              <w:bottom w:val="single" w:sz="4" w:space="0" w:color="auto"/>
              <w:right w:val="single" w:sz="4" w:space="0" w:color="auto"/>
            </w:tcBorders>
            <w:vAlign w:val="center"/>
            <w:hideMark/>
          </w:tcPr>
          <w:p w14:paraId="05C53B5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²í»Éáñ¹ µÝ³ÑáÕÇ »õ ßÇÝ. ³ÕµÇ µ³ñÓáõÙ ÇÝùÝ³Ã³÷ Ù»ù»Ý³Ý»ñÇ íñ³ »õ ï»Õ³÷áËáõÙ 13ÏÙ</w:t>
            </w:r>
            <w:r w:rsidRPr="00A633A2">
              <w:rPr>
                <w:rFonts w:ascii="Arial Armenian" w:hAnsi="Arial Armenian" w:cs="Arial"/>
                <w:color w:val="000000"/>
                <w:sz w:val="16"/>
                <w:szCs w:val="16"/>
              </w:rPr>
              <w:br/>
            </w:r>
            <w:r w:rsidRPr="00A633A2">
              <w:rPr>
                <w:rFonts w:ascii="Calibri" w:hAnsi="Calibri" w:cs="Calibri"/>
                <w:color w:val="000000"/>
                <w:sz w:val="16"/>
                <w:szCs w:val="16"/>
              </w:rPr>
              <w:t>перевозка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природных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земель</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застройки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lang w:val="ru-RU"/>
              </w:rPr>
              <w:t>Погрузка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мусора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самосвалы</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его</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транспортировка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на</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расстояние</w:t>
            </w:r>
            <w:r w:rsidRPr="00A633A2">
              <w:rPr>
                <w:rFonts w:ascii="Arial Armenian" w:hAnsi="Arial Armenian" w:cs="Arial"/>
                <w:color w:val="000000"/>
                <w:sz w:val="16"/>
                <w:szCs w:val="16"/>
                <w:lang w:val="ru-RU"/>
              </w:rPr>
              <w:t xml:space="preserve"> 13 </w:t>
            </w:r>
            <w:r w:rsidRPr="00A633A2">
              <w:rPr>
                <w:rFonts w:ascii="Calibri" w:hAnsi="Calibri" w:cs="Calibri"/>
                <w:color w:val="000000"/>
                <w:sz w:val="16"/>
                <w:szCs w:val="16"/>
                <w:lang w:val="ru-RU"/>
              </w:rPr>
              <w:t>км</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vAlign w:val="center"/>
            <w:hideMark/>
          </w:tcPr>
          <w:p w14:paraId="7A826F8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noWrap/>
            <w:vAlign w:val="center"/>
            <w:hideMark/>
          </w:tcPr>
          <w:p w14:paraId="78FCFEE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CBF01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C7365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63.39</w:t>
            </w:r>
          </w:p>
        </w:tc>
        <w:tc>
          <w:tcPr>
            <w:tcW w:w="36" w:type="dxa"/>
            <w:vAlign w:val="center"/>
            <w:hideMark/>
          </w:tcPr>
          <w:p w14:paraId="337B9A97" w14:textId="77777777" w:rsidR="00A633A2" w:rsidRPr="00A633A2" w:rsidRDefault="00A633A2" w:rsidP="00A633A2">
            <w:pPr>
              <w:rPr>
                <w:sz w:val="20"/>
                <w:szCs w:val="20"/>
              </w:rPr>
            </w:pPr>
          </w:p>
        </w:tc>
      </w:tr>
      <w:tr w:rsidR="00A633A2" w:rsidRPr="00A633A2" w14:paraId="431D0357" w14:textId="77777777" w:rsidTr="00A633A2">
        <w:trPr>
          <w:trHeight w:val="420"/>
        </w:trPr>
        <w:tc>
          <w:tcPr>
            <w:tcW w:w="398" w:type="dxa"/>
            <w:vMerge/>
            <w:tcBorders>
              <w:top w:val="nil"/>
              <w:left w:val="single" w:sz="4" w:space="0" w:color="auto"/>
              <w:bottom w:val="single" w:sz="4" w:space="0" w:color="auto"/>
              <w:right w:val="single" w:sz="4" w:space="0" w:color="auto"/>
            </w:tcBorders>
            <w:vAlign w:val="center"/>
            <w:hideMark/>
          </w:tcPr>
          <w:p w14:paraId="4EC4F03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441921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28EDAE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7048F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AB703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6FDA57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BC1566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0810B3B" w14:textId="77777777" w:rsidTr="00A633A2">
        <w:trPr>
          <w:trHeight w:val="420"/>
        </w:trPr>
        <w:tc>
          <w:tcPr>
            <w:tcW w:w="398" w:type="dxa"/>
            <w:vMerge/>
            <w:tcBorders>
              <w:top w:val="nil"/>
              <w:left w:val="single" w:sz="4" w:space="0" w:color="auto"/>
              <w:bottom w:val="single" w:sz="4" w:space="0" w:color="auto"/>
              <w:right w:val="single" w:sz="4" w:space="0" w:color="auto"/>
            </w:tcBorders>
            <w:vAlign w:val="center"/>
            <w:hideMark/>
          </w:tcPr>
          <w:p w14:paraId="4B15EA8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2D4548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BAA99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07C4D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17498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B6D206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48013B6" w14:textId="77777777" w:rsidR="00A633A2" w:rsidRPr="00A633A2" w:rsidRDefault="00A633A2" w:rsidP="00A633A2">
            <w:pPr>
              <w:rPr>
                <w:sz w:val="20"/>
                <w:szCs w:val="20"/>
              </w:rPr>
            </w:pPr>
          </w:p>
        </w:tc>
      </w:tr>
      <w:tr w:rsidR="00A633A2" w:rsidRPr="00A633A2" w14:paraId="3FEB070F" w14:textId="77777777" w:rsidTr="00A633A2">
        <w:trPr>
          <w:trHeight w:val="420"/>
        </w:trPr>
        <w:tc>
          <w:tcPr>
            <w:tcW w:w="398" w:type="dxa"/>
            <w:vMerge/>
            <w:tcBorders>
              <w:top w:val="nil"/>
              <w:left w:val="single" w:sz="4" w:space="0" w:color="auto"/>
              <w:bottom w:val="single" w:sz="4" w:space="0" w:color="auto"/>
              <w:right w:val="single" w:sz="4" w:space="0" w:color="auto"/>
            </w:tcBorders>
            <w:vAlign w:val="center"/>
            <w:hideMark/>
          </w:tcPr>
          <w:p w14:paraId="11988F4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4BE780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0EA1F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E6783C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36377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EFB8EF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3A8DB1F" w14:textId="77777777" w:rsidR="00A633A2" w:rsidRPr="00A633A2" w:rsidRDefault="00A633A2" w:rsidP="00A633A2">
            <w:pPr>
              <w:rPr>
                <w:sz w:val="20"/>
                <w:szCs w:val="20"/>
              </w:rPr>
            </w:pPr>
          </w:p>
        </w:tc>
      </w:tr>
      <w:tr w:rsidR="00A633A2" w:rsidRPr="00A633A2" w14:paraId="0FB231C9"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367A994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56EF9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Èáõë³íáñáõÃÛ³Ý ¹»Ïáñ³ïÇí Ñ»Ý³ëÛáõÝ»ñÇ ï»Õ³¹ñáõÙ</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декоративных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столбов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освещения</w:t>
            </w:r>
          </w:p>
        </w:tc>
        <w:tc>
          <w:tcPr>
            <w:tcW w:w="620" w:type="dxa"/>
            <w:vMerge w:val="restart"/>
            <w:tcBorders>
              <w:top w:val="nil"/>
              <w:left w:val="single" w:sz="4" w:space="0" w:color="auto"/>
              <w:bottom w:val="single" w:sz="4" w:space="0" w:color="auto"/>
              <w:right w:val="single" w:sz="4" w:space="0" w:color="auto"/>
            </w:tcBorders>
            <w:vAlign w:val="center"/>
            <w:hideMark/>
          </w:tcPr>
          <w:p w14:paraId="5A315F0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noWrap/>
            <w:vAlign w:val="center"/>
            <w:hideMark/>
          </w:tcPr>
          <w:p w14:paraId="3318333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7289D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133.01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1FFA4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931.10</w:t>
            </w:r>
          </w:p>
        </w:tc>
        <w:tc>
          <w:tcPr>
            <w:tcW w:w="36" w:type="dxa"/>
            <w:vAlign w:val="center"/>
            <w:hideMark/>
          </w:tcPr>
          <w:p w14:paraId="48D0DCC4" w14:textId="77777777" w:rsidR="00A633A2" w:rsidRPr="00A633A2" w:rsidRDefault="00A633A2" w:rsidP="00A633A2">
            <w:pPr>
              <w:rPr>
                <w:sz w:val="20"/>
                <w:szCs w:val="20"/>
              </w:rPr>
            </w:pPr>
          </w:p>
        </w:tc>
      </w:tr>
      <w:tr w:rsidR="00A633A2" w:rsidRPr="00A633A2" w14:paraId="7FD8F1F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22C92A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30412E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56CF4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35AFE6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4DEC24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D0309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DE4713C"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09EDEF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0C7BBD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97F086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71CEE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E1A4C7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F3D94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E267A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AF7816" w14:textId="77777777" w:rsidR="00A633A2" w:rsidRPr="00A633A2" w:rsidRDefault="00A633A2" w:rsidP="00A633A2">
            <w:pPr>
              <w:rPr>
                <w:sz w:val="20"/>
                <w:szCs w:val="20"/>
              </w:rPr>
            </w:pPr>
          </w:p>
        </w:tc>
      </w:tr>
      <w:tr w:rsidR="00A633A2" w:rsidRPr="00A633A2" w14:paraId="200C9B2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9DBECE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51BADC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E6DDD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0D9A1E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24ED1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BA96C5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DAE3AA4" w14:textId="77777777" w:rsidR="00A633A2" w:rsidRPr="00A633A2" w:rsidRDefault="00A633A2" w:rsidP="00A633A2">
            <w:pPr>
              <w:rPr>
                <w:sz w:val="20"/>
                <w:szCs w:val="20"/>
              </w:rPr>
            </w:pPr>
          </w:p>
        </w:tc>
      </w:tr>
      <w:tr w:rsidR="00A633A2" w:rsidRPr="00A633A2" w14:paraId="6A889D3D" w14:textId="77777777" w:rsidTr="00A633A2">
        <w:trPr>
          <w:trHeight w:val="420"/>
        </w:trPr>
        <w:tc>
          <w:tcPr>
            <w:tcW w:w="398" w:type="dxa"/>
            <w:vMerge w:val="restart"/>
            <w:tcBorders>
              <w:top w:val="nil"/>
              <w:left w:val="single" w:sz="4" w:space="0" w:color="auto"/>
              <w:bottom w:val="single" w:sz="4" w:space="0" w:color="auto"/>
              <w:right w:val="single" w:sz="4" w:space="0" w:color="auto"/>
            </w:tcBorders>
            <w:noWrap/>
            <w:vAlign w:val="center"/>
            <w:hideMark/>
          </w:tcPr>
          <w:p w14:paraId="1EA88DC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728" w:type="dxa"/>
            <w:vMerge w:val="restart"/>
            <w:tcBorders>
              <w:top w:val="nil"/>
              <w:left w:val="single" w:sz="4" w:space="0" w:color="auto"/>
              <w:bottom w:val="single" w:sz="4" w:space="0" w:color="auto"/>
              <w:right w:val="single" w:sz="4" w:space="0" w:color="auto"/>
            </w:tcBorders>
            <w:vAlign w:val="center"/>
            <w:hideMark/>
          </w:tcPr>
          <w:p w14:paraId="4353824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´³Å³ÝÇã ïáõ÷ /Ù»ï³Õ³Ï³Ý/ 200*200 /</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կորոշվի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շինարարական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աշխատանքների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ընթացքում</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Распределительная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коробка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металлическая</w:t>
            </w:r>
            <w:r w:rsidRPr="00A633A2">
              <w:rPr>
                <w:rFonts w:ascii="Arial Armenian" w:hAnsi="Arial Armenian" w:cs="Arial"/>
                <w:color w:val="000000"/>
                <w:sz w:val="16"/>
                <w:szCs w:val="16"/>
              </w:rPr>
              <w:t>/ 200*200 /</w:t>
            </w:r>
            <w:r w:rsidRPr="00A633A2">
              <w:rPr>
                <w:rFonts w:ascii="Calibri" w:hAnsi="Calibri" w:cs="Calibri"/>
                <w:color w:val="000000"/>
                <w:sz w:val="16"/>
                <w:szCs w:val="16"/>
              </w:rPr>
              <w:t>местоположение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будет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определено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ходе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строительных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работ</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vAlign w:val="center"/>
            <w:hideMark/>
          </w:tcPr>
          <w:p w14:paraId="75BAA59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noWrap/>
            <w:vAlign w:val="center"/>
            <w:hideMark/>
          </w:tcPr>
          <w:p w14:paraId="146FF8C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A809F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9.90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93257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9.90</w:t>
            </w:r>
          </w:p>
        </w:tc>
        <w:tc>
          <w:tcPr>
            <w:tcW w:w="36" w:type="dxa"/>
            <w:vAlign w:val="center"/>
            <w:hideMark/>
          </w:tcPr>
          <w:p w14:paraId="031227AC" w14:textId="77777777" w:rsidR="00A633A2" w:rsidRPr="00A633A2" w:rsidRDefault="00A633A2" w:rsidP="00A633A2">
            <w:pPr>
              <w:rPr>
                <w:sz w:val="20"/>
                <w:szCs w:val="20"/>
              </w:rPr>
            </w:pPr>
          </w:p>
        </w:tc>
      </w:tr>
      <w:tr w:rsidR="00A633A2" w:rsidRPr="00A633A2" w14:paraId="29320D61" w14:textId="77777777" w:rsidTr="00A633A2">
        <w:trPr>
          <w:trHeight w:val="420"/>
        </w:trPr>
        <w:tc>
          <w:tcPr>
            <w:tcW w:w="398" w:type="dxa"/>
            <w:vMerge/>
            <w:tcBorders>
              <w:top w:val="nil"/>
              <w:left w:val="single" w:sz="4" w:space="0" w:color="auto"/>
              <w:bottom w:val="single" w:sz="4" w:space="0" w:color="auto"/>
              <w:right w:val="single" w:sz="4" w:space="0" w:color="auto"/>
            </w:tcBorders>
            <w:vAlign w:val="center"/>
            <w:hideMark/>
          </w:tcPr>
          <w:p w14:paraId="1605305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01D2C4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38D7D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1BC4AF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9497A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289FAA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6148C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DE13BDF" w14:textId="77777777" w:rsidTr="00A633A2">
        <w:trPr>
          <w:trHeight w:val="420"/>
        </w:trPr>
        <w:tc>
          <w:tcPr>
            <w:tcW w:w="398" w:type="dxa"/>
            <w:vMerge/>
            <w:tcBorders>
              <w:top w:val="nil"/>
              <w:left w:val="single" w:sz="4" w:space="0" w:color="auto"/>
              <w:bottom w:val="single" w:sz="4" w:space="0" w:color="auto"/>
              <w:right w:val="single" w:sz="4" w:space="0" w:color="auto"/>
            </w:tcBorders>
            <w:vAlign w:val="center"/>
            <w:hideMark/>
          </w:tcPr>
          <w:p w14:paraId="00380B3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1133A0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9A64B2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9EF8B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B965B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F7F1AE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A371302" w14:textId="77777777" w:rsidR="00A633A2" w:rsidRPr="00A633A2" w:rsidRDefault="00A633A2" w:rsidP="00A633A2">
            <w:pPr>
              <w:rPr>
                <w:sz w:val="20"/>
                <w:szCs w:val="20"/>
              </w:rPr>
            </w:pPr>
          </w:p>
        </w:tc>
      </w:tr>
      <w:tr w:rsidR="00A633A2" w:rsidRPr="00A633A2" w14:paraId="146070C0" w14:textId="77777777" w:rsidTr="00A633A2">
        <w:trPr>
          <w:trHeight w:val="420"/>
        </w:trPr>
        <w:tc>
          <w:tcPr>
            <w:tcW w:w="398" w:type="dxa"/>
            <w:vMerge/>
            <w:tcBorders>
              <w:top w:val="nil"/>
              <w:left w:val="single" w:sz="4" w:space="0" w:color="auto"/>
              <w:bottom w:val="single" w:sz="4" w:space="0" w:color="auto"/>
              <w:right w:val="single" w:sz="4" w:space="0" w:color="auto"/>
            </w:tcBorders>
            <w:vAlign w:val="center"/>
            <w:hideMark/>
          </w:tcPr>
          <w:p w14:paraId="34C2B58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CB9C10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2ECEA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7B9F35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B85BF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2AC0D8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8F0FDE" w14:textId="77777777" w:rsidR="00A633A2" w:rsidRPr="00A633A2" w:rsidRDefault="00A633A2" w:rsidP="00A633A2">
            <w:pPr>
              <w:rPr>
                <w:sz w:val="20"/>
                <w:szCs w:val="20"/>
              </w:rPr>
            </w:pPr>
          </w:p>
        </w:tc>
      </w:tr>
      <w:tr w:rsidR="00A633A2" w:rsidRPr="00A633A2" w14:paraId="5E34D5C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52D2299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14</w:t>
            </w:r>
          </w:p>
        </w:tc>
        <w:tc>
          <w:tcPr>
            <w:tcW w:w="6728" w:type="dxa"/>
            <w:vMerge w:val="restart"/>
            <w:tcBorders>
              <w:top w:val="nil"/>
              <w:left w:val="single" w:sz="4" w:space="0" w:color="auto"/>
              <w:bottom w:val="single" w:sz="4" w:space="0" w:color="auto"/>
              <w:right w:val="single" w:sz="4" w:space="0" w:color="auto"/>
            </w:tcBorders>
            <w:vAlign w:val="center"/>
            <w:hideMark/>
          </w:tcPr>
          <w:p w14:paraId="6392C71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²íïáÙ³ï ³Ýç³ïÇã 40</w:t>
            </w:r>
            <w:r w:rsidRPr="00A633A2">
              <w:rPr>
                <w:rFonts w:ascii="Sylfaen" w:hAnsi="Sylfaen" w:cs="Sylfaen"/>
                <w:color w:val="000000"/>
                <w:sz w:val="16"/>
                <w:szCs w:val="16"/>
              </w:rPr>
              <w:t>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Автоматический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выключатель</w:t>
            </w:r>
            <w:r w:rsidRPr="00A633A2">
              <w:rPr>
                <w:rFonts w:ascii="Arial Armenian" w:hAnsi="Arial Armenian" w:cs="Arial"/>
                <w:color w:val="000000"/>
                <w:sz w:val="16"/>
                <w:szCs w:val="16"/>
                <w:lang w:val="ru-RU"/>
              </w:rPr>
              <w:t xml:space="preserve"> 40</w:t>
            </w:r>
            <w:r w:rsidRPr="00A633A2">
              <w:rPr>
                <w:rFonts w:ascii="Calibri" w:hAnsi="Calibri" w:cs="Calibri"/>
                <w:color w:val="000000"/>
                <w:sz w:val="16"/>
                <w:szCs w:val="16"/>
                <w:lang w:val="ru-RU"/>
              </w:rPr>
              <w:t>А</w:t>
            </w:r>
          </w:p>
        </w:tc>
        <w:tc>
          <w:tcPr>
            <w:tcW w:w="620" w:type="dxa"/>
            <w:vMerge w:val="restart"/>
            <w:tcBorders>
              <w:top w:val="nil"/>
              <w:left w:val="single" w:sz="4" w:space="0" w:color="auto"/>
              <w:bottom w:val="single" w:sz="4" w:space="0" w:color="auto"/>
              <w:right w:val="single" w:sz="4" w:space="0" w:color="auto"/>
            </w:tcBorders>
            <w:vAlign w:val="center"/>
            <w:hideMark/>
          </w:tcPr>
          <w:p w14:paraId="10ECCED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noWrap/>
            <w:vAlign w:val="center"/>
            <w:hideMark/>
          </w:tcPr>
          <w:p w14:paraId="67C8EAB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E281E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9E063C"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3.58</w:t>
            </w:r>
          </w:p>
        </w:tc>
        <w:tc>
          <w:tcPr>
            <w:tcW w:w="36" w:type="dxa"/>
            <w:vAlign w:val="center"/>
            <w:hideMark/>
          </w:tcPr>
          <w:p w14:paraId="0E61EFAF" w14:textId="77777777" w:rsidR="00A633A2" w:rsidRPr="00A633A2" w:rsidRDefault="00A633A2" w:rsidP="00A633A2">
            <w:pPr>
              <w:rPr>
                <w:sz w:val="20"/>
                <w:szCs w:val="20"/>
              </w:rPr>
            </w:pPr>
          </w:p>
        </w:tc>
      </w:tr>
      <w:tr w:rsidR="00A633A2" w:rsidRPr="00A633A2" w14:paraId="2003D5F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BFA1EE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57FE46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68FEA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4FE4D5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AE917E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47064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EC9D52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B432D7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E3474F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D781AD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A9C42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2D5F7A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8AE7C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EAD85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8799483" w14:textId="77777777" w:rsidR="00A633A2" w:rsidRPr="00A633A2" w:rsidRDefault="00A633A2" w:rsidP="00A633A2">
            <w:pPr>
              <w:rPr>
                <w:sz w:val="20"/>
                <w:szCs w:val="20"/>
              </w:rPr>
            </w:pPr>
          </w:p>
        </w:tc>
      </w:tr>
      <w:tr w:rsidR="00A633A2" w:rsidRPr="00A633A2" w14:paraId="4DD07422"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B334FA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A844A7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02A381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EB670F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17BC4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19F834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F7D1D0F" w14:textId="77777777" w:rsidR="00A633A2" w:rsidRPr="00A633A2" w:rsidRDefault="00A633A2" w:rsidP="00A633A2">
            <w:pPr>
              <w:rPr>
                <w:sz w:val="20"/>
                <w:szCs w:val="20"/>
              </w:rPr>
            </w:pPr>
          </w:p>
        </w:tc>
      </w:tr>
      <w:tr w:rsidR="00A633A2" w:rsidRPr="00A633A2" w14:paraId="29605CF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8DB4E2"/>
            <w:noWrap/>
            <w:vAlign w:val="center"/>
            <w:hideMark/>
          </w:tcPr>
          <w:p w14:paraId="5104123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15</w:t>
            </w:r>
          </w:p>
        </w:tc>
        <w:tc>
          <w:tcPr>
            <w:tcW w:w="6728" w:type="dxa"/>
            <w:vMerge w:val="restart"/>
            <w:tcBorders>
              <w:top w:val="nil"/>
              <w:left w:val="single" w:sz="4" w:space="0" w:color="auto"/>
              <w:bottom w:val="single" w:sz="4" w:space="0" w:color="auto"/>
              <w:right w:val="single" w:sz="4" w:space="0" w:color="auto"/>
            </w:tcBorders>
            <w:vAlign w:val="center"/>
            <w:hideMark/>
          </w:tcPr>
          <w:p w14:paraId="243BCE5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²íïáÙ³ï ³Ýç³ïÇã 25</w:t>
            </w:r>
            <w:r w:rsidRPr="00A633A2">
              <w:rPr>
                <w:rFonts w:ascii="Sylfaen" w:hAnsi="Sylfaen" w:cs="Sylfaen"/>
                <w:color w:val="000000"/>
                <w:sz w:val="16"/>
                <w:szCs w:val="16"/>
              </w:rPr>
              <w:t>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Автоматический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выключатель</w:t>
            </w:r>
            <w:r w:rsidRPr="00A633A2">
              <w:rPr>
                <w:rFonts w:ascii="Arial Armenian" w:hAnsi="Arial Armenian" w:cs="Arial"/>
                <w:color w:val="000000"/>
                <w:sz w:val="16"/>
                <w:szCs w:val="16"/>
                <w:lang w:val="ru-RU"/>
              </w:rPr>
              <w:t xml:space="preserve"> 25</w:t>
            </w:r>
            <w:r w:rsidRPr="00A633A2">
              <w:rPr>
                <w:rFonts w:ascii="Calibri" w:hAnsi="Calibri" w:cs="Calibri"/>
                <w:color w:val="000000"/>
                <w:sz w:val="16"/>
                <w:szCs w:val="16"/>
                <w:lang w:val="ru-RU"/>
              </w:rPr>
              <w:t>А</w:t>
            </w:r>
          </w:p>
        </w:tc>
        <w:tc>
          <w:tcPr>
            <w:tcW w:w="620" w:type="dxa"/>
            <w:vMerge w:val="restart"/>
            <w:tcBorders>
              <w:top w:val="nil"/>
              <w:left w:val="single" w:sz="4" w:space="0" w:color="auto"/>
              <w:bottom w:val="single" w:sz="4" w:space="0" w:color="auto"/>
              <w:right w:val="single" w:sz="4" w:space="0" w:color="auto"/>
            </w:tcBorders>
            <w:vAlign w:val="center"/>
            <w:hideMark/>
          </w:tcPr>
          <w:p w14:paraId="25673A2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noWrap/>
            <w:vAlign w:val="center"/>
            <w:hideMark/>
          </w:tcPr>
          <w:p w14:paraId="042E57D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EB8D2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92A25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3.58</w:t>
            </w:r>
          </w:p>
        </w:tc>
        <w:tc>
          <w:tcPr>
            <w:tcW w:w="36" w:type="dxa"/>
            <w:vAlign w:val="center"/>
            <w:hideMark/>
          </w:tcPr>
          <w:p w14:paraId="7F6A3AD8" w14:textId="77777777" w:rsidR="00A633A2" w:rsidRPr="00A633A2" w:rsidRDefault="00A633A2" w:rsidP="00A633A2">
            <w:pPr>
              <w:rPr>
                <w:sz w:val="20"/>
                <w:szCs w:val="20"/>
              </w:rPr>
            </w:pPr>
          </w:p>
        </w:tc>
      </w:tr>
      <w:tr w:rsidR="00A633A2" w:rsidRPr="00A633A2" w14:paraId="4A319B7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0DB4A2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7B936A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77369C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1ADFCD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C8ABA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6D00E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3C8675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250553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C26382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14485F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D4E45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E48EEF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F04624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3A405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3C40714" w14:textId="77777777" w:rsidR="00A633A2" w:rsidRPr="00A633A2" w:rsidRDefault="00A633A2" w:rsidP="00A633A2">
            <w:pPr>
              <w:rPr>
                <w:sz w:val="20"/>
                <w:szCs w:val="20"/>
              </w:rPr>
            </w:pPr>
          </w:p>
        </w:tc>
      </w:tr>
      <w:tr w:rsidR="00A633A2" w:rsidRPr="00A633A2" w14:paraId="393CDFB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EE12B3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F43C4D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E2EFC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E157B5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928739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E8602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0BD4CEC" w14:textId="77777777" w:rsidR="00A633A2" w:rsidRPr="00A633A2" w:rsidRDefault="00A633A2" w:rsidP="00A633A2">
            <w:pPr>
              <w:rPr>
                <w:sz w:val="20"/>
                <w:szCs w:val="20"/>
              </w:rPr>
            </w:pPr>
          </w:p>
        </w:tc>
      </w:tr>
      <w:tr w:rsidR="00A633A2" w:rsidRPr="00A633A2" w14:paraId="4E1A8A0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F5F2B1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1063495"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61BF665"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09C8585C"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5F288D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4780AD4"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1231.30</w:t>
            </w:r>
          </w:p>
        </w:tc>
        <w:tc>
          <w:tcPr>
            <w:tcW w:w="36" w:type="dxa"/>
            <w:vAlign w:val="center"/>
            <w:hideMark/>
          </w:tcPr>
          <w:p w14:paraId="2C442A61" w14:textId="77777777" w:rsidR="00A633A2" w:rsidRPr="00A633A2" w:rsidRDefault="00A633A2" w:rsidP="00A633A2">
            <w:pPr>
              <w:rPr>
                <w:sz w:val="20"/>
                <w:szCs w:val="20"/>
              </w:rPr>
            </w:pPr>
          </w:p>
        </w:tc>
      </w:tr>
      <w:tr w:rsidR="00A633A2" w:rsidRPr="00A633A2" w14:paraId="7D0968F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B2E109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1409B0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88FBC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0306BD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A51F4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AE6F7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FF60ACE"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5F5E50A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D0D77D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8BA78E6"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BCDFA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CDCEA2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210986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1B2F836"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59E91F30" w14:textId="77777777" w:rsidR="00A633A2" w:rsidRPr="00A633A2" w:rsidRDefault="00A633A2" w:rsidP="00A633A2">
            <w:pPr>
              <w:rPr>
                <w:sz w:val="20"/>
                <w:szCs w:val="20"/>
              </w:rPr>
            </w:pPr>
          </w:p>
        </w:tc>
      </w:tr>
      <w:tr w:rsidR="00A633A2" w:rsidRPr="00A633A2" w14:paraId="55B1A09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049C75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970AA1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3B417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64BB37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130EDB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1D621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B4A1FC5" w14:textId="77777777" w:rsidR="00A633A2" w:rsidRPr="00A633A2" w:rsidRDefault="00A633A2" w:rsidP="00A633A2">
            <w:pPr>
              <w:rPr>
                <w:sz w:val="20"/>
                <w:szCs w:val="20"/>
              </w:rPr>
            </w:pPr>
          </w:p>
        </w:tc>
      </w:tr>
      <w:tr w:rsidR="00A633A2" w:rsidRPr="00A633A2" w14:paraId="793C1CAE"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A6B448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031EB28"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61722C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09D8CC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72D698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43660B3"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3.04%</w:t>
            </w:r>
          </w:p>
        </w:tc>
        <w:tc>
          <w:tcPr>
            <w:tcW w:w="36" w:type="dxa"/>
            <w:vAlign w:val="center"/>
            <w:hideMark/>
          </w:tcPr>
          <w:p w14:paraId="052861C9" w14:textId="77777777" w:rsidR="00A633A2" w:rsidRPr="00A633A2" w:rsidRDefault="00A633A2" w:rsidP="00A633A2">
            <w:pPr>
              <w:rPr>
                <w:sz w:val="20"/>
                <w:szCs w:val="20"/>
              </w:rPr>
            </w:pPr>
          </w:p>
        </w:tc>
      </w:tr>
      <w:tr w:rsidR="00A633A2" w:rsidRPr="00A633A2" w14:paraId="5412280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225360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897477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E9EA48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719F31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90318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BC8859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6B90C1B"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5851EF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7963B3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96A2F9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B10E7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885F90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AF41A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C779CA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3C0C653" w14:textId="77777777" w:rsidR="00A633A2" w:rsidRPr="00A633A2" w:rsidRDefault="00A633A2" w:rsidP="00A633A2">
            <w:pPr>
              <w:rPr>
                <w:sz w:val="20"/>
                <w:szCs w:val="20"/>
              </w:rPr>
            </w:pPr>
          </w:p>
        </w:tc>
      </w:tr>
      <w:tr w:rsidR="00A633A2" w:rsidRPr="00A633A2" w14:paraId="37F9FD3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F01C82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267E1D2"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4F1FD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48539F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0DC82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C40064"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F4FEB12" w14:textId="77777777" w:rsidR="00A633A2" w:rsidRPr="00A633A2" w:rsidRDefault="00A633A2" w:rsidP="00A633A2">
            <w:pPr>
              <w:rPr>
                <w:sz w:val="20"/>
                <w:szCs w:val="20"/>
              </w:rPr>
            </w:pPr>
          </w:p>
        </w:tc>
      </w:tr>
      <w:tr w:rsidR="00A633A2" w:rsidRPr="00A633A2" w14:paraId="05F7F550"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0C73DB3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vAlign w:val="center"/>
            <w:hideMark/>
          </w:tcPr>
          <w:p w14:paraId="53AD4AE2" w14:textId="77777777" w:rsidR="00A633A2" w:rsidRPr="00A633A2" w:rsidRDefault="00A633A2" w:rsidP="00A633A2">
            <w:pPr>
              <w:jc w:val="center"/>
              <w:rPr>
                <w:rFonts w:ascii="Arial Armenian" w:hAnsi="Arial Armenian" w:cs="Arial"/>
                <w:b/>
                <w:bCs/>
                <w:color w:val="000000"/>
                <w:sz w:val="16"/>
                <w:szCs w:val="16"/>
              </w:rPr>
            </w:pPr>
            <w:r w:rsidRPr="00A633A2">
              <w:rPr>
                <w:rFonts w:ascii="Sylfaen" w:hAnsi="Sylfaen" w:cs="Sylfaen"/>
                <w:b/>
                <w:bCs/>
                <w:color w:val="000000"/>
                <w:sz w:val="16"/>
                <w:szCs w:val="16"/>
              </w:rPr>
              <w:t>Ոռոգում</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Орошение</w:t>
            </w:r>
          </w:p>
        </w:tc>
        <w:tc>
          <w:tcPr>
            <w:tcW w:w="620" w:type="dxa"/>
            <w:vMerge w:val="restart"/>
            <w:tcBorders>
              <w:top w:val="nil"/>
              <w:left w:val="single" w:sz="4" w:space="0" w:color="auto"/>
              <w:bottom w:val="single" w:sz="4" w:space="0" w:color="auto"/>
              <w:right w:val="single" w:sz="4" w:space="0" w:color="auto"/>
            </w:tcBorders>
            <w:noWrap/>
            <w:vAlign w:val="center"/>
            <w:hideMark/>
          </w:tcPr>
          <w:p w14:paraId="3A1E96A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noWrap/>
            <w:vAlign w:val="center"/>
            <w:hideMark/>
          </w:tcPr>
          <w:p w14:paraId="428609E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3724E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8FBC6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 </w:t>
            </w:r>
          </w:p>
        </w:tc>
        <w:tc>
          <w:tcPr>
            <w:tcW w:w="36" w:type="dxa"/>
            <w:vAlign w:val="center"/>
            <w:hideMark/>
          </w:tcPr>
          <w:p w14:paraId="0E3AEF38" w14:textId="77777777" w:rsidR="00A633A2" w:rsidRPr="00A633A2" w:rsidRDefault="00A633A2" w:rsidP="00A633A2">
            <w:pPr>
              <w:rPr>
                <w:sz w:val="20"/>
                <w:szCs w:val="20"/>
              </w:rPr>
            </w:pPr>
          </w:p>
        </w:tc>
      </w:tr>
      <w:tr w:rsidR="00A633A2" w:rsidRPr="00A633A2" w14:paraId="40E92E1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48AB9D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908DE7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4ABE1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6B49C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8FB285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646AC6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04FCFF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EFEC96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C98E9A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148EE0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E0897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2075F6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E4720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9F6339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5259CD8" w14:textId="77777777" w:rsidR="00A633A2" w:rsidRPr="00A633A2" w:rsidRDefault="00A633A2" w:rsidP="00A633A2">
            <w:pPr>
              <w:rPr>
                <w:sz w:val="20"/>
                <w:szCs w:val="20"/>
              </w:rPr>
            </w:pPr>
          </w:p>
        </w:tc>
      </w:tr>
      <w:tr w:rsidR="00A633A2" w:rsidRPr="00A633A2" w14:paraId="2B822F9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F818AC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7B6A33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A0D03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860E0C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9B92A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656B7A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7D0ACCE" w14:textId="77777777" w:rsidR="00A633A2" w:rsidRPr="00A633A2" w:rsidRDefault="00A633A2" w:rsidP="00A633A2">
            <w:pPr>
              <w:rPr>
                <w:sz w:val="20"/>
                <w:szCs w:val="20"/>
              </w:rPr>
            </w:pPr>
          </w:p>
        </w:tc>
      </w:tr>
      <w:tr w:rsidR="00A633A2" w:rsidRPr="005C0845" w14:paraId="665C0138"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3C682B5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vAlign w:val="center"/>
            <w:hideMark/>
          </w:tcPr>
          <w:p w14:paraId="03528125"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ÐáÕ³ÛÇÝ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Земляные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noWrap/>
            <w:vAlign w:val="center"/>
            <w:hideMark/>
          </w:tcPr>
          <w:p w14:paraId="0F311D3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noWrap/>
            <w:vAlign w:val="center"/>
            <w:hideMark/>
          </w:tcPr>
          <w:p w14:paraId="6A39B5D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021688"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272AEF"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73A6F042" w14:textId="77777777" w:rsidR="00A633A2" w:rsidRPr="00A633A2" w:rsidRDefault="00A633A2" w:rsidP="00A633A2">
            <w:pPr>
              <w:rPr>
                <w:sz w:val="20"/>
                <w:szCs w:val="20"/>
                <w:lang w:val="ru-RU"/>
              </w:rPr>
            </w:pPr>
          </w:p>
        </w:tc>
      </w:tr>
      <w:tr w:rsidR="00A633A2" w:rsidRPr="005C0845" w14:paraId="281515A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2A7BB40"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27C77465"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9C92122"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2408D20C"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16ECEC9"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2FF9FE2"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3A550AE"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7C49028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BECF2F3"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5C312619"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648F7468"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6E71A620"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18FF0C7E"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0B8F02C9"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086A97AA" w14:textId="77777777" w:rsidR="00A633A2" w:rsidRPr="00A633A2" w:rsidRDefault="00A633A2" w:rsidP="00A633A2">
            <w:pPr>
              <w:rPr>
                <w:sz w:val="20"/>
                <w:szCs w:val="20"/>
                <w:lang w:val="ru-RU"/>
              </w:rPr>
            </w:pPr>
          </w:p>
        </w:tc>
      </w:tr>
      <w:tr w:rsidR="00A633A2" w:rsidRPr="005C0845" w14:paraId="15A92A0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7F3414D"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6A1CE071"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70DB351A"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24910F6C"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6C096824"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FED18FA"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05E3F7E1" w14:textId="77777777" w:rsidR="00A633A2" w:rsidRPr="00A633A2" w:rsidRDefault="00A633A2" w:rsidP="00A633A2">
            <w:pPr>
              <w:rPr>
                <w:sz w:val="20"/>
                <w:szCs w:val="20"/>
                <w:lang w:val="ru-RU"/>
              </w:rPr>
            </w:pPr>
          </w:p>
        </w:tc>
      </w:tr>
      <w:tr w:rsidR="00A633A2" w:rsidRPr="00A633A2" w14:paraId="124AFCC8" w14:textId="77777777" w:rsidTr="00A633A2">
        <w:trPr>
          <w:trHeight w:val="345"/>
        </w:trPr>
        <w:tc>
          <w:tcPr>
            <w:tcW w:w="398" w:type="dxa"/>
            <w:vMerge w:val="restart"/>
            <w:tcBorders>
              <w:top w:val="nil"/>
              <w:left w:val="single" w:sz="4" w:space="0" w:color="auto"/>
              <w:bottom w:val="single" w:sz="4" w:space="0" w:color="auto"/>
              <w:right w:val="single" w:sz="4" w:space="0" w:color="auto"/>
            </w:tcBorders>
            <w:noWrap/>
            <w:vAlign w:val="center"/>
            <w:hideMark/>
          </w:tcPr>
          <w:p w14:paraId="15BE770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EA417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IV Ï³ñ·Ç ·ñáõÝïÇ Ùß³ÏáõÙ ¿ùëÏ³í³ïáñáí, ÇÝùÝ³Ã³÷ Ù»ù»Ý³Ý»ñÇ íñ³ µ³ñÓ»Éáí</w:t>
            </w:r>
            <w:r w:rsidRPr="00A633A2">
              <w:rPr>
                <w:rFonts w:ascii="Arial Armenian" w:hAnsi="Arial Armenian" w:cs="Arial"/>
                <w:color w:val="000000"/>
                <w:sz w:val="16"/>
                <w:szCs w:val="16"/>
              </w:rPr>
              <w:br/>
            </w:r>
            <w:r w:rsidRPr="00A633A2">
              <w:rPr>
                <w:rFonts w:ascii="Calibri" w:hAnsi="Calibri" w:cs="Calibri"/>
                <w:color w:val="000000"/>
                <w:sz w:val="16"/>
                <w:szCs w:val="16"/>
              </w:rPr>
              <w:t>Разработка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IV </w:t>
            </w:r>
            <w:r w:rsidRPr="00A633A2">
              <w:rPr>
                <w:rFonts w:ascii="Calibri" w:hAnsi="Calibri" w:cs="Calibri"/>
                <w:color w:val="000000"/>
                <w:sz w:val="16"/>
                <w:szCs w:val="16"/>
              </w:rPr>
              <w:t>категории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экскаватором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погрузка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самосвалы</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DEED0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378A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C60E2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19BB7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7.79</w:t>
            </w:r>
          </w:p>
        </w:tc>
        <w:tc>
          <w:tcPr>
            <w:tcW w:w="36" w:type="dxa"/>
            <w:vAlign w:val="center"/>
            <w:hideMark/>
          </w:tcPr>
          <w:p w14:paraId="323ABBFF" w14:textId="77777777" w:rsidR="00A633A2" w:rsidRPr="00A633A2" w:rsidRDefault="00A633A2" w:rsidP="00A633A2">
            <w:pPr>
              <w:rPr>
                <w:sz w:val="20"/>
                <w:szCs w:val="20"/>
              </w:rPr>
            </w:pPr>
          </w:p>
        </w:tc>
      </w:tr>
      <w:tr w:rsidR="00A633A2" w:rsidRPr="00A633A2" w14:paraId="611E0F6D"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61D041A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D73519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C0E41B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9FAAE0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F2A85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30159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7B9772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B6ECB10"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5942C22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11E5DA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FBBE9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8CA6D8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8D9D93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86F241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C96686" w14:textId="77777777" w:rsidR="00A633A2" w:rsidRPr="00A633A2" w:rsidRDefault="00A633A2" w:rsidP="00A633A2">
            <w:pPr>
              <w:rPr>
                <w:sz w:val="20"/>
                <w:szCs w:val="20"/>
              </w:rPr>
            </w:pPr>
          </w:p>
        </w:tc>
      </w:tr>
      <w:tr w:rsidR="00A633A2" w:rsidRPr="00A633A2" w14:paraId="4F0657FD" w14:textId="77777777" w:rsidTr="00A633A2">
        <w:trPr>
          <w:trHeight w:val="345"/>
        </w:trPr>
        <w:tc>
          <w:tcPr>
            <w:tcW w:w="398" w:type="dxa"/>
            <w:vMerge/>
            <w:tcBorders>
              <w:top w:val="nil"/>
              <w:left w:val="single" w:sz="4" w:space="0" w:color="auto"/>
              <w:bottom w:val="single" w:sz="4" w:space="0" w:color="auto"/>
              <w:right w:val="single" w:sz="4" w:space="0" w:color="auto"/>
            </w:tcBorders>
            <w:vAlign w:val="center"/>
            <w:hideMark/>
          </w:tcPr>
          <w:p w14:paraId="1471215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319029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860C1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E8B8E8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AE78A4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FB1158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93E008" w14:textId="77777777" w:rsidR="00A633A2" w:rsidRPr="00A633A2" w:rsidRDefault="00A633A2" w:rsidP="00A633A2">
            <w:pPr>
              <w:rPr>
                <w:sz w:val="20"/>
                <w:szCs w:val="20"/>
              </w:rPr>
            </w:pPr>
          </w:p>
        </w:tc>
      </w:tr>
      <w:tr w:rsidR="00A633A2" w:rsidRPr="00A633A2" w14:paraId="0DFF1471"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416A70E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795E2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III Ï³ñ·Ç ·ñáõÝïÇ Ùß³ÏáõÙ Ó»éùáí</w:t>
            </w:r>
            <w:r w:rsidRPr="00A633A2">
              <w:rPr>
                <w:rFonts w:ascii="Arial Armenian" w:hAnsi="Arial Armenian" w:cs="Arial"/>
                <w:color w:val="000000"/>
                <w:sz w:val="16"/>
                <w:szCs w:val="16"/>
              </w:rPr>
              <w:br/>
            </w:r>
            <w:r w:rsidRPr="00A633A2">
              <w:rPr>
                <w:rFonts w:ascii="Calibri" w:hAnsi="Calibri" w:cs="Calibri"/>
                <w:color w:val="000000"/>
                <w:sz w:val="16"/>
                <w:szCs w:val="16"/>
              </w:rPr>
              <w:t>Обработка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r w:rsidRPr="00A633A2">
              <w:rPr>
                <w:rFonts w:ascii="Arial Armenian" w:hAnsi="Arial Armenian" w:cs="Arial"/>
                <w:color w:val="000000"/>
                <w:sz w:val="16"/>
                <w:szCs w:val="16"/>
              </w:rPr>
              <w:t xml:space="preserve"> III </w:t>
            </w:r>
            <w:r w:rsidRPr="00A633A2">
              <w:rPr>
                <w:rFonts w:ascii="Calibri" w:hAnsi="Calibri" w:cs="Calibri"/>
                <w:color w:val="000000"/>
                <w:sz w:val="16"/>
                <w:szCs w:val="16"/>
              </w:rPr>
              <w:t>класса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1CCB2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AAE6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5680B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3.44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95EC3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4.64</w:t>
            </w:r>
          </w:p>
        </w:tc>
        <w:tc>
          <w:tcPr>
            <w:tcW w:w="36" w:type="dxa"/>
            <w:vAlign w:val="center"/>
            <w:hideMark/>
          </w:tcPr>
          <w:p w14:paraId="0F92CE40" w14:textId="77777777" w:rsidR="00A633A2" w:rsidRPr="00A633A2" w:rsidRDefault="00A633A2" w:rsidP="00A633A2">
            <w:pPr>
              <w:rPr>
                <w:sz w:val="20"/>
                <w:szCs w:val="20"/>
              </w:rPr>
            </w:pPr>
          </w:p>
        </w:tc>
      </w:tr>
      <w:tr w:rsidR="00A633A2" w:rsidRPr="00A633A2" w14:paraId="08B30EF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DBFE67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5F8BAD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24CDF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8FEE40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57EFC8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3AB581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F5EF39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82F88B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852EFC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0C5866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C1E07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CCD97F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4BB66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1A29E6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6A37796" w14:textId="77777777" w:rsidR="00A633A2" w:rsidRPr="00A633A2" w:rsidRDefault="00A633A2" w:rsidP="00A633A2">
            <w:pPr>
              <w:rPr>
                <w:sz w:val="20"/>
                <w:szCs w:val="20"/>
              </w:rPr>
            </w:pPr>
          </w:p>
        </w:tc>
      </w:tr>
      <w:tr w:rsidR="00A633A2" w:rsidRPr="00A633A2" w14:paraId="2484828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29D8CE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134713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E8DE6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7A97D9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4512E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0F409F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D2EB939" w14:textId="77777777" w:rsidR="00A633A2" w:rsidRPr="00A633A2" w:rsidRDefault="00A633A2" w:rsidP="00A633A2">
            <w:pPr>
              <w:rPr>
                <w:sz w:val="20"/>
                <w:szCs w:val="20"/>
              </w:rPr>
            </w:pPr>
          </w:p>
        </w:tc>
      </w:tr>
      <w:tr w:rsidR="00A633A2" w:rsidRPr="00A633A2" w14:paraId="6BE2B8E8"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0A90E93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507B5C"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²í³½Ç Ý³Ë³å³ïñ³ëï³Ï³Ý ß»ñï 10ëÙ Ñ³ëï.</w:t>
            </w:r>
            <w:r w:rsidRPr="00A633A2">
              <w:rPr>
                <w:rFonts w:ascii="Arial Armenian" w:hAnsi="Arial Armenian" w:cs="Arial"/>
                <w:color w:val="000000"/>
                <w:sz w:val="16"/>
                <w:szCs w:val="16"/>
              </w:rPr>
              <w:br/>
            </w:r>
            <w:r w:rsidRPr="00A633A2">
              <w:rPr>
                <w:rFonts w:ascii="Calibri" w:hAnsi="Calibri" w:cs="Calibri"/>
                <w:color w:val="000000"/>
                <w:sz w:val="16"/>
                <w:szCs w:val="16"/>
                <w:lang w:val="ru-RU"/>
              </w:rPr>
              <w:t>Слой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песчаной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подготовки</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толщиной</w:t>
            </w:r>
            <w:r w:rsidRPr="00A633A2">
              <w:rPr>
                <w:rFonts w:ascii="Arial Armenian" w:hAnsi="Arial Armenian" w:cs="Arial"/>
                <w:color w:val="000000"/>
                <w:sz w:val="16"/>
                <w:szCs w:val="16"/>
                <w:lang w:val="ru-RU"/>
              </w:rPr>
              <w:t xml:space="preserve"> 10 </w:t>
            </w:r>
            <w:r w:rsidRPr="00A633A2">
              <w:rPr>
                <w:rFonts w:ascii="Calibri" w:hAnsi="Calibri" w:cs="Calibri"/>
                <w:color w:val="000000"/>
                <w:sz w:val="16"/>
                <w:szCs w:val="16"/>
                <w:lang w:val="ru-RU"/>
              </w:rPr>
              <w:t>см</w:t>
            </w:r>
            <w:r w:rsidRPr="00A633A2">
              <w:rPr>
                <w:rFonts w:ascii="Arial Armenian" w:hAnsi="Arial Armenian" w:cs="Arial"/>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996D1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FAB7C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2.50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698F3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36.51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A7C16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91.27</w:t>
            </w:r>
          </w:p>
        </w:tc>
        <w:tc>
          <w:tcPr>
            <w:tcW w:w="36" w:type="dxa"/>
            <w:vAlign w:val="center"/>
            <w:hideMark/>
          </w:tcPr>
          <w:p w14:paraId="75B2EAB3" w14:textId="77777777" w:rsidR="00A633A2" w:rsidRPr="00A633A2" w:rsidRDefault="00A633A2" w:rsidP="00A633A2">
            <w:pPr>
              <w:rPr>
                <w:sz w:val="20"/>
                <w:szCs w:val="20"/>
              </w:rPr>
            </w:pPr>
          </w:p>
        </w:tc>
      </w:tr>
      <w:tr w:rsidR="00A633A2" w:rsidRPr="00A633A2" w14:paraId="0E1FDE4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3DC7B1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C6A0C7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6D5AF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D46B96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44575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1D6E4F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C1BB5F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A5A93E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7A0248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5A7741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41C7C3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3D6A4E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81C22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901685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60DCC11" w14:textId="77777777" w:rsidR="00A633A2" w:rsidRPr="00A633A2" w:rsidRDefault="00A633A2" w:rsidP="00A633A2">
            <w:pPr>
              <w:rPr>
                <w:sz w:val="20"/>
                <w:szCs w:val="20"/>
              </w:rPr>
            </w:pPr>
          </w:p>
        </w:tc>
      </w:tr>
      <w:tr w:rsidR="00A633A2" w:rsidRPr="00A633A2" w14:paraId="28C3C5E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FE9A63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19A71E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0FC62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131212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D1C4D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E799BB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A570E12" w14:textId="77777777" w:rsidR="00A633A2" w:rsidRPr="00A633A2" w:rsidRDefault="00A633A2" w:rsidP="00A633A2">
            <w:pPr>
              <w:rPr>
                <w:sz w:val="20"/>
                <w:szCs w:val="20"/>
              </w:rPr>
            </w:pPr>
          </w:p>
        </w:tc>
      </w:tr>
      <w:tr w:rsidR="00A633A2" w:rsidRPr="00A633A2" w14:paraId="065689B5" w14:textId="77777777" w:rsidTr="00A633A2">
        <w:trPr>
          <w:trHeight w:val="255"/>
        </w:trPr>
        <w:tc>
          <w:tcPr>
            <w:tcW w:w="398" w:type="dxa"/>
            <w:vMerge w:val="restart"/>
            <w:tcBorders>
              <w:top w:val="nil"/>
              <w:left w:val="single" w:sz="4" w:space="0" w:color="auto"/>
              <w:bottom w:val="single" w:sz="4" w:space="0" w:color="auto"/>
              <w:right w:val="single" w:sz="4" w:space="0" w:color="auto"/>
            </w:tcBorders>
            <w:noWrap/>
            <w:vAlign w:val="center"/>
            <w:hideMark/>
          </w:tcPr>
          <w:p w14:paraId="798BB79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0FB83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´Ý³ÑáÕÇ »ïÉÇóù Ó»éùáí, ïá÷³ÝáõÙáí</w:t>
            </w:r>
            <w:r w:rsidRPr="00A633A2">
              <w:rPr>
                <w:rFonts w:ascii="Arial Armenian" w:hAnsi="Arial Armenian" w:cs="Arial"/>
                <w:color w:val="000000"/>
                <w:sz w:val="16"/>
                <w:szCs w:val="16"/>
              </w:rPr>
              <w:br/>
            </w:r>
            <w:r w:rsidRPr="00A633A2">
              <w:rPr>
                <w:rFonts w:ascii="Calibri" w:hAnsi="Calibri" w:cs="Calibri"/>
                <w:color w:val="000000"/>
                <w:sz w:val="16"/>
                <w:szCs w:val="16"/>
              </w:rPr>
              <w:t>Засыпка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естественного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грунта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вручную</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1AAFA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vertAlign w:val="superscript"/>
              </w:rPr>
              <w:t>3</w:t>
            </w:r>
            <w:r w:rsidRPr="00A633A2">
              <w:rPr>
                <w:rFonts w:ascii="Arial Armenian" w:hAnsi="Arial Armenian" w:cs="Arial"/>
                <w:color w:val="000000"/>
                <w:sz w:val="16"/>
                <w:szCs w:val="16"/>
              </w:rPr>
              <w:br/>
            </w:r>
            <w:r w:rsidRPr="00A633A2">
              <w:rPr>
                <w:rFonts w:ascii="Calibri" w:hAnsi="Calibri" w:cs="Calibri"/>
                <w:color w:val="000000"/>
                <w:sz w:val="16"/>
                <w:szCs w:val="16"/>
              </w:rPr>
              <w:t>м</w:t>
            </w:r>
            <w:r w:rsidRPr="00A633A2">
              <w:rPr>
                <w:rFonts w:ascii="Arial Armenian" w:hAnsi="Arial Armenian" w:cs="Arial"/>
                <w:color w:val="000000"/>
                <w:sz w:val="16"/>
                <w:szCs w:val="16"/>
                <w:vertAlign w:val="superscript"/>
              </w:rPr>
              <w:t>3</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D28BA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44DE23"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0AB56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9.39</w:t>
            </w:r>
          </w:p>
        </w:tc>
        <w:tc>
          <w:tcPr>
            <w:tcW w:w="36" w:type="dxa"/>
            <w:vAlign w:val="center"/>
            <w:hideMark/>
          </w:tcPr>
          <w:p w14:paraId="0EDE6F0A" w14:textId="77777777" w:rsidR="00A633A2" w:rsidRPr="00A633A2" w:rsidRDefault="00A633A2" w:rsidP="00A633A2">
            <w:pPr>
              <w:rPr>
                <w:sz w:val="20"/>
                <w:szCs w:val="20"/>
              </w:rPr>
            </w:pPr>
          </w:p>
        </w:tc>
      </w:tr>
      <w:tr w:rsidR="00A633A2" w:rsidRPr="00A633A2" w14:paraId="00C3D25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0EDABA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8DE5F9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06C3E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95714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27387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7ACE86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F5C3E03"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4B32FA1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368C72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5AD909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91D43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B88160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C1092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E888FC2"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7FFCB9D" w14:textId="77777777" w:rsidR="00A633A2" w:rsidRPr="00A633A2" w:rsidRDefault="00A633A2" w:rsidP="00A633A2">
            <w:pPr>
              <w:rPr>
                <w:sz w:val="20"/>
                <w:szCs w:val="20"/>
              </w:rPr>
            </w:pPr>
          </w:p>
        </w:tc>
      </w:tr>
      <w:tr w:rsidR="00A633A2" w:rsidRPr="00A633A2" w14:paraId="50C1F2D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DB1E73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D007AD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675F4D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63F527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4BA86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F89278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BBF30DA" w14:textId="77777777" w:rsidR="00A633A2" w:rsidRPr="00A633A2" w:rsidRDefault="00A633A2" w:rsidP="00A633A2">
            <w:pPr>
              <w:rPr>
                <w:sz w:val="20"/>
                <w:szCs w:val="20"/>
              </w:rPr>
            </w:pPr>
          </w:p>
        </w:tc>
      </w:tr>
      <w:tr w:rsidR="00A633A2" w:rsidRPr="00A633A2" w14:paraId="6D4D9684" w14:textId="77777777" w:rsidTr="00A633A2">
        <w:trPr>
          <w:trHeight w:val="360"/>
        </w:trPr>
        <w:tc>
          <w:tcPr>
            <w:tcW w:w="398" w:type="dxa"/>
            <w:vMerge w:val="restart"/>
            <w:tcBorders>
              <w:top w:val="nil"/>
              <w:left w:val="single" w:sz="4" w:space="0" w:color="auto"/>
              <w:bottom w:val="single" w:sz="4" w:space="0" w:color="auto"/>
              <w:right w:val="single" w:sz="4" w:space="0" w:color="auto"/>
            </w:tcBorders>
            <w:noWrap/>
            <w:vAlign w:val="center"/>
            <w:hideMark/>
          </w:tcPr>
          <w:p w14:paraId="3B8ECFB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C2971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²í»Éáñ¹ µÝ³ÑáÕÇ µ³ñÓáõÙ ÇÝùÝ³Ã³÷ Ù»ù»Ý³Ý»ñÇ íñ³ »õ ï»Õ³÷áËáõÙ ÙÇÝã¨ 13ÏÙ</w:t>
            </w:r>
            <w:r w:rsidRPr="00A633A2">
              <w:rPr>
                <w:rFonts w:ascii="Arial Armenian" w:hAnsi="Arial Armenian" w:cs="Arial"/>
                <w:color w:val="000000"/>
                <w:sz w:val="16"/>
                <w:szCs w:val="16"/>
              </w:rPr>
              <w:br w:type="page"/>
            </w:r>
            <w:r w:rsidRPr="00A633A2">
              <w:rPr>
                <w:rFonts w:ascii="Calibri" w:hAnsi="Calibri" w:cs="Calibri"/>
                <w:color w:val="000000"/>
                <w:sz w:val="16"/>
                <w:szCs w:val="16"/>
              </w:rPr>
              <w:t>Погрузка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излишков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верхнего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слоя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почвы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самосвалы</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транспортировка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расстояние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до</w:t>
            </w:r>
            <w:r w:rsidRPr="00A633A2">
              <w:rPr>
                <w:rFonts w:ascii="Arial Armenian" w:hAnsi="Arial Armenian" w:cs="Arial"/>
                <w:color w:val="000000"/>
                <w:sz w:val="16"/>
                <w:szCs w:val="16"/>
              </w:rPr>
              <w:t xml:space="preserve"> 13 </w:t>
            </w:r>
            <w:r w:rsidRPr="00A633A2">
              <w:rPr>
                <w:rFonts w:ascii="Calibri" w:hAnsi="Calibri" w:cs="Calibri"/>
                <w:color w:val="000000"/>
                <w:sz w:val="16"/>
                <w:szCs w:val="16"/>
              </w:rPr>
              <w:t>км</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2BF6E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type="page"/>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AB94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69B5F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4.79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77CB6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18.18</w:t>
            </w:r>
          </w:p>
        </w:tc>
        <w:tc>
          <w:tcPr>
            <w:tcW w:w="36" w:type="dxa"/>
            <w:vAlign w:val="center"/>
            <w:hideMark/>
          </w:tcPr>
          <w:p w14:paraId="3AC33178" w14:textId="77777777" w:rsidR="00A633A2" w:rsidRPr="00A633A2" w:rsidRDefault="00A633A2" w:rsidP="00A633A2">
            <w:pPr>
              <w:rPr>
                <w:sz w:val="20"/>
                <w:szCs w:val="20"/>
              </w:rPr>
            </w:pPr>
          </w:p>
        </w:tc>
      </w:tr>
      <w:tr w:rsidR="00A633A2" w:rsidRPr="00A633A2" w14:paraId="6FE49A88"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5494428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6CA447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B22F6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6D13A8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3BF9BD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8CA93E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E989DA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5E39D59" w14:textId="77777777" w:rsidTr="00A633A2">
        <w:trPr>
          <w:trHeight w:val="360"/>
        </w:trPr>
        <w:tc>
          <w:tcPr>
            <w:tcW w:w="398" w:type="dxa"/>
            <w:vMerge/>
            <w:tcBorders>
              <w:top w:val="nil"/>
              <w:left w:val="single" w:sz="4" w:space="0" w:color="auto"/>
              <w:bottom w:val="single" w:sz="4" w:space="0" w:color="auto"/>
              <w:right w:val="single" w:sz="4" w:space="0" w:color="auto"/>
            </w:tcBorders>
            <w:vAlign w:val="center"/>
            <w:hideMark/>
          </w:tcPr>
          <w:p w14:paraId="30093A4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D0DC52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506F2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CC6430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054A8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F096D6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7B7812D" w14:textId="77777777" w:rsidR="00A633A2" w:rsidRPr="00A633A2" w:rsidRDefault="00A633A2" w:rsidP="00A633A2">
            <w:pPr>
              <w:rPr>
                <w:sz w:val="20"/>
                <w:szCs w:val="20"/>
              </w:rPr>
            </w:pPr>
          </w:p>
        </w:tc>
      </w:tr>
      <w:tr w:rsidR="00A633A2" w:rsidRPr="00A633A2" w14:paraId="3ED99F8A" w14:textId="77777777" w:rsidTr="005C0845">
        <w:trPr>
          <w:trHeight w:val="65"/>
        </w:trPr>
        <w:tc>
          <w:tcPr>
            <w:tcW w:w="398" w:type="dxa"/>
            <w:vMerge/>
            <w:tcBorders>
              <w:top w:val="nil"/>
              <w:left w:val="single" w:sz="4" w:space="0" w:color="auto"/>
              <w:bottom w:val="single" w:sz="4" w:space="0" w:color="auto"/>
              <w:right w:val="single" w:sz="4" w:space="0" w:color="auto"/>
            </w:tcBorders>
            <w:vAlign w:val="center"/>
            <w:hideMark/>
          </w:tcPr>
          <w:p w14:paraId="18183ED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53094D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CA5C1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3C88F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5E7F8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A4F798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F5B97D" w14:textId="77777777" w:rsidR="00A633A2" w:rsidRPr="00A633A2" w:rsidRDefault="00A633A2" w:rsidP="00A633A2">
            <w:pPr>
              <w:rPr>
                <w:sz w:val="20"/>
                <w:szCs w:val="20"/>
              </w:rPr>
            </w:pPr>
          </w:p>
        </w:tc>
      </w:tr>
      <w:tr w:rsidR="00A633A2" w:rsidRPr="00A633A2" w14:paraId="0911596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DCA54A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61DD373"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1459B47"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3662A49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152399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A77F074"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131.27</w:t>
            </w:r>
          </w:p>
        </w:tc>
        <w:tc>
          <w:tcPr>
            <w:tcW w:w="36" w:type="dxa"/>
            <w:vAlign w:val="center"/>
            <w:hideMark/>
          </w:tcPr>
          <w:p w14:paraId="76507E7C" w14:textId="77777777" w:rsidR="00A633A2" w:rsidRPr="00A633A2" w:rsidRDefault="00A633A2" w:rsidP="00A633A2">
            <w:pPr>
              <w:rPr>
                <w:sz w:val="20"/>
                <w:szCs w:val="20"/>
              </w:rPr>
            </w:pPr>
          </w:p>
        </w:tc>
      </w:tr>
      <w:tr w:rsidR="00A633A2" w:rsidRPr="00A633A2" w14:paraId="7453004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99E9B4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4B8DA9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A702B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C1FE5D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C2691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4753E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26B9580"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793728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F3E872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CD3A82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EE7AB5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8A56FD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DC0644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D38AB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67EBFDE" w14:textId="77777777" w:rsidR="00A633A2" w:rsidRPr="00A633A2" w:rsidRDefault="00A633A2" w:rsidP="00A633A2">
            <w:pPr>
              <w:rPr>
                <w:sz w:val="20"/>
                <w:szCs w:val="20"/>
              </w:rPr>
            </w:pPr>
          </w:p>
        </w:tc>
      </w:tr>
      <w:tr w:rsidR="00A633A2" w:rsidRPr="00A633A2" w14:paraId="55F2247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E9C83F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57EC6E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A0C27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520EF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145C7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2B1E9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D404709" w14:textId="77777777" w:rsidR="00A633A2" w:rsidRPr="00A633A2" w:rsidRDefault="00A633A2" w:rsidP="00A633A2">
            <w:pPr>
              <w:rPr>
                <w:sz w:val="20"/>
                <w:szCs w:val="20"/>
              </w:rPr>
            </w:pPr>
          </w:p>
        </w:tc>
      </w:tr>
      <w:tr w:rsidR="00A633A2" w:rsidRPr="00A633A2" w14:paraId="6A3A7985"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56E07B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92A64C0"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A67E3D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5E9D14A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B2F6C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55E2AF7"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0.32%</w:t>
            </w:r>
          </w:p>
        </w:tc>
        <w:tc>
          <w:tcPr>
            <w:tcW w:w="36" w:type="dxa"/>
            <w:vAlign w:val="center"/>
            <w:hideMark/>
          </w:tcPr>
          <w:p w14:paraId="38A3427D" w14:textId="77777777" w:rsidR="00A633A2" w:rsidRPr="00A633A2" w:rsidRDefault="00A633A2" w:rsidP="00A633A2">
            <w:pPr>
              <w:rPr>
                <w:sz w:val="20"/>
                <w:szCs w:val="20"/>
              </w:rPr>
            </w:pPr>
          </w:p>
        </w:tc>
      </w:tr>
      <w:tr w:rsidR="00A633A2" w:rsidRPr="00A633A2" w14:paraId="0B53446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054C16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E8D51D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892D0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F9208F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6DC87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EB038A7"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697A13B7"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3ADDEEB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473CCA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97E129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9BACA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3B6A4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69A11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5644D3"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C9B3F74" w14:textId="77777777" w:rsidR="00A633A2" w:rsidRPr="00A633A2" w:rsidRDefault="00A633A2" w:rsidP="00A633A2">
            <w:pPr>
              <w:rPr>
                <w:sz w:val="20"/>
                <w:szCs w:val="20"/>
              </w:rPr>
            </w:pPr>
          </w:p>
        </w:tc>
      </w:tr>
      <w:tr w:rsidR="00A633A2" w:rsidRPr="00A633A2" w14:paraId="06D73563"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F1C282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63CCD5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9F2C0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67ACD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25F118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2FEB7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D6A01E3" w14:textId="77777777" w:rsidR="00A633A2" w:rsidRPr="00A633A2" w:rsidRDefault="00A633A2" w:rsidP="00A633A2">
            <w:pPr>
              <w:rPr>
                <w:sz w:val="20"/>
                <w:szCs w:val="20"/>
              </w:rPr>
            </w:pPr>
          </w:p>
        </w:tc>
      </w:tr>
      <w:tr w:rsidR="00A633A2" w:rsidRPr="005C0845" w14:paraId="60E3F67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27DB3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1205C1" w14:textId="77777777" w:rsidR="00A633A2" w:rsidRPr="00A633A2" w:rsidRDefault="00A633A2" w:rsidP="00A633A2">
            <w:pPr>
              <w:jc w:val="center"/>
              <w:rPr>
                <w:rFonts w:ascii="Arial Armenian" w:hAnsi="Arial Armenian" w:cs="Arial"/>
                <w:b/>
                <w:bCs/>
                <w:color w:val="000000"/>
                <w:sz w:val="16"/>
                <w:szCs w:val="16"/>
                <w:u w:val="single"/>
                <w:lang w:val="ru-RU"/>
              </w:rPr>
            </w:pPr>
            <w:r w:rsidRPr="00A633A2">
              <w:rPr>
                <w:rFonts w:ascii="Arial Armenian" w:hAnsi="Arial Armenian" w:cs="Arial"/>
                <w:b/>
                <w:bCs/>
                <w:color w:val="000000"/>
                <w:sz w:val="16"/>
                <w:szCs w:val="16"/>
                <w:u w:val="single"/>
                <w:lang w:val="ru-RU"/>
              </w:rPr>
              <w:t>î»ËÝáÉá·Ç³Ï³Ý ³ßË³ï³ÝùÝ»ñ</w:t>
            </w:r>
            <w:r w:rsidRPr="00A633A2">
              <w:rPr>
                <w:rFonts w:ascii="Arial Armenian" w:hAnsi="Arial Armenian" w:cs="Arial"/>
                <w:b/>
                <w:bCs/>
                <w:color w:val="000000"/>
                <w:sz w:val="16"/>
                <w:szCs w:val="16"/>
                <w:u w:val="single"/>
                <w:lang w:val="ru-RU"/>
              </w:rPr>
              <w:br/>
            </w:r>
            <w:r w:rsidRPr="00A633A2">
              <w:rPr>
                <w:rFonts w:ascii="Calibri" w:hAnsi="Calibri" w:cs="Calibri"/>
                <w:b/>
                <w:bCs/>
                <w:color w:val="000000"/>
                <w:sz w:val="16"/>
                <w:szCs w:val="16"/>
                <w:u w:val="single"/>
                <w:lang w:val="ru-RU"/>
              </w:rPr>
              <w:t>Технологические</w:t>
            </w:r>
            <w:r w:rsidRPr="00A633A2">
              <w:rPr>
                <w:rFonts w:ascii="Arial Armenian" w:hAnsi="Arial Armenian" w:cs="Arial"/>
                <w:b/>
                <w:bCs/>
                <w:color w:val="000000"/>
                <w:sz w:val="16"/>
                <w:szCs w:val="16"/>
                <w:u w:val="single"/>
                <w:lang w:val="ru-RU"/>
              </w:rPr>
              <w:t xml:space="preserve"> </w:t>
            </w:r>
            <w:r w:rsidRPr="00A633A2">
              <w:rPr>
                <w:rFonts w:ascii="Calibri" w:hAnsi="Calibri" w:cs="Calibri"/>
                <w:b/>
                <w:bCs/>
                <w:color w:val="000000"/>
                <w:sz w:val="16"/>
                <w:szCs w:val="16"/>
                <w:u w:val="single"/>
                <w:lang w:val="ru-RU"/>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73941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05A53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A07E9C"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25E6A9" w14:textId="77777777" w:rsidR="00A633A2" w:rsidRPr="00A633A2" w:rsidRDefault="00A633A2" w:rsidP="00A633A2">
            <w:pPr>
              <w:jc w:val="center"/>
              <w:rPr>
                <w:rFonts w:ascii="Arial Armenian" w:hAnsi="Arial Armenian" w:cs="Arial"/>
                <w:color w:val="000000"/>
                <w:sz w:val="20"/>
                <w:szCs w:val="20"/>
                <w:lang w:val="ru-RU"/>
              </w:rPr>
            </w:pPr>
            <w:r w:rsidRPr="00A633A2">
              <w:rPr>
                <w:rFonts w:ascii="Arial Armenian" w:hAnsi="Arial Armenian" w:cs="Arial"/>
                <w:color w:val="000000"/>
                <w:sz w:val="20"/>
                <w:szCs w:val="20"/>
              </w:rPr>
              <w:t> </w:t>
            </w:r>
          </w:p>
        </w:tc>
        <w:tc>
          <w:tcPr>
            <w:tcW w:w="36" w:type="dxa"/>
            <w:vAlign w:val="center"/>
            <w:hideMark/>
          </w:tcPr>
          <w:p w14:paraId="500EBFE1" w14:textId="77777777" w:rsidR="00A633A2" w:rsidRPr="00A633A2" w:rsidRDefault="00A633A2" w:rsidP="00A633A2">
            <w:pPr>
              <w:rPr>
                <w:sz w:val="20"/>
                <w:szCs w:val="20"/>
                <w:lang w:val="ru-RU"/>
              </w:rPr>
            </w:pPr>
          </w:p>
        </w:tc>
      </w:tr>
      <w:tr w:rsidR="00A633A2" w:rsidRPr="005C0845" w14:paraId="084AE67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4728035"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57AD3058"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A247790"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540B8FC0"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A969AAE"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5EB8EE8F"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7A4CC9F" w14:textId="77777777" w:rsidR="00A633A2" w:rsidRPr="00A633A2" w:rsidRDefault="00A633A2" w:rsidP="00A633A2">
            <w:pPr>
              <w:jc w:val="center"/>
              <w:rPr>
                <w:rFonts w:ascii="Arial Armenian" w:hAnsi="Arial Armenian" w:cs="Arial"/>
                <w:color w:val="000000"/>
                <w:sz w:val="20"/>
                <w:szCs w:val="20"/>
                <w:lang w:val="ru-RU"/>
              </w:rPr>
            </w:pPr>
          </w:p>
        </w:tc>
      </w:tr>
      <w:tr w:rsidR="00A633A2" w:rsidRPr="005C0845" w14:paraId="1F72D62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C7798D4"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532EC8B1"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44D619AC"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64A3C07C"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91C4F8D"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4E24D3C0"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75DC4C95" w14:textId="77777777" w:rsidR="00A633A2" w:rsidRPr="00A633A2" w:rsidRDefault="00A633A2" w:rsidP="00A633A2">
            <w:pPr>
              <w:rPr>
                <w:sz w:val="20"/>
                <w:szCs w:val="20"/>
                <w:lang w:val="ru-RU"/>
              </w:rPr>
            </w:pPr>
          </w:p>
        </w:tc>
      </w:tr>
      <w:tr w:rsidR="00A633A2" w:rsidRPr="005C0845" w14:paraId="6822B45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38F8BD7"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04F46484" w14:textId="77777777" w:rsidR="00A633A2" w:rsidRPr="00A633A2" w:rsidRDefault="00A633A2" w:rsidP="00A633A2">
            <w:pPr>
              <w:rPr>
                <w:rFonts w:ascii="Arial Armenian" w:hAnsi="Arial Armenian" w:cs="Arial"/>
                <w:b/>
                <w:bCs/>
                <w:color w:val="000000"/>
                <w:sz w:val="16"/>
                <w:szCs w:val="16"/>
                <w:u w:val="single"/>
                <w:lang w:val="ru-RU"/>
              </w:rPr>
            </w:pPr>
          </w:p>
        </w:tc>
        <w:tc>
          <w:tcPr>
            <w:tcW w:w="620" w:type="dxa"/>
            <w:vMerge/>
            <w:tcBorders>
              <w:top w:val="nil"/>
              <w:left w:val="single" w:sz="4" w:space="0" w:color="auto"/>
              <w:bottom w:val="single" w:sz="4" w:space="0" w:color="auto"/>
              <w:right w:val="single" w:sz="4" w:space="0" w:color="auto"/>
            </w:tcBorders>
            <w:vAlign w:val="center"/>
            <w:hideMark/>
          </w:tcPr>
          <w:p w14:paraId="2EC0D247"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364FBBB8"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2BE15816" w14:textId="77777777" w:rsidR="00A633A2" w:rsidRPr="00A633A2" w:rsidRDefault="00A633A2" w:rsidP="00A633A2">
            <w:pPr>
              <w:rPr>
                <w:rFonts w:ascii="Arial Armenian" w:hAnsi="Arial Armenian" w:cs="Arial"/>
                <w:color w:val="000000"/>
                <w:sz w:val="20"/>
                <w:szCs w:val="20"/>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EFD2073" w14:textId="77777777" w:rsidR="00A633A2" w:rsidRPr="00A633A2" w:rsidRDefault="00A633A2" w:rsidP="00A633A2">
            <w:pPr>
              <w:rPr>
                <w:rFonts w:ascii="Arial Armenian" w:hAnsi="Arial Armenian" w:cs="Arial"/>
                <w:color w:val="000000"/>
                <w:sz w:val="20"/>
                <w:szCs w:val="20"/>
                <w:lang w:val="ru-RU"/>
              </w:rPr>
            </w:pPr>
          </w:p>
        </w:tc>
        <w:tc>
          <w:tcPr>
            <w:tcW w:w="36" w:type="dxa"/>
            <w:tcBorders>
              <w:top w:val="nil"/>
              <w:left w:val="nil"/>
              <w:bottom w:val="nil"/>
              <w:right w:val="nil"/>
            </w:tcBorders>
            <w:noWrap/>
            <w:vAlign w:val="bottom"/>
            <w:hideMark/>
          </w:tcPr>
          <w:p w14:paraId="4FD2E186" w14:textId="77777777" w:rsidR="00A633A2" w:rsidRPr="00A633A2" w:rsidRDefault="00A633A2" w:rsidP="00A633A2">
            <w:pPr>
              <w:rPr>
                <w:sz w:val="20"/>
                <w:szCs w:val="20"/>
                <w:lang w:val="ru-RU"/>
              </w:rPr>
            </w:pPr>
          </w:p>
        </w:tc>
      </w:tr>
      <w:tr w:rsidR="00A633A2" w:rsidRPr="00A633A2" w14:paraId="23A2A71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6E0FB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5E386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ØÇ³óáõÙ </w:t>
            </w:r>
            <w:r w:rsidRPr="00A633A2">
              <w:rPr>
                <w:rFonts w:ascii="Sylfaen" w:hAnsi="Sylfaen" w:cs="Sylfaen"/>
                <w:color w:val="000000"/>
                <w:sz w:val="16"/>
                <w:szCs w:val="16"/>
              </w:rPr>
              <w:t>ցայտաղբյուրի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մոտ</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տեղադրվող</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դիտահորին</w:t>
            </w:r>
            <w:r w:rsidRPr="00A633A2">
              <w:rPr>
                <w:rFonts w:ascii="Arial Armenian" w:hAnsi="Arial Armenian" w:cs="Arial"/>
                <w:color w:val="000000"/>
                <w:sz w:val="16"/>
                <w:szCs w:val="16"/>
              </w:rPr>
              <w:br/>
            </w:r>
            <w:r w:rsidRPr="00A633A2">
              <w:rPr>
                <w:rFonts w:ascii="Calibri" w:hAnsi="Calibri" w:cs="Calibri"/>
                <w:color w:val="000000"/>
                <w:sz w:val="16"/>
                <w:szCs w:val="16"/>
              </w:rPr>
              <w:t>Подключение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люку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установленному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возле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фонтана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A675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ï»Õ</w:t>
            </w:r>
            <w:r w:rsidRPr="00A633A2">
              <w:rPr>
                <w:rFonts w:ascii="Arial Armenian" w:hAnsi="Arial Armenian" w:cs="Arial"/>
                <w:color w:val="000000"/>
                <w:sz w:val="16"/>
                <w:szCs w:val="16"/>
              </w:rPr>
              <w:br/>
            </w:r>
            <w:r w:rsidRPr="00A633A2">
              <w:rPr>
                <w:rFonts w:ascii="Calibri" w:hAnsi="Calibri" w:cs="Calibri"/>
                <w:color w:val="000000"/>
                <w:sz w:val="16"/>
                <w:szCs w:val="16"/>
              </w:rPr>
              <w:t>мест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E81ED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F34217"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3B6A7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7.29</w:t>
            </w:r>
          </w:p>
        </w:tc>
        <w:tc>
          <w:tcPr>
            <w:tcW w:w="36" w:type="dxa"/>
            <w:vAlign w:val="center"/>
            <w:hideMark/>
          </w:tcPr>
          <w:p w14:paraId="406FFF51" w14:textId="77777777" w:rsidR="00A633A2" w:rsidRPr="00A633A2" w:rsidRDefault="00A633A2" w:rsidP="00A633A2">
            <w:pPr>
              <w:rPr>
                <w:sz w:val="20"/>
                <w:szCs w:val="20"/>
              </w:rPr>
            </w:pPr>
          </w:p>
        </w:tc>
      </w:tr>
      <w:tr w:rsidR="00A633A2" w:rsidRPr="00A633A2" w14:paraId="31D5762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1F0B69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A9A3A5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BBFF6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C4110D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30EC5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AE6A6D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D9B1731"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8294C3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522E80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72CF67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F71DF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D45B9E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F930E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0D5D5E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67CADED" w14:textId="77777777" w:rsidR="00A633A2" w:rsidRPr="00A633A2" w:rsidRDefault="00A633A2" w:rsidP="00A633A2">
            <w:pPr>
              <w:rPr>
                <w:sz w:val="20"/>
                <w:szCs w:val="20"/>
              </w:rPr>
            </w:pPr>
          </w:p>
        </w:tc>
      </w:tr>
      <w:tr w:rsidR="00A633A2" w:rsidRPr="00A633A2" w14:paraId="71E52C9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35DC23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EF0382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A631C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2CFF5A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0F21F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297D47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5BE5590" w14:textId="77777777" w:rsidR="00A633A2" w:rsidRPr="00A633A2" w:rsidRDefault="00A633A2" w:rsidP="00A633A2">
            <w:pPr>
              <w:rPr>
                <w:sz w:val="20"/>
                <w:szCs w:val="20"/>
              </w:rPr>
            </w:pPr>
          </w:p>
        </w:tc>
      </w:tr>
      <w:tr w:rsidR="00A633A2" w:rsidRPr="00A633A2" w14:paraId="1A13EFFA" w14:textId="77777777" w:rsidTr="00A633A2">
        <w:trPr>
          <w:trHeight w:val="67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ED387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9BCDF9"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ÊáÕáí³Ï³ß³ñÇ ³ÝóÏ³óáõÙ åáÉÇ¿ÃÇÉ»Ý³ÛÇÝ ËáÕáí³ÏÝ»ñÇó d=32</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16,0 </w:t>
            </w:r>
            <w:r w:rsidRPr="00A633A2">
              <w:rPr>
                <w:rFonts w:ascii="Sylfaen" w:hAnsi="Sylfaen" w:cs="Sylfaen"/>
                <w:color w:val="000000"/>
                <w:sz w:val="16"/>
                <w:szCs w:val="16"/>
              </w:rPr>
              <w:t>մթն</w:t>
            </w:r>
            <w:r w:rsidRPr="00A633A2">
              <w:rPr>
                <w:rFonts w:ascii="Arial Armenian" w:hAnsi="Arial Armenian" w:cs="Arial"/>
                <w:color w:val="000000"/>
                <w:sz w:val="16"/>
                <w:szCs w:val="16"/>
              </w:rPr>
              <w:t>.</w:t>
            </w:r>
            <w:r w:rsidRPr="00A633A2">
              <w:rPr>
                <w:rFonts w:ascii="Sylfaen" w:hAnsi="Sylfaen" w:cs="Sylfaen"/>
                <w:color w:val="000000"/>
                <w:sz w:val="16"/>
                <w:szCs w:val="16"/>
              </w:rPr>
              <w:t>ճնշ</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ջերմամեկուսիչով</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трубопровода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использованием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полиэтиленовых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w:t>
            </w:r>
            <w:r w:rsidRPr="00A633A2">
              <w:rPr>
                <w:rFonts w:ascii="Arial Armenian" w:hAnsi="Arial Armenian" w:cs="Arial"/>
                <w:color w:val="000000"/>
                <w:sz w:val="16"/>
                <w:szCs w:val="16"/>
              </w:rPr>
              <w:t xml:space="preserve"> d=32</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16,0 </w:t>
            </w:r>
            <w:r w:rsidRPr="00A633A2">
              <w:rPr>
                <w:rFonts w:ascii="Calibri" w:hAnsi="Calibri" w:cs="Calibri"/>
                <w:color w:val="000000"/>
                <w:sz w:val="16"/>
                <w:szCs w:val="16"/>
              </w:rPr>
              <w:t>атм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давление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теплоизоляцией</w:t>
            </w:r>
            <w:r w:rsidRPr="00A633A2">
              <w:rPr>
                <w:rFonts w:ascii="Arial Armenian" w:hAnsi="Arial Armenian" w:cs="Arial"/>
                <w:color w:val="000000"/>
                <w:sz w:val="16"/>
                <w:szCs w:val="16"/>
              </w:rPr>
              <w:br/>
              <w:t xml:space="preserve">Montazh truboprovoda s ispol'zovaniyem polietilenovykh trub d=32mm, </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39B1D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68133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170.0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B51E5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0.76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59937F"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129.07</w:t>
            </w:r>
          </w:p>
        </w:tc>
        <w:tc>
          <w:tcPr>
            <w:tcW w:w="36" w:type="dxa"/>
            <w:vAlign w:val="center"/>
            <w:hideMark/>
          </w:tcPr>
          <w:p w14:paraId="6B7C4946" w14:textId="77777777" w:rsidR="00A633A2" w:rsidRPr="00A633A2" w:rsidRDefault="00A633A2" w:rsidP="00A633A2">
            <w:pPr>
              <w:rPr>
                <w:sz w:val="20"/>
                <w:szCs w:val="20"/>
              </w:rPr>
            </w:pPr>
          </w:p>
        </w:tc>
      </w:tr>
      <w:tr w:rsidR="00A633A2" w:rsidRPr="00A633A2" w14:paraId="298FC9DD" w14:textId="77777777" w:rsidTr="00A633A2">
        <w:trPr>
          <w:trHeight w:val="675"/>
        </w:trPr>
        <w:tc>
          <w:tcPr>
            <w:tcW w:w="398" w:type="dxa"/>
            <w:vMerge/>
            <w:tcBorders>
              <w:top w:val="nil"/>
              <w:left w:val="single" w:sz="4" w:space="0" w:color="auto"/>
              <w:bottom w:val="single" w:sz="4" w:space="0" w:color="auto"/>
              <w:right w:val="single" w:sz="4" w:space="0" w:color="auto"/>
            </w:tcBorders>
            <w:vAlign w:val="center"/>
            <w:hideMark/>
          </w:tcPr>
          <w:p w14:paraId="09EA12E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3E2F90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78AA0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120C88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BAD7E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7F8F34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49B015A"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EADA536" w14:textId="77777777" w:rsidTr="00A633A2">
        <w:trPr>
          <w:trHeight w:val="675"/>
        </w:trPr>
        <w:tc>
          <w:tcPr>
            <w:tcW w:w="398" w:type="dxa"/>
            <w:vMerge/>
            <w:tcBorders>
              <w:top w:val="nil"/>
              <w:left w:val="single" w:sz="4" w:space="0" w:color="auto"/>
              <w:bottom w:val="single" w:sz="4" w:space="0" w:color="auto"/>
              <w:right w:val="single" w:sz="4" w:space="0" w:color="auto"/>
            </w:tcBorders>
            <w:vAlign w:val="center"/>
            <w:hideMark/>
          </w:tcPr>
          <w:p w14:paraId="0C3FF9E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D62EBD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FF21B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4BCB4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65A8F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50F8EA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0E079CE" w14:textId="77777777" w:rsidR="00A633A2" w:rsidRPr="00A633A2" w:rsidRDefault="00A633A2" w:rsidP="00A633A2">
            <w:pPr>
              <w:rPr>
                <w:sz w:val="20"/>
                <w:szCs w:val="20"/>
              </w:rPr>
            </w:pPr>
          </w:p>
        </w:tc>
      </w:tr>
      <w:tr w:rsidR="00A633A2" w:rsidRPr="00A633A2" w14:paraId="4A203238" w14:textId="77777777" w:rsidTr="00A633A2">
        <w:trPr>
          <w:trHeight w:val="675"/>
        </w:trPr>
        <w:tc>
          <w:tcPr>
            <w:tcW w:w="398" w:type="dxa"/>
            <w:vMerge/>
            <w:tcBorders>
              <w:top w:val="nil"/>
              <w:left w:val="single" w:sz="4" w:space="0" w:color="auto"/>
              <w:bottom w:val="single" w:sz="4" w:space="0" w:color="auto"/>
              <w:right w:val="single" w:sz="4" w:space="0" w:color="auto"/>
            </w:tcBorders>
            <w:vAlign w:val="center"/>
            <w:hideMark/>
          </w:tcPr>
          <w:p w14:paraId="56A7C62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D68E50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28611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420A35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26219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E426BB"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3AE8B3B" w14:textId="77777777" w:rsidR="00A633A2" w:rsidRPr="00A633A2" w:rsidRDefault="00A633A2" w:rsidP="00A633A2">
            <w:pPr>
              <w:rPr>
                <w:sz w:val="20"/>
                <w:szCs w:val="20"/>
              </w:rPr>
            </w:pPr>
          </w:p>
        </w:tc>
      </w:tr>
      <w:tr w:rsidR="00A633A2" w:rsidRPr="00A633A2" w14:paraId="72F0B67C" w14:textId="77777777" w:rsidTr="00A633A2">
        <w:trPr>
          <w:trHeight w:val="49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337BB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1EE2F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ÊáÕáí³Ï³ß³ñÇ ³ÝóÏ³óáõÙ åáÉÇ¿ÃÇÉ»Ý³ÛÇÝ ËáÕáí³ÏÝ»ñÇó d=25</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16,0 </w:t>
            </w:r>
            <w:r w:rsidRPr="00A633A2">
              <w:rPr>
                <w:rFonts w:ascii="Sylfaen" w:hAnsi="Sylfaen" w:cs="Sylfaen"/>
                <w:color w:val="000000"/>
                <w:sz w:val="16"/>
                <w:szCs w:val="16"/>
              </w:rPr>
              <w:t>մթն</w:t>
            </w:r>
            <w:r w:rsidRPr="00A633A2">
              <w:rPr>
                <w:rFonts w:ascii="Arial Armenian" w:hAnsi="Arial Armenian" w:cs="Arial"/>
                <w:color w:val="000000"/>
                <w:sz w:val="16"/>
                <w:szCs w:val="16"/>
              </w:rPr>
              <w:t>.</w:t>
            </w:r>
            <w:r w:rsidRPr="00A633A2">
              <w:rPr>
                <w:rFonts w:ascii="Sylfaen" w:hAnsi="Sylfaen" w:cs="Sylfaen"/>
                <w:color w:val="000000"/>
                <w:sz w:val="16"/>
                <w:szCs w:val="16"/>
              </w:rPr>
              <w:t>ճնշ</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ջերմամեկուսիչով</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трубопровода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использованием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полиэтиленовых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w:t>
            </w:r>
            <w:r w:rsidRPr="00A633A2">
              <w:rPr>
                <w:rFonts w:ascii="Arial Armenian" w:hAnsi="Arial Armenian" w:cs="Arial"/>
                <w:color w:val="000000"/>
                <w:sz w:val="16"/>
                <w:szCs w:val="16"/>
              </w:rPr>
              <w:t xml:space="preserve"> d=25</w:t>
            </w:r>
            <w:r w:rsidRPr="00A633A2">
              <w:rPr>
                <w:rFonts w:ascii="Calibri" w:hAnsi="Calibri" w:cs="Calibri"/>
                <w:color w:val="000000"/>
                <w:sz w:val="16"/>
                <w:szCs w:val="16"/>
              </w:rPr>
              <w:t>мм</w:t>
            </w:r>
            <w:r w:rsidRPr="00A633A2">
              <w:rPr>
                <w:rFonts w:ascii="Arial Armenian" w:hAnsi="Arial Armenian" w:cs="Arial"/>
                <w:color w:val="000000"/>
                <w:sz w:val="16"/>
                <w:szCs w:val="16"/>
              </w:rPr>
              <w:t xml:space="preserve">, 16,0 </w:t>
            </w:r>
            <w:r w:rsidRPr="00A633A2">
              <w:rPr>
                <w:rFonts w:ascii="Calibri" w:hAnsi="Calibri" w:cs="Calibri"/>
                <w:color w:val="000000"/>
                <w:sz w:val="16"/>
                <w:szCs w:val="16"/>
              </w:rPr>
              <w:t>атм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давление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теплоизоляцией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F7023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·Ù</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1DC17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48.0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92D96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0.62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AA2319"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29.93</w:t>
            </w:r>
          </w:p>
        </w:tc>
        <w:tc>
          <w:tcPr>
            <w:tcW w:w="36" w:type="dxa"/>
            <w:vAlign w:val="center"/>
            <w:hideMark/>
          </w:tcPr>
          <w:p w14:paraId="56115B84" w14:textId="77777777" w:rsidR="00A633A2" w:rsidRPr="00A633A2" w:rsidRDefault="00A633A2" w:rsidP="00A633A2">
            <w:pPr>
              <w:rPr>
                <w:sz w:val="20"/>
                <w:szCs w:val="20"/>
              </w:rPr>
            </w:pPr>
          </w:p>
        </w:tc>
      </w:tr>
      <w:tr w:rsidR="00A633A2" w:rsidRPr="00A633A2" w14:paraId="09E5F50A" w14:textId="77777777" w:rsidTr="00A633A2">
        <w:trPr>
          <w:trHeight w:val="495"/>
        </w:trPr>
        <w:tc>
          <w:tcPr>
            <w:tcW w:w="398" w:type="dxa"/>
            <w:vMerge/>
            <w:tcBorders>
              <w:top w:val="nil"/>
              <w:left w:val="single" w:sz="4" w:space="0" w:color="auto"/>
              <w:bottom w:val="single" w:sz="4" w:space="0" w:color="auto"/>
              <w:right w:val="single" w:sz="4" w:space="0" w:color="auto"/>
            </w:tcBorders>
            <w:vAlign w:val="center"/>
            <w:hideMark/>
          </w:tcPr>
          <w:p w14:paraId="1795A39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2B1AB1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FDD6B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923154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1F3323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9DAF68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0312F07"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3E1D3AC9" w14:textId="77777777" w:rsidTr="00A633A2">
        <w:trPr>
          <w:trHeight w:val="495"/>
        </w:trPr>
        <w:tc>
          <w:tcPr>
            <w:tcW w:w="398" w:type="dxa"/>
            <w:vMerge/>
            <w:tcBorders>
              <w:top w:val="nil"/>
              <w:left w:val="single" w:sz="4" w:space="0" w:color="auto"/>
              <w:bottom w:val="single" w:sz="4" w:space="0" w:color="auto"/>
              <w:right w:val="single" w:sz="4" w:space="0" w:color="auto"/>
            </w:tcBorders>
            <w:vAlign w:val="center"/>
            <w:hideMark/>
          </w:tcPr>
          <w:p w14:paraId="55F63DC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2ACB72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FB7EC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3A8A4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D8A42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31E79D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335B2E9" w14:textId="77777777" w:rsidR="00A633A2" w:rsidRPr="00A633A2" w:rsidRDefault="00A633A2" w:rsidP="00A633A2">
            <w:pPr>
              <w:rPr>
                <w:sz w:val="20"/>
                <w:szCs w:val="20"/>
              </w:rPr>
            </w:pPr>
          </w:p>
        </w:tc>
      </w:tr>
      <w:tr w:rsidR="00A633A2" w:rsidRPr="00A633A2" w14:paraId="2343359C" w14:textId="77777777" w:rsidTr="00A633A2">
        <w:trPr>
          <w:trHeight w:val="495"/>
        </w:trPr>
        <w:tc>
          <w:tcPr>
            <w:tcW w:w="398" w:type="dxa"/>
            <w:vMerge/>
            <w:tcBorders>
              <w:top w:val="nil"/>
              <w:left w:val="single" w:sz="4" w:space="0" w:color="auto"/>
              <w:bottom w:val="single" w:sz="4" w:space="0" w:color="auto"/>
              <w:right w:val="single" w:sz="4" w:space="0" w:color="auto"/>
            </w:tcBorders>
            <w:vAlign w:val="center"/>
            <w:hideMark/>
          </w:tcPr>
          <w:p w14:paraId="0264F5F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63C86A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07906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C3BFCC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5C9EE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048EA7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858D72A" w14:textId="77777777" w:rsidR="00A633A2" w:rsidRPr="00A633A2" w:rsidRDefault="00A633A2" w:rsidP="00A633A2">
            <w:pPr>
              <w:rPr>
                <w:sz w:val="20"/>
                <w:szCs w:val="20"/>
              </w:rPr>
            </w:pPr>
          </w:p>
        </w:tc>
      </w:tr>
      <w:tr w:rsidR="00A633A2" w:rsidRPr="00A633A2" w14:paraId="564E8073"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6C62D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196CD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äáÉÇ¿ÃÇÉ»Ý» Ó¨³íáñ Ù³ë»ñÇ ï»Õ³¹ñáõÙ /Ã»ùáõÙ,³ÝóáõÙ,</w:t>
            </w:r>
            <w:r w:rsidRPr="00A633A2">
              <w:rPr>
                <w:rFonts w:ascii="Sylfaen" w:hAnsi="Sylfaen" w:cs="Sylfaen"/>
                <w:color w:val="000000"/>
                <w:sz w:val="16"/>
                <w:szCs w:val="16"/>
              </w:rPr>
              <w:t>միացում</w:t>
            </w:r>
            <w:r w:rsidRPr="00A633A2">
              <w:rPr>
                <w:rFonts w:ascii="Arial Armenian" w:hAnsi="Arial Armenian" w:cs="Arial"/>
                <w:color w:val="000000"/>
                <w:sz w:val="16"/>
                <w:szCs w:val="16"/>
              </w:rPr>
              <w:t>/</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полиэтиленовых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деталей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гибка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переход</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соединение</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7027B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AFEA7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52</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C2114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1C8511"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98.29</w:t>
            </w:r>
          </w:p>
        </w:tc>
        <w:tc>
          <w:tcPr>
            <w:tcW w:w="36" w:type="dxa"/>
            <w:vAlign w:val="center"/>
            <w:hideMark/>
          </w:tcPr>
          <w:p w14:paraId="0029953A" w14:textId="77777777" w:rsidR="00A633A2" w:rsidRPr="00A633A2" w:rsidRDefault="00A633A2" w:rsidP="00A633A2">
            <w:pPr>
              <w:rPr>
                <w:sz w:val="20"/>
                <w:szCs w:val="20"/>
              </w:rPr>
            </w:pPr>
          </w:p>
        </w:tc>
      </w:tr>
      <w:tr w:rsidR="00A633A2" w:rsidRPr="00A633A2" w14:paraId="2EACD4B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CA2A65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6D3B19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51D0B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7C0DFE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D5AC8E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EDA4F4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81F953B"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275B1C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76A74D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A10FA3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5C5DA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A81E70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488A7B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997362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906519D" w14:textId="77777777" w:rsidR="00A633A2" w:rsidRPr="00A633A2" w:rsidRDefault="00A633A2" w:rsidP="00A633A2">
            <w:pPr>
              <w:rPr>
                <w:sz w:val="20"/>
                <w:szCs w:val="20"/>
              </w:rPr>
            </w:pPr>
          </w:p>
        </w:tc>
      </w:tr>
      <w:tr w:rsidR="00A633A2" w:rsidRPr="00A633A2" w14:paraId="3945575B" w14:textId="77777777" w:rsidTr="00A633A2">
        <w:trPr>
          <w:trHeight w:val="150"/>
        </w:trPr>
        <w:tc>
          <w:tcPr>
            <w:tcW w:w="398" w:type="dxa"/>
            <w:vMerge/>
            <w:tcBorders>
              <w:top w:val="nil"/>
              <w:left w:val="single" w:sz="4" w:space="0" w:color="auto"/>
              <w:bottom w:val="single" w:sz="4" w:space="0" w:color="auto"/>
              <w:right w:val="single" w:sz="4" w:space="0" w:color="auto"/>
            </w:tcBorders>
            <w:vAlign w:val="center"/>
            <w:hideMark/>
          </w:tcPr>
          <w:p w14:paraId="0831EC8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E4C74B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27C4F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EBB074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812EB55"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8DB131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7832E5" w14:textId="77777777" w:rsidR="00A633A2" w:rsidRPr="00A633A2" w:rsidRDefault="00A633A2" w:rsidP="00A633A2">
            <w:pPr>
              <w:rPr>
                <w:sz w:val="20"/>
                <w:szCs w:val="20"/>
              </w:rPr>
            </w:pPr>
          </w:p>
        </w:tc>
      </w:tr>
      <w:tr w:rsidR="00A633A2" w:rsidRPr="00A633A2" w14:paraId="659F63C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35019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5</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8A0AC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äáÉÇ¿ÃÇÉ»Ý» Ó¨³íáñ Ù³ë»ñÇ ï»Õ³¹ñáõÙ /»é³µ³ßËÇÏ/</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полиэтиленовых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деталей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трехсторонних</w:t>
            </w:r>
            <w:r w:rsidRPr="00A633A2">
              <w:rPr>
                <w:rFonts w:ascii="Arial Armenian" w:hAnsi="Arial Armenian" w:cs="Arial"/>
                <w:color w:val="000000"/>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CBDB0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9F06B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D28774"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2.91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A364A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110.42</w:t>
            </w:r>
          </w:p>
        </w:tc>
        <w:tc>
          <w:tcPr>
            <w:tcW w:w="36" w:type="dxa"/>
            <w:vAlign w:val="center"/>
            <w:hideMark/>
          </w:tcPr>
          <w:p w14:paraId="465929A4" w14:textId="77777777" w:rsidR="00A633A2" w:rsidRPr="00A633A2" w:rsidRDefault="00A633A2" w:rsidP="00A633A2">
            <w:pPr>
              <w:rPr>
                <w:sz w:val="20"/>
                <w:szCs w:val="20"/>
              </w:rPr>
            </w:pPr>
          </w:p>
        </w:tc>
      </w:tr>
      <w:tr w:rsidR="00A633A2" w:rsidRPr="00A633A2" w14:paraId="752B22D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EC4868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46A388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071EB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E32D2A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EC8785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BBE288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925AB5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2B6C73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2E3693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948534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B06F2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9A56EF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9E788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C82D6D7"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278E359" w14:textId="77777777" w:rsidR="00A633A2" w:rsidRPr="00A633A2" w:rsidRDefault="00A633A2" w:rsidP="00A633A2">
            <w:pPr>
              <w:rPr>
                <w:sz w:val="20"/>
                <w:szCs w:val="20"/>
              </w:rPr>
            </w:pPr>
          </w:p>
        </w:tc>
      </w:tr>
      <w:tr w:rsidR="00A633A2" w:rsidRPr="00A633A2" w14:paraId="77DB6F35" w14:textId="77777777" w:rsidTr="00A633A2">
        <w:trPr>
          <w:trHeight w:val="105"/>
        </w:trPr>
        <w:tc>
          <w:tcPr>
            <w:tcW w:w="398" w:type="dxa"/>
            <w:vMerge/>
            <w:tcBorders>
              <w:top w:val="nil"/>
              <w:left w:val="single" w:sz="4" w:space="0" w:color="auto"/>
              <w:bottom w:val="single" w:sz="4" w:space="0" w:color="auto"/>
              <w:right w:val="single" w:sz="4" w:space="0" w:color="auto"/>
            </w:tcBorders>
            <w:vAlign w:val="center"/>
            <w:hideMark/>
          </w:tcPr>
          <w:p w14:paraId="59065D6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439337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79602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869DFC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B9BC1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070AC0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D858F69" w14:textId="77777777" w:rsidR="00A633A2" w:rsidRPr="00A633A2" w:rsidRDefault="00A633A2" w:rsidP="00A633A2">
            <w:pPr>
              <w:rPr>
                <w:sz w:val="20"/>
                <w:szCs w:val="20"/>
              </w:rPr>
            </w:pPr>
          </w:p>
        </w:tc>
      </w:tr>
      <w:tr w:rsidR="00A633A2" w:rsidRPr="00A633A2" w14:paraId="79E70BE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4629B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BADC7E"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Պլատմասից</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դիտահորի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տեղադրում</w:t>
            </w:r>
            <w:r w:rsidRPr="00A633A2">
              <w:rPr>
                <w:rFonts w:ascii="Arial Armenian" w:hAnsi="Arial Armenian" w:cs="Arial"/>
                <w:color w:val="000000"/>
                <w:sz w:val="16"/>
                <w:szCs w:val="16"/>
              </w:rPr>
              <w:br/>
            </w:r>
            <w:r w:rsidRPr="00A633A2">
              <w:rPr>
                <w:rFonts w:ascii="Calibri" w:hAnsi="Calibri" w:cs="Calibri"/>
                <w:color w:val="000000"/>
                <w:sz w:val="16"/>
                <w:szCs w:val="16"/>
              </w:rPr>
              <w:t>Монтаж</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пластикового</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люка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A9C28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97F56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AF4EB5"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8.24</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6B561D"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8.24</w:t>
            </w:r>
          </w:p>
        </w:tc>
        <w:tc>
          <w:tcPr>
            <w:tcW w:w="36" w:type="dxa"/>
            <w:vAlign w:val="center"/>
            <w:hideMark/>
          </w:tcPr>
          <w:p w14:paraId="70D36C1A" w14:textId="77777777" w:rsidR="00A633A2" w:rsidRPr="00A633A2" w:rsidRDefault="00A633A2" w:rsidP="00A633A2">
            <w:pPr>
              <w:rPr>
                <w:sz w:val="20"/>
                <w:szCs w:val="20"/>
              </w:rPr>
            </w:pPr>
          </w:p>
        </w:tc>
      </w:tr>
      <w:tr w:rsidR="00A633A2" w:rsidRPr="00A633A2" w14:paraId="19BB297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FC1148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D3E71D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A302C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BAF524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FF5607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3827ED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047B36D"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19FBD6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C32EEB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8FD6BB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1A98B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61454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AC640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6863E35"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70D3B11" w14:textId="77777777" w:rsidR="00A633A2" w:rsidRPr="00A633A2" w:rsidRDefault="00A633A2" w:rsidP="00A633A2">
            <w:pPr>
              <w:rPr>
                <w:sz w:val="20"/>
                <w:szCs w:val="20"/>
              </w:rPr>
            </w:pPr>
          </w:p>
        </w:tc>
      </w:tr>
      <w:tr w:rsidR="00A633A2" w:rsidRPr="00A633A2" w14:paraId="7F60599F" w14:textId="77777777" w:rsidTr="00A633A2">
        <w:trPr>
          <w:trHeight w:val="45"/>
        </w:trPr>
        <w:tc>
          <w:tcPr>
            <w:tcW w:w="398" w:type="dxa"/>
            <w:vMerge/>
            <w:tcBorders>
              <w:top w:val="nil"/>
              <w:left w:val="single" w:sz="4" w:space="0" w:color="auto"/>
              <w:bottom w:val="single" w:sz="4" w:space="0" w:color="auto"/>
              <w:right w:val="single" w:sz="4" w:space="0" w:color="auto"/>
            </w:tcBorders>
            <w:vAlign w:val="center"/>
            <w:hideMark/>
          </w:tcPr>
          <w:p w14:paraId="083254D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DEE757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1CD4C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D1CD1B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5A6C62F"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A0DA4F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87F1BF5" w14:textId="77777777" w:rsidR="00A633A2" w:rsidRPr="00A633A2" w:rsidRDefault="00A633A2" w:rsidP="00A633A2">
            <w:pPr>
              <w:rPr>
                <w:sz w:val="20"/>
                <w:szCs w:val="20"/>
              </w:rPr>
            </w:pPr>
          </w:p>
        </w:tc>
      </w:tr>
      <w:tr w:rsidR="00A633A2" w:rsidRPr="00A633A2" w14:paraId="76D538F0"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5B1DE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7</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95F09D"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Կարջախողովակ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փականով</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և</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շտուցերով</w:t>
            </w:r>
            <w:r w:rsidRPr="00A633A2">
              <w:rPr>
                <w:rFonts w:ascii="Arial Armenian" w:hAnsi="Arial Armenian" w:cs="Arial"/>
                <w:color w:val="000000"/>
                <w:sz w:val="16"/>
                <w:szCs w:val="16"/>
              </w:rPr>
              <w:br/>
            </w:r>
            <w:r w:rsidRPr="00A633A2">
              <w:rPr>
                <w:rFonts w:ascii="Calibri" w:hAnsi="Calibri" w:cs="Calibri"/>
                <w:color w:val="000000"/>
                <w:sz w:val="16"/>
                <w:szCs w:val="16"/>
              </w:rPr>
              <w:t>Шланг</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клапаном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фитингами</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3CB9D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B30C7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F1AEB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6.29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C742A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50.34</w:t>
            </w:r>
          </w:p>
        </w:tc>
        <w:tc>
          <w:tcPr>
            <w:tcW w:w="36" w:type="dxa"/>
            <w:vAlign w:val="center"/>
            <w:hideMark/>
          </w:tcPr>
          <w:p w14:paraId="075584D3" w14:textId="77777777" w:rsidR="00A633A2" w:rsidRPr="00A633A2" w:rsidRDefault="00A633A2" w:rsidP="00A633A2">
            <w:pPr>
              <w:rPr>
                <w:sz w:val="20"/>
                <w:szCs w:val="20"/>
              </w:rPr>
            </w:pPr>
          </w:p>
        </w:tc>
      </w:tr>
      <w:tr w:rsidR="00A633A2" w:rsidRPr="00A633A2" w14:paraId="7C827DF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CF6486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F452D2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E2FE5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E45795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A4D2852"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10953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03997D4"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C1A2E0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527B11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EC2A8E2"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CD5CFE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19596A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2C248C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6FFE8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D832B20" w14:textId="77777777" w:rsidR="00A633A2" w:rsidRPr="00A633A2" w:rsidRDefault="00A633A2" w:rsidP="00A633A2">
            <w:pPr>
              <w:rPr>
                <w:sz w:val="20"/>
                <w:szCs w:val="20"/>
              </w:rPr>
            </w:pPr>
          </w:p>
        </w:tc>
      </w:tr>
      <w:tr w:rsidR="00A633A2" w:rsidRPr="00A633A2" w14:paraId="514A75BD" w14:textId="77777777" w:rsidTr="00A633A2">
        <w:trPr>
          <w:trHeight w:val="60"/>
        </w:trPr>
        <w:tc>
          <w:tcPr>
            <w:tcW w:w="398" w:type="dxa"/>
            <w:vMerge/>
            <w:tcBorders>
              <w:top w:val="nil"/>
              <w:left w:val="single" w:sz="4" w:space="0" w:color="auto"/>
              <w:bottom w:val="single" w:sz="4" w:space="0" w:color="auto"/>
              <w:right w:val="single" w:sz="4" w:space="0" w:color="auto"/>
            </w:tcBorders>
            <w:vAlign w:val="center"/>
            <w:hideMark/>
          </w:tcPr>
          <w:p w14:paraId="4365E19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68B7C1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23BD2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61CF36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B2E65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3D3BD10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ACFCF24" w14:textId="77777777" w:rsidR="00A633A2" w:rsidRPr="00A633A2" w:rsidRDefault="00A633A2" w:rsidP="00A633A2">
            <w:pPr>
              <w:rPr>
                <w:sz w:val="20"/>
                <w:szCs w:val="20"/>
              </w:rPr>
            </w:pPr>
          </w:p>
        </w:tc>
      </w:tr>
      <w:tr w:rsidR="00A633A2" w:rsidRPr="00A633A2" w14:paraId="3675E2C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93AF7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BE95D0"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Ռետինե</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ճկափող</w:t>
            </w:r>
            <w:r w:rsidRPr="00A633A2">
              <w:rPr>
                <w:rFonts w:ascii="Arial Armenian" w:hAnsi="Arial Armenian" w:cs="Arial"/>
                <w:color w:val="000000"/>
                <w:sz w:val="16"/>
                <w:szCs w:val="16"/>
              </w:rPr>
              <w:t xml:space="preserve"> d20</w:t>
            </w:r>
            <w:r w:rsidRPr="00A633A2">
              <w:rPr>
                <w:rFonts w:ascii="Sylfaen" w:hAnsi="Sylfaen" w:cs="Sylfaen"/>
                <w:color w:val="000000"/>
                <w:sz w:val="16"/>
                <w:szCs w:val="16"/>
              </w:rPr>
              <w:t>մմ</w:t>
            </w:r>
            <w:r w:rsidRPr="00A633A2">
              <w:rPr>
                <w:rFonts w:ascii="Arial Armenian" w:hAnsi="Arial Armenian" w:cs="Arial"/>
                <w:color w:val="000000"/>
                <w:sz w:val="16"/>
                <w:szCs w:val="16"/>
              </w:rPr>
              <w:t xml:space="preserve"> </w:t>
            </w:r>
            <w:r w:rsidRPr="00A633A2">
              <w:rPr>
                <w:rFonts w:ascii="Arial Armenian" w:hAnsi="Arial Armenian" w:cs="Arial"/>
                <w:color w:val="000000"/>
                <w:sz w:val="16"/>
                <w:szCs w:val="16"/>
              </w:rPr>
              <w:br/>
            </w:r>
            <w:r w:rsidRPr="00A633A2">
              <w:rPr>
                <w:rFonts w:ascii="Calibri" w:hAnsi="Calibri" w:cs="Calibri"/>
                <w:color w:val="000000"/>
                <w:sz w:val="16"/>
                <w:szCs w:val="16"/>
              </w:rPr>
              <w:t>Резиновый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шланг</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w:t>
            </w:r>
            <w:r w:rsidRPr="00A633A2">
              <w:rPr>
                <w:rFonts w:ascii="Arial Armenian" w:hAnsi="Arial Armenian" w:cs="Arial"/>
                <w:color w:val="000000"/>
                <w:sz w:val="16"/>
                <w:szCs w:val="16"/>
              </w:rPr>
              <w:t>20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860788"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գմ</w:t>
            </w:r>
            <w:r w:rsidRPr="00A633A2">
              <w:rPr>
                <w:rFonts w:ascii="Arial Armenian" w:hAnsi="Arial Armenian" w:cs="Arial"/>
                <w:color w:val="000000"/>
                <w:sz w:val="16"/>
                <w:szCs w:val="16"/>
              </w:rPr>
              <w:br/>
            </w:r>
            <w:r w:rsidRPr="00A633A2">
              <w:rPr>
                <w:rFonts w:ascii="Calibri" w:hAnsi="Calibri" w:cs="Calibri"/>
                <w:color w:val="000000"/>
                <w:sz w:val="16"/>
                <w:szCs w:val="16"/>
              </w:rPr>
              <w:t>пм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DBC45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0953C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0.15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E0602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18.25</w:t>
            </w:r>
          </w:p>
        </w:tc>
        <w:tc>
          <w:tcPr>
            <w:tcW w:w="36" w:type="dxa"/>
            <w:vAlign w:val="center"/>
            <w:hideMark/>
          </w:tcPr>
          <w:p w14:paraId="0AD55DA3" w14:textId="77777777" w:rsidR="00A633A2" w:rsidRPr="00A633A2" w:rsidRDefault="00A633A2" w:rsidP="00A633A2">
            <w:pPr>
              <w:rPr>
                <w:sz w:val="20"/>
                <w:szCs w:val="20"/>
              </w:rPr>
            </w:pPr>
          </w:p>
        </w:tc>
      </w:tr>
      <w:tr w:rsidR="00A633A2" w:rsidRPr="00A633A2" w14:paraId="17867F5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38A88D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4B1A7E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83416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C70E94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B13E7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4B69C53"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C97D2FF"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DE9AC58" w14:textId="77777777" w:rsidTr="00A633A2">
        <w:trPr>
          <w:trHeight w:val="210"/>
        </w:trPr>
        <w:tc>
          <w:tcPr>
            <w:tcW w:w="398" w:type="dxa"/>
            <w:vMerge/>
            <w:tcBorders>
              <w:top w:val="nil"/>
              <w:left w:val="single" w:sz="4" w:space="0" w:color="auto"/>
              <w:bottom w:val="single" w:sz="4" w:space="0" w:color="auto"/>
              <w:right w:val="single" w:sz="4" w:space="0" w:color="auto"/>
            </w:tcBorders>
            <w:vAlign w:val="center"/>
            <w:hideMark/>
          </w:tcPr>
          <w:p w14:paraId="1DD00C7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17A0ABD"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1FADDA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0157C0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344BD4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F1E8D0F"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21655E3" w14:textId="77777777" w:rsidR="00A633A2" w:rsidRPr="00A633A2" w:rsidRDefault="00A633A2" w:rsidP="00A633A2">
            <w:pPr>
              <w:rPr>
                <w:sz w:val="20"/>
                <w:szCs w:val="20"/>
              </w:rPr>
            </w:pPr>
          </w:p>
        </w:tc>
      </w:tr>
      <w:tr w:rsidR="00A633A2" w:rsidRPr="00A633A2" w14:paraId="22D989C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85A5B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9</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33B0D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äáÕå³ï» Ó¨³íáñ Ù³ë»ñÇ ÙáÝï³ÅáõÙ</w:t>
            </w:r>
            <w:r w:rsidRPr="00A633A2">
              <w:rPr>
                <w:rFonts w:ascii="Arial Armenian" w:hAnsi="Arial Armenian" w:cs="Arial"/>
                <w:color w:val="000000"/>
                <w:sz w:val="16"/>
                <w:szCs w:val="16"/>
              </w:rPr>
              <w:br w:type="page"/>
            </w:r>
            <w:r w:rsidRPr="00A633A2">
              <w:rPr>
                <w:rFonts w:ascii="Calibri" w:hAnsi="Calibri" w:cs="Calibri"/>
                <w:color w:val="000000"/>
                <w:sz w:val="16"/>
                <w:szCs w:val="16"/>
              </w:rPr>
              <w:t>Сборка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стальных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фасонных</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деталей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1484B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type="page"/>
            </w:r>
            <w:r w:rsidRPr="00A633A2">
              <w:rPr>
                <w:rFonts w:ascii="Calibri" w:hAnsi="Calibri" w:cs="Calibri"/>
                <w:color w:val="000000"/>
                <w:sz w:val="16"/>
                <w:szCs w:val="16"/>
              </w:rPr>
              <w:t>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3370E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0.018</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7F891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2423.40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BB072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43.62</w:t>
            </w:r>
          </w:p>
        </w:tc>
        <w:tc>
          <w:tcPr>
            <w:tcW w:w="36" w:type="dxa"/>
            <w:vAlign w:val="center"/>
            <w:hideMark/>
          </w:tcPr>
          <w:p w14:paraId="3F0E4E2A" w14:textId="77777777" w:rsidR="00A633A2" w:rsidRPr="00A633A2" w:rsidRDefault="00A633A2" w:rsidP="00A633A2">
            <w:pPr>
              <w:rPr>
                <w:sz w:val="20"/>
                <w:szCs w:val="20"/>
              </w:rPr>
            </w:pPr>
          </w:p>
        </w:tc>
      </w:tr>
      <w:tr w:rsidR="00A633A2" w:rsidRPr="00A633A2" w14:paraId="2F0C0B4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E87A66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507BB14"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4A092D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F2DC16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6280D0"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2F47C1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84A2220"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2F3DED3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C1A757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E19570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2CB10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6908C0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2588F4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A7D937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E8F6C64" w14:textId="77777777" w:rsidR="00A633A2" w:rsidRPr="00A633A2" w:rsidRDefault="00A633A2" w:rsidP="00A633A2">
            <w:pPr>
              <w:rPr>
                <w:sz w:val="20"/>
                <w:szCs w:val="20"/>
              </w:rPr>
            </w:pPr>
          </w:p>
        </w:tc>
      </w:tr>
      <w:tr w:rsidR="00A633A2" w:rsidRPr="00A633A2" w14:paraId="1E74EF24"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5C2AD0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875A38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0FBA7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A71AFE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67581F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506B24C"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CF2ECD8" w14:textId="77777777" w:rsidR="00A633A2" w:rsidRPr="00A633A2" w:rsidRDefault="00A633A2" w:rsidP="00A633A2">
            <w:pPr>
              <w:rPr>
                <w:sz w:val="20"/>
                <w:szCs w:val="20"/>
              </w:rPr>
            </w:pPr>
          </w:p>
        </w:tc>
      </w:tr>
      <w:tr w:rsidR="00A633A2" w:rsidRPr="00A633A2" w14:paraId="39C0C27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06F54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FD277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Ð»ÕÛáõë M16, L=60ÙÙ </w:t>
            </w:r>
            <w:r w:rsidRPr="00A633A2">
              <w:rPr>
                <w:rFonts w:ascii="Arial Armenian" w:hAnsi="Arial Armenian" w:cs="Arial"/>
                <w:color w:val="000000"/>
                <w:sz w:val="16"/>
                <w:szCs w:val="16"/>
              </w:rPr>
              <w:br/>
            </w:r>
            <w:r w:rsidRPr="00A633A2">
              <w:rPr>
                <w:rFonts w:ascii="Calibri" w:hAnsi="Calibri" w:cs="Calibri"/>
                <w:color w:val="000000"/>
                <w:sz w:val="16"/>
                <w:szCs w:val="16"/>
              </w:rPr>
              <w:t>Болт</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w:t>
            </w:r>
            <w:r w:rsidRPr="00A633A2">
              <w:rPr>
                <w:rFonts w:ascii="Arial Armenian" w:hAnsi="Arial Armenian" w:cs="Arial"/>
                <w:color w:val="000000"/>
                <w:sz w:val="16"/>
                <w:szCs w:val="16"/>
              </w:rPr>
              <w:t xml:space="preserve">16, </w:t>
            </w:r>
            <w:r w:rsidRPr="00A633A2">
              <w:rPr>
                <w:rFonts w:ascii="Calibri" w:hAnsi="Calibri" w:cs="Calibri"/>
                <w:color w:val="000000"/>
                <w:sz w:val="16"/>
                <w:szCs w:val="16"/>
              </w:rPr>
              <w:t>Д</w:t>
            </w:r>
            <w:r w:rsidRPr="00A633A2">
              <w:rPr>
                <w:rFonts w:ascii="Arial Armenian" w:hAnsi="Arial Armenian" w:cs="Arial"/>
                <w:color w:val="000000"/>
                <w:sz w:val="16"/>
                <w:szCs w:val="16"/>
              </w:rPr>
              <w:t>=60</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DF1B2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кг</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217FB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10.000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2E1DC0"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38090B"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14.59</w:t>
            </w:r>
          </w:p>
        </w:tc>
        <w:tc>
          <w:tcPr>
            <w:tcW w:w="36" w:type="dxa"/>
            <w:vAlign w:val="center"/>
            <w:hideMark/>
          </w:tcPr>
          <w:p w14:paraId="60BFD0F9" w14:textId="77777777" w:rsidR="00A633A2" w:rsidRPr="00A633A2" w:rsidRDefault="00A633A2" w:rsidP="00A633A2">
            <w:pPr>
              <w:rPr>
                <w:sz w:val="20"/>
                <w:szCs w:val="20"/>
              </w:rPr>
            </w:pPr>
          </w:p>
        </w:tc>
      </w:tr>
      <w:tr w:rsidR="00A633A2" w:rsidRPr="00A633A2" w14:paraId="3569E62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2F1193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66004A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C9E653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39CADF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CCABA2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854CA8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57E98A4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136CA3F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AB07B9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F82BDA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B383E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2D8A1B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BBFDC8A"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A7C80C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5658A05" w14:textId="77777777" w:rsidR="00A633A2" w:rsidRPr="00A633A2" w:rsidRDefault="00A633A2" w:rsidP="00A633A2">
            <w:pPr>
              <w:rPr>
                <w:sz w:val="20"/>
                <w:szCs w:val="20"/>
              </w:rPr>
            </w:pPr>
          </w:p>
        </w:tc>
      </w:tr>
      <w:tr w:rsidR="00A633A2" w:rsidRPr="00A633A2" w14:paraId="667EE0F7" w14:textId="77777777" w:rsidTr="005C0845">
        <w:trPr>
          <w:trHeight w:val="65"/>
        </w:trPr>
        <w:tc>
          <w:tcPr>
            <w:tcW w:w="398" w:type="dxa"/>
            <w:vMerge/>
            <w:tcBorders>
              <w:top w:val="nil"/>
              <w:left w:val="single" w:sz="4" w:space="0" w:color="auto"/>
              <w:bottom w:val="single" w:sz="4" w:space="0" w:color="auto"/>
              <w:right w:val="single" w:sz="4" w:space="0" w:color="auto"/>
            </w:tcBorders>
            <w:vAlign w:val="center"/>
            <w:hideMark/>
          </w:tcPr>
          <w:p w14:paraId="49DB9692"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82C365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2D25C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610424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8CA791B"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5A94AAD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46AF67D" w14:textId="77777777" w:rsidR="00A633A2" w:rsidRPr="00A633A2" w:rsidRDefault="00A633A2" w:rsidP="00A633A2">
            <w:pPr>
              <w:rPr>
                <w:sz w:val="20"/>
                <w:szCs w:val="20"/>
              </w:rPr>
            </w:pPr>
          </w:p>
        </w:tc>
      </w:tr>
      <w:tr w:rsidR="00A633A2" w:rsidRPr="00A633A2" w14:paraId="19D4B902"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894F7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BADCC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äÝ¹ûÕ³Ï M16</w:t>
            </w:r>
            <w:r w:rsidRPr="00A633A2">
              <w:rPr>
                <w:rFonts w:ascii="Arial Armenian" w:hAnsi="Arial Armenian" w:cs="Arial"/>
                <w:color w:val="000000"/>
                <w:sz w:val="16"/>
                <w:szCs w:val="16"/>
              </w:rPr>
              <w:br/>
            </w:r>
            <w:r w:rsidRPr="00A633A2">
              <w:rPr>
                <w:rFonts w:ascii="Calibri" w:hAnsi="Calibri" w:cs="Calibri"/>
                <w:color w:val="000000"/>
                <w:sz w:val="16"/>
                <w:szCs w:val="16"/>
              </w:rPr>
              <w:t>гайка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w:t>
            </w:r>
            <w:r w:rsidRPr="00A633A2">
              <w:rPr>
                <w:rFonts w:ascii="Arial Armenian" w:hAnsi="Arial Armenian" w:cs="Arial"/>
                <w:color w:val="000000"/>
                <w:sz w:val="16"/>
                <w:szCs w:val="16"/>
              </w:rPr>
              <w:t>16</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B58A6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w:t>
            </w:r>
            <w:r w:rsidRPr="00A633A2">
              <w:rPr>
                <w:rFonts w:ascii="Arial Armenian" w:hAnsi="Arial Armenian" w:cs="Arial"/>
                <w:color w:val="000000"/>
                <w:sz w:val="16"/>
                <w:szCs w:val="16"/>
              </w:rPr>
              <w:br/>
            </w:r>
            <w:r w:rsidRPr="00A633A2">
              <w:rPr>
                <w:rFonts w:ascii="Calibri" w:hAnsi="Calibri" w:cs="Calibri"/>
                <w:color w:val="000000"/>
                <w:sz w:val="16"/>
                <w:szCs w:val="16"/>
              </w:rPr>
              <w:t>кг</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8A5FE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8.000</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8E621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1.46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55A3C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11.67</w:t>
            </w:r>
          </w:p>
        </w:tc>
        <w:tc>
          <w:tcPr>
            <w:tcW w:w="36" w:type="dxa"/>
            <w:vAlign w:val="center"/>
            <w:hideMark/>
          </w:tcPr>
          <w:p w14:paraId="447A106B" w14:textId="77777777" w:rsidR="00A633A2" w:rsidRPr="00A633A2" w:rsidRDefault="00A633A2" w:rsidP="00A633A2">
            <w:pPr>
              <w:rPr>
                <w:sz w:val="20"/>
                <w:szCs w:val="20"/>
              </w:rPr>
            </w:pPr>
          </w:p>
        </w:tc>
      </w:tr>
      <w:tr w:rsidR="00A633A2" w:rsidRPr="00A633A2" w14:paraId="50A6701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0CA36E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8A9FA9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FF3A2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9681A4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9C503B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62C48DD"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BF427C5"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7A587CCA"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C2796D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5D2D0E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A5387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473DB1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A8BB21"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631F963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DD187ED" w14:textId="77777777" w:rsidR="00A633A2" w:rsidRPr="00A633A2" w:rsidRDefault="00A633A2" w:rsidP="00A633A2">
            <w:pPr>
              <w:rPr>
                <w:sz w:val="20"/>
                <w:szCs w:val="20"/>
              </w:rPr>
            </w:pPr>
          </w:p>
        </w:tc>
      </w:tr>
      <w:tr w:rsidR="00A633A2" w:rsidRPr="00A633A2" w14:paraId="28709E09" w14:textId="77777777" w:rsidTr="00A633A2">
        <w:trPr>
          <w:trHeight w:val="60"/>
        </w:trPr>
        <w:tc>
          <w:tcPr>
            <w:tcW w:w="398" w:type="dxa"/>
            <w:vMerge/>
            <w:tcBorders>
              <w:top w:val="nil"/>
              <w:left w:val="single" w:sz="4" w:space="0" w:color="auto"/>
              <w:bottom w:val="single" w:sz="4" w:space="0" w:color="auto"/>
              <w:right w:val="single" w:sz="4" w:space="0" w:color="auto"/>
            </w:tcBorders>
            <w:vAlign w:val="center"/>
            <w:hideMark/>
          </w:tcPr>
          <w:p w14:paraId="2FB84E9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CABBE6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B4ADE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57FE54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68CEDAD"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786E7E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D7C6661" w14:textId="77777777" w:rsidR="00A633A2" w:rsidRPr="00A633A2" w:rsidRDefault="00A633A2" w:rsidP="00A633A2">
            <w:pPr>
              <w:rPr>
                <w:sz w:val="20"/>
                <w:szCs w:val="20"/>
              </w:rPr>
            </w:pPr>
          </w:p>
        </w:tc>
      </w:tr>
      <w:tr w:rsidR="00A633A2" w:rsidRPr="00A633A2" w14:paraId="4B2F6FAA"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6B906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9027D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xml:space="preserve">ÊáÕáí³Ï³ß³ñÇ Éí³óáõÙ </w:t>
            </w:r>
            <w:r w:rsidRPr="00A633A2">
              <w:rPr>
                <w:rFonts w:ascii="Arial Armenian" w:hAnsi="Arial Armenian" w:cs="Arial"/>
                <w:color w:val="000000"/>
                <w:sz w:val="16"/>
                <w:szCs w:val="16"/>
              </w:rPr>
              <w:br/>
            </w:r>
            <w:r w:rsidRPr="00A633A2">
              <w:rPr>
                <w:rFonts w:ascii="Calibri" w:hAnsi="Calibri" w:cs="Calibri"/>
                <w:color w:val="000000"/>
                <w:sz w:val="16"/>
                <w:szCs w:val="16"/>
              </w:rPr>
              <w:t>Промывка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трубопровода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55748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ÏÙ</w:t>
            </w:r>
            <w:r w:rsidRPr="00A633A2">
              <w:rPr>
                <w:rFonts w:ascii="Arial Armenian" w:hAnsi="Arial Armenian" w:cs="Arial"/>
                <w:color w:val="000000"/>
                <w:sz w:val="16"/>
                <w:szCs w:val="16"/>
              </w:rPr>
              <w:br/>
            </w:r>
            <w:r w:rsidRPr="00A633A2">
              <w:rPr>
                <w:rFonts w:ascii="Calibri" w:hAnsi="Calibri" w:cs="Calibri"/>
                <w:color w:val="000000"/>
                <w:sz w:val="16"/>
                <w:szCs w:val="16"/>
              </w:rPr>
              <w:t>км</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64C19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0.109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64FBC2"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106.99</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1AF2D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11.66</w:t>
            </w:r>
          </w:p>
        </w:tc>
        <w:tc>
          <w:tcPr>
            <w:tcW w:w="36" w:type="dxa"/>
            <w:vAlign w:val="center"/>
            <w:hideMark/>
          </w:tcPr>
          <w:p w14:paraId="03E389F0" w14:textId="77777777" w:rsidR="00A633A2" w:rsidRPr="00A633A2" w:rsidRDefault="00A633A2" w:rsidP="00A633A2">
            <w:pPr>
              <w:rPr>
                <w:sz w:val="20"/>
                <w:szCs w:val="20"/>
              </w:rPr>
            </w:pPr>
          </w:p>
        </w:tc>
      </w:tr>
      <w:tr w:rsidR="00A633A2" w:rsidRPr="00A633A2" w14:paraId="6D97B13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5DB9E6D"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559BB5B"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E7539F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23EBE5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C199747"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CCD600E"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3DEAA3B8"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50CB4F5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F778AD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816228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38BAA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F5DE91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0C50A2E"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22437F1"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6282D8FD" w14:textId="77777777" w:rsidR="00A633A2" w:rsidRPr="00A633A2" w:rsidRDefault="00A633A2" w:rsidP="00A633A2">
            <w:pPr>
              <w:rPr>
                <w:sz w:val="20"/>
                <w:szCs w:val="20"/>
              </w:rPr>
            </w:pPr>
          </w:p>
        </w:tc>
      </w:tr>
      <w:tr w:rsidR="00A633A2" w:rsidRPr="00A633A2" w14:paraId="0671EAC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2AFB4A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9B1D0F8"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AA885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A3C7D8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A90979"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8DD47D8"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C19D79F" w14:textId="77777777" w:rsidR="00A633A2" w:rsidRPr="00A633A2" w:rsidRDefault="00A633A2" w:rsidP="00A633A2">
            <w:pPr>
              <w:rPr>
                <w:sz w:val="20"/>
                <w:szCs w:val="20"/>
              </w:rPr>
            </w:pPr>
          </w:p>
        </w:tc>
      </w:tr>
      <w:tr w:rsidR="00A633A2" w:rsidRPr="00A633A2" w14:paraId="098ACD0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4852B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13</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9A3DCE"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Պոլիպրոպինենային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փական</w:t>
            </w:r>
            <w:r w:rsidRPr="00A633A2">
              <w:rPr>
                <w:rFonts w:ascii="Arial Armenian" w:hAnsi="Arial Armenian" w:cs="Arial"/>
                <w:color w:val="000000"/>
                <w:sz w:val="16"/>
                <w:szCs w:val="16"/>
              </w:rPr>
              <w:t xml:space="preserve"> d=32</w:t>
            </w:r>
            <w:r w:rsidRPr="00A633A2">
              <w:rPr>
                <w:rFonts w:ascii="Arial Armenian" w:hAnsi="Arial Armenian" w:cs="Arial Armenian"/>
                <w:color w:val="000000"/>
                <w:sz w:val="16"/>
                <w:szCs w:val="16"/>
              </w:rPr>
              <w:t>ÙÙ</w:t>
            </w:r>
            <w:r w:rsidRPr="00A633A2">
              <w:rPr>
                <w:rFonts w:ascii="Arial Armenian" w:hAnsi="Arial Armenian" w:cs="Arial"/>
                <w:color w:val="000000"/>
                <w:sz w:val="16"/>
                <w:szCs w:val="16"/>
              </w:rPr>
              <w:br/>
            </w:r>
            <w:r w:rsidRPr="00A633A2">
              <w:rPr>
                <w:rFonts w:ascii="Calibri" w:hAnsi="Calibri" w:cs="Calibri"/>
                <w:color w:val="000000"/>
                <w:sz w:val="16"/>
                <w:szCs w:val="16"/>
              </w:rPr>
              <w:t>Полипропиленовый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клапан</w:t>
            </w:r>
            <w:r w:rsidRPr="00A633A2">
              <w:rPr>
                <w:rFonts w:ascii="Arial Armenian" w:hAnsi="Arial Armenian" w:cs="Arial"/>
                <w:color w:val="000000"/>
                <w:sz w:val="16"/>
                <w:szCs w:val="16"/>
              </w:rPr>
              <w:t xml:space="preserve"> d=32</w:t>
            </w:r>
            <w:r w:rsidRPr="00A633A2">
              <w:rPr>
                <w:rFonts w:ascii="Arial Armenian" w:hAnsi="Arial Armenian" w:cs="Arial Armenian"/>
                <w:color w:val="000000"/>
                <w:sz w:val="16"/>
                <w:szCs w:val="16"/>
              </w:rPr>
              <w:t>Ù</w:t>
            </w:r>
            <w:r w:rsidRPr="00A633A2">
              <w:rPr>
                <w:rFonts w:ascii="Arial Armenian" w:hAnsi="Arial Armenian" w:cs="Arial"/>
                <w:color w:val="000000"/>
                <w:sz w:val="16"/>
                <w:szCs w:val="16"/>
              </w:rPr>
              <w:t>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41BCF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FAFAE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6</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77D3BE"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5.35</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0314D6"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32.11</w:t>
            </w:r>
          </w:p>
        </w:tc>
        <w:tc>
          <w:tcPr>
            <w:tcW w:w="36" w:type="dxa"/>
            <w:vAlign w:val="center"/>
            <w:hideMark/>
          </w:tcPr>
          <w:p w14:paraId="0C433667" w14:textId="77777777" w:rsidR="00A633A2" w:rsidRPr="00A633A2" w:rsidRDefault="00A633A2" w:rsidP="00A633A2">
            <w:pPr>
              <w:rPr>
                <w:sz w:val="20"/>
                <w:szCs w:val="20"/>
              </w:rPr>
            </w:pPr>
          </w:p>
        </w:tc>
      </w:tr>
      <w:tr w:rsidR="00A633A2" w:rsidRPr="00A633A2" w14:paraId="20443A3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CE88DE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09913F6"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9FA8E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720369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9DACB98"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49C15B9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9E278E2"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071F20BE"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47A07B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88749CF"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27389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0B2705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88B922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D724A3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24951A4F" w14:textId="77777777" w:rsidR="00A633A2" w:rsidRPr="00A633A2" w:rsidRDefault="00A633A2" w:rsidP="00A633A2">
            <w:pPr>
              <w:rPr>
                <w:sz w:val="20"/>
                <w:szCs w:val="20"/>
              </w:rPr>
            </w:pPr>
          </w:p>
        </w:tc>
      </w:tr>
      <w:tr w:rsidR="00A633A2" w:rsidRPr="00A633A2" w14:paraId="2054B24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037DCE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A229FD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5B336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ED0D68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C20116"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09B063E4"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4EF4CC76" w14:textId="77777777" w:rsidR="00A633A2" w:rsidRPr="00A633A2" w:rsidRDefault="00A633A2" w:rsidP="00A633A2">
            <w:pPr>
              <w:rPr>
                <w:sz w:val="20"/>
                <w:szCs w:val="20"/>
              </w:rPr>
            </w:pPr>
          </w:p>
        </w:tc>
      </w:tr>
      <w:tr w:rsidR="00A633A2" w:rsidRPr="00A633A2" w14:paraId="26A7118E"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47CE0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lastRenderedPageBreak/>
              <w:t>14</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B75E3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¸³ï³ñÏÙ³Ý ÷³Ï³Ý d=25ÙÙ</w:t>
            </w:r>
            <w:r w:rsidRPr="00A633A2">
              <w:rPr>
                <w:rFonts w:ascii="Arial Armenian" w:hAnsi="Arial Armenian" w:cs="Arial"/>
                <w:color w:val="000000"/>
                <w:sz w:val="16"/>
                <w:szCs w:val="16"/>
              </w:rPr>
              <w:br/>
            </w:r>
            <w:r w:rsidRPr="00A633A2">
              <w:rPr>
                <w:rFonts w:ascii="Calibri" w:hAnsi="Calibri" w:cs="Calibri"/>
                <w:color w:val="000000"/>
                <w:sz w:val="16"/>
                <w:szCs w:val="16"/>
              </w:rPr>
              <w:t>Сливной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клапан</w:t>
            </w:r>
            <w:r w:rsidRPr="00A633A2">
              <w:rPr>
                <w:rFonts w:ascii="Arial Armenian" w:hAnsi="Arial Armenian" w:cs="Arial"/>
                <w:color w:val="000000"/>
                <w:sz w:val="16"/>
                <w:szCs w:val="16"/>
              </w:rPr>
              <w:t xml:space="preserve"> d=25</w:t>
            </w:r>
            <w:r w:rsidRPr="00A633A2">
              <w:rPr>
                <w:rFonts w:ascii="Calibri" w:hAnsi="Calibri" w:cs="Calibri"/>
                <w:color w:val="000000"/>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A58FF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919F0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8D7E6A"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5.31</w:t>
            </w:r>
          </w:p>
        </w:tc>
        <w:tc>
          <w:tcPr>
            <w:tcW w:w="9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37AA48" w14:textId="77777777" w:rsidR="00A633A2" w:rsidRPr="00A633A2" w:rsidRDefault="00A633A2" w:rsidP="00A633A2">
            <w:pPr>
              <w:jc w:val="center"/>
              <w:rPr>
                <w:rFonts w:ascii="Arial Armenian" w:hAnsi="Arial Armenian" w:cs="Arial"/>
                <w:color w:val="000000"/>
                <w:sz w:val="20"/>
                <w:szCs w:val="20"/>
              </w:rPr>
            </w:pPr>
            <w:r w:rsidRPr="00A633A2">
              <w:rPr>
                <w:rFonts w:ascii="Arial Armenian" w:hAnsi="Arial Armenian" w:cs="Arial"/>
                <w:color w:val="000000"/>
                <w:sz w:val="20"/>
                <w:szCs w:val="20"/>
              </w:rPr>
              <w:t>15.94</w:t>
            </w:r>
          </w:p>
        </w:tc>
        <w:tc>
          <w:tcPr>
            <w:tcW w:w="36" w:type="dxa"/>
            <w:vAlign w:val="center"/>
            <w:hideMark/>
          </w:tcPr>
          <w:p w14:paraId="168C7D13" w14:textId="77777777" w:rsidR="00A633A2" w:rsidRPr="00A633A2" w:rsidRDefault="00A633A2" w:rsidP="00A633A2">
            <w:pPr>
              <w:rPr>
                <w:sz w:val="20"/>
                <w:szCs w:val="20"/>
              </w:rPr>
            </w:pPr>
          </w:p>
        </w:tc>
      </w:tr>
      <w:tr w:rsidR="00A633A2" w:rsidRPr="00A633A2" w14:paraId="3AAB750F"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2592B48"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1DE59E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2C9AD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C3BDC8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870A84"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2AAB5900"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0A820FF9" w14:textId="77777777" w:rsidR="00A633A2" w:rsidRPr="00A633A2" w:rsidRDefault="00A633A2" w:rsidP="00A633A2">
            <w:pPr>
              <w:jc w:val="center"/>
              <w:rPr>
                <w:rFonts w:ascii="Arial Armenian" w:hAnsi="Arial Armenian" w:cs="Arial"/>
                <w:color w:val="000000"/>
                <w:sz w:val="20"/>
                <w:szCs w:val="20"/>
              </w:rPr>
            </w:pPr>
          </w:p>
        </w:tc>
      </w:tr>
      <w:tr w:rsidR="00A633A2" w:rsidRPr="00A633A2" w14:paraId="693EC7D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EB6A3B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FB40A43"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FA713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AD5889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CE60B9C"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705811B9"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7DACCCEE" w14:textId="77777777" w:rsidR="00A633A2" w:rsidRPr="00A633A2" w:rsidRDefault="00A633A2" w:rsidP="00A633A2">
            <w:pPr>
              <w:rPr>
                <w:sz w:val="20"/>
                <w:szCs w:val="20"/>
              </w:rPr>
            </w:pPr>
          </w:p>
        </w:tc>
      </w:tr>
      <w:tr w:rsidR="00A633A2" w:rsidRPr="00A633A2" w14:paraId="0E1D2F08"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886377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009887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C55A0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61CAB9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EFBE43" w14:textId="77777777" w:rsidR="00A633A2" w:rsidRPr="00A633A2" w:rsidRDefault="00A633A2" w:rsidP="00A633A2">
            <w:pPr>
              <w:rPr>
                <w:rFonts w:ascii="Arial Armenian" w:hAnsi="Arial Armenian"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14:paraId="1C62D43A" w14:textId="77777777" w:rsidR="00A633A2" w:rsidRPr="00A633A2" w:rsidRDefault="00A633A2" w:rsidP="00A633A2">
            <w:pPr>
              <w:rPr>
                <w:rFonts w:ascii="Arial Armenian" w:hAnsi="Arial Armenian" w:cs="Arial"/>
                <w:color w:val="000000"/>
                <w:sz w:val="20"/>
                <w:szCs w:val="20"/>
              </w:rPr>
            </w:pPr>
          </w:p>
        </w:tc>
        <w:tc>
          <w:tcPr>
            <w:tcW w:w="36" w:type="dxa"/>
            <w:tcBorders>
              <w:top w:val="nil"/>
              <w:left w:val="nil"/>
              <w:bottom w:val="nil"/>
              <w:right w:val="nil"/>
            </w:tcBorders>
            <w:noWrap/>
            <w:vAlign w:val="bottom"/>
            <w:hideMark/>
          </w:tcPr>
          <w:p w14:paraId="16747E47" w14:textId="77777777" w:rsidR="00A633A2" w:rsidRPr="00A633A2" w:rsidRDefault="00A633A2" w:rsidP="00A633A2">
            <w:pPr>
              <w:rPr>
                <w:sz w:val="20"/>
                <w:szCs w:val="20"/>
              </w:rPr>
            </w:pPr>
          </w:p>
        </w:tc>
      </w:tr>
      <w:tr w:rsidR="00A633A2" w:rsidRPr="00A633A2" w14:paraId="750A22E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0A1F31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FF78123"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ïíÛ³É µ³ÅÝáí</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разделу</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521F60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42E7597B"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060AAB6"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781D897"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581.43</w:t>
            </w:r>
          </w:p>
        </w:tc>
        <w:tc>
          <w:tcPr>
            <w:tcW w:w="36" w:type="dxa"/>
            <w:vAlign w:val="center"/>
            <w:hideMark/>
          </w:tcPr>
          <w:p w14:paraId="2B5EF5D8" w14:textId="77777777" w:rsidR="00A633A2" w:rsidRPr="00A633A2" w:rsidRDefault="00A633A2" w:rsidP="00A633A2">
            <w:pPr>
              <w:rPr>
                <w:sz w:val="20"/>
                <w:szCs w:val="20"/>
              </w:rPr>
            </w:pPr>
          </w:p>
        </w:tc>
      </w:tr>
      <w:tr w:rsidR="00A633A2" w:rsidRPr="00A633A2" w14:paraId="2DDED1B7"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20E9E40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7DE31AB"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24456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486BFC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077325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7D23A25"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70D8CCA"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70068F46" w14:textId="77777777" w:rsidTr="00A633A2">
        <w:trPr>
          <w:trHeight w:val="240"/>
        </w:trPr>
        <w:tc>
          <w:tcPr>
            <w:tcW w:w="398" w:type="dxa"/>
            <w:vMerge/>
            <w:tcBorders>
              <w:top w:val="nil"/>
              <w:left w:val="single" w:sz="4" w:space="0" w:color="auto"/>
              <w:bottom w:val="single" w:sz="4" w:space="0" w:color="auto"/>
              <w:right w:val="single" w:sz="4" w:space="0" w:color="auto"/>
            </w:tcBorders>
            <w:vAlign w:val="center"/>
            <w:hideMark/>
          </w:tcPr>
          <w:p w14:paraId="5820130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186BA33"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A21B6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E0144C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1B99A9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86D0B3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A5528AF" w14:textId="77777777" w:rsidR="00A633A2" w:rsidRPr="00A633A2" w:rsidRDefault="00A633A2" w:rsidP="00A633A2">
            <w:pPr>
              <w:rPr>
                <w:sz w:val="20"/>
                <w:szCs w:val="20"/>
              </w:rPr>
            </w:pPr>
          </w:p>
        </w:tc>
      </w:tr>
      <w:tr w:rsidR="00A633A2" w:rsidRPr="00A633A2" w14:paraId="686486D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6B3582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6948D2D0"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9CC53D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EB88C7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28F1574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DAEBC93"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1.44%</w:t>
            </w:r>
          </w:p>
        </w:tc>
        <w:tc>
          <w:tcPr>
            <w:tcW w:w="36" w:type="dxa"/>
            <w:vAlign w:val="center"/>
            <w:hideMark/>
          </w:tcPr>
          <w:p w14:paraId="4385358F" w14:textId="77777777" w:rsidR="00A633A2" w:rsidRPr="00A633A2" w:rsidRDefault="00A633A2" w:rsidP="00A633A2">
            <w:pPr>
              <w:rPr>
                <w:sz w:val="20"/>
                <w:szCs w:val="20"/>
              </w:rPr>
            </w:pPr>
          </w:p>
        </w:tc>
      </w:tr>
      <w:tr w:rsidR="00A633A2" w:rsidRPr="00A633A2" w14:paraId="3BE027A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395C26A"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350545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BBF925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F5E41E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E128E5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EB502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66F0359"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1F407F9" w14:textId="77777777" w:rsidTr="00A633A2">
        <w:trPr>
          <w:trHeight w:val="240"/>
        </w:trPr>
        <w:tc>
          <w:tcPr>
            <w:tcW w:w="398" w:type="dxa"/>
            <w:vMerge/>
            <w:tcBorders>
              <w:top w:val="nil"/>
              <w:left w:val="single" w:sz="4" w:space="0" w:color="auto"/>
              <w:bottom w:val="single" w:sz="4" w:space="0" w:color="auto"/>
              <w:right w:val="single" w:sz="4" w:space="0" w:color="auto"/>
            </w:tcBorders>
            <w:vAlign w:val="center"/>
            <w:hideMark/>
          </w:tcPr>
          <w:p w14:paraId="215D0B1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97FC675"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ED1A1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40EEF4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BFE212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49BA97"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A881756" w14:textId="77777777" w:rsidR="00A633A2" w:rsidRPr="00A633A2" w:rsidRDefault="00A633A2" w:rsidP="00A633A2">
            <w:pPr>
              <w:rPr>
                <w:sz w:val="20"/>
                <w:szCs w:val="20"/>
              </w:rPr>
            </w:pPr>
          </w:p>
        </w:tc>
      </w:tr>
      <w:tr w:rsidR="00A633A2" w:rsidRPr="00A633A2" w14:paraId="5127A31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49E2AB1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B8CCE4"/>
            <w:vAlign w:val="center"/>
            <w:hideMark/>
          </w:tcPr>
          <w:p w14:paraId="17CB07DF"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µáÉáñ µ³ÅÇÝÝ»ñáí Ý»ñ³éÛ³É ß³ÑáõÛÃÁ 11%</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всем</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разделям</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включая</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прибыль</w:t>
            </w:r>
            <w:r w:rsidRPr="00A633A2">
              <w:rPr>
                <w:rFonts w:ascii="Arial Armenian" w:hAnsi="Arial Armenian" w:cs="Arial"/>
                <w:b/>
                <w:bCs/>
                <w:color w:val="000000"/>
                <w:sz w:val="16"/>
                <w:szCs w:val="16"/>
                <w:lang w:val="ru-RU"/>
              </w:rPr>
              <w:t xml:space="preserve"> 11%</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62F9C06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22578A83"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13697B90"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50B6111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40375.46</w:t>
            </w:r>
          </w:p>
        </w:tc>
        <w:tc>
          <w:tcPr>
            <w:tcW w:w="36" w:type="dxa"/>
            <w:vAlign w:val="center"/>
            <w:hideMark/>
          </w:tcPr>
          <w:p w14:paraId="73BA67A9" w14:textId="77777777" w:rsidR="00A633A2" w:rsidRPr="00A633A2" w:rsidRDefault="00A633A2" w:rsidP="00A633A2">
            <w:pPr>
              <w:rPr>
                <w:sz w:val="20"/>
                <w:szCs w:val="20"/>
              </w:rPr>
            </w:pPr>
          </w:p>
        </w:tc>
      </w:tr>
      <w:tr w:rsidR="00A633A2" w:rsidRPr="00A633A2" w14:paraId="33BCA47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8A8D4B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FF55A2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8F825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687780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6138DA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72D9DC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C0B976B"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23CB220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6FE0C5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B2D799F"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9F8BD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5C3E6E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77F2B0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4A27AF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8544441" w14:textId="77777777" w:rsidR="00A633A2" w:rsidRPr="00A633A2" w:rsidRDefault="00A633A2" w:rsidP="00A633A2">
            <w:pPr>
              <w:rPr>
                <w:sz w:val="20"/>
                <w:szCs w:val="20"/>
              </w:rPr>
            </w:pPr>
          </w:p>
        </w:tc>
      </w:tr>
      <w:tr w:rsidR="00A633A2" w:rsidRPr="00A633A2" w14:paraId="1F36B22E" w14:textId="77777777" w:rsidTr="00A633A2">
        <w:trPr>
          <w:trHeight w:val="165"/>
        </w:trPr>
        <w:tc>
          <w:tcPr>
            <w:tcW w:w="398" w:type="dxa"/>
            <w:vMerge/>
            <w:tcBorders>
              <w:top w:val="nil"/>
              <w:left w:val="single" w:sz="4" w:space="0" w:color="auto"/>
              <w:bottom w:val="single" w:sz="4" w:space="0" w:color="auto"/>
              <w:right w:val="single" w:sz="4" w:space="0" w:color="auto"/>
            </w:tcBorders>
            <w:vAlign w:val="center"/>
            <w:hideMark/>
          </w:tcPr>
          <w:p w14:paraId="42E4DA5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098B16A"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DB14B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BB7595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EB782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B6C912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F099F72" w14:textId="77777777" w:rsidR="00A633A2" w:rsidRPr="00A633A2" w:rsidRDefault="00A633A2" w:rsidP="00A633A2">
            <w:pPr>
              <w:rPr>
                <w:sz w:val="20"/>
                <w:szCs w:val="20"/>
              </w:rPr>
            </w:pPr>
          </w:p>
        </w:tc>
      </w:tr>
      <w:tr w:rsidR="00A633A2" w:rsidRPr="00A633A2" w14:paraId="7513D181"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05E59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E99150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ÎßÇé (%)</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Процент</w:t>
            </w:r>
            <w:r w:rsidRPr="00A633A2">
              <w:rPr>
                <w:rFonts w:ascii="Arial Armenian" w:hAnsi="Arial Armenian" w:cs="Arial"/>
                <w:b/>
                <w:bCs/>
                <w:color w:val="000000"/>
                <w:sz w:val="16"/>
                <w:szCs w:val="16"/>
              </w:rPr>
              <w:t xml:space="preserve"> (%)</w:t>
            </w:r>
          </w:p>
        </w:tc>
        <w:tc>
          <w:tcPr>
            <w:tcW w:w="620" w:type="dxa"/>
            <w:vMerge w:val="restart"/>
            <w:tcBorders>
              <w:top w:val="nil"/>
              <w:left w:val="single" w:sz="4" w:space="0" w:color="auto"/>
              <w:bottom w:val="single" w:sz="4" w:space="0" w:color="auto"/>
              <w:right w:val="single" w:sz="4" w:space="0" w:color="auto"/>
            </w:tcBorders>
            <w:shd w:val="clear" w:color="000000" w:fill="DCE6F1"/>
            <w:vAlign w:val="center"/>
            <w:hideMark/>
          </w:tcPr>
          <w:p w14:paraId="21C82EA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7B3256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EAE744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5AF807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99.66%</w:t>
            </w:r>
          </w:p>
        </w:tc>
        <w:tc>
          <w:tcPr>
            <w:tcW w:w="36" w:type="dxa"/>
            <w:vAlign w:val="center"/>
            <w:hideMark/>
          </w:tcPr>
          <w:p w14:paraId="08DF2ED2" w14:textId="77777777" w:rsidR="00A633A2" w:rsidRPr="00A633A2" w:rsidRDefault="00A633A2" w:rsidP="00A633A2">
            <w:pPr>
              <w:rPr>
                <w:sz w:val="20"/>
                <w:szCs w:val="20"/>
              </w:rPr>
            </w:pPr>
          </w:p>
        </w:tc>
      </w:tr>
      <w:tr w:rsidR="00A633A2" w:rsidRPr="00A633A2" w14:paraId="400FEAA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45929F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BAAC19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D0A84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FD5568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66580F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114A63"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55F9CD2"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50A7EB9D" w14:textId="77777777" w:rsidTr="00A633A2">
        <w:trPr>
          <w:trHeight w:val="210"/>
        </w:trPr>
        <w:tc>
          <w:tcPr>
            <w:tcW w:w="398" w:type="dxa"/>
            <w:vMerge/>
            <w:tcBorders>
              <w:top w:val="nil"/>
              <w:left w:val="single" w:sz="4" w:space="0" w:color="auto"/>
              <w:bottom w:val="single" w:sz="4" w:space="0" w:color="auto"/>
              <w:right w:val="single" w:sz="4" w:space="0" w:color="auto"/>
            </w:tcBorders>
            <w:vAlign w:val="center"/>
            <w:hideMark/>
          </w:tcPr>
          <w:p w14:paraId="3DA9AB4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11CE636"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B8858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DE752B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E5C81E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DEF814F"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840952F" w14:textId="77777777" w:rsidR="00A633A2" w:rsidRPr="00A633A2" w:rsidRDefault="00A633A2" w:rsidP="00A633A2">
            <w:pPr>
              <w:rPr>
                <w:sz w:val="20"/>
                <w:szCs w:val="20"/>
              </w:rPr>
            </w:pPr>
          </w:p>
        </w:tc>
      </w:tr>
      <w:tr w:rsidR="00A633A2" w:rsidRPr="005C0845" w14:paraId="251F1BEE"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506C11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F29C3F9"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ê³ñù³íáñáõÙÝ»ñ</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Оборудования</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0503201"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vAlign w:val="center"/>
            <w:hideMark/>
          </w:tcPr>
          <w:p w14:paraId="1F9AFE4C"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81A6A5A"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86EBE29"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36" w:type="dxa"/>
            <w:vAlign w:val="center"/>
            <w:hideMark/>
          </w:tcPr>
          <w:p w14:paraId="5B81FEF6" w14:textId="77777777" w:rsidR="00A633A2" w:rsidRPr="00A633A2" w:rsidRDefault="00A633A2" w:rsidP="00A633A2">
            <w:pPr>
              <w:rPr>
                <w:sz w:val="20"/>
                <w:szCs w:val="20"/>
                <w:lang w:val="ru-RU"/>
              </w:rPr>
            </w:pPr>
          </w:p>
        </w:tc>
      </w:tr>
      <w:tr w:rsidR="00A633A2" w:rsidRPr="005C0845" w14:paraId="70A65279"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357F36E7"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6C6A13A8" w14:textId="77777777" w:rsidR="00A633A2" w:rsidRPr="00A633A2" w:rsidRDefault="00A633A2" w:rsidP="00A633A2">
            <w:pPr>
              <w:rPr>
                <w:rFonts w:ascii="Arial Armenian" w:hAnsi="Arial Armenian" w:cs="Arial"/>
                <w:b/>
                <w:bCs/>
                <w:color w:val="000000"/>
                <w:sz w:val="16"/>
                <w:szCs w:val="16"/>
                <w:lang w:val="ru-RU"/>
              </w:rPr>
            </w:pPr>
          </w:p>
        </w:tc>
        <w:tc>
          <w:tcPr>
            <w:tcW w:w="620" w:type="dxa"/>
            <w:vMerge/>
            <w:tcBorders>
              <w:top w:val="nil"/>
              <w:left w:val="single" w:sz="4" w:space="0" w:color="auto"/>
              <w:bottom w:val="single" w:sz="4" w:space="0" w:color="auto"/>
              <w:right w:val="single" w:sz="4" w:space="0" w:color="auto"/>
            </w:tcBorders>
            <w:vAlign w:val="center"/>
            <w:hideMark/>
          </w:tcPr>
          <w:p w14:paraId="3C8108C5"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3D3A4768"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FD23273"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DE66588" w14:textId="77777777" w:rsidR="00A633A2" w:rsidRPr="00A633A2" w:rsidRDefault="00A633A2" w:rsidP="00A633A2">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4AD1E0B5" w14:textId="77777777" w:rsidR="00A633A2" w:rsidRPr="00A633A2" w:rsidRDefault="00A633A2" w:rsidP="00A633A2">
            <w:pPr>
              <w:jc w:val="center"/>
              <w:rPr>
                <w:rFonts w:ascii="Arial Armenian" w:hAnsi="Arial Armenian" w:cs="Arial"/>
                <w:color w:val="000000"/>
                <w:sz w:val="16"/>
                <w:szCs w:val="16"/>
                <w:lang w:val="ru-RU"/>
              </w:rPr>
            </w:pPr>
          </w:p>
        </w:tc>
      </w:tr>
      <w:tr w:rsidR="00A633A2" w:rsidRPr="005C0845" w14:paraId="2DF964FD" w14:textId="77777777" w:rsidTr="00A633A2">
        <w:trPr>
          <w:trHeight w:val="180"/>
        </w:trPr>
        <w:tc>
          <w:tcPr>
            <w:tcW w:w="398" w:type="dxa"/>
            <w:vMerge/>
            <w:tcBorders>
              <w:top w:val="nil"/>
              <w:left w:val="single" w:sz="4" w:space="0" w:color="auto"/>
              <w:bottom w:val="single" w:sz="4" w:space="0" w:color="auto"/>
              <w:right w:val="single" w:sz="4" w:space="0" w:color="auto"/>
            </w:tcBorders>
            <w:vAlign w:val="center"/>
            <w:hideMark/>
          </w:tcPr>
          <w:p w14:paraId="37B6DA2D" w14:textId="77777777" w:rsidR="00A633A2" w:rsidRPr="00A633A2" w:rsidRDefault="00A633A2" w:rsidP="00A633A2">
            <w:pPr>
              <w:rPr>
                <w:rFonts w:ascii="Arial Armenian" w:hAnsi="Arial Armenian" w:cs="Arial"/>
                <w:color w:val="000000"/>
                <w:sz w:val="16"/>
                <w:szCs w:val="16"/>
                <w:lang w:val="ru-RU"/>
              </w:rPr>
            </w:pPr>
          </w:p>
        </w:tc>
        <w:tc>
          <w:tcPr>
            <w:tcW w:w="6728" w:type="dxa"/>
            <w:vMerge/>
            <w:tcBorders>
              <w:top w:val="nil"/>
              <w:left w:val="single" w:sz="4" w:space="0" w:color="auto"/>
              <w:bottom w:val="single" w:sz="4" w:space="0" w:color="auto"/>
              <w:right w:val="single" w:sz="4" w:space="0" w:color="auto"/>
            </w:tcBorders>
            <w:vAlign w:val="center"/>
            <w:hideMark/>
          </w:tcPr>
          <w:p w14:paraId="7CDCD1AD" w14:textId="77777777" w:rsidR="00A633A2" w:rsidRPr="00A633A2" w:rsidRDefault="00A633A2" w:rsidP="00A633A2">
            <w:pPr>
              <w:rPr>
                <w:rFonts w:ascii="Arial Armenian" w:hAnsi="Arial Armenian" w:cs="Arial"/>
                <w:b/>
                <w:bCs/>
                <w:color w:val="000000"/>
                <w:sz w:val="16"/>
                <w:szCs w:val="16"/>
                <w:lang w:val="ru-RU"/>
              </w:rPr>
            </w:pPr>
          </w:p>
        </w:tc>
        <w:tc>
          <w:tcPr>
            <w:tcW w:w="620" w:type="dxa"/>
            <w:vMerge/>
            <w:tcBorders>
              <w:top w:val="nil"/>
              <w:left w:val="single" w:sz="4" w:space="0" w:color="auto"/>
              <w:bottom w:val="single" w:sz="4" w:space="0" w:color="auto"/>
              <w:right w:val="single" w:sz="4" w:space="0" w:color="auto"/>
            </w:tcBorders>
            <w:vAlign w:val="center"/>
            <w:hideMark/>
          </w:tcPr>
          <w:p w14:paraId="3E64D82D" w14:textId="77777777" w:rsidR="00A633A2" w:rsidRPr="00A633A2" w:rsidRDefault="00A633A2" w:rsidP="00A633A2">
            <w:pPr>
              <w:rPr>
                <w:rFonts w:ascii="Arial Armenian" w:hAnsi="Arial Armenian" w:cs="Arial"/>
                <w:color w:val="000000"/>
                <w:sz w:val="16"/>
                <w:szCs w:val="16"/>
                <w:lang w:val="ru-RU"/>
              </w:rPr>
            </w:pPr>
          </w:p>
        </w:tc>
        <w:tc>
          <w:tcPr>
            <w:tcW w:w="680" w:type="dxa"/>
            <w:vMerge/>
            <w:tcBorders>
              <w:top w:val="nil"/>
              <w:left w:val="single" w:sz="4" w:space="0" w:color="auto"/>
              <w:bottom w:val="single" w:sz="4" w:space="0" w:color="auto"/>
              <w:right w:val="single" w:sz="4" w:space="0" w:color="auto"/>
            </w:tcBorders>
            <w:vAlign w:val="center"/>
            <w:hideMark/>
          </w:tcPr>
          <w:p w14:paraId="3DC619C7"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73D7C28E" w14:textId="77777777" w:rsidR="00A633A2" w:rsidRPr="00A633A2" w:rsidRDefault="00A633A2" w:rsidP="00A633A2">
            <w:pPr>
              <w:rPr>
                <w:rFonts w:ascii="Arial Armenian" w:hAnsi="Arial Armenian" w:cs="Arial"/>
                <w:color w:val="000000"/>
                <w:sz w:val="16"/>
                <w:szCs w:val="16"/>
                <w:lang w:val="ru-RU"/>
              </w:rPr>
            </w:pPr>
          </w:p>
        </w:tc>
        <w:tc>
          <w:tcPr>
            <w:tcW w:w="959" w:type="dxa"/>
            <w:vMerge/>
            <w:tcBorders>
              <w:top w:val="nil"/>
              <w:left w:val="single" w:sz="4" w:space="0" w:color="auto"/>
              <w:bottom w:val="single" w:sz="4" w:space="0" w:color="auto"/>
              <w:right w:val="single" w:sz="4" w:space="0" w:color="auto"/>
            </w:tcBorders>
            <w:vAlign w:val="center"/>
            <w:hideMark/>
          </w:tcPr>
          <w:p w14:paraId="374FA491" w14:textId="77777777" w:rsidR="00A633A2" w:rsidRPr="00A633A2" w:rsidRDefault="00A633A2" w:rsidP="00A633A2">
            <w:pPr>
              <w:rPr>
                <w:rFonts w:ascii="Arial Armenian" w:hAnsi="Arial Armenian" w:cs="Arial"/>
                <w:color w:val="000000"/>
                <w:sz w:val="16"/>
                <w:szCs w:val="16"/>
                <w:lang w:val="ru-RU"/>
              </w:rPr>
            </w:pPr>
          </w:p>
        </w:tc>
        <w:tc>
          <w:tcPr>
            <w:tcW w:w="36" w:type="dxa"/>
            <w:tcBorders>
              <w:top w:val="nil"/>
              <w:left w:val="nil"/>
              <w:bottom w:val="nil"/>
              <w:right w:val="nil"/>
            </w:tcBorders>
            <w:noWrap/>
            <w:vAlign w:val="bottom"/>
            <w:hideMark/>
          </w:tcPr>
          <w:p w14:paraId="05692692" w14:textId="77777777" w:rsidR="00A633A2" w:rsidRPr="00A633A2" w:rsidRDefault="00A633A2" w:rsidP="00A633A2">
            <w:pPr>
              <w:rPr>
                <w:sz w:val="20"/>
                <w:szCs w:val="20"/>
                <w:lang w:val="ru-RU"/>
              </w:rPr>
            </w:pPr>
          </w:p>
        </w:tc>
      </w:tr>
      <w:tr w:rsidR="00A633A2" w:rsidRPr="00A633A2" w14:paraId="22DEB8C5" w14:textId="77777777" w:rsidTr="00A633A2">
        <w:trPr>
          <w:trHeight w:val="61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A40F5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EE00E8" w14:textId="77777777" w:rsidR="00A633A2" w:rsidRPr="00A633A2" w:rsidRDefault="00A633A2" w:rsidP="00A633A2">
            <w:pPr>
              <w:jc w:val="center"/>
              <w:rPr>
                <w:rFonts w:ascii="Arial Armenian" w:hAnsi="Arial Armenian" w:cs="Arial"/>
                <w:color w:val="000000"/>
                <w:sz w:val="16"/>
                <w:szCs w:val="16"/>
              </w:rPr>
            </w:pPr>
            <w:r w:rsidRPr="00A633A2">
              <w:rPr>
                <w:rFonts w:ascii="Sylfaen" w:hAnsi="Sylfaen" w:cs="Sylfaen"/>
                <w:color w:val="000000"/>
                <w:sz w:val="16"/>
                <w:szCs w:val="16"/>
              </w:rPr>
              <w:t>Գունավոր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տեսախցիկ</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արտաքին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տեղադրման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մոնտաժման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կոմպլեկտով</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արևային</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մարտկոցով</w:t>
            </w:r>
            <w:r w:rsidRPr="00A633A2">
              <w:rPr>
                <w:rFonts w:ascii="Arial Armenian" w:hAnsi="Arial Armenian" w:cs="Arial"/>
                <w:color w:val="000000"/>
                <w:sz w:val="16"/>
                <w:szCs w:val="16"/>
              </w:rPr>
              <w:t xml:space="preserve"> Full HD,24/7, </w:t>
            </w:r>
            <w:r w:rsidRPr="00A633A2">
              <w:rPr>
                <w:rFonts w:ascii="Sylfaen" w:hAnsi="Sylfaen" w:cs="Sylfaen"/>
                <w:color w:val="000000"/>
                <w:sz w:val="16"/>
                <w:szCs w:val="16"/>
              </w:rPr>
              <w:t>անլար</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ինտերնետ</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կապով</w:t>
            </w:r>
            <w:r w:rsidRPr="00A633A2">
              <w:rPr>
                <w:rFonts w:ascii="Arial Armenian" w:hAnsi="Arial Armenian" w:cs="Arial"/>
                <w:color w:val="000000"/>
                <w:sz w:val="16"/>
                <w:szCs w:val="16"/>
              </w:rPr>
              <w:t>/-</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ճշտել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պատվիրատուի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հետ</w:t>
            </w:r>
            <w:r w:rsidRPr="00A633A2">
              <w:rPr>
                <w:rFonts w:ascii="Arial Armenian" w:hAnsi="Arial Armenian" w:cs="Arial"/>
                <w:color w:val="000000"/>
                <w:sz w:val="16"/>
                <w:szCs w:val="16"/>
              </w:rPr>
              <w:br/>
            </w:r>
            <w:r w:rsidRPr="00A633A2">
              <w:rPr>
                <w:rFonts w:ascii="Calibri" w:hAnsi="Calibri" w:cs="Calibri"/>
                <w:color w:val="000000"/>
                <w:sz w:val="16"/>
                <w:szCs w:val="16"/>
              </w:rPr>
              <w:t>Цветная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камера</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монтажным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комплектом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для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наружной</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установки</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солнечная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батарея</w:t>
            </w:r>
            <w:r w:rsidRPr="00A633A2">
              <w:rPr>
                <w:rFonts w:ascii="Arial Armenian" w:hAnsi="Arial Armenian" w:cs="Arial"/>
                <w:color w:val="000000"/>
                <w:sz w:val="16"/>
                <w:szCs w:val="16"/>
              </w:rPr>
              <w:t xml:space="preserve"> Full HD, 24/7, </w:t>
            </w:r>
            <w:r w:rsidRPr="00A633A2">
              <w:rPr>
                <w:rFonts w:ascii="Calibri" w:hAnsi="Calibri" w:cs="Calibri"/>
                <w:color w:val="000000"/>
                <w:sz w:val="16"/>
                <w:szCs w:val="16"/>
              </w:rPr>
              <w:t>беспроводное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подключение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интернету</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оговаривается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заказчиком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A59ED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CC9BA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7BB91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25.00</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79AC3D"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100.00</w:t>
            </w:r>
          </w:p>
        </w:tc>
        <w:tc>
          <w:tcPr>
            <w:tcW w:w="36" w:type="dxa"/>
            <w:vAlign w:val="center"/>
            <w:hideMark/>
          </w:tcPr>
          <w:p w14:paraId="27D148B3" w14:textId="77777777" w:rsidR="00A633A2" w:rsidRPr="00A633A2" w:rsidRDefault="00A633A2" w:rsidP="00A633A2">
            <w:pPr>
              <w:rPr>
                <w:sz w:val="20"/>
                <w:szCs w:val="20"/>
              </w:rPr>
            </w:pPr>
          </w:p>
        </w:tc>
      </w:tr>
      <w:tr w:rsidR="00A633A2" w:rsidRPr="00A633A2" w14:paraId="12E355DC" w14:textId="77777777" w:rsidTr="00A633A2">
        <w:trPr>
          <w:trHeight w:val="615"/>
        </w:trPr>
        <w:tc>
          <w:tcPr>
            <w:tcW w:w="398" w:type="dxa"/>
            <w:vMerge/>
            <w:tcBorders>
              <w:top w:val="nil"/>
              <w:left w:val="single" w:sz="4" w:space="0" w:color="auto"/>
              <w:bottom w:val="single" w:sz="4" w:space="0" w:color="auto"/>
              <w:right w:val="single" w:sz="4" w:space="0" w:color="auto"/>
            </w:tcBorders>
            <w:vAlign w:val="center"/>
            <w:hideMark/>
          </w:tcPr>
          <w:p w14:paraId="55632AD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86E782E"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10557E7"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6509EE9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9120C9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7AB801"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02F1D775"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6F1C38BA" w14:textId="77777777" w:rsidTr="00A633A2">
        <w:trPr>
          <w:trHeight w:val="240"/>
        </w:trPr>
        <w:tc>
          <w:tcPr>
            <w:tcW w:w="398" w:type="dxa"/>
            <w:vMerge/>
            <w:tcBorders>
              <w:top w:val="nil"/>
              <w:left w:val="single" w:sz="4" w:space="0" w:color="auto"/>
              <w:bottom w:val="single" w:sz="4" w:space="0" w:color="auto"/>
              <w:right w:val="single" w:sz="4" w:space="0" w:color="auto"/>
            </w:tcBorders>
            <w:vAlign w:val="center"/>
            <w:hideMark/>
          </w:tcPr>
          <w:p w14:paraId="36618ECC"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7B00997"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6CCBC3"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3D1AC8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D4120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BC47AB9"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2BA4DF6E" w14:textId="77777777" w:rsidR="00A633A2" w:rsidRPr="00A633A2" w:rsidRDefault="00A633A2" w:rsidP="00A633A2">
            <w:pPr>
              <w:rPr>
                <w:sz w:val="20"/>
                <w:szCs w:val="20"/>
              </w:rPr>
            </w:pPr>
          </w:p>
        </w:tc>
      </w:tr>
      <w:tr w:rsidR="00A633A2" w:rsidRPr="00A633A2" w14:paraId="2A363465" w14:textId="77777777" w:rsidTr="00A633A2">
        <w:trPr>
          <w:trHeight w:val="450"/>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B9397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2</w:t>
            </w:r>
          </w:p>
        </w:tc>
        <w:tc>
          <w:tcPr>
            <w:tcW w:w="672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DF95C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î»ë³ÑÑëÏáÕ ë³ñù ï»ë³·ñÇãáí  (24Å³Ù ï»ë³·ñáõÙ)-</w:t>
            </w:r>
            <w:r w:rsidRPr="00A633A2">
              <w:rPr>
                <w:rFonts w:ascii="Sylfaen" w:hAnsi="Sylfaen" w:cs="Sylfaen"/>
                <w:color w:val="000000"/>
                <w:sz w:val="16"/>
                <w:szCs w:val="16"/>
              </w:rPr>
              <w:t>տեղադիրքը</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ճշտել</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պատվիրատուի</w:t>
            </w:r>
            <w:r w:rsidRPr="00A633A2">
              <w:rPr>
                <w:rFonts w:ascii="Arial Armenian" w:hAnsi="Arial Armenian" w:cs="Arial"/>
                <w:color w:val="000000"/>
                <w:sz w:val="16"/>
                <w:szCs w:val="16"/>
              </w:rPr>
              <w:t xml:space="preserve"> </w:t>
            </w:r>
            <w:r w:rsidRPr="00A633A2">
              <w:rPr>
                <w:rFonts w:ascii="Sylfaen" w:hAnsi="Sylfaen" w:cs="Sylfaen"/>
                <w:color w:val="000000"/>
                <w:sz w:val="16"/>
                <w:szCs w:val="16"/>
              </w:rPr>
              <w:t>հետ</w:t>
            </w:r>
            <w:r w:rsidRPr="00A633A2">
              <w:rPr>
                <w:rFonts w:ascii="Arial Armenian" w:hAnsi="Arial Armenian" w:cs="Arial"/>
                <w:color w:val="000000"/>
                <w:sz w:val="16"/>
                <w:szCs w:val="16"/>
              </w:rPr>
              <w:br/>
            </w:r>
            <w:r w:rsidRPr="00A633A2">
              <w:rPr>
                <w:rFonts w:ascii="Calibri" w:hAnsi="Calibri" w:cs="Calibri"/>
                <w:color w:val="000000"/>
                <w:sz w:val="16"/>
                <w:szCs w:val="16"/>
              </w:rPr>
              <w:t>Видеонаблюдение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с</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видеорегистратором</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круглосуточная</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запись</w:t>
            </w:r>
            <w:r w:rsidRPr="00A633A2">
              <w:rPr>
                <w:rFonts w:ascii="Arial Armenian" w:hAnsi="Arial Armenian" w:cs="Arial"/>
                <w:color w:val="000000"/>
                <w:sz w:val="16"/>
                <w:szCs w:val="16"/>
              </w:rPr>
              <w:t xml:space="preserve">) - </w:t>
            </w:r>
            <w:r w:rsidRPr="00A633A2">
              <w:rPr>
                <w:rFonts w:ascii="Calibri" w:hAnsi="Calibri" w:cs="Calibri"/>
                <w:color w:val="000000"/>
                <w:sz w:val="16"/>
                <w:szCs w:val="16"/>
              </w:rPr>
              <w:t>местонахождение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уточните</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у</w:t>
            </w:r>
            <w:r w:rsidRPr="00A633A2">
              <w:rPr>
                <w:rFonts w:ascii="Arial Armenian" w:hAnsi="Arial Armenian" w:cs="Arial"/>
                <w:color w:val="000000"/>
                <w:sz w:val="16"/>
                <w:szCs w:val="16"/>
              </w:rPr>
              <w:t xml:space="preserve"> </w:t>
            </w:r>
            <w:r w:rsidRPr="00A633A2">
              <w:rPr>
                <w:rFonts w:ascii="Calibri" w:hAnsi="Calibri" w:cs="Calibri"/>
                <w:color w:val="000000"/>
                <w:sz w:val="16"/>
                <w:szCs w:val="16"/>
              </w:rPr>
              <w:t>клиента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81C88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F80AEA"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C77B50"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35.00</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D290C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35.00</w:t>
            </w:r>
          </w:p>
        </w:tc>
        <w:tc>
          <w:tcPr>
            <w:tcW w:w="36" w:type="dxa"/>
            <w:vAlign w:val="center"/>
            <w:hideMark/>
          </w:tcPr>
          <w:p w14:paraId="73088DD6" w14:textId="77777777" w:rsidR="00A633A2" w:rsidRPr="00A633A2" w:rsidRDefault="00A633A2" w:rsidP="00A633A2">
            <w:pPr>
              <w:rPr>
                <w:sz w:val="20"/>
                <w:szCs w:val="20"/>
              </w:rPr>
            </w:pPr>
          </w:p>
        </w:tc>
      </w:tr>
      <w:tr w:rsidR="00A633A2" w:rsidRPr="00A633A2" w14:paraId="273FC522" w14:textId="77777777" w:rsidTr="00A633A2">
        <w:trPr>
          <w:trHeight w:val="450"/>
        </w:trPr>
        <w:tc>
          <w:tcPr>
            <w:tcW w:w="398" w:type="dxa"/>
            <w:vMerge/>
            <w:tcBorders>
              <w:top w:val="nil"/>
              <w:left w:val="single" w:sz="4" w:space="0" w:color="auto"/>
              <w:bottom w:val="single" w:sz="4" w:space="0" w:color="auto"/>
              <w:right w:val="single" w:sz="4" w:space="0" w:color="auto"/>
            </w:tcBorders>
            <w:vAlign w:val="center"/>
            <w:hideMark/>
          </w:tcPr>
          <w:p w14:paraId="7C84BEA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B934D89"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D12493A"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90025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CB6E6B9"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BE319C"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0E81DE74"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5C11EA7C" w14:textId="77777777" w:rsidTr="00A633A2">
        <w:trPr>
          <w:trHeight w:val="390"/>
        </w:trPr>
        <w:tc>
          <w:tcPr>
            <w:tcW w:w="398" w:type="dxa"/>
            <w:vMerge/>
            <w:tcBorders>
              <w:top w:val="nil"/>
              <w:left w:val="single" w:sz="4" w:space="0" w:color="auto"/>
              <w:bottom w:val="single" w:sz="4" w:space="0" w:color="auto"/>
              <w:right w:val="single" w:sz="4" w:space="0" w:color="auto"/>
            </w:tcBorders>
            <w:vAlign w:val="center"/>
            <w:hideMark/>
          </w:tcPr>
          <w:p w14:paraId="547A7DA5"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A330A0A"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3151F71"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2C63E4A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F46BF4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24782F"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1A236CCE" w14:textId="77777777" w:rsidR="00A633A2" w:rsidRPr="00A633A2" w:rsidRDefault="00A633A2" w:rsidP="00A633A2">
            <w:pPr>
              <w:rPr>
                <w:sz w:val="20"/>
                <w:szCs w:val="20"/>
              </w:rPr>
            </w:pPr>
          </w:p>
        </w:tc>
      </w:tr>
      <w:tr w:rsidR="00A633A2" w:rsidRPr="00A633A2" w14:paraId="0D9288B9"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5D741C"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3</w:t>
            </w:r>
          </w:p>
        </w:tc>
        <w:tc>
          <w:tcPr>
            <w:tcW w:w="6728" w:type="dxa"/>
            <w:vMerge w:val="restart"/>
            <w:tcBorders>
              <w:top w:val="nil"/>
              <w:left w:val="single" w:sz="4" w:space="0" w:color="auto"/>
              <w:bottom w:val="single" w:sz="4" w:space="0" w:color="auto"/>
              <w:right w:val="single" w:sz="4" w:space="0" w:color="auto"/>
            </w:tcBorders>
            <w:vAlign w:val="center"/>
            <w:hideMark/>
          </w:tcPr>
          <w:p w14:paraId="3A3C209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²íïáÙ³ï ³Ýç³ïÇã 40</w:t>
            </w:r>
            <w:r w:rsidRPr="00A633A2">
              <w:rPr>
                <w:rFonts w:ascii="Sylfaen" w:hAnsi="Sylfaen" w:cs="Sylfaen"/>
                <w:color w:val="000000"/>
                <w:sz w:val="16"/>
                <w:szCs w:val="16"/>
              </w:rPr>
              <w:t>Ա</w:t>
            </w:r>
            <w:r w:rsidRPr="00A633A2">
              <w:rPr>
                <w:rFonts w:ascii="Arial Armenian" w:hAnsi="Arial Armenian" w:cs="Arial"/>
                <w:color w:val="000000"/>
                <w:sz w:val="16"/>
                <w:szCs w:val="16"/>
                <w:lang w:val="ru-RU"/>
              </w:rPr>
              <w:br w:type="page"/>
            </w:r>
            <w:r w:rsidRPr="00A633A2">
              <w:rPr>
                <w:rFonts w:ascii="Calibri" w:hAnsi="Calibri" w:cs="Calibri"/>
                <w:color w:val="000000"/>
                <w:sz w:val="16"/>
                <w:szCs w:val="16"/>
                <w:lang w:val="ru-RU"/>
              </w:rPr>
              <w:t>Автоматический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выключатель</w:t>
            </w:r>
            <w:r w:rsidRPr="00A633A2">
              <w:rPr>
                <w:rFonts w:ascii="Arial Armenian" w:hAnsi="Arial Armenian" w:cs="Arial"/>
                <w:color w:val="000000"/>
                <w:sz w:val="16"/>
                <w:szCs w:val="16"/>
                <w:lang w:val="ru-RU"/>
              </w:rPr>
              <w:t xml:space="preserve"> 40</w:t>
            </w:r>
            <w:r w:rsidRPr="00A633A2">
              <w:rPr>
                <w:rFonts w:ascii="Calibri" w:hAnsi="Calibri" w:cs="Calibri"/>
                <w:color w:val="000000"/>
                <w:sz w:val="16"/>
                <w:szCs w:val="16"/>
                <w:lang w:val="ru-RU"/>
              </w:rPr>
              <w:t>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BA8F67"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type="page"/>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noWrap/>
            <w:vAlign w:val="center"/>
            <w:hideMark/>
          </w:tcPr>
          <w:p w14:paraId="231C40C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ECF9E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0.83</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3B682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0.83</w:t>
            </w:r>
          </w:p>
        </w:tc>
        <w:tc>
          <w:tcPr>
            <w:tcW w:w="36" w:type="dxa"/>
            <w:vAlign w:val="center"/>
            <w:hideMark/>
          </w:tcPr>
          <w:p w14:paraId="1D16C50F" w14:textId="77777777" w:rsidR="00A633A2" w:rsidRPr="00A633A2" w:rsidRDefault="00A633A2" w:rsidP="00A633A2">
            <w:pPr>
              <w:rPr>
                <w:sz w:val="20"/>
                <w:szCs w:val="20"/>
              </w:rPr>
            </w:pPr>
          </w:p>
        </w:tc>
      </w:tr>
      <w:tr w:rsidR="00A633A2" w:rsidRPr="00A633A2" w14:paraId="1AADDB31"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4993E47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9B193F5"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86043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C5C35C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888DD6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A3846D"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5D1C1DBE"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3E756E3C" w14:textId="77777777" w:rsidTr="00A633A2">
        <w:trPr>
          <w:trHeight w:val="75"/>
        </w:trPr>
        <w:tc>
          <w:tcPr>
            <w:tcW w:w="398" w:type="dxa"/>
            <w:vMerge/>
            <w:tcBorders>
              <w:top w:val="nil"/>
              <w:left w:val="single" w:sz="4" w:space="0" w:color="auto"/>
              <w:bottom w:val="single" w:sz="4" w:space="0" w:color="auto"/>
              <w:right w:val="single" w:sz="4" w:space="0" w:color="auto"/>
            </w:tcBorders>
            <w:vAlign w:val="center"/>
            <w:hideMark/>
          </w:tcPr>
          <w:p w14:paraId="1ABEA02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E119D61"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CF5D1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23326C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F64727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874F71"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60FF553A" w14:textId="77777777" w:rsidR="00A633A2" w:rsidRPr="00A633A2" w:rsidRDefault="00A633A2" w:rsidP="00A633A2">
            <w:pPr>
              <w:rPr>
                <w:sz w:val="20"/>
                <w:szCs w:val="20"/>
              </w:rPr>
            </w:pPr>
          </w:p>
        </w:tc>
      </w:tr>
      <w:tr w:rsidR="00A633A2" w:rsidRPr="00A633A2" w14:paraId="5A5EB8D7"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A12B74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4</w:t>
            </w:r>
          </w:p>
        </w:tc>
        <w:tc>
          <w:tcPr>
            <w:tcW w:w="6728" w:type="dxa"/>
            <w:vMerge w:val="restart"/>
            <w:tcBorders>
              <w:top w:val="nil"/>
              <w:left w:val="single" w:sz="4" w:space="0" w:color="auto"/>
              <w:bottom w:val="single" w:sz="4" w:space="0" w:color="auto"/>
              <w:right w:val="single" w:sz="4" w:space="0" w:color="auto"/>
            </w:tcBorders>
            <w:vAlign w:val="center"/>
            <w:hideMark/>
          </w:tcPr>
          <w:p w14:paraId="7B0F1E6C"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lang w:val="ru-RU"/>
              </w:rPr>
              <w:t>²íïáÙ³ï ³Ýç³ïÇã 25</w:t>
            </w:r>
            <w:r w:rsidRPr="00A633A2">
              <w:rPr>
                <w:rFonts w:ascii="Sylfaen" w:hAnsi="Sylfaen" w:cs="Sylfaen"/>
                <w:color w:val="000000"/>
                <w:sz w:val="16"/>
                <w:szCs w:val="16"/>
              </w:rPr>
              <w:t>Ա</w:t>
            </w:r>
            <w:r w:rsidRPr="00A633A2">
              <w:rPr>
                <w:rFonts w:ascii="Arial Armenian" w:hAnsi="Arial Armenian" w:cs="Arial"/>
                <w:color w:val="000000"/>
                <w:sz w:val="16"/>
                <w:szCs w:val="16"/>
                <w:lang w:val="ru-RU"/>
              </w:rPr>
              <w:br/>
            </w:r>
            <w:r w:rsidRPr="00A633A2">
              <w:rPr>
                <w:rFonts w:ascii="Calibri" w:hAnsi="Calibri" w:cs="Calibri"/>
                <w:color w:val="000000"/>
                <w:sz w:val="16"/>
                <w:szCs w:val="16"/>
                <w:lang w:val="ru-RU"/>
              </w:rPr>
              <w:t>Автоматический</w:t>
            </w:r>
            <w:r w:rsidRPr="00A633A2">
              <w:rPr>
                <w:rFonts w:ascii="Arial Armenian" w:hAnsi="Arial Armenian" w:cs="Arial"/>
                <w:color w:val="000000"/>
                <w:sz w:val="16"/>
                <w:szCs w:val="16"/>
                <w:lang w:val="ru-RU"/>
              </w:rPr>
              <w:t xml:space="preserve"> </w:t>
            </w:r>
            <w:r w:rsidRPr="00A633A2">
              <w:rPr>
                <w:rFonts w:ascii="Calibri" w:hAnsi="Calibri" w:cs="Calibri"/>
                <w:color w:val="000000"/>
                <w:sz w:val="16"/>
                <w:szCs w:val="16"/>
                <w:lang w:val="ru-RU"/>
              </w:rPr>
              <w:t>выключатель</w:t>
            </w:r>
            <w:r w:rsidRPr="00A633A2">
              <w:rPr>
                <w:rFonts w:ascii="Arial Armenian" w:hAnsi="Arial Armenian" w:cs="Arial"/>
                <w:color w:val="000000"/>
                <w:sz w:val="16"/>
                <w:szCs w:val="16"/>
                <w:lang w:val="ru-RU"/>
              </w:rPr>
              <w:t xml:space="preserve"> 25</w:t>
            </w:r>
            <w:r w:rsidRPr="00A633A2">
              <w:rPr>
                <w:rFonts w:ascii="Calibri" w:hAnsi="Calibri" w:cs="Calibri"/>
                <w:color w:val="000000"/>
                <w:sz w:val="16"/>
                <w:szCs w:val="16"/>
                <w:lang w:val="ru-RU"/>
              </w:rPr>
              <w:t>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0F1571"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Ñ³ï</w:t>
            </w:r>
            <w:r w:rsidRPr="00A633A2">
              <w:rPr>
                <w:rFonts w:ascii="Arial Armenian" w:hAnsi="Arial Armenian" w:cs="Arial"/>
                <w:color w:val="000000"/>
                <w:sz w:val="16"/>
                <w:szCs w:val="16"/>
              </w:rPr>
              <w:br/>
            </w:r>
            <w:r w:rsidRPr="00A633A2">
              <w:rPr>
                <w:rFonts w:ascii="Calibri" w:hAnsi="Calibri" w:cs="Calibri"/>
                <w:color w:val="000000"/>
                <w:sz w:val="16"/>
                <w:szCs w:val="16"/>
              </w:rPr>
              <w:t>шт</w:t>
            </w:r>
          </w:p>
        </w:tc>
        <w:tc>
          <w:tcPr>
            <w:tcW w:w="680" w:type="dxa"/>
            <w:vMerge w:val="restart"/>
            <w:tcBorders>
              <w:top w:val="nil"/>
              <w:left w:val="single" w:sz="4" w:space="0" w:color="auto"/>
              <w:bottom w:val="single" w:sz="4" w:space="0" w:color="auto"/>
              <w:right w:val="single" w:sz="4" w:space="0" w:color="auto"/>
            </w:tcBorders>
            <w:noWrap/>
            <w:vAlign w:val="center"/>
            <w:hideMark/>
          </w:tcPr>
          <w:p w14:paraId="73B63B6E"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1</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12F1A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0.83</w:t>
            </w:r>
          </w:p>
        </w:tc>
        <w:tc>
          <w:tcPr>
            <w:tcW w:w="9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CE90D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0.83</w:t>
            </w:r>
          </w:p>
        </w:tc>
        <w:tc>
          <w:tcPr>
            <w:tcW w:w="36" w:type="dxa"/>
            <w:vAlign w:val="center"/>
            <w:hideMark/>
          </w:tcPr>
          <w:p w14:paraId="1596EF15" w14:textId="77777777" w:rsidR="00A633A2" w:rsidRPr="00A633A2" w:rsidRDefault="00A633A2" w:rsidP="00A633A2">
            <w:pPr>
              <w:rPr>
                <w:sz w:val="20"/>
                <w:szCs w:val="20"/>
              </w:rPr>
            </w:pPr>
          </w:p>
        </w:tc>
      </w:tr>
      <w:tr w:rsidR="00A633A2" w:rsidRPr="00A633A2" w14:paraId="238C0FD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7EE6037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920EE7C"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69F2AC"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E8F925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4EDF5F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802B16C"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3A5D2CCA" w14:textId="77777777" w:rsidR="00A633A2" w:rsidRPr="00A633A2" w:rsidRDefault="00A633A2" w:rsidP="00A633A2">
            <w:pPr>
              <w:jc w:val="center"/>
              <w:rPr>
                <w:rFonts w:ascii="Arial Armenian" w:hAnsi="Arial Armenian" w:cs="Arial"/>
                <w:color w:val="000000"/>
                <w:sz w:val="16"/>
                <w:szCs w:val="16"/>
              </w:rPr>
            </w:pPr>
          </w:p>
        </w:tc>
      </w:tr>
      <w:tr w:rsidR="00A633A2" w:rsidRPr="00A633A2" w14:paraId="43555DEF" w14:textId="77777777" w:rsidTr="00A633A2">
        <w:trPr>
          <w:trHeight w:val="120"/>
        </w:trPr>
        <w:tc>
          <w:tcPr>
            <w:tcW w:w="398" w:type="dxa"/>
            <w:vMerge/>
            <w:tcBorders>
              <w:top w:val="nil"/>
              <w:left w:val="single" w:sz="4" w:space="0" w:color="auto"/>
              <w:bottom w:val="single" w:sz="4" w:space="0" w:color="auto"/>
              <w:right w:val="single" w:sz="4" w:space="0" w:color="auto"/>
            </w:tcBorders>
            <w:vAlign w:val="center"/>
            <w:hideMark/>
          </w:tcPr>
          <w:p w14:paraId="4F483F0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1A72240" w14:textId="77777777" w:rsidR="00A633A2" w:rsidRPr="00A633A2" w:rsidRDefault="00A633A2" w:rsidP="00A633A2">
            <w:pPr>
              <w:rPr>
                <w:rFonts w:ascii="Arial Armenian" w:hAnsi="Arial Armenian" w:cs="Arial"/>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D9ACE5"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0CA972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154AFF"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76EAE97B" w14:textId="77777777" w:rsidR="00A633A2" w:rsidRPr="00A633A2" w:rsidRDefault="00A633A2" w:rsidP="00A633A2">
            <w:pPr>
              <w:rPr>
                <w:rFonts w:ascii="Arial Armenian" w:hAnsi="Arial Armenian" w:cs="Arial"/>
                <w:color w:val="000000"/>
                <w:sz w:val="16"/>
                <w:szCs w:val="16"/>
              </w:rPr>
            </w:pPr>
          </w:p>
        </w:tc>
        <w:tc>
          <w:tcPr>
            <w:tcW w:w="36" w:type="dxa"/>
            <w:tcBorders>
              <w:top w:val="nil"/>
              <w:left w:val="nil"/>
              <w:bottom w:val="nil"/>
              <w:right w:val="nil"/>
            </w:tcBorders>
            <w:noWrap/>
            <w:vAlign w:val="bottom"/>
            <w:hideMark/>
          </w:tcPr>
          <w:p w14:paraId="2D0C1383" w14:textId="77777777" w:rsidR="00A633A2" w:rsidRPr="00A633A2" w:rsidRDefault="00A633A2" w:rsidP="00A633A2">
            <w:pPr>
              <w:rPr>
                <w:sz w:val="20"/>
                <w:szCs w:val="20"/>
              </w:rPr>
            </w:pPr>
          </w:p>
        </w:tc>
      </w:tr>
      <w:tr w:rsidR="00A633A2" w:rsidRPr="00A633A2" w14:paraId="26429FBC"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3D016F65"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B8CCE4"/>
            <w:vAlign w:val="center"/>
            <w:hideMark/>
          </w:tcPr>
          <w:p w14:paraId="7B1B39CC"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ë³ñù³íáñáõÙÝ»ñ</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оборудованиям</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5E854B95"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3AB1725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447D2E7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116BFBB9"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136.66</w:t>
            </w:r>
          </w:p>
        </w:tc>
        <w:tc>
          <w:tcPr>
            <w:tcW w:w="36" w:type="dxa"/>
            <w:vAlign w:val="center"/>
            <w:hideMark/>
          </w:tcPr>
          <w:p w14:paraId="76A4AB0A" w14:textId="77777777" w:rsidR="00A633A2" w:rsidRPr="00A633A2" w:rsidRDefault="00A633A2" w:rsidP="00A633A2">
            <w:pPr>
              <w:rPr>
                <w:sz w:val="20"/>
                <w:szCs w:val="20"/>
              </w:rPr>
            </w:pPr>
          </w:p>
        </w:tc>
      </w:tr>
      <w:tr w:rsidR="00A633A2" w:rsidRPr="00A633A2" w14:paraId="45CB6B40"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64F6C7EF"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A61177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CDB21B"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53367E0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C8E235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3EFAFE8"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D3C1A58"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73EE84A" w14:textId="77777777" w:rsidTr="00A633A2">
        <w:trPr>
          <w:trHeight w:val="135"/>
        </w:trPr>
        <w:tc>
          <w:tcPr>
            <w:tcW w:w="398" w:type="dxa"/>
            <w:vMerge/>
            <w:tcBorders>
              <w:top w:val="nil"/>
              <w:left w:val="single" w:sz="4" w:space="0" w:color="auto"/>
              <w:bottom w:val="single" w:sz="4" w:space="0" w:color="auto"/>
              <w:right w:val="single" w:sz="4" w:space="0" w:color="auto"/>
            </w:tcBorders>
            <w:vAlign w:val="center"/>
            <w:hideMark/>
          </w:tcPr>
          <w:p w14:paraId="27DE4274"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4A82B9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29C21D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ACABF2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1F13D55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6EB6D53"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0CDEE62" w14:textId="77777777" w:rsidR="00A633A2" w:rsidRPr="00A633A2" w:rsidRDefault="00A633A2" w:rsidP="00A633A2">
            <w:pPr>
              <w:rPr>
                <w:sz w:val="20"/>
                <w:szCs w:val="20"/>
              </w:rPr>
            </w:pPr>
          </w:p>
        </w:tc>
      </w:tr>
      <w:tr w:rsidR="00A633A2" w:rsidRPr="00A633A2" w14:paraId="495862F6"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3622BA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832B962"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ÎßÇéÁ ë³ñù³íáñáõÙÝ»ñ</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Процент</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оборудованиям</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CFEB227"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2055BEF"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2A4AA8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22EDA8D"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0.34%</w:t>
            </w:r>
          </w:p>
        </w:tc>
        <w:tc>
          <w:tcPr>
            <w:tcW w:w="36" w:type="dxa"/>
            <w:vAlign w:val="center"/>
            <w:hideMark/>
          </w:tcPr>
          <w:p w14:paraId="6A83476F" w14:textId="77777777" w:rsidR="00A633A2" w:rsidRPr="00A633A2" w:rsidRDefault="00A633A2" w:rsidP="00A633A2">
            <w:pPr>
              <w:rPr>
                <w:sz w:val="20"/>
                <w:szCs w:val="20"/>
              </w:rPr>
            </w:pPr>
          </w:p>
        </w:tc>
      </w:tr>
      <w:tr w:rsidR="00A633A2" w:rsidRPr="00A633A2" w14:paraId="2CD5FCD6"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ED957F3"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30FE449"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B5AAA6"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0B606BE3"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D17A52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F2894A6"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2DB9453"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058B5BC4" w14:textId="77777777" w:rsidTr="00A633A2">
        <w:trPr>
          <w:trHeight w:val="180"/>
        </w:trPr>
        <w:tc>
          <w:tcPr>
            <w:tcW w:w="398" w:type="dxa"/>
            <w:vMerge/>
            <w:tcBorders>
              <w:top w:val="nil"/>
              <w:left w:val="single" w:sz="4" w:space="0" w:color="auto"/>
              <w:bottom w:val="single" w:sz="4" w:space="0" w:color="auto"/>
              <w:right w:val="single" w:sz="4" w:space="0" w:color="auto"/>
            </w:tcBorders>
            <w:vAlign w:val="center"/>
            <w:hideMark/>
          </w:tcPr>
          <w:p w14:paraId="28515890"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3BF565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603320"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B964590"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4EF797B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0B84A280"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A5AB980" w14:textId="77777777" w:rsidR="00A633A2" w:rsidRPr="00A633A2" w:rsidRDefault="00A633A2" w:rsidP="00A633A2">
            <w:pPr>
              <w:rPr>
                <w:sz w:val="20"/>
                <w:szCs w:val="20"/>
              </w:rPr>
            </w:pPr>
          </w:p>
        </w:tc>
      </w:tr>
      <w:tr w:rsidR="00A633A2" w:rsidRPr="00A633A2" w14:paraId="3100DEFB"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4E4C0FD8"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B8CCE4"/>
            <w:vAlign w:val="center"/>
            <w:hideMark/>
          </w:tcPr>
          <w:p w14:paraId="5708C0A9"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µáÉáñ µ³ÅÇÝÝ»ñáí + ë³ñù³íáñáõÙÝ»ñ</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Итого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по</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всем</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разделям</w:t>
            </w:r>
            <w:r w:rsidRPr="00A633A2">
              <w:rPr>
                <w:rFonts w:ascii="Arial Armenian" w:hAnsi="Arial Armenian" w:cs="Arial"/>
                <w:b/>
                <w:bCs/>
                <w:color w:val="000000"/>
                <w:sz w:val="16"/>
                <w:szCs w:val="16"/>
                <w:lang w:val="ru-RU"/>
              </w:rPr>
              <w:t xml:space="preserve"> + </w:t>
            </w:r>
            <w:r w:rsidRPr="00A633A2">
              <w:rPr>
                <w:rFonts w:ascii="Calibri" w:hAnsi="Calibri" w:cs="Calibri"/>
                <w:b/>
                <w:bCs/>
                <w:color w:val="000000"/>
                <w:sz w:val="16"/>
                <w:szCs w:val="16"/>
                <w:lang w:val="ru-RU"/>
              </w:rPr>
              <w:t>оборудования</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05D40284"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317143B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614095EE"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05C4B75D"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40512.11</w:t>
            </w:r>
          </w:p>
        </w:tc>
        <w:tc>
          <w:tcPr>
            <w:tcW w:w="36" w:type="dxa"/>
            <w:vAlign w:val="center"/>
            <w:hideMark/>
          </w:tcPr>
          <w:p w14:paraId="66BB0D7A" w14:textId="77777777" w:rsidR="00A633A2" w:rsidRPr="00A633A2" w:rsidRDefault="00A633A2" w:rsidP="00A633A2">
            <w:pPr>
              <w:rPr>
                <w:sz w:val="20"/>
                <w:szCs w:val="20"/>
              </w:rPr>
            </w:pPr>
          </w:p>
        </w:tc>
      </w:tr>
      <w:tr w:rsidR="00A633A2" w:rsidRPr="00A633A2" w14:paraId="7B41F8E5"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9771EF9"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39EBFD7D"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D6885BE"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1DDFA1FE"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7564A3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4690721"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C4341D9"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6756B53B" w14:textId="77777777" w:rsidTr="00A633A2">
        <w:trPr>
          <w:trHeight w:val="135"/>
        </w:trPr>
        <w:tc>
          <w:tcPr>
            <w:tcW w:w="398" w:type="dxa"/>
            <w:vMerge/>
            <w:tcBorders>
              <w:top w:val="nil"/>
              <w:left w:val="single" w:sz="4" w:space="0" w:color="auto"/>
              <w:bottom w:val="single" w:sz="4" w:space="0" w:color="auto"/>
              <w:right w:val="single" w:sz="4" w:space="0" w:color="auto"/>
            </w:tcBorders>
            <w:vAlign w:val="center"/>
            <w:hideMark/>
          </w:tcPr>
          <w:p w14:paraId="2CF66BF1"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0497D50C"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D4CE54"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FC435C"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35B0E7E8"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BD6DB2"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4262B45" w14:textId="77777777" w:rsidR="00A633A2" w:rsidRPr="00A633A2" w:rsidRDefault="00A633A2" w:rsidP="00A633A2">
            <w:pPr>
              <w:rPr>
                <w:sz w:val="20"/>
                <w:szCs w:val="20"/>
              </w:rPr>
            </w:pPr>
          </w:p>
        </w:tc>
      </w:tr>
      <w:tr w:rsidR="00A633A2" w:rsidRPr="00A633A2" w14:paraId="2987B54E"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47376FF"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CA8D0F4" w14:textId="77777777" w:rsidR="00A633A2" w:rsidRPr="00A633A2" w:rsidRDefault="00A633A2" w:rsidP="00A633A2">
            <w:pPr>
              <w:jc w:val="center"/>
              <w:rPr>
                <w:rFonts w:ascii="Arial Armenian" w:hAnsi="Arial Armenian" w:cs="Arial"/>
                <w:b/>
                <w:bCs/>
                <w:color w:val="000000"/>
                <w:sz w:val="16"/>
                <w:szCs w:val="16"/>
                <w:lang w:val="ru-RU"/>
              </w:rPr>
            </w:pPr>
            <w:r w:rsidRPr="00A633A2">
              <w:rPr>
                <w:rFonts w:ascii="Arial Armenian" w:hAnsi="Arial Armenian" w:cs="Arial"/>
                <w:b/>
                <w:bCs/>
                <w:color w:val="000000"/>
                <w:sz w:val="16"/>
                <w:szCs w:val="16"/>
                <w:lang w:val="ru-RU"/>
              </w:rPr>
              <w:t>ÀÝ¹³Ù»ÝÁ ÏßÇéÁ</w:t>
            </w:r>
            <w:r w:rsidRPr="00A633A2">
              <w:rPr>
                <w:rFonts w:ascii="Arial Armenian" w:hAnsi="Arial Armenian" w:cs="Arial"/>
                <w:b/>
                <w:bCs/>
                <w:color w:val="000000"/>
                <w:sz w:val="16"/>
                <w:szCs w:val="16"/>
                <w:lang w:val="ru-RU"/>
              </w:rPr>
              <w:br/>
            </w:r>
            <w:r w:rsidRPr="00A633A2">
              <w:rPr>
                <w:rFonts w:ascii="Calibri" w:hAnsi="Calibri" w:cs="Calibri"/>
                <w:b/>
                <w:bCs/>
                <w:color w:val="000000"/>
                <w:sz w:val="16"/>
                <w:szCs w:val="16"/>
                <w:lang w:val="ru-RU"/>
              </w:rPr>
              <w:t>Процент</w:t>
            </w:r>
            <w:r w:rsidRPr="00A633A2">
              <w:rPr>
                <w:rFonts w:ascii="Arial Armenian" w:hAnsi="Arial Armenian" w:cs="Arial"/>
                <w:b/>
                <w:bCs/>
                <w:color w:val="000000"/>
                <w:sz w:val="16"/>
                <w:szCs w:val="16"/>
                <w:lang w:val="ru-RU"/>
              </w:rPr>
              <w:t xml:space="preserve"> /</w:t>
            </w:r>
            <w:r w:rsidRPr="00A633A2">
              <w:rPr>
                <w:rFonts w:ascii="Calibri" w:hAnsi="Calibri" w:cs="Calibri"/>
                <w:b/>
                <w:bCs/>
                <w:color w:val="000000"/>
                <w:sz w:val="16"/>
                <w:szCs w:val="16"/>
                <w:lang w:val="ru-RU"/>
              </w:rPr>
              <w:t>всего</w:t>
            </w:r>
            <w:r w:rsidRPr="00A633A2">
              <w:rPr>
                <w:rFonts w:ascii="Arial Armenian" w:hAnsi="Arial Armenian" w:cs="Arial"/>
                <w:b/>
                <w:bCs/>
                <w:color w:val="000000"/>
                <w:sz w:val="16"/>
                <w:szCs w:val="16"/>
                <w:lang w:val="ru-RU"/>
              </w:rPr>
              <w:t>/</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36502F2"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52EE3BD"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2E3C418" w14:textId="77777777" w:rsidR="00A633A2" w:rsidRPr="00A633A2" w:rsidRDefault="00A633A2" w:rsidP="00A633A2">
            <w:pPr>
              <w:jc w:val="center"/>
              <w:rPr>
                <w:rFonts w:ascii="Arial Armenian" w:hAnsi="Arial Armenian" w:cs="Arial"/>
                <w:color w:val="000000"/>
                <w:sz w:val="16"/>
                <w:szCs w:val="16"/>
                <w:lang w:val="ru-RU"/>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6E69EEB"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100.0%</w:t>
            </w:r>
          </w:p>
        </w:tc>
        <w:tc>
          <w:tcPr>
            <w:tcW w:w="36" w:type="dxa"/>
            <w:vAlign w:val="center"/>
            <w:hideMark/>
          </w:tcPr>
          <w:p w14:paraId="586B5AD0" w14:textId="77777777" w:rsidR="00A633A2" w:rsidRPr="00A633A2" w:rsidRDefault="00A633A2" w:rsidP="00A633A2">
            <w:pPr>
              <w:rPr>
                <w:sz w:val="20"/>
                <w:szCs w:val="20"/>
              </w:rPr>
            </w:pPr>
          </w:p>
        </w:tc>
      </w:tr>
      <w:tr w:rsidR="00A633A2" w:rsidRPr="00A633A2" w14:paraId="20C9E1DD"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56433FB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6CF002CE"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A882EF"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1B3EC75"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E8311FA"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5559CF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20741803"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0C748F6" w14:textId="77777777" w:rsidTr="00A633A2">
        <w:trPr>
          <w:trHeight w:val="45"/>
        </w:trPr>
        <w:tc>
          <w:tcPr>
            <w:tcW w:w="398" w:type="dxa"/>
            <w:vMerge/>
            <w:tcBorders>
              <w:top w:val="nil"/>
              <w:left w:val="single" w:sz="4" w:space="0" w:color="auto"/>
              <w:bottom w:val="single" w:sz="4" w:space="0" w:color="auto"/>
              <w:right w:val="single" w:sz="4" w:space="0" w:color="auto"/>
            </w:tcBorders>
            <w:vAlign w:val="center"/>
            <w:hideMark/>
          </w:tcPr>
          <w:p w14:paraId="7BEAACA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74EE8CE8"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A0A56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3F73E4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F1C46F6"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ADB353E"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36965853" w14:textId="77777777" w:rsidR="00A633A2" w:rsidRPr="00A633A2" w:rsidRDefault="00A633A2" w:rsidP="00A633A2">
            <w:pPr>
              <w:rPr>
                <w:sz w:val="20"/>
                <w:szCs w:val="20"/>
              </w:rPr>
            </w:pPr>
          </w:p>
        </w:tc>
      </w:tr>
      <w:tr w:rsidR="00A633A2" w:rsidRPr="00A633A2" w14:paraId="5817105D"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846D2E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0165B23"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²²Ð, 20%</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НДС</w:t>
            </w:r>
            <w:r w:rsidRPr="00A633A2">
              <w:rPr>
                <w:rFonts w:ascii="Arial Armenian" w:hAnsi="Arial Armenian" w:cs="Arial"/>
                <w:b/>
                <w:bCs/>
                <w:color w:val="000000"/>
                <w:sz w:val="16"/>
                <w:szCs w:val="16"/>
              </w:rPr>
              <w:t>, 20%</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4B3186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5BC9E6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014E374"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C66A86A"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8102.42</w:t>
            </w:r>
          </w:p>
        </w:tc>
        <w:tc>
          <w:tcPr>
            <w:tcW w:w="36" w:type="dxa"/>
            <w:vAlign w:val="center"/>
            <w:hideMark/>
          </w:tcPr>
          <w:p w14:paraId="1957CB18" w14:textId="77777777" w:rsidR="00A633A2" w:rsidRPr="00A633A2" w:rsidRDefault="00A633A2" w:rsidP="00A633A2">
            <w:pPr>
              <w:rPr>
                <w:sz w:val="20"/>
                <w:szCs w:val="20"/>
              </w:rPr>
            </w:pPr>
          </w:p>
        </w:tc>
      </w:tr>
      <w:tr w:rsidR="00A633A2" w:rsidRPr="00A633A2" w14:paraId="4966EEEB"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07DBA5EB"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1078CB97"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5272192"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93F9CFB"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87612D7"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4BD8AC9"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06822235"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1E3058C4" w14:textId="77777777" w:rsidTr="00A633A2">
        <w:trPr>
          <w:trHeight w:val="135"/>
        </w:trPr>
        <w:tc>
          <w:tcPr>
            <w:tcW w:w="398" w:type="dxa"/>
            <w:vMerge/>
            <w:tcBorders>
              <w:top w:val="nil"/>
              <w:left w:val="single" w:sz="4" w:space="0" w:color="auto"/>
              <w:bottom w:val="single" w:sz="4" w:space="0" w:color="auto"/>
              <w:right w:val="single" w:sz="4" w:space="0" w:color="auto"/>
            </w:tcBorders>
            <w:vAlign w:val="center"/>
            <w:hideMark/>
          </w:tcPr>
          <w:p w14:paraId="0CE898E6"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523E55C4"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C6D3278"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4435FF82"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697F6D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6EE677EA"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1A9340F9" w14:textId="77777777" w:rsidR="00A633A2" w:rsidRPr="00A633A2" w:rsidRDefault="00A633A2" w:rsidP="00A633A2">
            <w:pPr>
              <w:rPr>
                <w:sz w:val="20"/>
                <w:szCs w:val="20"/>
              </w:rPr>
            </w:pPr>
          </w:p>
        </w:tc>
      </w:tr>
      <w:tr w:rsidR="00A633A2" w:rsidRPr="00A633A2" w14:paraId="27AFB188" w14:textId="77777777" w:rsidTr="00A633A2">
        <w:trPr>
          <w:trHeight w:val="255"/>
        </w:trPr>
        <w:tc>
          <w:tcPr>
            <w:tcW w:w="398"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3FCA158B"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728" w:type="dxa"/>
            <w:vMerge w:val="restart"/>
            <w:tcBorders>
              <w:top w:val="nil"/>
              <w:left w:val="single" w:sz="4" w:space="0" w:color="auto"/>
              <w:bottom w:val="single" w:sz="4" w:space="0" w:color="auto"/>
              <w:right w:val="single" w:sz="4" w:space="0" w:color="auto"/>
            </w:tcBorders>
            <w:shd w:val="clear" w:color="000000" w:fill="B8CCE4"/>
            <w:vAlign w:val="center"/>
            <w:hideMark/>
          </w:tcPr>
          <w:p w14:paraId="46A95421"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ÀÝ¹³Ù»ÝÁ</w:t>
            </w:r>
            <w:r w:rsidRPr="00A633A2">
              <w:rPr>
                <w:rFonts w:ascii="Arial Armenian" w:hAnsi="Arial Armenian" w:cs="Arial"/>
                <w:b/>
                <w:bCs/>
                <w:color w:val="000000"/>
                <w:sz w:val="16"/>
                <w:szCs w:val="16"/>
              </w:rPr>
              <w:br/>
            </w:r>
            <w:r w:rsidRPr="00A633A2">
              <w:rPr>
                <w:rFonts w:ascii="Calibri" w:hAnsi="Calibri" w:cs="Calibri"/>
                <w:b/>
                <w:bCs/>
                <w:color w:val="000000"/>
                <w:sz w:val="16"/>
                <w:szCs w:val="16"/>
              </w:rPr>
              <w:t>ВСЕГО</w:t>
            </w:r>
          </w:p>
        </w:tc>
        <w:tc>
          <w:tcPr>
            <w:tcW w:w="62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690D5FA3"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680"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411ACE66"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3C6D0542" w14:textId="77777777" w:rsidR="00A633A2" w:rsidRPr="00A633A2" w:rsidRDefault="00A633A2" w:rsidP="00A633A2">
            <w:pPr>
              <w:jc w:val="center"/>
              <w:rPr>
                <w:rFonts w:ascii="Arial Armenian" w:hAnsi="Arial Armenian" w:cs="Arial"/>
                <w:color w:val="000000"/>
                <w:sz w:val="16"/>
                <w:szCs w:val="16"/>
              </w:rPr>
            </w:pPr>
            <w:r w:rsidRPr="00A633A2">
              <w:rPr>
                <w:rFonts w:ascii="Arial Armenian" w:hAnsi="Arial Armenian" w:cs="Arial"/>
                <w:color w:val="000000"/>
                <w:sz w:val="16"/>
                <w:szCs w:val="16"/>
              </w:rPr>
              <w:t> </w:t>
            </w:r>
          </w:p>
        </w:tc>
        <w:tc>
          <w:tcPr>
            <w:tcW w:w="959" w:type="dxa"/>
            <w:vMerge w:val="restart"/>
            <w:tcBorders>
              <w:top w:val="nil"/>
              <w:left w:val="single" w:sz="4" w:space="0" w:color="auto"/>
              <w:bottom w:val="single" w:sz="4" w:space="0" w:color="auto"/>
              <w:right w:val="single" w:sz="4" w:space="0" w:color="auto"/>
            </w:tcBorders>
            <w:shd w:val="clear" w:color="000000" w:fill="B8CCE4"/>
            <w:vAlign w:val="center"/>
            <w:hideMark/>
          </w:tcPr>
          <w:p w14:paraId="3D6F8586" w14:textId="77777777" w:rsidR="00A633A2" w:rsidRPr="00A633A2" w:rsidRDefault="00A633A2" w:rsidP="00A633A2">
            <w:pPr>
              <w:jc w:val="center"/>
              <w:rPr>
                <w:rFonts w:ascii="Arial Armenian" w:hAnsi="Arial Armenian" w:cs="Arial"/>
                <w:b/>
                <w:bCs/>
                <w:color w:val="000000"/>
                <w:sz w:val="16"/>
                <w:szCs w:val="16"/>
              </w:rPr>
            </w:pPr>
            <w:r w:rsidRPr="00A633A2">
              <w:rPr>
                <w:rFonts w:ascii="Arial Armenian" w:hAnsi="Arial Armenian" w:cs="Arial"/>
                <w:b/>
                <w:bCs/>
                <w:color w:val="000000"/>
                <w:sz w:val="16"/>
                <w:szCs w:val="16"/>
              </w:rPr>
              <w:t>48614.54</w:t>
            </w:r>
          </w:p>
        </w:tc>
        <w:tc>
          <w:tcPr>
            <w:tcW w:w="36" w:type="dxa"/>
            <w:vAlign w:val="center"/>
            <w:hideMark/>
          </w:tcPr>
          <w:p w14:paraId="7A6249A1" w14:textId="77777777" w:rsidR="00A633A2" w:rsidRPr="00A633A2" w:rsidRDefault="00A633A2" w:rsidP="00A633A2">
            <w:pPr>
              <w:rPr>
                <w:sz w:val="20"/>
                <w:szCs w:val="20"/>
              </w:rPr>
            </w:pPr>
          </w:p>
        </w:tc>
      </w:tr>
      <w:tr w:rsidR="00A633A2" w:rsidRPr="00A633A2" w14:paraId="63843B9C" w14:textId="77777777" w:rsidTr="00A633A2">
        <w:trPr>
          <w:trHeight w:val="255"/>
        </w:trPr>
        <w:tc>
          <w:tcPr>
            <w:tcW w:w="398" w:type="dxa"/>
            <w:vMerge/>
            <w:tcBorders>
              <w:top w:val="nil"/>
              <w:left w:val="single" w:sz="4" w:space="0" w:color="auto"/>
              <w:bottom w:val="single" w:sz="4" w:space="0" w:color="auto"/>
              <w:right w:val="single" w:sz="4" w:space="0" w:color="auto"/>
            </w:tcBorders>
            <w:vAlign w:val="center"/>
            <w:hideMark/>
          </w:tcPr>
          <w:p w14:paraId="1A3A749E"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4F988C71"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50A9FD"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739607B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DB27874"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22C3E1EB"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4FBEBDCD" w14:textId="77777777" w:rsidR="00A633A2" w:rsidRPr="00A633A2" w:rsidRDefault="00A633A2" w:rsidP="00A633A2">
            <w:pPr>
              <w:jc w:val="center"/>
              <w:rPr>
                <w:rFonts w:ascii="Arial Armenian" w:hAnsi="Arial Armenian" w:cs="Arial"/>
                <w:b/>
                <w:bCs/>
                <w:color w:val="000000"/>
                <w:sz w:val="16"/>
                <w:szCs w:val="16"/>
              </w:rPr>
            </w:pPr>
          </w:p>
        </w:tc>
      </w:tr>
      <w:tr w:rsidR="00A633A2" w:rsidRPr="00A633A2" w14:paraId="468328EE" w14:textId="77777777" w:rsidTr="005C0845">
        <w:trPr>
          <w:trHeight w:val="65"/>
        </w:trPr>
        <w:tc>
          <w:tcPr>
            <w:tcW w:w="398" w:type="dxa"/>
            <w:vMerge/>
            <w:tcBorders>
              <w:top w:val="nil"/>
              <w:left w:val="single" w:sz="4" w:space="0" w:color="auto"/>
              <w:bottom w:val="single" w:sz="4" w:space="0" w:color="auto"/>
              <w:right w:val="single" w:sz="4" w:space="0" w:color="auto"/>
            </w:tcBorders>
            <w:vAlign w:val="center"/>
            <w:hideMark/>
          </w:tcPr>
          <w:p w14:paraId="62EFBD37" w14:textId="77777777" w:rsidR="00A633A2" w:rsidRPr="00A633A2" w:rsidRDefault="00A633A2" w:rsidP="00A633A2">
            <w:pPr>
              <w:rPr>
                <w:rFonts w:ascii="Arial Armenian" w:hAnsi="Arial Armenian" w:cs="Arial"/>
                <w:color w:val="000000"/>
                <w:sz w:val="16"/>
                <w:szCs w:val="16"/>
              </w:rPr>
            </w:pPr>
          </w:p>
        </w:tc>
        <w:tc>
          <w:tcPr>
            <w:tcW w:w="6728" w:type="dxa"/>
            <w:vMerge/>
            <w:tcBorders>
              <w:top w:val="nil"/>
              <w:left w:val="single" w:sz="4" w:space="0" w:color="auto"/>
              <w:bottom w:val="single" w:sz="4" w:space="0" w:color="auto"/>
              <w:right w:val="single" w:sz="4" w:space="0" w:color="auto"/>
            </w:tcBorders>
            <w:vAlign w:val="center"/>
            <w:hideMark/>
          </w:tcPr>
          <w:p w14:paraId="223AD640" w14:textId="77777777" w:rsidR="00A633A2" w:rsidRPr="00A633A2" w:rsidRDefault="00A633A2" w:rsidP="00A633A2">
            <w:pPr>
              <w:rPr>
                <w:rFonts w:ascii="Arial Armenian" w:hAnsi="Arial Armenian" w:cs="Arial"/>
                <w:b/>
                <w:bCs/>
                <w:color w:val="000000"/>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3A24F9" w14:textId="77777777" w:rsidR="00A633A2" w:rsidRPr="00A633A2" w:rsidRDefault="00A633A2" w:rsidP="00A633A2">
            <w:pPr>
              <w:rPr>
                <w:rFonts w:ascii="Arial Armenian" w:hAnsi="Arial Armenian" w:cs="Arial"/>
                <w:color w:val="000000"/>
                <w:sz w:val="16"/>
                <w:szCs w:val="16"/>
              </w:rPr>
            </w:pPr>
          </w:p>
        </w:tc>
        <w:tc>
          <w:tcPr>
            <w:tcW w:w="680" w:type="dxa"/>
            <w:vMerge/>
            <w:tcBorders>
              <w:top w:val="nil"/>
              <w:left w:val="single" w:sz="4" w:space="0" w:color="auto"/>
              <w:bottom w:val="single" w:sz="4" w:space="0" w:color="auto"/>
              <w:right w:val="single" w:sz="4" w:space="0" w:color="auto"/>
            </w:tcBorders>
            <w:vAlign w:val="center"/>
            <w:hideMark/>
          </w:tcPr>
          <w:p w14:paraId="3FA9487D"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C4EA9B1" w14:textId="77777777" w:rsidR="00A633A2" w:rsidRPr="00A633A2" w:rsidRDefault="00A633A2" w:rsidP="00A633A2">
            <w:pPr>
              <w:rPr>
                <w:rFonts w:ascii="Arial Armenian" w:hAnsi="Arial Armenian" w:cs="Arial"/>
                <w:color w:val="000000"/>
                <w:sz w:val="16"/>
                <w:szCs w:val="16"/>
              </w:rPr>
            </w:pPr>
          </w:p>
        </w:tc>
        <w:tc>
          <w:tcPr>
            <w:tcW w:w="959" w:type="dxa"/>
            <w:vMerge/>
            <w:tcBorders>
              <w:top w:val="nil"/>
              <w:left w:val="single" w:sz="4" w:space="0" w:color="auto"/>
              <w:bottom w:val="single" w:sz="4" w:space="0" w:color="auto"/>
              <w:right w:val="single" w:sz="4" w:space="0" w:color="auto"/>
            </w:tcBorders>
            <w:vAlign w:val="center"/>
            <w:hideMark/>
          </w:tcPr>
          <w:p w14:paraId="50D0D3AD" w14:textId="77777777" w:rsidR="00A633A2" w:rsidRPr="00A633A2" w:rsidRDefault="00A633A2" w:rsidP="00A633A2">
            <w:pPr>
              <w:rPr>
                <w:rFonts w:ascii="Arial Armenian" w:hAnsi="Arial Armenian" w:cs="Arial"/>
                <w:b/>
                <w:bCs/>
                <w:color w:val="000000"/>
                <w:sz w:val="16"/>
                <w:szCs w:val="16"/>
              </w:rPr>
            </w:pPr>
          </w:p>
        </w:tc>
        <w:tc>
          <w:tcPr>
            <w:tcW w:w="36" w:type="dxa"/>
            <w:tcBorders>
              <w:top w:val="nil"/>
              <w:left w:val="nil"/>
              <w:bottom w:val="nil"/>
              <w:right w:val="nil"/>
            </w:tcBorders>
            <w:noWrap/>
            <w:vAlign w:val="bottom"/>
            <w:hideMark/>
          </w:tcPr>
          <w:p w14:paraId="76556EA8" w14:textId="77777777" w:rsidR="00A633A2" w:rsidRPr="00A633A2" w:rsidRDefault="00A633A2" w:rsidP="00A633A2">
            <w:pPr>
              <w:rPr>
                <w:sz w:val="20"/>
                <w:szCs w:val="20"/>
              </w:rPr>
            </w:pPr>
          </w:p>
        </w:tc>
      </w:tr>
    </w:tbl>
    <w:p w14:paraId="15ADCA75" w14:textId="77777777" w:rsidR="001176C0" w:rsidRPr="00784666" w:rsidRDefault="001176C0" w:rsidP="001176C0">
      <w:pPr>
        <w:jc w:val="center"/>
        <w:rPr>
          <w:rFonts w:ascii="GHEA Grapalat" w:hAnsi="GHEA Grapalat"/>
          <w:i/>
          <w:lang w:val="hy-AM"/>
        </w:rPr>
      </w:pPr>
    </w:p>
    <w:p w14:paraId="5BB06BEB" w14:textId="77777777" w:rsidR="0099611A" w:rsidRDefault="0099611A" w:rsidP="0099611A">
      <w:pPr>
        <w:ind w:left="142"/>
        <w:jc w:val="center"/>
        <w:rPr>
          <w:rFonts w:ascii="GHEA Grapalat" w:hAnsi="GHEA Grapalat"/>
          <w:b/>
          <w:lang w:val="es-ES" w:eastAsia="ru-RU"/>
        </w:rPr>
      </w:pPr>
      <w:r>
        <w:rPr>
          <w:rFonts w:ascii="GHEA Grapalat" w:hAnsi="GHEA Grapalat"/>
          <w:b/>
          <w:lang w:val="es-ES" w:eastAsia="ru-RU"/>
        </w:rPr>
        <w:t>ՍԱՀՄԱՆՎԱԾ ԱՅԼ ՊԱՅՄԱՆՆԵՐԸ</w:t>
      </w:r>
    </w:p>
    <w:p w14:paraId="1A28F575" w14:textId="77777777" w:rsidR="0099611A" w:rsidRDefault="0099611A" w:rsidP="0099611A">
      <w:pPr>
        <w:ind w:left="142"/>
        <w:jc w:val="center"/>
        <w:rPr>
          <w:rFonts w:ascii="GHEA Grapalat" w:hAnsi="GHEA Grapalat"/>
          <w:b/>
          <w:lang w:val="es-ES" w:eastAsia="ru-RU"/>
        </w:rPr>
      </w:pPr>
    </w:p>
    <w:p w14:paraId="0CCC5DBF" w14:textId="6767A2AE"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lastRenderedPageBreak/>
        <w:t>Երևան քաղաքի Քանաքեռ-Զեյթուն վարչական շրջանի բակային տարածքների բարեկարգման աշխատանքնե</w:t>
      </w:r>
      <w:r>
        <w:rPr>
          <w:rFonts w:ascii="GHEA Grapalat" w:hAnsi="GHEA Grapalat"/>
          <w:i/>
          <w:lang w:val="es-ES"/>
        </w:rPr>
        <w:t xml:space="preserve">րն </w:t>
      </w:r>
      <w:r w:rsidRPr="00515E21">
        <w:rPr>
          <w:rFonts w:ascii="GHEA Grapalat" w:hAnsi="GHEA Grapalat"/>
          <w:i/>
          <w:lang w:val="es-ES"/>
        </w:rPr>
        <w:t xml:space="preserve">իրականացնելու </w:t>
      </w:r>
      <w:r w:rsidR="005C0845">
        <w:rPr>
          <w:rFonts w:ascii="GHEA Grapalat" w:hAnsi="GHEA Grapalat"/>
          <w:i/>
          <w:lang w:val="es-ES"/>
        </w:rPr>
        <w:t xml:space="preserve">համար </w:t>
      </w:r>
      <w:r w:rsidRPr="00515E21">
        <w:rPr>
          <w:rFonts w:ascii="GHEA Grapalat" w:hAnsi="GHEA Grapalat"/>
          <w:i/>
          <w:lang w:val="es-ES"/>
        </w:rPr>
        <w:t>կապալառու կազմակերպությունը պետք է ունենա շինարարության իրականացման գործունեության լիցենզիա՝ ըստ քաղաքաշինության հետևյալ ոլորտների`</w:t>
      </w:r>
    </w:p>
    <w:p w14:paraId="1735295A" w14:textId="77777777" w:rsidR="00515E21" w:rsidRPr="00515E21" w:rsidRDefault="00515E21" w:rsidP="00515E21">
      <w:pPr>
        <w:ind w:firstLine="567"/>
        <w:jc w:val="both"/>
        <w:rPr>
          <w:rFonts w:ascii="GHEA Grapalat" w:hAnsi="GHEA Grapalat"/>
          <w:i/>
          <w:lang w:val="es-ES"/>
        </w:rPr>
      </w:pPr>
    </w:p>
    <w:p w14:paraId="6D8027AD"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1-ին չափաբաժնի համար առնվազն 3-րդ դասի  լիցենզիա՝</w:t>
      </w:r>
    </w:p>
    <w:p w14:paraId="687F0AB6"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1. բնակելի հասարակական և արտադրական</w:t>
      </w:r>
    </w:p>
    <w:p w14:paraId="6CCAD37D"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2. էլեկտրամատակարարման</w:t>
      </w:r>
    </w:p>
    <w:p w14:paraId="3C20476A"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3.ջրամատակարարման և ջրահեռացման</w:t>
      </w:r>
    </w:p>
    <w:p w14:paraId="3D6081A7" w14:textId="754D4128"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4.կապի</w:t>
      </w:r>
    </w:p>
    <w:p w14:paraId="3A5ABCD5" w14:textId="77777777" w:rsidR="00515E21" w:rsidRPr="00515E21" w:rsidRDefault="00515E21" w:rsidP="00515E21">
      <w:pPr>
        <w:ind w:firstLine="567"/>
        <w:jc w:val="both"/>
        <w:rPr>
          <w:rFonts w:ascii="GHEA Grapalat" w:hAnsi="GHEA Grapalat"/>
          <w:i/>
          <w:lang w:val="es-ES"/>
        </w:rPr>
      </w:pPr>
    </w:p>
    <w:p w14:paraId="460B1710"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2-րդ չափաբաժնի համար առնվազն 3-րդ դասի  լիցենզիա՝</w:t>
      </w:r>
    </w:p>
    <w:p w14:paraId="328098EE"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1. բնակելի հասարակական և արտադրական</w:t>
      </w:r>
    </w:p>
    <w:p w14:paraId="0A77AD51"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2.էներգետիկ</w:t>
      </w:r>
    </w:p>
    <w:p w14:paraId="2C40C183" w14:textId="77777777" w:rsidR="00515E21" w:rsidRPr="00515E21" w:rsidRDefault="00515E21" w:rsidP="00515E21">
      <w:pPr>
        <w:ind w:firstLine="567"/>
        <w:jc w:val="both"/>
        <w:rPr>
          <w:rFonts w:ascii="GHEA Grapalat" w:hAnsi="GHEA Grapalat"/>
          <w:i/>
          <w:lang w:val="es-ES"/>
        </w:rPr>
      </w:pPr>
    </w:p>
    <w:p w14:paraId="4B4C8433"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3-րդ չափաբաժնի համար առնվազն 3-րդ դասի  լիցենզիա՝</w:t>
      </w:r>
    </w:p>
    <w:p w14:paraId="5178688D"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1. բնակելի հասարակական և արտադրական</w:t>
      </w:r>
    </w:p>
    <w:p w14:paraId="134FC2C4"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2.էներգետիկ</w:t>
      </w:r>
    </w:p>
    <w:p w14:paraId="75EF8F00"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3.հիդրոտեխնիկական</w:t>
      </w:r>
    </w:p>
    <w:p w14:paraId="024DDCE1" w14:textId="77777777" w:rsidR="00515E21" w:rsidRPr="00515E21" w:rsidRDefault="00515E21" w:rsidP="00515E21">
      <w:pPr>
        <w:ind w:firstLine="567"/>
        <w:jc w:val="both"/>
        <w:rPr>
          <w:rFonts w:ascii="GHEA Grapalat" w:hAnsi="GHEA Grapalat"/>
          <w:i/>
          <w:lang w:val="es-ES"/>
        </w:rPr>
      </w:pPr>
    </w:p>
    <w:p w14:paraId="001F4A2E"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4-րդ չափաբաժնի համար առնվազն 3-րդ դասի  լիցենզիա՝</w:t>
      </w:r>
    </w:p>
    <w:p w14:paraId="4B6D8128"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1. բնակելի հասարակական և արտադրական</w:t>
      </w:r>
    </w:p>
    <w:p w14:paraId="4300C014" w14:textId="77777777" w:rsidR="00515E21" w:rsidRPr="00515E21" w:rsidRDefault="00515E21" w:rsidP="00515E21">
      <w:pPr>
        <w:ind w:firstLine="567"/>
        <w:jc w:val="both"/>
        <w:rPr>
          <w:rFonts w:ascii="GHEA Grapalat" w:hAnsi="GHEA Grapalat"/>
          <w:i/>
          <w:lang w:val="es-ES"/>
        </w:rPr>
      </w:pPr>
      <w:r w:rsidRPr="00515E21">
        <w:rPr>
          <w:rFonts w:ascii="GHEA Grapalat" w:hAnsi="GHEA Grapalat"/>
          <w:i/>
          <w:lang w:val="es-ES"/>
        </w:rPr>
        <w:t>2.էներգետիկ</w:t>
      </w:r>
    </w:p>
    <w:p w14:paraId="52DAEC04" w14:textId="0ED5A612" w:rsidR="00784666" w:rsidRPr="00CE0703" w:rsidRDefault="00515E21" w:rsidP="00515E21">
      <w:pPr>
        <w:ind w:firstLine="567"/>
        <w:jc w:val="both"/>
        <w:rPr>
          <w:rFonts w:ascii="GHEA Grapalat" w:hAnsi="GHEA Grapalat"/>
          <w:i/>
          <w:lang w:val="es-ES"/>
        </w:rPr>
      </w:pPr>
      <w:r w:rsidRPr="00515E21">
        <w:rPr>
          <w:rFonts w:ascii="GHEA Grapalat" w:hAnsi="GHEA Grapalat"/>
          <w:i/>
          <w:lang w:val="es-ES"/>
        </w:rPr>
        <w:t>3.հիդրոտեխնիկական</w:t>
      </w:r>
    </w:p>
    <w:p w14:paraId="309C3CE0" w14:textId="74D82F7E" w:rsidR="00784666" w:rsidRDefault="00784666" w:rsidP="00F57B7D">
      <w:pPr>
        <w:ind w:firstLine="567"/>
        <w:jc w:val="right"/>
        <w:rPr>
          <w:rFonts w:ascii="GHEA Grapalat" w:hAnsi="GHEA Grapalat"/>
          <w:i/>
          <w:lang w:val="pt-BR"/>
        </w:rPr>
      </w:pPr>
    </w:p>
    <w:p w14:paraId="24A2F7FA" w14:textId="77777777" w:rsidR="00784666" w:rsidRPr="00FB1EC7" w:rsidRDefault="00784666" w:rsidP="00F57B7D">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57B7D" w:rsidRPr="00FB1EC7" w14:paraId="5797A009" w14:textId="77777777" w:rsidTr="00786C00">
        <w:trPr>
          <w:jc w:val="center"/>
        </w:trPr>
        <w:tc>
          <w:tcPr>
            <w:tcW w:w="4536" w:type="dxa"/>
          </w:tcPr>
          <w:p w14:paraId="011F53B1" w14:textId="77777777" w:rsidR="00F57B7D" w:rsidRPr="00FB1EC7" w:rsidRDefault="00F57B7D" w:rsidP="00786C00">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DA5D08" w14:textId="77777777" w:rsidR="00F57B7D" w:rsidRPr="00FB1EC7" w:rsidRDefault="00F57B7D" w:rsidP="00786C00">
            <w:pPr>
              <w:rPr>
                <w:rFonts w:ascii="GHEA Grapalat" w:hAnsi="GHEA Grapalat"/>
                <w:sz w:val="22"/>
                <w:szCs w:val="22"/>
                <w:lang w:val="ru-RU"/>
              </w:rPr>
            </w:pPr>
          </w:p>
          <w:p w14:paraId="392FCA6F"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975D116"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7E32989" w14:textId="77777777" w:rsidR="00F57B7D" w:rsidRPr="00FB1EC7" w:rsidRDefault="00F57B7D" w:rsidP="00786C00">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20BD4004" w14:textId="77777777" w:rsidR="00F57B7D" w:rsidRPr="00FB1EC7" w:rsidRDefault="00F57B7D" w:rsidP="00786C00">
            <w:pPr>
              <w:spacing w:line="360" w:lineRule="auto"/>
              <w:jc w:val="center"/>
              <w:rPr>
                <w:rFonts w:ascii="GHEA Grapalat" w:hAnsi="GHEA Grapalat"/>
                <w:lang w:val="ru-RU"/>
              </w:rPr>
            </w:pPr>
          </w:p>
        </w:tc>
        <w:tc>
          <w:tcPr>
            <w:tcW w:w="4343" w:type="dxa"/>
          </w:tcPr>
          <w:p w14:paraId="174DABBA" w14:textId="77777777" w:rsidR="00F57B7D" w:rsidRPr="00FB1EC7" w:rsidRDefault="00F57B7D" w:rsidP="00786C00">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9C1C2FC" w14:textId="77777777" w:rsidR="00F57B7D" w:rsidRPr="00FB1EC7" w:rsidRDefault="00F57B7D" w:rsidP="00786C00">
            <w:pPr>
              <w:jc w:val="center"/>
              <w:rPr>
                <w:rFonts w:ascii="GHEA Grapalat" w:hAnsi="GHEA Grapalat"/>
                <w:lang w:val="ru-RU"/>
              </w:rPr>
            </w:pPr>
          </w:p>
          <w:p w14:paraId="3961EACE"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C79AF95"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351E3A8" w14:textId="3971674E" w:rsidR="00F57B7D" w:rsidRPr="00515E21" w:rsidRDefault="00F57B7D" w:rsidP="00515E21">
            <w:pPr>
              <w:jc w:val="center"/>
              <w:rPr>
                <w:rFonts w:ascii="GHEA Grapalat" w:hAnsi="GHEA Grapalat" w:cs="Sylfaen"/>
                <w:sz w:val="18"/>
                <w:szCs w:val="18"/>
                <w:lang w:val="hy-AM"/>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AA73656" w14:textId="77777777" w:rsidR="00086F44" w:rsidRDefault="00086F44" w:rsidP="001176C0">
      <w:pPr>
        <w:rPr>
          <w:rFonts w:ascii="GHEA Grapalat" w:hAnsi="GHEA Grapalat" w:cs="Sylfaen"/>
          <w:i/>
          <w:sz w:val="20"/>
          <w:szCs w:val="20"/>
          <w:lang w:val="pt-BR"/>
        </w:rPr>
      </w:pPr>
    </w:p>
    <w:p w14:paraId="4916F200" w14:textId="77777777" w:rsidR="00A633A2" w:rsidRDefault="00A633A2" w:rsidP="001176C0">
      <w:pPr>
        <w:rPr>
          <w:rFonts w:ascii="GHEA Grapalat" w:hAnsi="GHEA Grapalat" w:cs="Sylfaen"/>
          <w:i/>
          <w:sz w:val="20"/>
          <w:szCs w:val="20"/>
          <w:lang w:val="pt-BR"/>
        </w:rPr>
      </w:pPr>
    </w:p>
    <w:p w14:paraId="3A8D8BD4" w14:textId="77777777" w:rsidR="00A633A2" w:rsidRDefault="00A633A2" w:rsidP="001176C0">
      <w:pPr>
        <w:rPr>
          <w:rFonts w:ascii="GHEA Grapalat" w:hAnsi="GHEA Grapalat" w:cs="Sylfaen"/>
          <w:i/>
          <w:sz w:val="20"/>
          <w:szCs w:val="20"/>
          <w:lang w:val="pt-BR"/>
        </w:rPr>
      </w:pPr>
    </w:p>
    <w:p w14:paraId="4536C7A6" w14:textId="77777777" w:rsidR="00A633A2" w:rsidRDefault="00A633A2" w:rsidP="001176C0">
      <w:pPr>
        <w:rPr>
          <w:rFonts w:ascii="GHEA Grapalat" w:hAnsi="GHEA Grapalat" w:cs="Sylfaen"/>
          <w:i/>
          <w:sz w:val="20"/>
          <w:szCs w:val="20"/>
          <w:lang w:val="pt-BR"/>
        </w:rPr>
      </w:pPr>
    </w:p>
    <w:p w14:paraId="51F17DE4" w14:textId="77777777" w:rsidR="00A633A2" w:rsidRDefault="00A633A2" w:rsidP="001176C0">
      <w:pPr>
        <w:rPr>
          <w:rFonts w:ascii="GHEA Grapalat" w:hAnsi="GHEA Grapalat" w:cs="Sylfaen"/>
          <w:i/>
          <w:sz w:val="20"/>
          <w:szCs w:val="20"/>
          <w:lang w:val="pt-BR"/>
        </w:rPr>
      </w:pPr>
    </w:p>
    <w:p w14:paraId="59410496" w14:textId="77777777" w:rsidR="00A633A2" w:rsidRDefault="00A633A2" w:rsidP="001176C0">
      <w:pPr>
        <w:rPr>
          <w:rFonts w:ascii="GHEA Grapalat" w:hAnsi="GHEA Grapalat" w:cs="Sylfaen"/>
          <w:i/>
          <w:sz w:val="20"/>
          <w:szCs w:val="20"/>
          <w:lang w:val="pt-BR"/>
        </w:rPr>
      </w:pPr>
    </w:p>
    <w:p w14:paraId="447001AC" w14:textId="77777777" w:rsidR="00A633A2" w:rsidRDefault="00A633A2" w:rsidP="001176C0">
      <w:pPr>
        <w:rPr>
          <w:rFonts w:ascii="GHEA Grapalat" w:hAnsi="GHEA Grapalat" w:cs="Sylfaen"/>
          <w:i/>
          <w:sz w:val="20"/>
          <w:szCs w:val="20"/>
          <w:lang w:val="pt-BR"/>
        </w:rPr>
      </w:pPr>
    </w:p>
    <w:p w14:paraId="60DC9BD2" w14:textId="77777777" w:rsidR="00A633A2" w:rsidRDefault="00A633A2" w:rsidP="001176C0">
      <w:pPr>
        <w:rPr>
          <w:rFonts w:ascii="GHEA Grapalat" w:hAnsi="GHEA Grapalat" w:cs="Sylfaen"/>
          <w:i/>
          <w:sz w:val="20"/>
          <w:szCs w:val="20"/>
          <w:lang w:val="pt-BR"/>
        </w:rPr>
      </w:pPr>
    </w:p>
    <w:p w14:paraId="22045DBF" w14:textId="77777777" w:rsidR="00A633A2" w:rsidRDefault="00A633A2" w:rsidP="001176C0">
      <w:pPr>
        <w:rPr>
          <w:rFonts w:ascii="GHEA Grapalat" w:hAnsi="GHEA Grapalat" w:cs="Sylfaen"/>
          <w:i/>
          <w:sz w:val="20"/>
          <w:szCs w:val="20"/>
          <w:lang w:val="pt-BR"/>
        </w:rPr>
      </w:pPr>
    </w:p>
    <w:p w14:paraId="6C5BBFFD" w14:textId="77777777" w:rsidR="00A633A2" w:rsidRDefault="00A633A2" w:rsidP="001176C0">
      <w:pPr>
        <w:rPr>
          <w:rFonts w:ascii="GHEA Grapalat" w:hAnsi="GHEA Grapalat" w:cs="Sylfaen"/>
          <w:i/>
          <w:sz w:val="20"/>
          <w:szCs w:val="20"/>
          <w:lang w:val="pt-BR"/>
        </w:rPr>
      </w:pPr>
    </w:p>
    <w:p w14:paraId="5B77ED5E" w14:textId="77777777" w:rsidR="00A633A2" w:rsidRDefault="00A633A2" w:rsidP="001176C0">
      <w:pPr>
        <w:rPr>
          <w:rFonts w:ascii="GHEA Grapalat" w:hAnsi="GHEA Grapalat" w:cs="Sylfaen"/>
          <w:i/>
          <w:sz w:val="20"/>
          <w:szCs w:val="20"/>
          <w:lang w:val="pt-BR"/>
        </w:rPr>
      </w:pPr>
    </w:p>
    <w:p w14:paraId="24BF5F3E" w14:textId="77777777" w:rsidR="00A633A2" w:rsidRDefault="00A633A2" w:rsidP="001176C0">
      <w:pPr>
        <w:rPr>
          <w:rFonts w:ascii="GHEA Grapalat" w:hAnsi="GHEA Grapalat" w:cs="Sylfaen"/>
          <w:i/>
          <w:sz w:val="20"/>
          <w:szCs w:val="20"/>
          <w:lang w:val="pt-BR"/>
        </w:rPr>
      </w:pPr>
    </w:p>
    <w:p w14:paraId="3EC01985" w14:textId="77777777" w:rsidR="00A633A2" w:rsidRDefault="00A633A2" w:rsidP="001176C0">
      <w:pPr>
        <w:rPr>
          <w:rFonts w:ascii="GHEA Grapalat" w:hAnsi="GHEA Grapalat" w:cs="Sylfaen"/>
          <w:i/>
          <w:sz w:val="20"/>
          <w:szCs w:val="20"/>
          <w:lang w:val="pt-BR"/>
        </w:rPr>
      </w:pPr>
    </w:p>
    <w:p w14:paraId="110583F1" w14:textId="77777777" w:rsidR="00A633A2" w:rsidRDefault="00A633A2" w:rsidP="001176C0">
      <w:pPr>
        <w:rPr>
          <w:rFonts w:ascii="GHEA Grapalat" w:hAnsi="GHEA Grapalat" w:cs="Sylfaen"/>
          <w:i/>
          <w:sz w:val="20"/>
          <w:szCs w:val="20"/>
          <w:lang w:val="pt-BR"/>
        </w:rPr>
      </w:pPr>
    </w:p>
    <w:p w14:paraId="664DCC8D" w14:textId="77777777" w:rsidR="00A633A2" w:rsidRDefault="00A633A2" w:rsidP="001176C0">
      <w:pPr>
        <w:rPr>
          <w:rFonts w:ascii="GHEA Grapalat" w:hAnsi="GHEA Grapalat" w:cs="Sylfaen"/>
          <w:i/>
          <w:sz w:val="20"/>
          <w:szCs w:val="20"/>
          <w:lang w:val="pt-BR"/>
        </w:rPr>
      </w:pPr>
    </w:p>
    <w:p w14:paraId="14379939" w14:textId="77777777" w:rsidR="00A633A2" w:rsidRDefault="00A633A2" w:rsidP="001176C0">
      <w:pPr>
        <w:rPr>
          <w:rFonts w:ascii="GHEA Grapalat" w:hAnsi="GHEA Grapalat" w:cs="Sylfaen"/>
          <w:i/>
          <w:sz w:val="20"/>
          <w:szCs w:val="20"/>
          <w:lang w:val="pt-BR"/>
        </w:rPr>
      </w:pPr>
    </w:p>
    <w:p w14:paraId="51FAAB37" w14:textId="77777777" w:rsidR="00086F44" w:rsidRDefault="00086F44" w:rsidP="001E0CEE">
      <w:pPr>
        <w:ind w:firstLine="567"/>
        <w:jc w:val="right"/>
        <w:rPr>
          <w:rFonts w:ascii="GHEA Grapalat" w:hAnsi="GHEA Grapalat" w:cs="Sylfaen"/>
          <w:i/>
          <w:sz w:val="20"/>
          <w:szCs w:val="20"/>
          <w:lang w:val="pt-BR"/>
        </w:rPr>
      </w:pPr>
    </w:p>
    <w:p w14:paraId="2C2320BA" w14:textId="7BDC6AD0"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Pr="00FB1EC7" w:rsidRDefault="001E0CEE" w:rsidP="001E0CEE">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3F003F83" w14:textId="5F644365" w:rsidR="001E0CEE" w:rsidRPr="001176C0" w:rsidRDefault="006003EC" w:rsidP="001E0CEE">
      <w:pPr>
        <w:ind w:firstLine="567"/>
        <w:jc w:val="center"/>
        <w:rPr>
          <w:rFonts w:ascii="GHEA Grapalat" w:hAnsi="GHEA Grapalat" w:cs="Sylfaen"/>
          <w:color w:val="000000" w:themeColor="text1"/>
          <w:sz w:val="22"/>
          <w:szCs w:val="22"/>
          <w:lang w:val="pt-BR"/>
        </w:rPr>
      </w:pPr>
      <w:r w:rsidRPr="006003EC">
        <w:rPr>
          <w:rFonts w:ascii="GHEA Grapalat" w:hAnsi="GHEA Grapalat"/>
          <w:i/>
          <w:iCs/>
          <w:color w:val="000000" w:themeColor="text1"/>
          <w:sz w:val="22"/>
          <w:szCs w:val="22"/>
          <w:lang w:val="pt-BR"/>
        </w:rPr>
        <w:t>ԵՐ</w:t>
      </w:r>
      <w:r>
        <w:rPr>
          <w:rFonts w:ascii="GHEA Grapalat" w:hAnsi="GHEA Grapalat"/>
          <w:i/>
          <w:iCs/>
          <w:color w:val="000000" w:themeColor="text1"/>
          <w:sz w:val="22"/>
          <w:szCs w:val="22"/>
          <w:lang w:val="hy-AM"/>
        </w:rPr>
        <w:t>ԵՎ</w:t>
      </w:r>
      <w:r w:rsidRPr="006003EC">
        <w:rPr>
          <w:rFonts w:ascii="GHEA Grapalat" w:hAnsi="GHEA Grapalat"/>
          <w:i/>
          <w:iCs/>
          <w:color w:val="000000" w:themeColor="text1"/>
          <w:sz w:val="22"/>
          <w:szCs w:val="22"/>
          <w:lang w:val="pt-BR"/>
        </w:rPr>
        <w:t>ԱՆ ՔԱՂԱՔԻ ՔԱՆԱՔԵՌ-ԶԵՅԹՈՒՆ ՎԱՐՉԱԿԱՆ ՇՐՋԱՆԻ ԲԱԿԱՅԻՆ ՏԱՐԱԾՔՆԵՐԻ ԲԱՐԵԿԱՐԳՄԱՆ ԱՇԽԱՏԱՆՔՆԵՐ</w:t>
      </w:r>
      <w:r w:rsidRPr="006003EC">
        <w:rPr>
          <w:rFonts w:ascii="GHEA Grapalat" w:hAnsi="GHEA Grapalat" w:cs="Sylfaen"/>
          <w:i/>
          <w:iCs/>
          <w:color w:val="000000" w:themeColor="text1"/>
          <w:sz w:val="22"/>
          <w:szCs w:val="22"/>
          <w:lang w:val="pt-BR"/>
        </w:rPr>
        <w:t>Ի</w:t>
      </w:r>
      <w:r w:rsidRPr="001176C0">
        <w:rPr>
          <w:rFonts w:ascii="GHEA Grapalat" w:hAnsi="GHEA Grapalat" w:cs="Times Armenian"/>
          <w:color w:val="000000" w:themeColor="text1"/>
          <w:sz w:val="22"/>
          <w:szCs w:val="22"/>
          <w:lang w:val="pt-BR"/>
        </w:rPr>
        <w:t xml:space="preserve"> </w:t>
      </w:r>
      <w:r w:rsidR="001176C0" w:rsidRPr="001176C0">
        <w:rPr>
          <w:rFonts w:ascii="GHEA Grapalat" w:hAnsi="GHEA Grapalat" w:cs="Sylfaen"/>
          <w:color w:val="000000" w:themeColor="text1"/>
          <w:sz w:val="22"/>
          <w:szCs w:val="22"/>
          <w:lang w:val="pt-BR"/>
        </w:rPr>
        <w:t>ԿԱՏԱՐՄԱՆ</w:t>
      </w:r>
    </w:p>
    <w:p w14:paraId="484B344B" w14:textId="77777777" w:rsidR="001176C0" w:rsidRPr="001176C0" w:rsidRDefault="001176C0" w:rsidP="001E0CEE">
      <w:pPr>
        <w:ind w:firstLine="567"/>
        <w:jc w:val="center"/>
        <w:rPr>
          <w:rFonts w:ascii="GHEA Grapalat" w:hAnsi="GHEA Grapalat"/>
          <w:b/>
          <w:color w:val="000000" w:themeColor="text1"/>
          <w:sz w:val="22"/>
          <w:szCs w:val="22"/>
          <w:lang w:val="pt-BR"/>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3685"/>
        <w:gridCol w:w="4410"/>
        <w:gridCol w:w="1990"/>
      </w:tblGrid>
      <w:tr w:rsidR="001E0CEE" w:rsidRPr="00FB1EC7" w14:paraId="65713820" w14:textId="77777777" w:rsidTr="00AF40F9">
        <w:trPr>
          <w:cantSplit/>
          <w:jc w:val="center"/>
        </w:trPr>
        <w:tc>
          <w:tcPr>
            <w:tcW w:w="625" w:type="dxa"/>
            <w:vMerge w:val="restart"/>
            <w:vAlign w:val="center"/>
          </w:tcPr>
          <w:p w14:paraId="07916ACC" w14:textId="03B9D4A3" w:rsidR="001E0CEE" w:rsidRPr="00AF40F9" w:rsidRDefault="00AF40F9" w:rsidP="007759CD">
            <w:pPr>
              <w:jc w:val="center"/>
              <w:rPr>
                <w:rFonts w:ascii="GHEA Grapalat" w:hAnsi="GHEA Grapalat"/>
                <w:sz w:val="20"/>
                <w:szCs w:val="20"/>
                <w:lang w:val="hy-AM"/>
              </w:rPr>
            </w:pPr>
            <w:r>
              <w:rPr>
                <w:rFonts w:ascii="GHEA Grapalat" w:hAnsi="GHEA Grapalat"/>
                <w:sz w:val="20"/>
                <w:szCs w:val="20"/>
                <w:lang w:val="hy-AM"/>
              </w:rPr>
              <w:t>Չ/Մ</w:t>
            </w:r>
          </w:p>
        </w:tc>
        <w:tc>
          <w:tcPr>
            <w:tcW w:w="3685" w:type="dxa"/>
            <w:vMerge w:val="restart"/>
            <w:vAlign w:val="center"/>
          </w:tcPr>
          <w:p w14:paraId="70BABE4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7232733"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400" w:type="dxa"/>
            <w:gridSpan w:val="2"/>
            <w:vAlign w:val="center"/>
          </w:tcPr>
          <w:p w14:paraId="2AA3B55B" w14:textId="63A0818A"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1E0CEE" w:rsidRPr="00FB1EC7" w14:paraId="22390B24" w14:textId="77777777" w:rsidTr="00AF40F9">
        <w:trPr>
          <w:cantSplit/>
          <w:trHeight w:val="586"/>
          <w:jc w:val="center"/>
        </w:trPr>
        <w:tc>
          <w:tcPr>
            <w:tcW w:w="625" w:type="dxa"/>
            <w:vMerge/>
            <w:vAlign w:val="center"/>
          </w:tcPr>
          <w:p w14:paraId="43831C2F" w14:textId="77777777" w:rsidR="001E0CEE" w:rsidRPr="00FB1EC7" w:rsidRDefault="001E0CEE" w:rsidP="007759CD">
            <w:pPr>
              <w:jc w:val="both"/>
              <w:rPr>
                <w:rFonts w:ascii="GHEA Grapalat" w:hAnsi="GHEA Grapalat"/>
                <w:sz w:val="20"/>
                <w:szCs w:val="20"/>
                <w:lang w:val="pt-BR"/>
              </w:rPr>
            </w:pPr>
          </w:p>
        </w:tc>
        <w:tc>
          <w:tcPr>
            <w:tcW w:w="3685" w:type="dxa"/>
            <w:vMerge/>
          </w:tcPr>
          <w:p w14:paraId="17DD1AE2" w14:textId="77777777" w:rsidR="001E0CEE" w:rsidRPr="00FB1EC7" w:rsidRDefault="001E0CEE" w:rsidP="007759CD">
            <w:pPr>
              <w:rPr>
                <w:rFonts w:ascii="GHEA Grapalat" w:hAnsi="GHEA Grapalat"/>
                <w:sz w:val="20"/>
                <w:szCs w:val="20"/>
                <w:lang w:val="pt-BR"/>
              </w:rPr>
            </w:pPr>
          </w:p>
        </w:tc>
        <w:tc>
          <w:tcPr>
            <w:tcW w:w="4410" w:type="dxa"/>
            <w:vAlign w:val="center"/>
          </w:tcPr>
          <w:p w14:paraId="185D017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990" w:type="dxa"/>
            <w:vAlign w:val="center"/>
          </w:tcPr>
          <w:p w14:paraId="430E9A0F"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6003EC" w:rsidRPr="005C0845" w14:paraId="57AD06E9" w14:textId="77777777" w:rsidTr="00515E21">
        <w:trPr>
          <w:trHeight w:val="586"/>
          <w:jc w:val="center"/>
        </w:trPr>
        <w:tc>
          <w:tcPr>
            <w:tcW w:w="625" w:type="dxa"/>
            <w:vAlign w:val="center"/>
          </w:tcPr>
          <w:p w14:paraId="016D27D1" w14:textId="77777777" w:rsidR="006003EC" w:rsidRPr="000E6511" w:rsidRDefault="006003EC" w:rsidP="006003EC">
            <w:pPr>
              <w:jc w:val="center"/>
              <w:rPr>
                <w:rFonts w:ascii="GHEA Grapalat" w:hAnsi="GHEA Grapalat"/>
                <w:sz w:val="20"/>
                <w:szCs w:val="20"/>
                <w:lang w:val="hy-AM"/>
              </w:rPr>
            </w:pPr>
            <w:r>
              <w:rPr>
                <w:rFonts w:ascii="GHEA Grapalat" w:hAnsi="GHEA Grapalat"/>
                <w:sz w:val="20"/>
                <w:szCs w:val="20"/>
                <w:lang w:val="hy-AM"/>
              </w:rPr>
              <w:t>1</w:t>
            </w:r>
          </w:p>
        </w:tc>
        <w:tc>
          <w:tcPr>
            <w:tcW w:w="3685" w:type="dxa"/>
            <w:vAlign w:val="center"/>
          </w:tcPr>
          <w:p w14:paraId="539D3831" w14:textId="538A811D" w:rsidR="006003EC" w:rsidRPr="009A6D98" w:rsidRDefault="006003EC" w:rsidP="006003EC">
            <w:pPr>
              <w:jc w:val="center"/>
              <w:rPr>
                <w:rFonts w:ascii="GHEA Grapalat" w:hAnsi="GHEA Grapalat" w:cs="Sylfaen"/>
                <w:sz w:val="20"/>
                <w:szCs w:val="20"/>
                <w:lang w:val="hy-AM"/>
              </w:rPr>
            </w:pPr>
            <w:r w:rsidRPr="00E202C5">
              <w:rPr>
                <w:rFonts w:ascii="GHEA Grapalat" w:hAnsi="GHEA Grapalat" w:cs="Sylfaen"/>
                <w:iCs/>
                <w:sz w:val="20"/>
                <w:szCs w:val="20"/>
                <w:lang w:val="hy-AM"/>
              </w:rPr>
              <w:t>Երևան քաղաքի Քանաքեռ-Զեյթուն վարչական շրջանի Կ. Ուլնեցի 1 փակուղի 1 շենքի դիմացի  տարածքի բարեկարգման աշխատանքներ</w:t>
            </w:r>
          </w:p>
        </w:tc>
        <w:tc>
          <w:tcPr>
            <w:tcW w:w="4410" w:type="dxa"/>
            <w:vAlign w:val="center"/>
          </w:tcPr>
          <w:p w14:paraId="5181A3A4" w14:textId="50EC72AE" w:rsidR="006003EC" w:rsidRPr="00515E21" w:rsidRDefault="006003EC" w:rsidP="00515E21">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vAlign w:val="center"/>
          </w:tcPr>
          <w:p w14:paraId="756FA8D6" w14:textId="2D7B4723" w:rsidR="006003EC" w:rsidRPr="00086F44" w:rsidRDefault="006003EC" w:rsidP="006003EC">
            <w:pPr>
              <w:jc w:val="center"/>
              <w:rPr>
                <w:rFonts w:ascii="GHEA Grapalat" w:hAnsi="GHEA Grapalat"/>
                <w:sz w:val="20"/>
                <w:szCs w:val="20"/>
                <w:lang w:val="hy-AM"/>
              </w:rPr>
            </w:pPr>
            <w:r>
              <w:rPr>
                <w:rFonts w:ascii="GHEA Grapalat" w:hAnsi="GHEA Grapalat"/>
                <w:sz w:val="20"/>
                <w:szCs w:val="20"/>
                <w:lang w:val="hy-AM"/>
              </w:rPr>
              <w:t>մ</w:t>
            </w:r>
            <w:r w:rsidRPr="00086F44">
              <w:rPr>
                <w:rFonts w:ascii="GHEA Grapalat" w:hAnsi="GHEA Grapalat"/>
                <w:sz w:val="20"/>
                <w:szCs w:val="20"/>
                <w:lang w:val="hy-AM"/>
              </w:rPr>
              <w:t xml:space="preserve">ինչև </w:t>
            </w:r>
            <w:r w:rsidR="00515E21">
              <w:rPr>
                <w:rFonts w:ascii="GHEA Grapalat" w:hAnsi="GHEA Grapalat"/>
                <w:sz w:val="20"/>
                <w:szCs w:val="20"/>
                <w:lang w:val="hy-AM"/>
              </w:rPr>
              <w:t>9</w:t>
            </w:r>
            <w:r w:rsidRPr="00086F44">
              <w:rPr>
                <w:rFonts w:ascii="GHEA Grapalat" w:hAnsi="GHEA Grapalat"/>
                <w:sz w:val="20"/>
                <w:szCs w:val="20"/>
                <w:lang w:val="hy-AM"/>
              </w:rPr>
              <w:t>0-րդ օրացուցային օրը ներառյալ</w:t>
            </w:r>
          </w:p>
        </w:tc>
      </w:tr>
      <w:tr w:rsidR="006003EC" w:rsidRPr="005C0845" w14:paraId="34232732" w14:textId="77777777" w:rsidTr="00515E21">
        <w:trPr>
          <w:trHeight w:val="586"/>
          <w:jc w:val="center"/>
        </w:trPr>
        <w:tc>
          <w:tcPr>
            <w:tcW w:w="625" w:type="dxa"/>
            <w:vAlign w:val="center"/>
          </w:tcPr>
          <w:p w14:paraId="4985912C" w14:textId="43A38600" w:rsidR="006003EC" w:rsidRDefault="006003EC" w:rsidP="006003EC">
            <w:pPr>
              <w:jc w:val="center"/>
              <w:rPr>
                <w:rFonts w:ascii="GHEA Grapalat" w:hAnsi="GHEA Grapalat"/>
                <w:sz w:val="20"/>
                <w:szCs w:val="20"/>
                <w:lang w:val="hy-AM"/>
              </w:rPr>
            </w:pPr>
            <w:r>
              <w:rPr>
                <w:rFonts w:ascii="GHEA Grapalat" w:hAnsi="GHEA Grapalat"/>
                <w:sz w:val="20"/>
                <w:szCs w:val="20"/>
                <w:lang w:val="hy-AM"/>
              </w:rPr>
              <w:t>2</w:t>
            </w:r>
          </w:p>
        </w:tc>
        <w:tc>
          <w:tcPr>
            <w:tcW w:w="3685" w:type="dxa"/>
            <w:vAlign w:val="center"/>
          </w:tcPr>
          <w:p w14:paraId="241F1097" w14:textId="03881A78" w:rsidR="006003EC" w:rsidRDefault="006003EC" w:rsidP="006003EC">
            <w:pPr>
              <w:jc w:val="center"/>
              <w:rPr>
                <w:rFonts w:ascii="GHEA Grapalat" w:hAnsi="GHEA Grapalat" w:cs="Calibri"/>
                <w:color w:val="000000"/>
                <w:sz w:val="20"/>
                <w:szCs w:val="20"/>
                <w:lang w:val="hy-AM"/>
              </w:rPr>
            </w:pPr>
            <w:r w:rsidRPr="006003EC">
              <w:rPr>
                <w:rFonts w:ascii="GHEA Grapalat" w:hAnsi="GHEA Grapalat" w:cs="Sylfaen"/>
                <w:iCs/>
                <w:sz w:val="20"/>
                <w:szCs w:val="20"/>
                <w:lang w:val="hy-AM"/>
              </w:rPr>
              <w:t>Երևան քաղաքի Քանաքեռ-Զեյթուն վարչական շրջանի Մ. Ավետիսյան 2-րդ փողոց 11,13,15,17 շենքերի հարակից տարածքի բարեկարգման աշխատանքներ</w:t>
            </w:r>
          </w:p>
        </w:tc>
        <w:tc>
          <w:tcPr>
            <w:tcW w:w="4410" w:type="dxa"/>
            <w:vAlign w:val="center"/>
          </w:tcPr>
          <w:p w14:paraId="56CC2EE5" w14:textId="54F4DDC3" w:rsidR="006003EC" w:rsidRPr="00515E21" w:rsidRDefault="006003EC" w:rsidP="00515E21">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vAlign w:val="center"/>
          </w:tcPr>
          <w:p w14:paraId="722FF050" w14:textId="6A5AFAEC" w:rsidR="006003EC" w:rsidRPr="00086F44" w:rsidRDefault="00515E21" w:rsidP="006003EC">
            <w:pPr>
              <w:jc w:val="center"/>
              <w:rPr>
                <w:rFonts w:ascii="GHEA Grapalat" w:hAnsi="GHEA Grapalat"/>
                <w:sz w:val="20"/>
                <w:szCs w:val="20"/>
                <w:lang w:val="hy-AM"/>
              </w:rPr>
            </w:pPr>
            <w:r>
              <w:rPr>
                <w:rFonts w:ascii="GHEA Grapalat" w:hAnsi="GHEA Grapalat"/>
                <w:sz w:val="20"/>
                <w:szCs w:val="20"/>
                <w:lang w:val="hy-AM"/>
              </w:rPr>
              <w:t>մ</w:t>
            </w:r>
            <w:r w:rsidRPr="00086F44">
              <w:rPr>
                <w:rFonts w:ascii="GHEA Grapalat" w:hAnsi="GHEA Grapalat"/>
                <w:sz w:val="20"/>
                <w:szCs w:val="20"/>
                <w:lang w:val="hy-AM"/>
              </w:rPr>
              <w:t xml:space="preserve">ինչև </w:t>
            </w:r>
            <w:r>
              <w:rPr>
                <w:rFonts w:ascii="GHEA Grapalat" w:hAnsi="GHEA Grapalat"/>
                <w:sz w:val="20"/>
                <w:szCs w:val="20"/>
                <w:lang w:val="hy-AM"/>
              </w:rPr>
              <w:t>9</w:t>
            </w:r>
            <w:r w:rsidRPr="00086F44">
              <w:rPr>
                <w:rFonts w:ascii="GHEA Grapalat" w:hAnsi="GHEA Grapalat"/>
                <w:sz w:val="20"/>
                <w:szCs w:val="20"/>
                <w:lang w:val="hy-AM"/>
              </w:rPr>
              <w:t>0-րդ օրացուցային օրը ներառյալ</w:t>
            </w:r>
          </w:p>
        </w:tc>
      </w:tr>
      <w:tr w:rsidR="006003EC" w:rsidRPr="005C0845" w14:paraId="461F713C" w14:textId="77777777" w:rsidTr="00515E21">
        <w:trPr>
          <w:trHeight w:val="586"/>
          <w:jc w:val="center"/>
        </w:trPr>
        <w:tc>
          <w:tcPr>
            <w:tcW w:w="625" w:type="dxa"/>
            <w:vAlign w:val="center"/>
          </w:tcPr>
          <w:p w14:paraId="05E97391" w14:textId="4816E67C" w:rsidR="006003EC" w:rsidRDefault="006003EC" w:rsidP="006003EC">
            <w:pPr>
              <w:jc w:val="center"/>
              <w:rPr>
                <w:rFonts w:ascii="GHEA Grapalat" w:hAnsi="GHEA Grapalat"/>
                <w:sz w:val="20"/>
                <w:szCs w:val="20"/>
                <w:lang w:val="hy-AM"/>
              </w:rPr>
            </w:pPr>
            <w:r>
              <w:rPr>
                <w:rFonts w:ascii="GHEA Grapalat" w:hAnsi="GHEA Grapalat"/>
                <w:sz w:val="20"/>
                <w:szCs w:val="20"/>
                <w:lang w:val="hy-AM"/>
              </w:rPr>
              <w:t>3</w:t>
            </w:r>
          </w:p>
        </w:tc>
        <w:tc>
          <w:tcPr>
            <w:tcW w:w="3685" w:type="dxa"/>
            <w:vAlign w:val="center"/>
          </w:tcPr>
          <w:p w14:paraId="68033C7E" w14:textId="176C1469" w:rsidR="006003EC" w:rsidRPr="005217C1" w:rsidRDefault="006003EC" w:rsidP="006003EC">
            <w:pPr>
              <w:jc w:val="center"/>
              <w:rPr>
                <w:rFonts w:ascii="GHEA Grapalat" w:hAnsi="GHEA Grapalat"/>
                <w:sz w:val="20"/>
                <w:szCs w:val="20"/>
                <w:lang w:val="hy-AM"/>
              </w:rPr>
            </w:pPr>
            <w:r w:rsidRPr="006003EC">
              <w:rPr>
                <w:rFonts w:ascii="GHEA Grapalat" w:hAnsi="GHEA Grapalat" w:cs="Sylfaen"/>
                <w:iCs/>
                <w:sz w:val="20"/>
                <w:szCs w:val="20"/>
                <w:lang w:val="hy-AM"/>
              </w:rPr>
              <w:t>Երևան քաղաքի Քանաքեռ-Զեյթուն վարչական շրջանի Լեփսիուսի 10 շենքի հարակից տարածքի բարեկարգման աշխատանքներ</w:t>
            </w:r>
          </w:p>
        </w:tc>
        <w:tc>
          <w:tcPr>
            <w:tcW w:w="4410" w:type="dxa"/>
            <w:vAlign w:val="center"/>
          </w:tcPr>
          <w:p w14:paraId="5F349E2A" w14:textId="51020133" w:rsidR="006003EC" w:rsidRPr="00515E21" w:rsidRDefault="006003EC" w:rsidP="00515E21">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vAlign w:val="center"/>
          </w:tcPr>
          <w:p w14:paraId="00A49CC9" w14:textId="3F592440" w:rsidR="006003EC" w:rsidRPr="00086F44" w:rsidRDefault="00515E21" w:rsidP="006003EC">
            <w:pPr>
              <w:jc w:val="center"/>
              <w:rPr>
                <w:rFonts w:ascii="GHEA Grapalat" w:hAnsi="GHEA Grapalat"/>
                <w:sz w:val="20"/>
                <w:szCs w:val="20"/>
                <w:lang w:val="hy-AM"/>
              </w:rPr>
            </w:pPr>
            <w:r>
              <w:rPr>
                <w:rFonts w:ascii="GHEA Grapalat" w:hAnsi="GHEA Grapalat"/>
                <w:sz w:val="20"/>
                <w:szCs w:val="20"/>
                <w:lang w:val="hy-AM"/>
              </w:rPr>
              <w:t>մ</w:t>
            </w:r>
            <w:r w:rsidRPr="00086F44">
              <w:rPr>
                <w:rFonts w:ascii="GHEA Grapalat" w:hAnsi="GHEA Grapalat"/>
                <w:sz w:val="20"/>
                <w:szCs w:val="20"/>
                <w:lang w:val="hy-AM"/>
              </w:rPr>
              <w:t xml:space="preserve">ինչև </w:t>
            </w:r>
            <w:r>
              <w:rPr>
                <w:rFonts w:ascii="GHEA Grapalat" w:hAnsi="GHEA Grapalat"/>
                <w:sz w:val="20"/>
                <w:szCs w:val="20"/>
                <w:lang w:val="hy-AM"/>
              </w:rPr>
              <w:t>9</w:t>
            </w:r>
            <w:r w:rsidRPr="00086F44">
              <w:rPr>
                <w:rFonts w:ascii="GHEA Grapalat" w:hAnsi="GHEA Grapalat"/>
                <w:sz w:val="20"/>
                <w:szCs w:val="20"/>
                <w:lang w:val="hy-AM"/>
              </w:rPr>
              <w:t>0-րդ օրացուցային օրը ներառյալ</w:t>
            </w:r>
          </w:p>
        </w:tc>
      </w:tr>
      <w:tr w:rsidR="006003EC" w:rsidRPr="005C0845" w14:paraId="45B579C6" w14:textId="77777777" w:rsidTr="00515E21">
        <w:trPr>
          <w:trHeight w:val="586"/>
          <w:jc w:val="center"/>
        </w:trPr>
        <w:tc>
          <w:tcPr>
            <w:tcW w:w="625" w:type="dxa"/>
            <w:vAlign w:val="center"/>
          </w:tcPr>
          <w:p w14:paraId="0CA3012A" w14:textId="3194FEAF" w:rsidR="006003EC" w:rsidRDefault="006003EC" w:rsidP="006003EC">
            <w:pPr>
              <w:jc w:val="center"/>
              <w:rPr>
                <w:rFonts w:ascii="GHEA Grapalat" w:hAnsi="GHEA Grapalat"/>
                <w:sz w:val="20"/>
                <w:szCs w:val="20"/>
                <w:lang w:val="hy-AM"/>
              </w:rPr>
            </w:pPr>
            <w:r>
              <w:rPr>
                <w:rFonts w:ascii="GHEA Grapalat" w:hAnsi="GHEA Grapalat"/>
                <w:sz w:val="20"/>
                <w:szCs w:val="20"/>
                <w:lang w:val="hy-AM"/>
              </w:rPr>
              <w:t>4</w:t>
            </w:r>
          </w:p>
        </w:tc>
        <w:tc>
          <w:tcPr>
            <w:tcW w:w="3685" w:type="dxa"/>
            <w:vAlign w:val="center"/>
          </w:tcPr>
          <w:p w14:paraId="64706EC3" w14:textId="2857B712" w:rsidR="006003EC" w:rsidRPr="005217C1" w:rsidRDefault="006003EC" w:rsidP="006003EC">
            <w:pPr>
              <w:jc w:val="center"/>
              <w:rPr>
                <w:rFonts w:ascii="GHEA Grapalat" w:hAnsi="GHEA Grapalat"/>
                <w:sz w:val="20"/>
                <w:szCs w:val="20"/>
                <w:lang w:val="hy-AM"/>
              </w:rPr>
            </w:pPr>
            <w:r w:rsidRPr="006003EC">
              <w:rPr>
                <w:rFonts w:ascii="GHEA Grapalat" w:hAnsi="GHEA Grapalat" w:cs="Sylfaen"/>
                <w:iCs/>
                <w:sz w:val="20"/>
                <w:szCs w:val="20"/>
                <w:lang w:val="hy-AM"/>
              </w:rPr>
              <w:t>Երևան</w:t>
            </w:r>
            <w:r w:rsidRPr="00E202C5">
              <w:rPr>
                <w:rFonts w:ascii="GHEA Grapalat" w:hAnsi="GHEA Grapalat" w:cs="Sylfaen"/>
                <w:iCs/>
                <w:sz w:val="20"/>
                <w:szCs w:val="20"/>
                <w:lang w:val="af-ZA"/>
              </w:rPr>
              <w:t xml:space="preserve"> </w:t>
            </w:r>
            <w:r w:rsidRPr="006003EC">
              <w:rPr>
                <w:rFonts w:ascii="GHEA Grapalat" w:hAnsi="GHEA Grapalat" w:cs="Sylfaen"/>
                <w:iCs/>
                <w:sz w:val="20"/>
                <w:szCs w:val="20"/>
                <w:lang w:val="hy-AM"/>
              </w:rPr>
              <w:t>քաղաքի</w:t>
            </w:r>
            <w:r w:rsidRPr="00E202C5">
              <w:rPr>
                <w:rFonts w:ascii="GHEA Grapalat" w:hAnsi="GHEA Grapalat" w:cs="Sylfaen"/>
                <w:iCs/>
                <w:sz w:val="20"/>
                <w:szCs w:val="20"/>
                <w:lang w:val="af-ZA"/>
              </w:rPr>
              <w:t xml:space="preserve"> </w:t>
            </w:r>
            <w:r w:rsidRPr="006003EC">
              <w:rPr>
                <w:rFonts w:ascii="GHEA Grapalat" w:hAnsi="GHEA Grapalat" w:cs="Sylfaen"/>
                <w:iCs/>
                <w:sz w:val="20"/>
                <w:szCs w:val="20"/>
                <w:lang w:val="hy-AM"/>
              </w:rPr>
              <w:t>Քանաքեռ</w:t>
            </w:r>
            <w:r w:rsidRPr="00E202C5">
              <w:rPr>
                <w:rFonts w:ascii="GHEA Grapalat" w:hAnsi="GHEA Grapalat" w:cs="Sylfaen"/>
                <w:iCs/>
                <w:sz w:val="20"/>
                <w:szCs w:val="20"/>
                <w:lang w:val="af-ZA"/>
              </w:rPr>
              <w:t>-</w:t>
            </w:r>
            <w:r w:rsidRPr="006003EC">
              <w:rPr>
                <w:rFonts w:ascii="GHEA Grapalat" w:hAnsi="GHEA Grapalat" w:cs="Sylfaen"/>
                <w:iCs/>
                <w:sz w:val="20"/>
                <w:szCs w:val="20"/>
                <w:lang w:val="hy-AM"/>
              </w:rPr>
              <w:t>Զեյթուն</w:t>
            </w:r>
            <w:r w:rsidRPr="00E202C5">
              <w:rPr>
                <w:rFonts w:ascii="GHEA Grapalat" w:hAnsi="GHEA Grapalat" w:cs="Sylfaen"/>
                <w:iCs/>
                <w:sz w:val="20"/>
                <w:szCs w:val="20"/>
                <w:lang w:val="af-ZA"/>
              </w:rPr>
              <w:t xml:space="preserve"> </w:t>
            </w:r>
            <w:r w:rsidRPr="006003EC">
              <w:rPr>
                <w:rFonts w:ascii="GHEA Grapalat" w:hAnsi="GHEA Grapalat" w:cs="Sylfaen"/>
                <w:iCs/>
                <w:sz w:val="20"/>
                <w:szCs w:val="20"/>
                <w:lang w:val="hy-AM"/>
              </w:rPr>
              <w:t>վարչական</w:t>
            </w:r>
            <w:r w:rsidRPr="00E202C5">
              <w:rPr>
                <w:rFonts w:ascii="GHEA Grapalat" w:hAnsi="GHEA Grapalat" w:cs="Sylfaen"/>
                <w:iCs/>
                <w:sz w:val="20"/>
                <w:szCs w:val="20"/>
                <w:lang w:val="af-ZA"/>
              </w:rPr>
              <w:t xml:space="preserve"> </w:t>
            </w:r>
            <w:r w:rsidRPr="006003EC">
              <w:rPr>
                <w:rFonts w:ascii="GHEA Grapalat" w:hAnsi="GHEA Grapalat" w:cs="Sylfaen"/>
                <w:iCs/>
                <w:sz w:val="20"/>
                <w:szCs w:val="20"/>
                <w:lang w:val="hy-AM"/>
              </w:rPr>
              <w:t>շրջանի</w:t>
            </w:r>
            <w:r w:rsidRPr="00E202C5">
              <w:rPr>
                <w:rFonts w:ascii="GHEA Grapalat" w:hAnsi="GHEA Grapalat" w:cs="Sylfaen"/>
                <w:iCs/>
                <w:sz w:val="20"/>
                <w:szCs w:val="20"/>
                <w:lang w:val="af-ZA"/>
              </w:rPr>
              <w:t xml:space="preserve"> </w:t>
            </w:r>
            <w:r w:rsidRPr="006003EC">
              <w:rPr>
                <w:rFonts w:ascii="GHEA Grapalat" w:hAnsi="GHEA Grapalat" w:cs="Sylfaen"/>
                <w:iCs/>
                <w:sz w:val="20"/>
                <w:szCs w:val="20"/>
                <w:lang w:val="hy-AM"/>
              </w:rPr>
              <w:t>Տիգրանյան</w:t>
            </w:r>
            <w:r w:rsidRPr="00E202C5">
              <w:rPr>
                <w:rFonts w:ascii="GHEA Grapalat" w:hAnsi="GHEA Grapalat" w:cs="Sylfaen"/>
                <w:iCs/>
                <w:sz w:val="20"/>
                <w:szCs w:val="20"/>
                <w:lang w:val="af-ZA"/>
              </w:rPr>
              <w:t xml:space="preserve"> 20 </w:t>
            </w:r>
            <w:r w:rsidRPr="006003EC">
              <w:rPr>
                <w:rFonts w:ascii="GHEA Grapalat" w:hAnsi="GHEA Grapalat" w:cs="Sylfaen"/>
                <w:iCs/>
                <w:sz w:val="20"/>
                <w:szCs w:val="20"/>
                <w:lang w:val="hy-AM"/>
              </w:rPr>
              <w:t>շենքի</w:t>
            </w:r>
            <w:r w:rsidRPr="00E202C5">
              <w:rPr>
                <w:rFonts w:ascii="GHEA Grapalat" w:hAnsi="GHEA Grapalat" w:cs="Sylfaen"/>
                <w:iCs/>
                <w:sz w:val="20"/>
                <w:szCs w:val="20"/>
                <w:lang w:val="af-ZA"/>
              </w:rPr>
              <w:t xml:space="preserve"> </w:t>
            </w:r>
            <w:r w:rsidRPr="006003EC">
              <w:rPr>
                <w:rFonts w:ascii="GHEA Grapalat" w:hAnsi="GHEA Grapalat" w:cs="Sylfaen"/>
                <w:iCs/>
                <w:sz w:val="20"/>
                <w:szCs w:val="20"/>
                <w:lang w:val="hy-AM"/>
              </w:rPr>
              <w:t>դիմացի</w:t>
            </w:r>
            <w:r w:rsidRPr="00E202C5">
              <w:rPr>
                <w:rFonts w:ascii="GHEA Grapalat" w:hAnsi="GHEA Grapalat" w:cs="Sylfaen"/>
                <w:iCs/>
                <w:sz w:val="20"/>
                <w:szCs w:val="20"/>
                <w:lang w:val="af-ZA"/>
              </w:rPr>
              <w:t xml:space="preserve"> </w:t>
            </w:r>
            <w:r w:rsidRPr="006003EC">
              <w:rPr>
                <w:rFonts w:ascii="GHEA Grapalat" w:hAnsi="GHEA Grapalat" w:cs="Sylfaen"/>
                <w:iCs/>
                <w:sz w:val="20"/>
                <w:szCs w:val="20"/>
                <w:lang w:val="hy-AM"/>
              </w:rPr>
              <w:t>տարածքի</w:t>
            </w:r>
            <w:r w:rsidRPr="00E202C5">
              <w:rPr>
                <w:rFonts w:ascii="GHEA Grapalat" w:hAnsi="GHEA Grapalat" w:cs="Sylfaen"/>
                <w:iCs/>
                <w:sz w:val="20"/>
                <w:szCs w:val="20"/>
                <w:lang w:val="af-ZA"/>
              </w:rPr>
              <w:t xml:space="preserve"> </w:t>
            </w:r>
            <w:r w:rsidRPr="006003EC">
              <w:rPr>
                <w:rFonts w:ascii="GHEA Grapalat" w:hAnsi="GHEA Grapalat" w:cs="Sylfaen"/>
                <w:iCs/>
                <w:sz w:val="20"/>
                <w:szCs w:val="20"/>
                <w:lang w:val="hy-AM"/>
              </w:rPr>
              <w:t>բարեկարգման</w:t>
            </w:r>
            <w:r w:rsidRPr="00E202C5">
              <w:rPr>
                <w:rFonts w:ascii="GHEA Grapalat" w:hAnsi="GHEA Grapalat" w:cs="Sylfaen"/>
                <w:iCs/>
                <w:sz w:val="20"/>
                <w:szCs w:val="20"/>
                <w:lang w:val="af-ZA"/>
              </w:rPr>
              <w:t xml:space="preserve"> </w:t>
            </w:r>
            <w:r w:rsidRPr="006003EC">
              <w:rPr>
                <w:rFonts w:ascii="GHEA Grapalat" w:hAnsi="GHEA Grapalat" w:cs="Sylfaen"/>
                <w:iCs/>
                <w:sz w:val="20"/>
                <w:szCs w:val="20"/>
                <w:lang w:val="hy-AM"/>
              </w:rPr>
              <w:t>աշխատանքներ</w:t>
            </w:r>
          </w:p>
        </w:tc>
        <w:tc>
          <w:tcPr>
            <w:tcW w:w="4410" w:type="dxa"/>
            <w:vAlign w:val="center"/>
          </w:tcPr>
          <w:p w14:paraId="48562C1F" w14:textId="6D64D9BC" w:rsidR="006003EC" w:rsidRPr="00515E21" w:rsidRDefault="006003EC" w:rsidP="00515E21">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1990" w:type="dxa"/>
            <w:vAlign w:val="center"/>
          </w:tcPr>
          <w:p w14:paraId="2CE76FB7" w14:textId="59D07008" w:rsidR="006003EC" w:rsidRPr="00086F44" w:rsidRDefault="00515E21" w:rsidP="006003EC">
            <w:pPr>
              <w:jc w:val="center"/>
              <w:rPr>
                <w:rFonts w:ascii="GHEA Grapalat" w:hAnsi="GHEA Grapalat"/>
                <w:sz w:val="20"/>
                <w:szCs w:val="20"/>
                <w:lang w:val="hy-AM"/>
              </w:rPr>
            </w:pPr>
            <w:r>
              <w:rPr>
                <w:rFonts w:ascii="GHEA Grapalat" w:hAnsi="GHEA Grapalat"/>
                <w:sz w:val="20"/>
                <w:szCs w:val="20"/>
                <w:lang w:val="hy-AM"/>
              </w:rPr>
              <w:t>մ</w:t>
            </w:r>
            <w:r w:rsidRPr="00086F44">
              <w:rPr>
                <w:rFonts w:ascii="GHEA Grapalat" w:hAnsi="GHEA Grapalat"/>
                <w:sz w:val="20"/>
                <w:szCs w:val="20"/>
                <w:lang w:val="hy-AM"/>
              </w:rPr>
              <w:t xml:space="preserve">ինչև </w:t>
            </w:r>
            <w:r>
              <w:rPr>
                <w:rFonts w:ascii="GHEA Grapalat" w:hAnsi="GHEA Grapalat"/>
                <w:sz w:val="20"/>
                <w:szCs w:val="20"/>
                <w:lang w:val="hy-AM"/>
              </w:rPr>
              <w:t>9</w:t>
            </w:r>
            <w:r w:rsidRPr="00086F44">
              <w:rPr>
                <w:rFonts w:ascii="GHEA Grapalat" w:hAnsi="GHEA Grapalat"/>
                <w:sz w:val="20"/>
                <w:szCs w:val="20"/>
                <w:lang w:val="hy-AM"/>
              </w:rPr>
              <w:t>0-րդ օրացուցային օրը ներառյալ</w:t>
            </w:r>
          </w:p>
        </w:tc>
      </w:tr>
    </w:tbl>
    <w:p w14:paraId="6D51272D" w14:textId="77777777" w:rsidR="001E0CEE" w:rsidRPr="00FB1EC7" w:rsidRDefault="001E0CEE" w:rsidP="001E0CEE">
      <w:pPr>
        <w:keepNext/>
        <w:jc w:val="both"/>
        <w:outlineLvl w:val="3"/>
        <w:rPr>
          <w:rFonts w:ascii="GHEA Grapalat" w:hAnsi="GHEA Grapalat"/>
          <w:i/>
          <w:sz w:val="32"/>
          <w:lang w:val="pt-BR"/>
        </w:rPr>
      </w:pPr>
    </w:p>
    <w:p w14:paraId="5D58CC8D" w14:textId="77777777" w:rsidR="001E0CEE" w:rsidRPr="00FB1EC7" w:rsidRDefault="001E0CEE" w:rsidP="001E0CE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11D1F1E6" w14:textId="77777777" w:rsidR="001E0CEE" w:rsidRPr="00FB1EC7" w:rsidRDefault="001E0CEE" w:rsidP="007759CD">
            <w:pPr>
              <w:rPr>
                <w:rFonts w:ascii="GHEA Grapalat" w:hAnsi="GHEA Grapalat"/>
                <w:sz w:val="22"/>
                <w:szCs w:val="22"/>
                <w:lang w:val="ru-RU"/>
              </w:rPr>
            </w:pPr>
          </w:p>
          <w:p w14:paraId="3E39B4E2" w14:textId="77777777" w:rsidR="001E0CEE" w:rsidRPr="00FB1EC7" w:rsidRDefault="001E0CEE" w:rsidP="007759CD">
            <w:pPr>
              <w:pBdr>
                <w:bottom w:val="single" w:sz="6" w:space="1" w:color="auto"/>
              </w:pBdr>
              <w:rPr>
                <w:rFonts w:ascii="GHEA Grapalat" w:hAnsi="GHEA Grapalat"/>
                <w:lang w:val="ru-RU"/>
              </w:rPr>
            </w:pP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FBCFA89" w14:textId="77777777" w:rsidR="001E0CEE" w:rsidRPr="00FB1EC7" w:rsidRDefault="001E0CEE" w:rsidP="007759CD">
            <w:pPr>
              <w:jc w:val="center"/>
              <w:rPr>
                <w:rFonts w:ascii="GHEA Grapalat" w:hAnsi="GHEA Grapalat"/>
                <w:lang w:val="ru-RU"/>
              </w:rPr>
            </w:pPr>
          </w:p>
          <w:p w14:paraId="3FE45F4B" w14:textId="77777777" w:rsidR="001E0CEE" w:rsidRPr="00FB1EC7" w:rsidRDefault="001E0CEE" w:rsidP="007759CD">
            <w:pPr>
              <w:pBdr>
                <w:bottom w:val="single" w:sz="6" w:space="1" w:color="auto"/>
              </w:pBdr>
              <w:jc w:val="center"/>
              <w:rPr>
                <w:rFonts w:ascii="GHEA Grapalat" w:hAnsi="GHEA Grapalat"/>
                <w:lang w:val="ru-RU"/>
              </w:rPr>
            </w:pP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6CB72E8E" w14:textId="77777777" w:rsidR="00F02279" w:rsidRPr="0093002B" w:rsidRDefault="00F02279" w:rsidP="00F02279">
      <w:pPr>
        <w:tabs>
          <w:tab w:val="left" w:pos="8789"/>
        </w:tabs>
        <w:jc w:val="both"/>
        <w:rPr>
          <w:rFonts w:ascii="GHEA Grapalat" w:hAnsi="GHEA Grapalat"/>
          <w:lang w:val="pt-BR"/>
        </w:rPr>
      </w:pPr>
    </w:p>
    <w:p w14:paraId="4A8200A3" w14:textId="77777777" w:rsidR="00F02279" w:rsidRPr="0093002B" w:rsidRDefault="00F02279" w:rsidP="00F02279">
      <w:pPr>
        <w:tabs>
          <w:tab w:val="left" w:pos="1080"/>
        </w:tabs>
        <w:ind w:right="-7" w:firstLine="567"/>
        <w:jc w:val="both"/>
        <w:rPr>
          <w:rFonts w:ascii="GHEA Grapalat" w:hAnsi="GHEA Grapalat"/>
          <w:lang w:val="pt-BR"/>
        </w:rPr>
      </w:pPr>
    </w:p>
    <w:p w14:paraId="785F5224" w14:textId="77777777" w:rsidR="00F02279" w:rsidRPr="0093002B" w:rsidRDefault="00F02279" w:rsidP="00F02279">
      <w:pPr>
        <w:rPr>
          <w:rFonts w:ascii="GHEA Grapalat" w:hAnsi="GHEA Grapalat"/>
          <w:lang w:val="pt-BR"/>
        </w:rPr>
      </w:pPr>
    </w:p>
    <w:p w14:paraId="6F40BD6A" w14:textId="1BFFA73F" w:rsidR="00F02279" w:rsidRPr="008B6E81" w:rsidRDefault="001B54B5" w:rsidP="008B6E81">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r w:rsidR="00F02279" w:rsidRPr="0093002B">
        <w:rPr>
          <w:rFonts w:ascii="GHEA Grapalat" w:hAnsi="GHEA Grapalat"/>
          <w:i/>
          <w:lang w:val="pt-BR"/>
        </w:rPr>
        <w:br w:type="page"/>
      </w:r>
    </w:p>
    <w:p w14:paraId="7D5DABB8"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0D91A310" w14:textId="1E58748D"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w:t>
      </w:r>
      <w:r w:rsidR="008A5C36" w:rsidRPr="00FB1EC7">
        <w:rPr>
          <w:rFonts w:ascii="GHEA Grapalat" w:hAnsi="GHEA Grapalat" w:cs="Sylfaen"/>
          <w:i/>
          <w:sz w:val="20"/>
          <w:szCs w:val="20"/>
          <w:lang w:val="pt-BR"/>
        </w:rPr>
        <w:t>Կ</w:t>
      </w:r>
      <w:r w:rsidRPr="00FB1EC7">
        <w:rPr>
          <w:rFonts w:ascii="GHEA Grapalat" w:hAnsi="GHEA Grapalat" w:cs="Sylfaen"/>
          <w:i/>
          <w:sz w:val="20"/>
          <w:szCs w:val="20"/>
          <w:lang w:val="pt-BR"/>
        </w:rPr>
        <w:t xml:space="preserve">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026681" w:rsidRDefault="001E0CEE" w:rsidP="001E0CEE">
      <w:pPr>
        <w:jc w:val="right"/>
        <w:rPr>
          <w:rFonts w:ascii="GHEA Grapalat" w:hAnsi="GHEA Grapalat"/>
          <w:sz w:val="20"/>
          <w:lang w:val="pt-BR"/>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r w:rsidRPr="00FB1EC7">
        <w:rPr>
          <w:rFonts w:ascii="GHEA Grapalat" w:hAnsi="GHEA Grapalat" w:cs="Sylfaen"/>
          <w:sz w:val="18"/>
        </w:rPr>
        <w:t>դրամ</w:t>
      </w:r>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10"/>
        <w:gridCol w:w="3060"/>
        <w:gridCol w:w="540"/>
        <w:gridCol w:w="450"/>
        <w:gridCol w:w="450"/>
        <w:gridCol w:w="450"/>
        <w:gridCol w:w="450"/>
        <w:gridCol w:w="450"/>
        <w:gridCol w:w="450"/>
        <w:gridCol w:w="450"/>
        <w:gridCol w:w="450"/>
        <w:gridCol w:w="450"/>
        <w:gridCol w:w="450"/>
        <w:gridCol w:w="540"/>
        <w:gridCol w:w="540"/>
        <w:gridCol w:w="8"/>
      </w:tblGrid>
      <w:tr w:rsidR="00026681" w:rsidRPr="00FA2E9A" w14:paraId="5628AA93" w14:textId="77777777" w:rsidTr="00026681">
        <w:trPr>
          <w:trHeight w:val="548"/>
          <w:jc w:val="center"/>
        </w:trPr>
        <w:tc>
          <w:tcPr>
            <w:tcW w:w="11343" w:type="dxa"/>
            <w:gridSpan w:val="17"/>
            <w:vAlign w:val="center"/>
          </w:tcPr>
          <w:p w14:paraId="07229E89"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աշխատանքների</w:t>
            </w:r>
          </w:p>
        </w:tc>
      </w:tr>
      <w:tr w:rsidR="00026681" w:rsidRPr="005C0845" w14:paraId="780F3688" w14:textId="77777777" w:rsidTr="00026681">
        <w:trPr>
          <w:gridAfter w:val="1"/>
          <w:wAfter w:w="8" w:type="dxa"/>
          <w:trHeight w:val="809"/>
          <w:jc w:val="center"/>
        </w:trPr>
        <w:tc>
          <w:tcPr>
            <w:tcW w:w="445" w:type="dxa"/>
            <w:vMerge w:val="restart"/>
            <w:vAlign w:val="center"/>
          </w:tcPr>
          <w:p w14:paraId="71249F74"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Չ/Հ</w:t>
            </w:r>
          </w:p>
        </w:tc>
        <w:tc>
          <w:tcPr>
            <w:tcW w:w="1710" w:type="dxa"/>
            <w:vMerge w:val="restart"/>
            <w:vAlign w:val="center"/>
          </w:tcPr>
          <w:p w14:paraId="787D0B28" w14:textId="2BBB1891" w:rsidR="00026681" w:rsidRPr="0016559E" w:rsidRDefault="00026681" w:rsidP="00381CE8">
            <w:pPr>
              <w:jc w:val="center"/>
              <w:rPr>
                <w:rFonts w:ascii="GHEA Grapalat" w:hAnsi="GHEA Grapalat"/>
                <w:color w:val="000000" w:themeColor="text1"/>
                <w:sz w:val="18"/>
                <w:szCs w:val="18"/>
                <w:lang w:val="es-ES"/>
              </w:rPr>
            </w:pPr>
            <w:r w:rsidRPr="0016559E">
              <w:rPr>
                <w:rFonts w:ascii="GHEA Grapalat" w:hAnsi="GHEA Grapalat"/>
                <w:color w:val="000000" w:themeColor="text1"/>
                <w:sz w:val="18"/>
                <w:szCs w:val="18"/>
                <w:lang w:val="es-ES"/>
              </w:rPr>
              <w:t>Գնումների պլանով նախատեսված միջանցիկ ծածկագիրը` ըստ ԳՄԱ դասակարգման (CPV)</w:t>
            </w:r>
          </w:p>
        </w:tc>
        <w:tc>
          <w:tcPr>
            <w:tcW w:w="3060" w:type="dxa"/>
            <w:vMerge w:val="restart"/>
            <w:vAlign w:val="center"/>
          </w:tcPr>
          <w:p w14:paraId="7021FE41" w14:textId="77777777" w:rsidR="00026681" w:rsidRPr="00FA2E9A"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անվանումը</w:t>
            </w:r>
          </w:p>
        </w:tc>
        <w:tc>
          <w:tcPr>
            <w:tcW w:w="6120" w:type="dxa"/>
            <w:gridSpan w:val="13"/>
            <w:vAlign w:val="center"/>
          </w:tcPr>
          <w:p w14:paraId="63240636" w14:textId="387A3535" w:rsidR="00026681" w:rsidRPr="00FA2E9A" w:rsidRDefault="00026681" w:rsidP="00CD796B">
            <w:pPr>
              <w:jc w:val="center"/>
              <w:rPr>
                <w:rFonts w:ascii="GHEA Grapalat" w:hAnsi="GHEA Grapalat"/>
                <w:sz w:val="20"/>
                <w:szCs w:val="20"/>
                <w:lang w:val="es-ES"/>
              </w:rPr>
            </w:pPr>
            <w:r w:rsidRPr="00FA2E9A">
              <w:rPr>
                <w:rFonts w:ascii="GHEA Grapalat" w:hAnsi="GHEA Grapalat"/>
                <w:sz w:val="20"/>
                <w:szCs w:val="20"/>
                <w:lang w:val="es-ES"/>
              </w:rPr>
              <w:t>Դիմաց</w:t>
            </w:r>
            <w:r>
              <w:rPr>
                <w:rFonts w:ascii="GHEA Grapalat" w:hAnsi="GHEA Grapalat"/>
                <w:sz w:val="20"/>
                <w:szCs w:val="20"/>
                <w:lang w:val="es-ES"/>
              </w:rPr>
              <w:t xml:space="preserve"> </w:t>
            </w:r>
            <w:r w:rsidRPr="00FA2E9A">
              <w:rPr>
                <w:rFonts w:ascii="GHEA Grapalat" w:hAnsi="GHEA Grapalat"/>
                <w:sz w:val="20"/>
                <w:szCs w:val="20"/>
                <w:lang w:val="es-ES"/>
              </w:rPr>
              <w:t>վճարումները</w:t>
            </w:r>
            <w:r>
              <w:rPr>
                <w:rFonts w:ascii="GHEA Grapalat" w:hAnsi="GHEA Grapalat"/>
                <w:sz w:val="20"/>
                <w:szCs w:val="20"/>
                <w:lang w:val="es-ES"/>
              </w:rPr>
              <w:t xml:space="preserve"> </w:t>
            </w:r>
            <w:r w:rsidRPr="00FA2E9A">
              <w:rPr>
                <w:rFonts w:ascii="GHEA Grapalat" w:hAnsi="GHEA Grapalat"/>
                <w:sz w:val="20"/>
                <w:szCs w:val="20"/>
                <w:lang w:val="es-ES"/>
              </w:rPr>
              <w:t>նախատեսվում է իրականացնել 20</w:t>
            </w:r>
            <w:r w:rsidRPr="00013015">
              <w:rPr>
                <w:rFonts w:ascii="GHEA Grapalat" w:hAnsi="GHEA Grapalat"/>
                <w:sz w:val="20"/>
                <w:szCs w:val="20"/>
                <w:lang w:val="es-ES"/>
              </w:rPr>
              <w:t>2</w:t>
            </w:r>
            <w:r w:rsidR="00CC51AA">
              <w:rPr>
                <w:rFonts w:ascii="GHEA Grapalat" w:hAnsi="GHEA Grapalat"/>
                <w:sz w:val="20"/>
                <w:szCs w:val="20"/>
                <w:lang w:val="es-ES"/>
              </w:rPr>
              <w:t>6</w:t>
            </w:r>
            <w:r w:rsidRPr="00FA2E9A">
              <w:rPr>
                <w:rFonts w:ascii="GHEA Grapalat" w:hAnsi="GHEA Grapalat"/>
                <w:sz w:val="20"/>
                <w:szCs w:val="20"/>
                <w:lang w:val="es-ES"/>
              </w:rPr>
              <w:t>թ-ին` ըստ</w:t>
            </w:r>
            <w:r>
              <w:rPr>
                <w:rFonts w:ascii="GHEA Grapalat" w:hAnsi="GHEA Grapalat"/>
                <w:sz w:val="20"/>
                <w:szCs w:val="20"/>
                <w:lang w:val="es-ES"/>
              </w:rPr>
              <w:t xml:space="preserve"> </w:t>
            </w:r>
            <w:r w:rsidRPr="00FA2E9A">
              <w:rPr>
                <w:rFonts w:ascii="GHEA Grapalat" w:hAnsi="GHEA Grapalat"/>
                <w:sz w:val="20"/>
                <w:szCs w:val="20"/>
                <w:lang w:val="es-ES"/>
              </w:rPr>
              <w:t>ամիսների, այդթվում*</w:t>
            </w:r>
          </w:p>
        </w:tc>
      </w:tr>
      <w:tr w:rsidR="00026681" w:rsidRPr="00FA2E9A" w14:paraId="7C48D5BF" w14:textId="77777777" w:rsidTr="003D274A">
        <w:trPr>
          <w:gridAfter w:val="1"/>
          <w:wAfter w:w="8" w:type="dxa"/>
          <w:cantSplit/>
          <w:trHeight w:val="1205"/>
          <w:jc w:val="center"/>
        </w:trPr>
        <w:tc>
          <w:tcPr>
            <w:tcW w:w="445" w:type="dxa"/>
            <w:vMerge/>
          </w:tcPr>
          <w:p w14:paraId="7AABF557" w14:textId="77777777" w:rsidR="00026681" w:rsidRPr="00C51AE9" w:rsidRDefault="00026681" w:rsidP="00CD796B">
            <w:pPr>
              <w:jc w:val="center"/>
              <w:rPr>
                <w:rFonts w:ascii="GHEA Grapalat" w:hAnsi="GHEA Grapalat"/>
                <w:sz w:val="20"/>
                <w:szCs w:val="20"/>
                <w:lang w:val="es-ES"/>
              </w:rPr>
            </w:pPr>
          </w:p>
        </w:tc>
        <w:tc>
          <w:tcPr>
            <w:tcW w:w="1710" w:type="dxa"/>
            <w:vMerge/>
          </w:tcPr>
          <w:p w14:paraId="31F00736" w14:textId="77777777" w:rsidR="00026681" w:rsidRPr="00760676" w:rsidRDefault="00026681" w:rsidP="00CD796B">
            <w:pPr>
              <w:jc w:val="center"/>
              <w:rPr>
                <w:rFonts w:ascii="GHEA Grapalat" w:hAnsi="GHEA Grapalat"/>
                <w:color w:val="000000" w:themeColor="text1"/>
                <w:sz w:val="20"/>
                <w:szCs w:val="20"/>
                <w:lang w:val="es-ES"/>
              </w:rPr>
            </w:pPr>
          </w:p>
        </w:tc>
        <w:tc>
          <w:tcPr>
            <w:tcW w:w="3060" w:type="dxa"/>
            <w:vMerge/>
          </w:tcPr>
          <w:p w14:paraId="60517F27" w14:textId="77777777" w:rsidR="00026681" w:rsidRPr="00FA2E9A" w:rsidRDefault="00026681" w:rsidP="00CD796B">
            <w:pPr>
              <w:jc w:val="center"/>
              <w:rPr>
                <w:rFonts w:ascii="GHEA Grapalat" w:hAnsi="GHEA Grapalat"/>
                <w:sz w:val="20"/>
                <w:szCs w:val="20"/>
                <w:lang w:val="es-ES"/>
              </w:rPr>
            </w:pPr>
          </w:p>
        </w:tc>
        <w:tc>
          <w:tcPr>
            <w:tcW w:w="540" w:type="dxa"/>
            <w:textDirection w:val="btLr"/>
            <w:vAlign w:val="center"/>
          </w:tcPr>
          <w:p w14:paraId="3187E185"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50" w:type="dxa"/>
            <w:textDirection w:val="btLr"/>
            <w:vAlign w:val="center"/>
          </w:tcPr>
          <w:p w14:paraId="44E389CD"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450" w:type="dxa"/>
            <w:textDirection w:val="btLr"/>
            <w:vAlign w:val="center"/>
          </w:tcPr>
          <w:p w14:paraId="682A592F"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450" w:type="dxa"/>
            <w:textDirection w:val="btLr"/>
            <w:vAlign w:val="center"/>
          </w:tcPr>
          <w:p w14:paraId="3BAC4680"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5B1981F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7C9B453A"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450" w:type="dxa"/>
            <w:textDirection w:val="btLr"/>
            <w:vAlign w:val="center"/>
          </w:tcPr>
          <w:p w14:paraId="6BBBCF3C"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450" w:type="dxa"/>
            <w:textDirection w:val="btLr"/>
            <w:vAlign w:val="center"/>
          </w:tcPr>
          <w:p w14:paraId="1F0A12B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50" w:type="dxa"/>
            <w:textDirection w:val="btLr"/>
            <w:vAlign w:val="center"/>
          </w:tcPr>
          <w:p w14:paraId="607D52FE"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50" w:type="dxa"/>
            <w:textDirection w:val="btLr"/>
            <w:vAlign w:val="center"/>
          </w:tcPr>
          <w:p w14:paraId="42E5C9E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50" w:type="dxa"/>
            <w:textDirection w:val="btLr"/>
            <w:vAlign w:val="center"/>
          </w:tcPr>
          <w:p w14:paraId="0480089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540" w:type="dxa"/>
            <w:textDirection w:val="btLr"/>
            <w:vAlign w:val="center"/>
          </w:tcPr>
          <w:p w14:paraId="3ED5BED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40" w:type="dxa"/>
            <w:textDirection w:val="btLr"/>
            <w:vAlign w:val="center"/>
          </w:tcPr>
          <w:p w14:paraId="2906932C" w14:textId="77777777" w:rsidR="00026681" w:rsidRPr="00FA2E9A" w:rsidRDefault="00026681" w:rsidP="00CD796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E202C5" w:rsidRPr="00FA2E9A" w14:paraId="67A6D8D5" w14:textId="77777777" w:rsidTr="003D274A">
        <w:trPr>
          <w:gridAfter w:val="1"/>
          <w:wAfter w:w="8" w:type="dxa"/>
          <w:cantSplit/>
          <w:trHeight w:val="1134"/>
          <w:jc w:val="center"/>
        </w:trPr>
        <w:tc>
          <w:tcPr>
            <w:tcW w:w="445" w:type="dxa"/>
            <w:vAlign w:val="center"/>
          </w:tcPr>
          <w:p w14:paraId="5F1CA0BD" w14:textId="77777777" w:rsidR="00E202C5" w:rsidRPr="00AC09D9" w:rsidRDefault="00E202C5" w:rsidP="00E202C5">
            <w:pPr>
              <w:jc w:val="center"/>
              <w:rPr>
                <w:rFonts w:ascii="GHEA Grapalat" w:hAnsi="GHEA Grapalat"/>
                <w:sz w:val="20"/>
                <w:szCs w:val="20"/>
              </w:rPr>
            </w:pPr>
            <w:r>
              <w:rPr>
                <w:rFonts w:ascii="GHEA Grapalat" w:hAnsi="GHEA Grapalat"/>
                <w:sz w:val="20"/>
                <w:szCs w:val="20"/>
              </w:rPr>
              <w:t>1</w:t>
            </w:r>
          </w:p>
        </w:tc>
        <w:tc>
          <w:tcPr>
            <w:tcW w:w="1710" w:type="dxa"/>
            <w:vAlign w:val="center"/>
          </w:tcPr>
          <w:p w14:paraId="684F6320" w14:textId="27D64D6E" w:rsidR="00E202C5" w:rsidRPr="00E202C5" w:rsidRDefault="00E202C5" w:rsidP="00E202C5">
            <w:pPr>
              <w:jc w:val="center"/>
              <w:rPr>
                <w:rFonts w:ascii="GHEA Grapalat" w:hAnsi="GHEA Grapalat" w:cs="Calibri"/>
                <w:color w:val="000000" w:themeColor="text1"/>
                <w:sz w:val="20"/>
                <w:szCs w:val="18"/>
                <w:lang w:val="hy-AM"/>
              </w:rPr>
            </w:pPr>
            <w:r w:rsidRPr="00E202C5">
              <w:rPr>
                <w:rFonts w:ascii="GHEA Grapalat" w:hAnsi="GHEA Grapalat" w:cs="Calibri"/>
                <w:color w:val="000000" w:themeColor="text1"/>
                <w:sz w:val="20"/>
                <w:szCs w:val="18"/>
                <w:lang w:val="hy-AM"/>
              </w:rPr>
              <w:t>45611300/7</w:t>
            </w:r>
          </w:p>
        </w:tc>
        <w:tc>
          <w:tcPr>
            <w:tcW w:w="3060" w:type="dxa"/>
            <w:vAlign w:val="center"/>
          </w:tcPr>
          <w:p w14:paraId="7223085A" w14:textId="5742EC5B" w:rsidR="00E202C5" w:rsidRPr="00E202C5" w:rsidRDefault="00E202C5" w:rsidP="00E202C5">
            <w:pPr>
              <w:jc w:val="center"/>
              <w:rPr>
                <w:rFonts w:ascii="GHEA Grapalat" w:hAnsi="GHEA Grapalat" w:cs="Calibri"/>
                <w:iCs/>
                <w:sz w:val="20"/>
                <w:szCs w:val="20"/>
                <w:lang w:val="hy-AM"/>
              </w:rPr>
            </w:pPr>
            <w:r w:rsidRPr="00E202C5">
              <w:rPr>
                <w:rFonts w:ascii="GHEA Grapalat" w:hAnsi="GHEA Grapalat" w:cs="Sylfaen"/>
                <w:iCs/>
                <w:sz w:val="20"/>
                <w:szCs w:val="20"/>
                <w:lang w:val="hy-AM"/>
              </w:rPr>
              <w:t>Երևան քաղաքի Քանաքեռ-Զեյթուն վարչական շրջանի Կ. Ուլնեցի 1 փակուղի 1 շենքի դիմացի  տարածքի բարեկարգման աշխատանքներ</w:t>
            </w:r>
          </w:p>
        </w:tc>
        <w:tc>
          <w:tcPr>
            <w:tcW w:w="540" w:type="dxa"/>
            <w:textDirection w:val="btLr"/>
            <w:vAlign w:val="center"/>
          </w:tcPr>
          <w:p w14:paraId="45045756" w14:textId="20DBC97E" w:rsidR="00E202C5" w:rsidRPr="0027216D" w:rsidRDefault="00E202C5" w:rsidP="00E202C5">
            <w:pPr>
              <w:ind w:left="113" w:right="113"/>
              <w:jc w:val="center"/>
              <w:rPr>
                <w:rFonts w:ascii="GHEA Grapalat" w:hAnsi="GHEA Grapalat"/>
                <w:color w:val="000000"/>
                <w:sz w:val="20"/>
                <w:szCs w:val="20"/>
                <w:lang w:val="hy-AM"/>
              </w:rPr>
            </w:pPr>
            <w:r w:rsidRPr="00BF46F9">
              <w:rPr>
                <w:rFonts w:ascii="GHEA Grapalat" w:hAnsi="GHEA Grapalat"/>
                <w:color w:val="000000"/>
                <w:sz w:val="20"/>
                <w:szCs w:val="20"/>
                <w:lang w:val="hy-AM"/>
              </w:rPr>
              <w:t>....</w:t>
            </w:r>
          </w:p>
        </w:tc>
        <w:tc>
          <w:tcPr>
            <w:tcW w:w="450" w:type="dxa"/>
            <w:textDirection w:val="btLr"/>
            <w:vAlign w:val="center"/>
          </w:tcPr>
          <w:p w14:paraId="529754C9" w14:textId="2FA89822" w:rsidR="00E202C5" w:rsidRPr="0027216D" w:rsidRDefault="00E202C5" w:rsidP="00E202C5">
            <w:pPr>
              <w:ind w:left="113" w:right="113"/>
              <w:jc w:val="center"/>
              <w:rPr>
                <w:rFonts w:ascii="GHEA Grapalat" w:hAnsi="GHEA Grapalat"/>
                <w:color w:val="000000"/>
                <w:sz w:val="20"/>
                <w:szCs w:val="20"/>
                <w:lang w:val="hy-AM"/>
              </w:rPr>
            </w:pPr>
            <w:r w:rsidRPr="00BF46F9">
              <w:rPr>
                <w:rFonts w:ascii="GHEA Grapalat" w:hAnsi="GHEA Grapalat"/>
                <w:color w:val="000000"/>
                <w:sz w:val="20"/>
                <w:szCs w:val="20"/>
                <w:lang w:val="hy-AM"/>
              </w:rPr>
              <w:t>....</w:t>
            </w:r>
          </w:p>
        </w:tc>
        <w:tc>
          <w:tcPr>
            <w:tcW w:w="450" w:type="dxa"/>
            <w:textDirection w:val="btLr"/>
            <w:vAlign w:val="center"/>
          </w:tcPr>
          <w:p w14:paraId="129C74FF" w14:textId="28AE88C7" w:rsidR="00E202C5" w:rsidRPr="0027216D" w:rsidRDefault="00C3026D" w:rsidP="00E202C5">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20 %</w:t>
            </w:r>
          </w:p>
        </w:tc>
        <w:tc>
          <w:tcPr>
            <w:tcW w:w="450" w:type="dxa"/>
            <w:textDirection w:val="btLr"/>
            <w:vAlign w:val="center"/>
          </w:tcPr>
          <w:p w14:paraId="1741032D" w14:textId="0D9CF0F8" w:rsidR="00E202C5" w:rsidRPr="00D779CC" w:rsidRDefault="00C3026D" w:rsidP="00E202C5">
            <w:pPr>
              <w:ind w:left="113" w:right="113"/>
              <w:jc w:val="center"/>
              <w:rPr>
                <w:rFonts w:ascii="GHEA Grapalat" w:hAnsi="GHEA Grapalat"/>
                <w:color w:val="000000"/>
                <w:sz w:val="20"/>
                <w:szCs w:val="20"/>
              </w:rPr>
            </w:pPr>
            <w:r>
              <w:rPr>
                <w:rFonts w:ascii="GHEA Grapalat" w:hAnsi="GHEA Grapalat"/>
                <w:color w:val="000000"/>
                <w:sz w:val="20"/>
                <w:szCs w:val="20"/>
              </w:rPr>
              <w:t>50 %</w:t>
            </w:r>
          </w:p>
        </w:tc>
        <w:tc>
          <w:tcPr>
            <w:tcW w:w="450" w:type="dxa"/>
            <w:textDirection w:val="btLr"/>
            <w:vAlign w:val="center"/>
          </w:tcPr>
          <w:p w14:paraId="34239317" w14:textId="7F2EBA73" w:rsidR="00E202C5" w:rsidRPr="00D779CC" w:rsidRDefault="00C3026D" w:rsidP="00E202C5">
            <w:pPr>
              <w:spacing w:line="360" w:lineRule="auto"/>
              <w:ind w:left="113" w:right="113"/>
              <w:jc w:val="center"/>
              <w:rPr>
                <w:rFonts w:ascii="GHEA Grapalat" w:hAnsi="GHEA Grapalat"/>
                <w:color w:val="000000"/>
                <w:sz w:val="20"/>
                <w:szCs w:val="20"/>
              </w:rPr>
            </w:pPr>
            <w:r>
              <w:rPr>
                <w:rFonts w:ascii="GHEA Grapalat" w:hAnsi="GHEA Grapalat"/>
                <w:color w:val="000000"/>
                <w:sz w:val="20"/>
                <w:szCs w:val="20"/>
              </w:rPr>
              <w:t>50 %</w:t>
            </w:r>
          </w:p>
        </w:tc>
        <w:tc>
          <w:tcPr>
            <w:tcW w:w="450" w:type="dxa"/>
            <w:textDirection w:val="btLr"/>
            <w:vAlign w:val="center"/>
          </w:tcPr>
          <w:p w14:paraId="53CEA69B" w14:textId="3EB3D6F9" w:rsidR="00E202C5" w:rsidRPr="00C34904" w:rsidRDefault="00C3026D" w:rsidP="00E202C5">
            <w:pPr>
              <w:ind w:left="113" w:right="113"/>
              <w:jc w:val="center"/>
              <w:rPr>
                <w:rFonts w:ascii="GHEA Grapalat" w:hAnsi="GHEA Grapalat"/>
                <w:color w:val="000000"/>
                <w:sz w:val="20"/>
                <w:szCs w:val="20"/>
                <w:lang w:val="hy-AM"/>
              </w:rPr>
            </w:pPr>
            <w:r>
              <w:rPr>
                <w:rFonts w:ascii="GHEA Grapalat" w:hAnsi="GHEA Grapalat"/>
                <w:color w:val="000000"/>
                <w:sz w:val="20"/>
                <w:szCs w:val="20"/>
              </w:rPr>
              <w:t>50 %</w:t>
            </w:r>
          </w:p>
        </w:tc>
        <w:tc>
          <w:tcPr>
            <w:tcW w:w="450" w:type="dxa"/>
            <w:textDirection w:val="btLr"/>
            <w:vAlign w:val="center"/>
          </w:tcPr>
          <w:p w14:paraId="39DA6C90" w14:textId="0C90BA1A" w:rsidR="00E202C5" w:rsidRPr="00E37B90" w:rsidRDefault="00C3026D" w:rsidP="00E202C5">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80 %</w:t>
            </w:r>
          </w:p>
        </w:tc>
        <w:tc>
          <w:tcPr>
            <w:tcW w:w="450" w:type="dxa"/>
            <w:textDirection w:val="btLr"/>
            <w:vAlign w:val="center"/>
          </w:tcPr>
          <w:p w14:paraId="0B83AB81" w14:textId="562E56EC" w:rsidR="00E202C5" w:rsidRPr="00E37B90" w:rsidRDefault="00C3026D" w:rsidP="00E202C5">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80 %</w:t>
            </w:r>
          </w:p>
        </w:tc>
        <w:tc>
          <w:tcPr>
            <w:tcW w:w="450" w:type="dxa"/>
            <w:textDirection w:val="btLr"/>
            <w:vAlign w:val="center"/>
          </w:tcPr>
          <w:p w14:paraId="55572983" w14:textId="4AC97BF1" w:rsidR="00E202C5" w:rsidRPr="00E37B90" w:rsidRDefault="00C3026D" w:rsidP="00E202C5">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80 %</w:t>
            </w:r>
          </w:p>
        </w:tc>
        <w:tc>
          <w:tcPr>
            <w:tcW w:w="450" w:type="dxa"/>
            <w:textDirection w:val="btLr"/>
            <w:vAlign w:val="center"/>
          </w:tcPr>
          <w:p w14:paraId="0BE06288" w14:textId="4EB55EF3" w:rsidR="00E202C5" w:rsidRPr="00E202C5" w:rsidRDefault="00E202C5" w:rsidP="00E202C5">
            <w:pPr>
              <w:ind w:left="113" w:right="113"/>
              <w:jc w:val="center"/>
              <w:rPr>
                <w:rFonts w:ascii="GHEA Grapalat" w:hAnsi="GHEA Grapalat"/>
                <w:color w:val="000000"/>
                <w:sz w:val="20"/>
                <w:szCs w:val="20"/>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450" w:type="dxa"/>
            <w:textDirection w:val="btLr"/>
            <w:vAlign w:val="center"/>
          </w:tcPr>
          <w:p w14:paraId="3A30AA03" w14:textId="672A900E" w:rsidR="00E202C5" w:rsidRPr="00E37B90" w:rsidRDefault="00E202C5" w:rsidP="00E202C5">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40" w:type="dxa"/>
            <w:textDirection w:val="btLr"/>
            <w:vAlign w:val="center"/>
          </w:tcPr>
          <w:p w14:paraId="77F70E2D" w14:textId="66E5464B" w:rsidR="00E202C5" w:rsidRPr="00E37B90" w:rsidRDefault="00E202C5" w:rsidP="00E202C5">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40" w:type="dxa"/>
            <w:textDirection w:val="btLr"/>
            <w:vAlign w:val="center"/>
          </w:tcPr>
          <w:p w14:paraId="5BE7D36D" w14:textId="04C6A9F4" w:rsidR="00E202C5" w:rsidRPr="00E37B90" w:rsidRDefault="00E202C5" w:rsidP="00E202C5">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 xml:space="preserve">100 </w:t>
            </w:r>
            <w:r>
              <w:rPr>
                <w:rFonts w:ascii="GHEA Grapalat" w:hAnsi="GHEA Grapalat"/>
                <w:color w:val="000000"/>
                <w:sz w:val="20"/>
                <w:szCs w:val="20"/>
              </w:rPr>
              <w:t>%</w:t>
            </w:r>
          </w:p>
        </w:tc>
      </w:tr>
      <w:tr w:rsidR="003D274A" w:rsidRPr="00FA2E9A" w14:paraId="0A6F8B88" w14:textId="77777777" w:rsidTr="003D274A">
        <w:trPr>
          <w:gridAfter w:val="1"/>
          <w:wAfter w:w="8" w:type="dxa"/>
          <w:cantSplit/>
          <w:trHeight w:val="1134"/>
          <w:jc w:val="center"/>
        </w:trPr>
        <w:tc>
          <w:tcPr>
            <w:tcW w:w="445" w:type="dxa"/>
            <w:vAlign w:val="center"/>
          </w:tcPr>
          <w:p w14:paraId="6A1ECD4E" w14:textId="7448A02B" w:rsidR="003D274A" w:rsidRDefault="003D274A" w:rsidP="003D274A">
            <w:pPr>
              <w:jc w:val="center"/>
              <w:rPr>
                <w:rFonts w:ascii="GHEA Grapalat" w:hAnsi="GHEA Grapalat"/>
                <w:sz w:val="20"/>
                <w:szCs w:val="20"/>
              </w:rPr>
            </w:pPr>
            <w:r>
              <w:rPr>
                <w:rFonts w:ascii="GHEA Grapalat" w:hAnsi="GHEA Grapalat"/>
                <w:sz w:val="20"/>
                <w:szCs w:val="20"/>
              </w:rPr>
              <w:t>2</w:t>
            </w:r>
          </w:p>
        </w:tc>
        <w:tc>
          <w:tcPr>
            <w:tcW w:w="1710" w:type="dxa"/>
            <w:vAlign w:val="center"/>
          </w:tcPr>
          <w:p w14:paraId="3AB717DB" w14:textId="1917AE84" w:rsidR="003D274A" w:rsidRPr="00E202C5" w:rsidRDefault="003D274A" w:rsidP="003D274A">
            <w:pPr>
              <w:jc w:val="center"/>
              <w:rPr>
                <w:rFonts w:ascii="GHEA Grapalat" w:hAnsi="GHEA Grapalat" w:cs="Sylfaen"/>
                <w:sz w:val="20"/>
                <w:szCs w:val="18"/>
                <w:lang w:eastAsia="ru-RU"/>
              </w:rPr>
            </w:pPr>
            <w:r w:rsidRPr="00E202C5">
              <w:rPr>
                <w:rFonts w:ascii="GHEA Grapalat" w:hAnsi="GHEA Grapalat" w:cs="Calibri"/>
                <w:color w:val="000000" w:themeColor="text1"/>
                <w:sz w:val="20"/>
                <w:szCs w:val="18"/>
                <w:lang w:val="hy-AM"/>
              </w:rPr>
              <w:t>45611300/8</w:t>
            </w:r>
          </w:p>
        </w:tc>
        <w:tc>
          <w:tcPr>
            <w:tcW w:w="3060" w:type="dxa"/>
            <w:vAlign w:val="center"/>
          </w:tcPr>
          <w:p w14:paraId="1D1B0354" w14:textId="3D725106" w:rsidR="003D274A" w:rsidRPr="00E202C5" w:rsidRDefault="003D274A" w:rsidP="003D274A">
            <w:pPr>
              <w:jc w:val="center"/>
              <w:rPr>
                <w:rFonts w:ascii="GHEA Grapalat" w:hAnsi="GHEA Grapalat" w:cs="Calibri"/>
                <w:iCs/>
                <w:color w:val="000000"/>
                <w:sz w:val="20"/>
                <w:szCs w:val="20"/>
                <w:lang w:val="hy-AM"/>
              </w:rPr>
            </w:pPr>
            <w:r w:rsidRPr="00E202C5">
              <w:rPr>
                <w:rFonts w:ascii="GHEA Grapalat" w:hAnsi="GHEA Grapalat" w:cs="Sylfaen"/>
                <w:iCs/>
                <w:sz w:val="20"/>
                <w:szCs w:val="20"/>
              </w:rPr>
              <w:t>Երևան քաղաքի Քանաքեռ-Զեյթուն վարչական շրջանի Մ. Ավետիսյան 2-րդ փողոց 11,13,15,17 շենքերի հարակից տարածքի բարեկարգման աշխատանքներ</w:t>
            </w:r>
          </w:p>
        </w:tc>
        <w:tc>
          <w:tcPr>
            <w:tcW w:w="540" w:type="dxa"/>
            <w:textDirection w:val="btLr"/>
            <w:vAlign w:val="center"/>
          </w:tcPr>
          <w:p w14:paraId="305B6E08" w14:textId="2ACDAE68" w:rsidR="003D274A" w:rsidRPr="00D779CC" w:rsidRDefault="003D274A" w:rsidP="003D274A">
            <w:pPr>
              <w:ind w:left="113" w:right="113"/>
              <w:jc w:val="center"/>
              <w:rPr>
                <w:rFonts w:ascii="GHEA Grapalat" w:hAnsi="GHEA Grapalat"/>
                <w:color w:val="000000"/>
                <w:sz w:val="20"/>
                <w:szCs w:val="20"/>
              </w:rPr>
            </w:pPr>
            <w:r w:rsidRPr="00BF46F9">
              <w:rPr>
                <w:rFonts w:ascii="GHEA Grapalat" w:hAnsi="GHEA Grapalat"/>
                <w:color w:val="000000"/>
                <w:sz w:val="20"/>
                <w:szCs w:val="20"/>
                <w:lang w:val="hy-AM"/>
              </w:rPr>
              <w:t>....</w:t>
            </w:r>
          </w:p>
        </w:tc>
        <w:tc>
          <w:tcPr>
            <w:tcW w:w="450" w:type="dxa"/>
            <w:textDirection w:val="btLr"/>
            <w:vAlign w:val="center"/>
          </w:tcPr>
          <w:p w14:paraId="3E98EB71" w14:textId="71E12DB6" w:rsidR="003D274A" w:rsidRPr="00D779CC" w:rsidRDefault="003D274A" w:rsidP="003D274A">
            <w:pPr>
              <w:ind w:left="113" w:right="113"/>
              <w:jc w:val="center"/>
              <w:rPr>
                <w:rFonts w:ascii="GHEA Grapalat" w:hAnsi="GHEA Grapalat"/>
                <w:color w:val="000000"/>
                <w:sz w:val="20"/>
                <w:szCs w:val="20"/>
              </w:rPr>
            </w:pPr>
            <w:r w:rsidRPr="00BF46F9">
              <w:rPr>
                <w:rFonts w:ascii="GHEA Grapalat" w:hAnsi="GHEA Grapalat"/>
                <w:color w:val="000000"/>
                <w:sz w:val="20"/>
                <w:szCs w:val="20"/>
                <w:lang w:val="hy-AM"/>
              </w:rPr>
              <w:t>....</w:t>
            </w:r>
          </w:p>
        </w:tc>
        <w:tc>
          <w:tcPr>
            <w:tcW w:w="450" w:type="dxa"/>
            <w:textDirection w:val="btLr"/>
            <w:vAlign w:val="center"/>
          </w:tcPr>
          <w:p w14:paraId="0B8D3348" w14:textId="2EC76649"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lang w:val="hy-AM"/>
              </w:rPr>
              <w:t>20 %</w:t>
            </w:r>
          </w:p>
        </w:tc>
        <w:tc>
          <w:tcPr>
            <w:tcW w:w="450" w:type="dxa"/>
            <w:textDirection w:val="btLr"/>
            <w:vAlign w:val="center"/>
          </w:tcPr>
          <w:p w14:paraId="42F513D8" w14:textId="32ABD91C"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rPr>
              <w:t>50 %</w:t>
            </w:r>
          </w:p>
        </w:tc>
        <w:tc>
          <w:tcPr>
            <w:tcW w:w="450" w:type="dxa"/>
            <w:textDirection w:val="btLr"/>
            <w:vAlign w:val="center"/>
          </w:tcPr>
          <w:p w14:paraId="4F071245" w14:textId="05B4D1CE" w:rsidR="003D274A" w:rsidRPr="00D779CC" w:rsidRDefault="003D274A" w:rsidP="003D274A">
            <w:pPr>
              <w:spacing w:line="360" w:lineRule="auto"/>
              <w:ind w:left="113" w:right="113"/>
              <w:jc w:val="center"/>
              <w:rPr>
                <w:rFonts w:ascii="GHEA Grapalat" w:hAnsi="GHEA Grapalat"/>
                <w:color w:val="000000"/>
                <w:sz w:val="20"/>
                <w:szCs w:val="20"/>
              </w:rPr>
            </w:pPr>
            <w:r>
              <w:rPr>
                <w:rFonts w:ascii="GHEA Grapalat" w:hAnsi="GHEA Grapalat"/>
                <w:color w:val="000000"/>
                <w:sz w:val="20"/>
                <w:szCs w:val="20"/>
              </w:rPr>
              <w:t>50 %</w:t>
            </w:r>
          </w:p>
        </w:tc>
        <w:tc>
          <w:tcPr>
            <w:tcW w:w="450" w:type="dxa"/>
            <w:textDirection w:val="btLr"/>
            <w:vAlign w:val="center"/>
          </w:tcPr>
          <w:p w14:paraId="5D54C1DF" w14:textId="04E17C05"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rPr>
              <w:t>50 %</w:t>
            </w:r>
          </w:p>
        </w:tc>
        <w:tc>
          <w:tcPr>
            <w:tcW w:w="450" w:type="dxa"/>
            <w:textDirection w:val="btLr"/>
            <w:vAlign w:val="center"/>
          </w:tcPr>
          <w:p w14:paraId="179E7BEE" w14:textId="595F776C"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lang w:val="hy-AM"/>
              </w:rPr>
              <w:t>80 %</w:t>
            </w:r>
          </w:p>
        </w:tc>
        <w:tc>
          <w:tcPr>
            <w:tcW w:w="450" w:type="dxa"/>
            <w:textDirection w:val="btLr"/>
            <w:vAlign w:val="center"/>
          </w:tcPr>
          <w:p w14:paraId="36050CDD" w14:textId="3E755F7F"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lang w:val="hy-AM"/>
              </w:rPr>
              <w:t>80 %</w:t>
            </w:r>
          </w:p>
        </w:tc>
        <w:tc>
          <w:tcPr>
            <w:tcW w:w="450" w:type="dxa"/>
            <w:textDirection w:val="btLr"/>
            <w:vAlign w:val="center"/>
          </w:tcPr>
          <w:p w14:paraId="7ACB44FC" w14:textId="37DD6F3E"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lang w:val="hy-AM"/>
              </w:rPr>
              <w:t>80 %</w:t>
            </w:r>
          </w:p>
        </w:tc>
        <w:tc>
          <w:tcPr>
            <w:tcW w:w="450" w:type="dxa"/>
            <w:textDirection w:val="btLr"/>
            <w:vAlign w:val="center"/>
          </w:tcPr>
          <w:p w14:paraId="63227B6B" w14:textId="53642D3F"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450" w:type="dxa"/>
            <w:textDirection w:val="btLr"/>
            <w:vAlign w:val="center"/>
          </w:tcPr>
          <w:p w14:paraId="3CE5AC16" w14:textId="45289C88"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40" w:type="dxa"/>
            <w:textDirection w:val="btLr"/>
            <w:vAlign w:val="center"/>
          </w:tcPr>
          <w:p w14:paraId="52079744" w14:textId="4209F4A8"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40" w:type="dxa"/>
            <w:textDirection w:val="btLr"/>
            <w:vAlign w:val="center"/>
          </w:tcPr>
          <w:p w14:paraId="0842EC4A" w14:textId="12FBB66A" w:rsidR="003D274A" w:rsidRPr="00D779CC" w:rsidRDefault="003D274A" w:rsidP="003D274A">
            <w:pPr>
              <w:ind w:left="113" w:right="113"/>
              <w:jc w:val="center"/>
              <w:rPr>
                <w:rFonts w:ascii="GHEA Grapalat" w:hAnsi="GHEA Grapalat"/>
                <w:color w:val="000000"/>
                <w:sz w:val="20"/>
                <w:szCs w:val="20"/>
              </w:rPr>
            </w:pPr>
            <w:r>
              <w:rPr>
                <w:rFonts w:ascii="GHEA Grapalat" w:hAnsi="GHEA Grapalat"/>
                <w:color w:val="000000"/>
                <w:sz w:val="20"/>
                <w:szCs w:val="20"/>
                <w:lang w:val="hy-AM"/>
              </w:rPr>
              <w:t xml:space="preserve">100 </w:t>
            </w:r>
            <w:r>
              <w:rPr>
                <w:rFonts w:ascii="GHEA Grapalat" w:hAnsi="GHEA Grapalat"/>
                <w:color w:val="000000"/>
                <w:sz w:val="20"/>
                <w:szCs w:val="20"/>
              </w:rPr>
              <w:t>%</w:t>
            </w:r>
          </w:p>
        </w:tc>
      </w:tr>
      <w:tr w:rsidR="003D274A" w:rsidRPr="00FA2E9A" w14:paraId="270CE449" w14:textId="77777777" w:rsidTr="003D274A">
        <w:trPr>
          <w:gridAfter w:val="1"/>
          <w:wAfter w:w="8" w:type="dxa"/>
          <w:cantSplit/>
          <w:trHeight w:val="1134"/>
          <w:jc w:val="center"/>
        </w:trPr>
        <w:tc>
          <w:tcPr>
            <w:tcW w:w="445" w:type="dxa"/>
            <w:vAlign w:val="center"/>
          </w:tcPr>
          <w:p w14:paraId="75758B1E" w14:textId="68D8E4C2" w:rsidR="003D274A" w:rsidRDefault="003D274A" w:rsidP="003D274A">
            <w:pPr>
              <w:jc w:val="center"/>
              <w:rPr>
                <w:rFonts w:ascii="GHEA Grapalat" w:hAnsi="GHEA Grapalat"/>
                <w:sz w:val="20"/>
                <w:szCs w:val="20"/>
              </w:rPr>
            </w:pPr>
            <w:r>
              <w:rPr>
                <w:rFonts w:ascii="GHEA Grapalat" w:hAnsi="GHEA Grapalat"/>
                <w:sz w:val="20"/>
                <w:szCs w:val="20"/>
              </w:rPr>
              <w:t>3</w:t>
            </w:r>
          </w:p>
        </w:tc>
        <w:tc>
          <w:tcPr>
            <w:tcW w:w="1710" w:type="dxa"/>
            <w:vAlign w:val="center"/>
          </w:tcPr>
          <w:p w14:paraId="3966E257" w14:textId="2C66B401" w:rsidR="003D274A" w:rsidRPr="00E202C5" w:rsidRDefault="003D274A" w:rsidP="003D274A">
            <w:pPr>
              <w:jc w:val="center"/>
              <w:rPr>
                <w:rFonts w:ascii="GHEA Grapalat" w:hAnsi="GHEA Grapalat" w:cs="Sylfaen"/>
                <w:sz w:val="20"/>
                <w:szCs w:val="18"/>
                <w:lang w:eastAsia="ru-RU"/>
              </w:rPr>
            </w:pPr>
            <w:r w:rsidRPr="00E202C5">
              <w:rPr>
                <w:rFonts w:ascii="GHEA Grapalat" w:hAnsi="GHEA Grapalat" w:cs="Calibri"/>
                <w:color w:val="000000" w:themeColor="text1"/>
                <w:sz w:val="20"/>
                <w:szCs w:val="18"/>
                <w:lang w:val="hy-AM"/>
              </w:rPr>
              <w:t>45611300/9</w:t>
            </w:r>
          </w:p>
        </w:tc>
        <w:tc>
          <w:tcPr>
            <w:tcW w:w="3060" w:type="dxa"/>
            <w:vAlign w:val="center"/>
          </w:tcPr>
          <w:p w14:paraId="3B05FD25" w14:textId="659B3795" w:rsidR="003D274A" w:rsidRPr="00E202C5" w:rsidRDefault="003D274A" w:rsidP="003D274A">
            <w:pPr>
              <w:jc w:val="center"/>
              <w:rPr>
                <w:rFonts w:ascii="GHEA Grapalat" w:hAnsi="GHEA Grapalat" w:cs="Calibri"/>
                <w:iCs/>
                <w:color w:val="000000"/>
                <w:sz w:val="20"/>
                <w:szCs w:val="20"/>
                <w:lang w:val="hy-AM"/>
              </w:rPr>
            </w:pPr>
            <w:r w:rsidRPr="00E202C5">
              <w:rPr>
                <w:rFonts w:ascii="GHEA Grapalat" w:hAnsi="GHEA Grapalat" w:cs="Sylfaen"/>
                <w:iCs/>
                <w:sz w:val="20"/>
                <w:szCs w:val="20"/>
              </w:rPr>
              <w:t>Երևան քաղաքի Քանաքեռ-Զեյթուն վարչական շրջանի Լեփսիուսի 10 շենքի հարակից տարածքի բարեկարգման աշխատանքներ</w:t>
            </w:r>
          </w:p>
        </w:tc>
        <w:tc>
          <w:tcPr>
            <w:tcW w:w="540" w:type="dxa"/>
            <w:textDirection w:val="btLr"/>
            <w:vAlign w:val="center"/>
          </w:tcPr>
          <w:p w14:paraId="6FCD509A" w14:textId="11F695AA" w:rsidR="003D274A" w:rsidRPr="00BF46F9" w:rsidRDefault="003D274A" w:rsidP="003D274A">
            <w:pPr>
              <w:ind w:left="113" w:right="113"/>
              <w:jc w:val="center"/>
              <w:rPr>
                <w:rFonts w:ascii="GHEA Grapalat" w:hAnsi="GHEA Grapalat"/>
                <w:color w:val="000000"/>
                <w:sz w:val="20"/>
                <w:szCs w:val="20"/>
                <w:lang w:val="hy-AM"/>
              </w:rPr>
            </w:pPr>
            <w:r w:rsidRPr="00BF46F9">
              <w:rPr>
                <w:rFonts w:ascii="GHEA Grapalat" w:hAnsi="GHEA Grapalat"/>
                <w:color w:val="000000"/>
                <w:sz w:val="20"/>
                <w:szCs w:val="20"/>
                <w:lang w:val="hy-AM"/>
              </w:rPr>
              <w:t>....</w:t>
            </w:r>
          </w:p>
        </w:tc>
        <w:tc>
          <w:tcPr>
            <w:tcW w:w="450" w:type="dxa"/>
            <w:textDirection w:val="btLr"/>
            <w:vAlign w:val="center"/>
          </w:tcPr>
          <w:p w14:paraId="329A0DD2" w14:textId="3BD8428C" w:rsidR="003D274A" w:rsidRPr="00BF46F9" w:rsidRDefault="003D274A" w:rsidP="003D274A">
            <w:pPr>
              <w:ind w:left="113" w:right="113"/>
              <w:jc w:val="center"/>
              <w:rPr>
                <w:rFonts w:ascii="GHEA Grapalat" w:hAnsi="GHEA Grapalat"/>
                <w:color w:val="000000"/>
                <w:sz w:val="20"/>
                <w:szCs w:val="20"/>
                <w:lang w:val="hy-AM"/>
              </w:rPr>
            </w:pPr>
            <w:r w:rsidRPr="00BF46F9">
              <w:rPr>
                <w:rFonts w:ascii="GHEA Grapalat" w:hAnsi="GHEA Grapalat"/>
                <w:color w:val="000000"/>
                <w:sz w:val="20"/>
                <w:szCs w:val="20"/>
                <w:lang w:val="hy-AM"/>
              </w:rPr>
              <w:t>....</w:t>
            </w:r>
          </w:p>
        </w:tc>
        <w:tc>
          <w:tcPr>
            <w:tcW w:w="450" w:type="dxa"/>
            <w:textDirection w:val="btLr"/>
            <w:vAlign w:val="center"/>
          </w:tcPr>
          <w:p w14:paraId="5B10FE17" w14:textId="560B7FE0" w:rsidR="003D274A" w:rsidRPr="00BF46F9" w:rsidRDefault="003D274A" w:rsidP="003D274A">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20 %</w:t>
            </w:r>
          </w:p>
        </w:tc>
        <w:tc>
          <w:tcPr>
            <w:tcW w:w="450" w:type="dxa"/>
            <w:textDirection w:val="btLr"/>
            <w:vAlign w:val="center"/>
          </w:tcPr>
          <w:p w14:paraId="35F0992A" w14:textId="1235A538" w:rsidR="003D274A" w:rsidRDefault="003D274A" w:rsidP="003D274A">
            <w:pPr>
              <w:ind w:left="113" w:right="113"/>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450" w:type="dxa"/>
            <w:textDirection w:val="btLr"/>
            <w:vAlign w:val="center"/>
          </w:tcPr>
          <w:p w14:paraId="6A30ADCE" w14:textId="2F101DF3" w:rsidR="003D274A" w:rsidRDefault="003D274A" w:rsidP="003D274A">
            <w:pPr>
              <w:spacing w:line="360" w:lineRule="auto"/>
              <w:ind w:left="113" w:right="113"/>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450" w:type="dxa"/>
            <w:textDirection w:val="btLr"/>
            <w:vAlign w:val="center"/>
          </w:tcPr>
          <w:p w14:paraId="6888B7F6" w14:textId="1859CD7E" w:rsidR="003D274A" w:rsidRDefault="003D274A" w:rsidP="003D274A">
            <w:pPr>
              <w:ind w:left="113" w:right="113"/>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450" w:type="dxa"/>
            <w:textDirection w:val="btLr"/>
            <w:vAlign w:val="center"/>
          </w:tcPr>
          <w:p w14:paraId="6006496F" w14:textId="482D28EC"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450" w:type="dxa"/>
            <w:textDirection w:val="btLr"/>
            <w:vAlign w:val="center"/>
          </w:tcPr>
          <w:p w14:paraId="6C3C04D5" w14:textId="0787D0E3"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450" w:type="dxa"/>
            <w:textDirection w:val="btLr"/>
            <w:vAlign w:val="center"/>
          </w:tcPr>
          <w:p w14:paraId="55925397" w14:textId="00653E34"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450" w:type="dxa"/>
            <w:textDirection w:val="btLr"/>
            <w:vAlign w:val="center"/>
          </w:tcPr>
          <w:p w14:paraId="699DBD91" w14:textId="12F9B1F7"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450" w:type="dxa"/>
            <w:textDirection w:val="btLr"/>
            <w:vAlign w:val="center"/>
          </w:tcPr>
          <w:p w14:paraId="637E4B3A" w14:textId="102D09FB"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40" w:type="dxa"/>
            <w:textDirection w:val="btLr"/>
            <w:vAlign w:val="center"/>
          </w:tcPr>
          <w:p w14:paraId="7F18CAF4" w14:textId="2AE48CF8"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40" w:type="dxa"/>
            <w:textDirection w:val="btLr"/>
            <w:vAlign w:val="center"/>
          </w:tcPr>
          <w:p w14:paraId="752EFF81" w14:textId="1D00D512"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r>
      <w:tr w:rsidR="003D274A" w:rsidRPr="00FA2E9A" w14:paraId="50871261" w14:textId="77777777" w:rsidTr="003D274A">
        <w:trPr>
          <w:gridAfter w:val="1"/>
          <w:wAfter w:w="8" w:type="dxa"/>
          <w:cantSplit/>
          <w:trHeight w:val="1134"/>
          <w:jc w:val="center"/>
        </w:trPr>
        <w:tc>
          <w:tcPr>
            <w:tcW w:w="445" w:type="dxa"/>
            <w:vAlign w:val="center"/>
          </w:tcPr>
          <w:p w14:paraId="58D2CA3C" w14:textId="63CCD84A" w:rsidR="003D274A" w:rsidRDefault="003D274A" w:rsidP="003D274A">
            <w:pPr>
              <w:jc w:val="center"/>
              <w:rPr>
                <w:rFonts w:ascii="GHEA Grapalat" w:hAnsi="GHEA Grapalat"/>
                <w:sz w:val="20"/>
                <w:szCs w:val="20"/>
              </w:rPr>
            </w:pPr>
            <w:r>
              <w:rPr>
                <w:rFonts w:ascii="GHEA Grapalat" w:hAnsi="GHEA Grapalat"/>
                <w:sz w:val="20"/>
                <w:szCs w:val="20"/>
              </w:rPr>
              <w:t>4</w:t>
            </w:r>
          </w:p>
        </w:tc>
        <w:tc>
          <w:tcPr>
            <w:tcW w:w="1710" w:type="dxa"/>
            <w:vAlign w:val="center"/>
          </w:tcPr>
          <w:p w14:paraId="29A54361" w14:textId="39507106" w:rsidR="003D274A" w:rsidRPr="00E202C5" w:rsidRDefault="003D274A" w:rsidP="003D274A">
            <w:pPr>
              <w:jc w:val="center"/>
              <w:rPr>
                <w:rFonts w:ascii="GHEA Grapalat" w:hAnsi="GHEA Grapalat" w:cs="Sylfaen"/>
                <w:sz w:val="20"/>
                <w:szCs w:val="18"/>
                <w:lang w:eastAsia="ru-RU"/>
              </w:rPr>
            </w:pPr>
            <w:r w:rsidRPr="00E202C5">
              <w:rPr>
                <w:rFonts w:ascii="GHEA Grapalat" w:hAnsi="GHEA Grapalat" w:cs="Calibri"/>
                <w:color w:val="000000" w:themeColor="text1"/>
                <w:sz w:val="20"/>
                <w:szCs w:val="18"/>
                <w:lang w:val="hy-AM"/>
              </w:rPr>
              <w:t>45611300/10</w:t>
            </w:r>
          </w:p>
        </w:tc>
        <w:tc>
          <w:tcPr>
            <w:tcW w:w="3060" w:type="dxa"/>
            <w:vAlign w:val="center"/>
          </w:tcPr>
          <w:p w14:paraId="4416A313" w14:textId="0EB03842" w:rsidR="003D274A" w:rsidRPr="00E202C5" w:rsidRDefault="003D274A" w:rsidP="003D274A">
            <w:pPr>
              <w:jc w:val="center"/>
              <w:rPr>
                <w:rFonts w:ascii="GHEA Grapalat" w:hAnsi="GHEA Grapalat" w:cs="Calibri"/>
                <w:iCs/>
                <w:color w:val="000000"/>
                <w:sz w:val="20"/>
                <w:szCs w:val="20"/>
                <w:lang w:val="hy-AM"/>
              </w:rPr>
            </w:pPr>
            <w:r w:rsidRPr="00E202C5">
              <w:rPr>
                <w:rFonts w:ascii="GHEA Grapalat" w:hAnsi="GHEA Grapalat" w:cs="Sylfaen"/>
                <w:iCs/>
                <w:sz w:val="20"/>
                <w:szCs w:val="20"/>
              </w:rPr>
              <w:t>Երևան</w:t>
            </w:r>
            <w:r w:rsidRPr="00E202C5">
              <w:rPr>
                <w:rFonts w:ascii="GHEA Grapalat" w:hAnsi="GHEA Grapalat" w:cs="Sylfaen"/>
                <w:iCs/>
                <w:sz w:val="20"/>
                <w:szCs w:val="20"/>
                <w:lang w:val="af-ZA"/>
              </w:rPr>
              <w:t xml:space="preserve"> </w:t>
            </w:r>
            <w:r w:rsidRPr="00E202C5">
              <w:rPr>
                <w:rFonts w:ascii="GHEA Grapalat" w:hAnsi="GHEA Grapalat" w:cs="Sylfaen"/>
                <w:iCs/>
                <w:sz w:val="20"/>
                <w:szCs w:val="20"/>
              </w:rPr>
              <w:t>քաղաքի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rPr>
              <w:t>Քանաքեռ</w:t>
            </w:r>
            <w:r w:rsidRPr="00E202C5">
              <w:rPr>
                <w:rFonts w:ascii="GHEA Grapalat" w:hAnsi="GHEA Grapalat" w:cs="Sylfaen"/>
                <w:iCs/>
                <w:sz w:val="20"/>
                <w:szCs w:val="20"/>
                <w:lang w:val="af-ZA"/>
              </w:rPr>
              <w:t>-</w:t>
            </w:r>
            <w:r w:rsidRPr="00E202C5">
              <w:rPr>
                <w:rFonts w:ascii="GHEA Grapalat" w:hAnsi="GHEA Grapalat" w:cs="Sylfaen"/>
                <w:iCs/>
                <w:sz w:val="20"/>
                <w:szCs w:val="20"/>
              </w:rPr>
              <w:t>Զեյթուն</w:t>
            </w:r>
            <w:r w:rsidRPr="00E202C5">
              <w:rPr>
                <w:rFonts w:ascii="GHEA Grapalat" w:hAnsi="GHEA Grapalat" w:cs="Sylfaen"/>
                <w:iCs/>
                <w:sz w:val="20"/>
                <w:szCs w:val="20"/>
                <w:lang w:val="af-ZA"/>
              </w:rPr>
              <w:t xml:space="preserve"> </w:t>
            </w:r>
            <w:r w:rsidRPr="00E202C5">
              <w:rPr>
                <w:rFonts w:ascii="GHEA Grapalat" w:hAnsi="GHEA Grapalat" w:cs="Sylfaen"/>
                <w:iCs/>
                <w:sz w:val="20"/>
                <w:szCs w:val="20"/>
              </w:rPr>
              <w:t>վարչական</w:t>
            </w:r>
            <w:r w:rsidRPr="00E202C5">
              <w:rPr>
                <w:rFonts w:ascii="GHEA Grapalat" w:hAnsi="GHEA Grapalat" w:cs="Sylfaen"/>
                <w:iCs/>
                <w:sz w:val="20"/>
                <w:szCs w:val="20"/>
                <w:lang w:val="af-ZA"/>
              </w:rPr>
              <w:t xml:space="preserve"> </w:t>
            </w:r>
            <w:r w:rsidRPr="00E202C5">
              <w:rPr>
                <w:rFonts w:ascii="GHEA Grapalat" w:hAnsi="GHEA Grapalat" w:cs="Sylfaen"/>
                <w:iCs/>
                <w:sz w:val="20"/>
                <w:szCs w:val="20"/>
              </w:rPr>
              <w:t>շրջանի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rPr>
              <w:t>Տիգրանյան</w:t>
            </w:r>
            <w:r w:rsidRPr="00E202C5">
              <w:rPr>
                <w:rFonts w:ascii="GHEA Grapalat" w:hAnsi="GHEA Grapalat" w:cs="Sylfaen"/>
                <w:iCs/>
                <w:sz w:val="20"/>
                <w:szCs w:val="20"/>
                <w:lang w:val="af-ZA"/>
              </w:rPr>
              <w:t xml:space="preserve"> 20 </w:t>
            </w:r>
            <w:r w:rsidRPr="00E202C5">
              <w:rPr>
                <w:rFonts w:ascii="GHEA Grapalat" w:hAnsi="GHEA Grapalat" w:cs="Sylfaen"/>
                <w:iCs/>
                <w:sz w:val="20"/>
                <w:szCs w:val="20"/>
              </w:rPr>
              <w:t>շենքի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rPr>
              <w:t>դիմացի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rPr>
              <w:t>տարածքի</w:t>
            </w:r>
            <w:r w:rsidRPr="00E202C5">
              <w:rPr>
                <w:rFonts w:ascii="GHEA Grapalat" w:hAnsi="GHEA Grapalat" w:cs="Sylfaen"/>
                <w:iCs/>
                <w:sz w:val="20"/>
                <w:szCs w:val="20"/>
                <w:lang w:val="af-ZA"/>
              </w:rPr>
              <w:t xml:space="preserve"> </w:t>
            </w:r>
            <w:r w:rsidRPr="00E202C5">
              <w:rPr>
                <w:rFonts w:ascii="GHEA Grapalat" w:hAnsi="GHEA Grapalat" w:cs="Sylfaen"/>
                <w:iCs/>
                <w:sz w:val="20"/>
                <w:szCs w:val="20"/>
              </w:rPr>
              <w:t>բարեկարգման</w:t>
            </w:r>
            <w:r w:rsidRPr="00E202C5">
              <w:rPr>
                <w:rFonts w:ascii="GHEA Grapalat" w:hAnsi="GHEA Grapalat" w:cs="Sylfaen"/>
                <w:iCs/>
                <w:sz w:val="20"/>
                <w:szCs w:val="20"/>
                <w:lang w:val="af-ZA"/>
              </w:rPr>
              <w:t xml:space="preserve"> </w:t>
            </w:r>
            <w:r w:rsidRPr="00E202C5">
              <w:rPr>
                <w:rFonts w:ascii="GHEA Grapalat" w:hAnsi="GHEA Grapalat" w:cs="Sylfaen"/>
                <w:iCs/>
                <w:sz w:val="20"/>
                <w:szCs w:val="20"/>
              </w:rPr>
              <w:t>աշխատանքներ</w:t>
            </w:r>
          </w:p>
        </w:tc>
        <w:tc>
          <w:tcPr>
            <w:tcW w:w="540" w:type="dxa"/>
            <w:textDirection w:val="btLr"/>
            <w:vAlign w:val="center"/>
          </w:tcPr>
          <w:p w14:paraId="337AEAA4" w14:textId="727DB9A4" w:rsidR="003D274A" w:rsidRPr="00BF46F9" w:rsidRDefault="003D274A" w:rsidP="003D274A">
            <w:pPr>
              <w:ind w:left="113" w:right="113"/>
              <w:jc w:val="center"/>
              <w:rPr>
                <w:rFonts w:ascii="GHEA Grapalat" w:hAnsi="GHEA Grapalat"/>
                <w:color w:val="000000"/>
                <w:sz w:val="20"/>
                <w:szCs w:val="20"/>
                <w:lang w:val="hy-AM"/>
              </w:rPr>
            </w:pPr>
            <w:r w:rsidRPr="00BF46F9">
              <w:rPr>
                <w:rFonts w:ascii="GHEA Grapalat" w:hAnsi="GHEA Grapalat"/>
                <w:color w:val="000000"/>
                <w:sz w:val="20"/>
                <w:szCs w:val="20"/>
                <w:lang w:val="hy-AM"/>
              </w:rPr>
              <w:t>....</w:t>
            </w:r>
          </w:p>
        </w:tc>
        <w:tc>
          <w:tcPr>
            <w:tcW w:w="450" w:type="dxa"/>
            <w:textDirection w:val="btLr"/>
            <w:vAlign w:val="center"/>
          </w:tcPr>
          <w:p w14:paraId="0D886E26" w14:textId="5C47BF0A" w:rsidR="003D274A" w:rsidRPr="00BF46F9" w:rsidRDefault="003D274A" w:rsidP="003D274A">
            <w:pPr>
              <w:ind w:left="113" w:right="113"/>
              <w:jc w:val="center"/>
              <w:rPr>
                <w:rFonts w:ascii="GHEA Grapalat" w:hAnsi="GHEA Grapalat"/>
                <w:color w:val="000000"/>
                <w:sz w:val="20"/>
                <w:szCs w:val="20"/>
                <w:lang w:val="hy-AM"/>
              </w:rPr>
            </w:pPr>
            <w:r w:rsidRPr="00BF46F9">
              <w:rPr>
                <w:rFonts w:ascii="GHEA Grapalat" w:hAnsi="GHEA Grapalat"/>
                <w:color w:val="000000"/>
                <w:sz w:val="20"/>
                <w:szCs w:val="20"/>
                <w:lang w:val="hy-AM"/>
              </w:rPr>
              <w:t>....</w:t>
            </w:r>
          </w:p>
        </w:tc>
        <w:tc>
          <w:tcPr>
            <w:tcW w:w="450" w:type="dxa"/>
            <w:textDirection w:val="btLr"/>
            <w:vAlign w:val="center"/>
          </w:tcPr>
          <w:p w14:paraId="45F64FBE" w14:textId="5156D534" w:rsidR="003D274A" w:rsidRPr="00BF46F9" w:rsidRDefault="003D274A" w:rsidP="003D274A">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20 %</w:t>
            </w:r>
          </w:p>
        </w:tc>
        <w:tc>
          <w:tcPr>
            <w:tcW w:w="450" w:type="dxa"/>
            <w:textDirection w:val="btLr"/>
            <w:vAlign w:val="center"/>
          </w:tcPr>
          <w:p w14:paraId="155DFEBF" w14:textId="0B3E0E20" w:rsidR="003D274A" w:rsidRDefault="003D274A" w:rsidP="003D274A">
            <w:pPr>
              <w:ind w:left="113" w:right="113"/>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450" w:type="dxa"/>
            <w:textDirection w:val="btLr"/>
            <w:vAlign w:val="center"/>
          </w:tcPr>
          <w:p w14:paraId="5202AD3E" w14:textId="66B09A1E" w:rsidR="003D274A" w:rsidRDefault="003D274A" w:rsidP="003D274A">
            <w:pPr>
              <w:spacing w:line="360" w:lineRule="auto"/>
              <w:ind w:left="113" w:right="113"/>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450" w:type="dxa"/>
            <w:textDirection w:val="btLr"/>
            <w:vAlign w:val="center"/>
          </w:tcPr>
          <w:p w14:paraId="4BBD04C8" w14:textId="20156F74" w:rsidR="003D274A" w:rsidRDefault="003D274A" w:rsidP="003D274A">
            <w:pPr>
              <w:ind w:left="113" w:right="113"/>
              <w:jc w:val="center"/>
              <w:rPr>
                <w:rFonts w:ascii="GHEA Grapalat" w:hAnsi="GHEA Grapalat" w:cs="Arial"/>
                <w:sz w:val="36"/>
                <w:szCs w:val="36"/>
                <w:vertAlign w:val="superscript"/>
                <w:lang w:val="hy-AM"/>
              </w:rPr>
            </w:pPr>
            <w:r>
              <w:rPr>
                <w:rFonts w:ascii="GHEA Grapalat" w:hAnsi="GHEA Grapalat"/>
                <w:color w:val="000000"/>
                <w:sz w:val="20"/>
                <w:szCs w:val="20"/>
              </w:rPr>
              <w:t>50 %</w:t>
            </w:r>
          </w:p>
        </w:tc>
        <w:tc>
          <w:tcPr>
            <w:tcW w:w="450" w:type="dxa"/>
            <w:textDirection w:val="btLr"/>
            <w:vAlign w:val="center"/>
          </w:tcPr>
          <w:p w14:paraId="2D6D3DA8" w14:textId="716186F6"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450" w:type="dxa"/>
            <w:textDirection w:val="btLr"/>
            <w:vAlign w:val="center"/>
          </w:tcPr>
          <w:p w14:paraId="52E31711" w14:textId="458372B1"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450" w:type="dxa"/>
            <w:textDirection w:val="btLr"/>
            <w:vAlign w:val="center"/>
          </w:tcPr>
          <w:p w14:paraId="6CF8DA7D" w14:textId="5ED3DCB8"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80 %</w:t>
            </w:r>
          </w:p>
        </w:tc>
        <w:tc>
          <w:tcPr>
            <w:tcW w:w="450" w:type="dxa"/>
            <w:textDirection w:val="btLr"/>
            <w:vAlign w:val="center"/>
          </w:tcPr>
          <w:p w14:paraId="21E2DC28" w14:textId="08120B3A"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450" w:type="dxa"/>
            <w:textDirection w:val="btLr"/>
            <w:vAlign w:val="center"/>
          </w:tcPr>
          <w:p w14:paraId="1724AFFE" w14:textId="3745656C"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40" w:type="dxa"/>
            <w:textDirection w:val="btLr"/>
            <w:vAlign w:val="center"/>
          </w:tcPr>
          <w:p w14:paraId="7580655B" w14:textId="7C50A04B"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c>
          <w:tcPr>
            <w:tcW w:w="540" w:type="dxa"/>
            <w:textDirection w:val="btLr"/>
            <w:vAlign w:val="center"/>
          </w:tcPr>
          <w:p w14:paraId="59BD5C34" w14:textId="3C226910" w:rsidR="003D274A" w:rsidRDefault="003D274A" w:rsidP="003D274A">
            <w:pPr>
              <w:ind w:left="113" w:right="113"/>
              <w:jc w:val="center"/>
              <w:rPr>
                <w:rFonts w:ascii="GHEA Grapalat" w:hAnsi="GHEA Grapalat" w:cs="Arial"/>
                <w:sz w:val="36"/>
                <w:szCs w:val="36"/>
                <w:vertAlign w:val="superscript"/>
                <w:lang w:val="pt-BR"/>
              </w:rPr>
            </w:pPr>
            <w:r>
              <w:rPr>
                <w:rFonts w:ascii="GHEA Grapalat" w:hAnsi="GHEA Grapalat"/>
                <w:color w:val="000000"/>
                <w:sz w:val="20"/>
                <w:szCs w:val="20"/>
                <w:lang w:val="hy-AM"/>
              </w:rPr>
              <w:t xml:space="preserve">100 </w:t>
            </w:r>
            <w:r>
              <w:rPr>
                <w:rFonts w:ascii="GHEA Grapalat" w:hAnsi="GHEA Grapalat"/>
                <w:color w:val="000000"/>
                <w:sz w:val="20"/>
                <w:szCs w:val="20"/>
              </w:rPr>
              <w:t>%</w:t>
            </w:r>
          </w:p>
        </w:tc>
      </w:tr>
    </w:tbl>
    <w:p w14:paraId="0C29CCBB" w14:textId="2F34C4B8" w:rsidR="009F5B90" w:rsidRDefault="009F5B90" w:rsidP="009F5B90">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 xml:space="preserve">կարգով: </w:t>
      </w:r>
    </w:p>
    <w:p w14:paraId="0ABD1F94" w14:textId="33707B95" w:rsidR="003D274A" w:rsidRPr="0093002B" w:rsidRDefault="003D274A" w:rsidP="009F5B90">
      <w:pPr>
        <w:jc w:val="both"/>
        <w:rPr>
          <w:rFonts w:ascii="GHEA Grapalat" w:hAnsi="GHEA Grapalat" w:cs="Sylfaen"/>
          <w:i/>
          <w:sz w:val="18"/>
          <w:szCs w:val="18"/>
          <w:lang w:val="pt-BR"/>
        </w:rPr>
      </w:pPr>
      <w:r w:rsidRPr="003D274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Pr>
          <w:rFonts w:ascii="GHEA Grapalat" w:hAnsi="GHEA Grapalat" w:cs="Sylfaen"/>
          <w:i/>
          <w:sz w:val="18"/>
          <w:szCs w:val="18"/>
          <w:lang w:val="hy-AM"/>
        </w:rPr>
        <w:t>ՈՎ</w:t>
      </w:r>
      <w:r>
        <w:rPr>
          <w:rFonts w:ascii="GHEA Grapalat" w:hAnsi="GHEA Grapalat" w:cs="Sylfaen"/>
          <w:i/>
          <w:sz w:val="18"/>
          <w:szCs w:val="18"/>
          <w:lang w:val="pt-BR"/>
        </w:rPr>
        <w:t>:</w:t>
      </w: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D05336">
          <w:footnotePr>
            <w:pos w:val="beneathText"/>
          </w:footnotePr>
          <w:pgSz w:w="11906" w:h="16838" w:code="9"/>
          <w:pgMar w:top="533" w:right="707" w:bottom="720" w:left="663" w:header="561" w:footer="561" w:gutter="0"/>
          <w:cols w:space="720"/>
          <w:docGrid w:linePitch="326"/>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5C0845"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93002B">
              <w:rPr>
                <w:rFonts w:ascii="GHEA Grapalat" w:hAnsi="GHEA Grapalat"/>
                <w:iCs/>
                <w:sz w:val="21"/>
                <w:szCs w:val="21"/>
              </w:rPr>
              <w:t>Պայմանագրի</w:t>
            </w:r>
            <w:r w:rsidR="00F02279" w:rsidRPr="0093002B">
              <w:rPr>
                <w:rFonts w:ascii="GHEA Grapalat" w:hAnsi="GHEA Grapalat"/>
                <w:iCs/>
                <w:sz w:val="21"/>
                <w:szCs w:val="21"/>
                <w:lang w:val="pt-BR"/>
              </w:rPr>
              <w:t xml:space="preserve"> </w:t>
            </w:r>
            <w:r w:rsidR="00F02279" w:rsidRPr="0093002B">
              <w:rPr>
                <w:rFonts w:ascii="GHEA Grapalat" w:hAnsi="GHEA Grapalat"/>
                <w:iCs/>
                <w:sz w:val="21"/>
                <w:szCs w:val="21"/>
              </w:rPr>
              <w:t>կողմ</w:t>
            </w:r>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Պատվիրատու</w:t>
            </w:r>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այսուհետ</w:t>
      </w:r>
      <w:r w:rsidRPr="0093002B">
        <w:rPr>
          <w:rFonts w:ascii="GHEA Grapalat" w:hAnsi="GHEA Grapalat"/>
          <w:sz w:val="21"/>
          <w:szCs w:val="21"/>
          <w:lang w:val="es-ES"/>
        </w:rPr>
        <w:t xml:space="preserve">` </w:t>
      </w:r>
      <w:r w:rsidRPr="0093002B">
        <w:rPr>
          <w:rFonts w:ascii="GHEA Grapalat" w:hAnsi="GHEA Grapalat"/>
          <w:sz w:val="21"/>
          <w:szCs w:val="21"/>
        </w:rPr>
        <w:t>Պայմանագիր</w:t>
      </w:r>
      <w:r w:rsidRPr="0093002B">
        <w:rPr>
          <w:rFonts w:ascii="GHEA Grapalat" w:hAnsi="GHEA Grapalat"/>
          <w:sz w:val="21"/>
          <w:szCs w:val="21"/>
          <w:lang w:val="es-ES"/>
        </w:rPr>
        <w:t xml:space="preserve">/ </w:t>
      </w:r>
      <w:r w:rsidRPr="0093002B">
        <w:rPr>
          <w:rFonts w:ascii="GHEA Grapalat" w:hAnsi="GHEA Grapalat"/>
          <w:sz w:val="21"/>
          <w:szCs w:val="21"/>
        </w:rPr>
        <w:t>անվանումը</w:t>
      </w:r>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կնքման</w:t>
      </w:r>
      <w:r w:rsidRPr="0093002B">
        <w:rPr>
          <w:rFonts w:ascii="GHEA Grapalat" w:hAnsi="GHEA Grapalat"/>
          <w:sz w:val="21"/>
          <w:szCs w:val="21"/>
          <w:lang w:val="es-ES"/>
        </w:rPr>
        <w:t xml:space="preserve"> </w:t>
      </w:r>
      <w:r w:rsidRPr="0093002B">
        <w:rPr>
          <w:rFonts w:ascii="GHEA Grapalat" w:hAnsi="GHEA Grapalat"/>
          <w:sz w:val="21"/>
          <w:szCs w:val="21"/>
        </w:rPr>
        <w:t>ամսաթիվը</w:t>
      </w:r>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համարը</w:t>
      </w:r>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r w:rsidRPr="0093002B">
        <w:rPr>
          <w:rFonts w:ascii="GHEA Grapalat" w:hAnsi="GHEA Grapalat"/>
          <w:iCs/>
          <w:sz w:val="21"/>
          <w:szCs w:val="21"/>
        </w:rPr>
        <w:t>Պատվիրատուն</w:t>
      </w:r>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կողմը՝</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r w:rsidRPr="0093002B">
        <w:rPr>
          <w:rFonts w:ascii="GHEA Grapalat" w:hAnsi="GHEA Grapalat"/>
          <w:sz w:val="21"/>
          <w:szCs w:val="21"/>
          <w:lang w:val="es-ES"/>
        </w:rPr>
        <w:t>կազմեցին սույն արձանագրությունը հետևյալի մասին.</w:t>
      </w:r>
    </w:p>
    <w:p w14:paraId="2044C12E" w14:textId="77777777" w:rsidR="00F02279" w:rsidRPr="0093002B" w:rsidRDefault="00F02279" w:rsidP="00F02279">
      <w:pPr>
        <w:jc w:val="both"/>
        <w:rPr>
          <w:rFonts w:ascii="GHEA Grapalat" w:hAnsi="GHEA Grapalat"/>
          <w:iCs/>
          <w:sz w:val="21"/>
          <w:szCs w:val="21"/>
          <w:lang w:val="hy-AM"/>
        </w:rPr>
      </w:pPr>
      <w:r w:rsidRPr="0093002B">
        <w:rPr>
          <w:rFonts w:ascii="GHEA Grapalat" w:hAnsi="GHEA Grapalat"/>
          <w:iCs/>
          <w:sz w:val="21"/>
          <w:szCs w:val="21"/>
        </w:rPr>
        <w:t>Պայմանագրի</w:t>
      </w:r>
      <w:r w:rsidRPr="0093002B">
        <w:rPr>
          <w:rFonts w:ascii="GHEA Grapalat" w:hAnsi="GHEA Grapalat"/>
          <w:iCs/>
          <w:sz w:val="21"/>
          <w:szCs w:val="21"/>
          <w:lang w:val="es-ES"/>
        </w:rPr>
        <w:t xml:space="preserve"> </w:t>
      </w:r>
      <w:r w:rsidRPr="0093002B">
        <w:rPr>
          <w:rFonts w:ascii="GHEA Grapalat" w:hAnsi="GHEA Grapalat"/>
          <w:iCs/>
          <w:sz w:val="21"/>
          <w:szCs w:val="21"/>
        </w:rPr>
        <w:t>շրջանակներում</w:t>
      </w:r>
      <w:r w:rsidRPr="0093002B">
        <w:rPr>
          <w:rFonts w:ascii="GHEA Grapalat" w:hAnsi="GHEA Grapalat"/>
          <w:iCs/>
          <w:sz w:val="21"/>
          <w:szCs w:val="21"/>
          <w:lang w:val="es-ES"/>
        </w:rPr>
        <w:t xml:space="preserve"> </w:t>
      </w:r>
      <w:r w:rsidRPr="0093002B">
        <w:rPr>
          <w:rFonts w:ascii="GHEA Grapalat" w:hAnsi="GHEA Grapalat"/>
          <w:iCs/>
          <w:snapToGrid w:val="0"/>
          <w:sz w:val="21"/>
          <w:szCs w:val="21"/>
          <w:lang w:val="es-ES"/>
        </w:rPr>
        <w:t>Պայմանագրի կողմը  կատարել</w:t>
      </w:r>
      <w:r w:rsidRPr="0093002B">
        <w:rPr>
          <w:rFonts w:ascii="GHEA Grapalat" w:hAnsi="GHEA Grapalat"/>
          <w:iCs/>
          <w:sz w:val="21"/>
          <w:szCs w:val="21"/>
          <w:lang w:val="es-ES"/>
        </w:rPr>
        <w:t xml:space="preserve"> է հետևյալ աշխատանքները</w:t>
      </w:r>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3002B">
              <w:rPr>
                <w:rFonts w:ascii="GHEA Grapalat" w:hAnsi="GHEA Grapalat" w:cs="Sylfaen"/>
                <w:sz w:val="18"/>
                <w:szCs w:val="18"/>
              </w:rPr>
              <w:t>Կատարված</w:t>
            </w:r>
            <w:r w:rsidRPr="0093002B">
              <w:rPr>
                <w:rFonts w:ascii="GHEA Grapalat" w:hAnsi="GHEA Grapalat" w:cs="Courier New"/>
                <w:sz w:val="18"/>
                <w:szCs w:val="18"/>
              </w:rPr>
              <w:t xml:space="preserve"> </w:t>
            </w:r>
            <w:r w:rsidRPr="0093002B">
              <w:rPr>
                <w:rFonts w:ascii="GHEA Grapalat" w:hAnsi="GHEA Grapalat" w:cs="Sylfaen"/>
                <w:sz w:val="18"/>
                <w:szCs w:val="18"/>
              </w:rPr>
              <w:t>աշխատանքների</w:t>
            </w:r>
          </w:p>
        </w:tc>
      </w:tr>
      <w:tr w:rsidR="00F02279" w:rsidRPr="0093002B" w14:paraId="07292EE1" w14:textId="77777777" w:rsidTr="00545BDE">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անվանումը</w:t>
            </w:r>
          </w:p>
        </w:tc>
        <w:tc>
          <w:tcPr>
            <w:tcW w:w="1440" w:type="dxa"/>
            <w:vMerge w:val="restart"/>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տեխնիկական  բնութագրի համառոտ շարադրանքը</w:t>
            </w:r>
          </w:p>
        </w:tc>
        <w:tc>
          <w:tcPr>
            <w:tcW w:w="2916" w:type="dxa"/>
            <w:gridSpan w:val="2"/>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քանակական ցուցանիշը</w:t>
            </w:r>
          </w:p>
        </w:tc>
        <w:tc>
          <w:tcPr>
            <w:tcW w:w="2976" w:type="dxa"/>
            <w:gridSpan w:val="2"/>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կատարման ժամկետը</w:t>
            </w:r>
          </w:p>
        </w:tc>
        <w:tc>
          <w:tcPr>
            <w:tcW w:w="1168" w:type="dxa"/>
            <w:vMerge w:val="restart"/>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ենթակա գումարը /հազար դրամ/</w:t>
            </w:r>
          </w:p>
        </w:tc>
        <w:tc>
          <w:tcPr>
            <w:tcW w:w="675" w:type="dxa"/>
            <w:vMerge w:val="restart"/>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ժամկետը /ըստ վճարման ժամանակացույցի/</w:t>
            </w:r>
          </w:p>
        </w:tc>
      </w:tr>
      <w:tr w:rsidR="00F02279" w:rsidRPr="0093002B" w14:paraId="4EBF228E" w14:textId="77777777" w:rsidTr="00545BDE">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67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r w:rsidRPr="0093002B">
        <w:rPr>
          <w:rFonts w:ascii="GHEA Grapalat" w:hAnsi="GHEA Grapalat"/>
          <w:iCs/>
          <w:snapToGrid w:val="0"/>
          <w:sz w:val="21"/>
          <w:szCs w:val="21"/>
        </w:rPr>
        <w:t>արձանագրության</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երկկողմ</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հաշիվ</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ապրանքագիրը</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r w:rsidRPr="0093002B">
        <w:rPr>
          <w:rFonts w:ascii="GHEA Grapalat" w:hAnsi="GHEA Grapalat"/>
          <w:sz w:val="21"/>
          <w:szCs w:val="21"/>
          <w:lang w:val="es-ES"/>
        </w:rPr>
        <w:t>եզրակացությունը</w:t>
      </w:r>
      <w:r w:rsidRPr="0093002B">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Աշխատանքը հանձնեց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Աշխատանքը ընդունեց</w:t>
            </w:r>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0EA11671"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պայմանագրի</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արդյունքը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Պատվիրատուին</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հանձնելու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փաստը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ֆիքսելու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վերաբերյալ</w:t>
      </w:r>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r w:rsidRPr="0093002B">
        <w:rPr>
          <w:rFonts w:ascii="GHEA Grapalat" w:hAnsi="GHEA Grapalat" w:cs="Sylfaen"/>
          <w:sz w:val="20"/>
          <w:szCs w:val="20"/>
        </w:rPr>
        <w:t>արձանագրվում</w:t>
      </w:r>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r w:rsidRPr="0093002B">
        <w:rPr>
          <w:rFonts w:ascii="GHEA Grapalat" w:hAnsi="GHEA Grapalat" w:cs="Sylfaen"/>
          <w:sz w:val="20"/>
          <w:szCs w:val="20"/>
        </w:rPr>
        <w:t>այսուհետ</w:t>
      </w:r>
      <w:r w:rsidRPr="0093002B">
        <w:rPr>
          <w:rFonts w:ascii="GHEA Grapalat" w:hAnsi="GHEA Grapalat" w:cs="Sylfaen"/>
          <w:sz w:val="20"/>
          <w:szCs w:val="20"/>
          <w:lang w:val="pt-BR"/>
        </w:rPr>
        <w:t xml:space="preserve">` </w:t>
      </w:r>
      <w:r w:rsidRPr="0093002B">
        <w:rPr>
          <w:rFonts w:ascii="GHEA Grapalat" w:hAnsi="GHEA Grapalat" w:cs="Sylfaen"/>
          <w:sz w:val="20"/>
          <w:szCs w:val="20"/>
        </w:rPr>
        <w:t>Պատվիրատու</w:t>
      </w:r>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r w:rsidRPr="0093002B">
        <w:rPr>
          <w:rFonts w:ascii="GHEA Grapalat" w:hAnsi="GHEA Grapalat" w:cs="Sylfaen"/>
          <w:sz w:val="12"/>
          <w:szCs w:val="12"/>
        </w:rPr>
        <w:t>Պատվիրատուի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r w:rsidRPr="0093002B">
        <w:rPr>
          <w:rFonts w:ascii="GHEA Grapalat" w:hAnsi="GHEA Grapalat" w:cs="Sylfaen"/>
          <w:sz w:val="12"/>
          <w:szCs w:val="12"/>
          <w:lang w:val="pt-BR"/>
        </w:rPr>
        <w:t xml:space="preserve">                                                                                                 </w:t>
      </w:r>
      <w:r w:rsidRPr="0093002B">
        <w:rPr>
          <w:rFonts w:ascii="GHEA Grapalat" w:hAnsi="GHEA Grapalat" w:cs="Sylfaen"/>
          <w:sz w:val="12"/>
          <w:szCs w:val="12"/>
        </w:rPr>
        <w:t>Կապալառուի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r w:rsidRPr="0093002B">
        <w:rPr>
          <w:rFonts w:ascii="GHEA Grapalat" w:hAnsi="GHEA Grapalat" w:cs="Sylfaen"/>
          <w:sz w:val="20"/>
          <w:szCs w:val="20"/>
        </w:rPr>
        <w:t>ապալառու</w:t>
      </w:r>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r w:rsidRPr="0093002B">
        <w:rPr>
          <w:rFonts w:ascii="GHEA Grapalat" w:hAnsi="GHEA Grapalat" w:cs="Sylfaen"/>
          <w:sz w:val="20"/>
          <w:szCs w:val="20"/>
        </w:rPr>
        <w:t>միջև</w:t>
      </w:r>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r w:rsidRPr="0093002B">
              <w:rPr>
                <w:rFonts w:ascii="GHEA Grapalat" w:hAnsi="GHEA Grapalat" w:cs="Sylfaen"/>
                <w:sz w:val="18"/>
                <w:szCs w:val="18"/>
              </w:rPr>
              <w:t>Աշխատանքի</w:t>
            </w:r>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քանակը</w:t>
            </w:r>
            <w:r w:rsidRPr="0093002B">
              <w:rPr>
                <w:rFonts w:ascii="GHEA Grapalat" w:hAnsi="GHEA Grapalat"/>
                <w:sz w:val="18"/>
                <w:szCs w:val="18"/>
              </w:rPr>
              <w:t xml:space="preserve"> (</w:t>
            </w:r>
            <w:r w:rsidRPr="0093002B">
              <w:rPr>
                <w:rFonts w:ascii="GHEA Grapalat" w:hAnsi="GHEA Grapalat" w:cs="Sylfaen"/>
                <w:sz w:val="18"/>
                <w:szCs w:val="18"/>
              </w:rPr>
              <w:t>փաստացի</w:t>
            </w:r>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r>
    </w:tbl>
    <w:p w14:paraId="55D6B392" w14:textId="43D9174C" w:rsidR="00F02279" w:rsidRDefault="00F02279" w:rsidP="00785E88">
      <w:pPr>
        <w:tabs>
          <w:tab w:val="left" w:pos="360"/>
          <w:tab w:val="left" w:pos="540"/>
        </w:tabs>
        <w:jc w:val="center"/>
        <w:rPr>
          <w:rFonts w:ascii="Sylfaen" w:hAnsi="Sylfaen" w:cs="Sylfaen"/>
          <w:b/>
          <w:bCs/>
        </w:rPr>
      </w:pPr>
    </w:p>
    <w:p w14:paraId="7A5FA256" w14:textId="41E3B461" w:rsidR="005469D4" w:rsidRDefault="005469D4" w:rsidP="00785E88">
      <w:pPr>
        <w:tabs>
          <w:tab w:val="left" w:pos="360"/>
          <w:tab w:val="left" w:pos="540"/>
        </w:tabs>
        <w:jc w:val="center"/>
        <w:rPr>
          <w:rFonts w:ascii="Sylfaen" w:hAnsi="Sylfaen" w:cs="Sylfaen"/>
          <w:b/>
          <w:bCs/>
        </w:rPr>
      </w:pPr>
    </w:p>
    <w:p w14:paraId="578BBFE2" w14:textId="274D285B" w:rsidR="005469D4" w:rsidRDefault="005469D4" w:rsidP="00785E88">
      <w:pPr>
        <w:tabs>
          <w:tab w:val="left" w:pos="360"/>
          <w:tab w:val="left" w:pos="540"/>
        </w:tabs>
        <w:jc w:val="center"/>
        <w:rPr>
          <w:rFonts w:ascii="Sylfaen" w:hAnsi="Sylfaen" w:cs="Sylfaen"/>
          <w:b/>
          <w:bCs/>
        </w:rPr>
      </w:pPr>
    </w:p>
    <w:p w14:paraId="5611EA13" w14:textId="084DAB87" w:rsidR="005469D4" w:rsidRDefault="005469D4" w:rsidP="00785E88">
      <w:pPr>
        <w:tabs>
          <w:tab w:val="left" w:pos="360"/>
          <w:tab w:val="left" w:pos="540"/>
        </w:tabs>
        <w:jc w:val="center"/>
        <w:rPr>
          <w:rFonts w:ascii="Sylfaen" w:hAnsi="Sylfaen" w:cs="Sylfaen"/>
          <w:b/>
          <w:bCs/>
        </w:rPr>
      </w:pPr>
    </w:p>
    <w:p w14:paraId="26BA1E9B" w14:textId="4D34DB80" w:rsidR="005469D4" w:rsidRDefault="005469D4" w:rsidP="00785E88">
      <w:pPr>
        <w:tabs>
          <w:tab w:val="left" w:pos="360"/>
          <w:tab w:val="left" w:pos="540"/>
        </w:tabs>
        <w:jc w:val="center"/>
        <w:rPr>
          <w:rFonts w:ascii="Sylfaen" w:hAnsi="Sylfaen" w:cs="Sylfaen"/>
          <w:b/>
          <w:bCs/>
        </w:rPr>
      </w:pPr>
    </w:p>
    <w:p w14:paraId="7FD5AA5E" w14:textId="42F5D56E" w:rsidR="005469D4" w:rsidRDefault="005469D4" w:rsidP="00785E88">
      <w:pPr>
        <w:tabs>
          <w:tab w:val="left" w:pos="360"/>
          <w:tab w:val="left" w:pos="540"/>
        </w:tabs>
        <w:jc w:val="center"/>
        <w:rPr>
          <w:rFonts w:ascii="Sylfaen" w:hAnsi="Sylfaen" w:cs="Sylfaen"/>
          <w:b/>
          <w:bCs/>
        </w:rPr>
      </w:pPr>
    </w:p>
    <w:p w14:paraId="6C09AB69" w14:textId="4A01BBCD" w:rsidR="005469D4" w:rsidRDefault="005469D4" w:rsidP="00785E88">
      <w:pPr>
        <w:tabs>
          <w:tab w:val="left" w:pos="360"/>
          <w:tab w:val="left" w:pos="540"/>
        </w:tabs>
        <w:jc w:val="center"/>
        <w:rPr>
          <w:rFonts w:ascii="Sylfaen" w:hAnsi="Sylfaen" w:cs="Sylfaen"/>
          <w:b/>
          <w:bCs/>
        </w:rPr>
      </w:pPr>
    </w:p>
    <w:p w14:paraId="3F8E8D9A" w14:textId="5ADB1686" w:rsidR="005469D4" w:rsidRDefault="005469D4" w:rsidP="00785E88">
      <w:pPr>
        <w:tabs>
          <w:tab w:val="left" w:pos="360"/>
          <w:tab w:val="left" w:pos="540"/>
        </w:tabs>
        <w:jc w:val="center"/>
        <w:rPr>
          <w:rFonts w:ascii="Sylfaen" w:hAnsi="Sylfaen" w:cs="Sylfaen"/>
          <w:b/>
          <w:bCs/>
        </w:rPr>
      </w:pPr>
    </w:p>
    <w:p w14:paraId="21FBFAC2" w14:textId="5ACFA36A" w:rsidR="005469D4" w:rsidRDefault="005469D4" w:rsidP="00785E88">
      <w:pPr>
        <w:tabs>
          <w:tab w:val="left" w:pos="360"/>
          <w:tab w:val="left" w:pos="540"/>
        </w:tabs>
        <w:jc w:val="center"/>
        <w:rPr>
          <w:rFonts w:ascii="Sylfaen" w:hAnsi="Sylfaen" w:cs="Sylfaen"/>
          <w:b/>
          <w:bCs/>
        </w:rPr>
      </w:pPr>
    </w:p>
    <w:p w14:paraId="6ABD0986" w14:textId="712348B9" w:rsidR="005469D4" w:rsidRDefault="005469D4" w:rsidP="00785E88">
      <w:pPr>
        <w:tabs>
          <w:tab w:val="left" w:pos="360"/>
          <w:tab w:val="left" w:pos="540"/>
        </w:tabs>
        <w:jc w:val="center"/>
        <w:rPr>
          <w:rFonts w:ascii="Sylfaen" w:hAnsi="Sylfaen" w:cs="Sylfaen"/>
          <w:b/>
          <w:bCs/>
        </w:rPr>
      </w:pPr>
    </w:p>
    <w:p w14:paraId="71A9C263" w14:textId="1893406F" w:rsidR="005469D4" w:rsidRDefault="005469D4" w:rsidP="00785E88">
      <w:pPr>
        <w:tabs>
          <w:tab w:val="left" w:pos="360"/>
          <w:tab w:val="left" w:pos="540"/>
        </w:tabs>
        <w:jc w:val="center"/>
        <w:rPr>
          <w:rFonts w:ascii="Sylfaen" w:hAnsi="Sylfaen" w:cs="Sylfaen"/>
          <w:b/>
          <w:bCs/>
        </w:rPr>
      </w:pPr>
    </w:p>
    <w:p w14:paraId="641BAE86" w14:textId="15034078" w:rsidR="005469D4" w:rsidRDefault="005469D4" w:rsidP="00785E88">
      <w:pPr>
        <w:tabs>
          <w:tab w:val="left" w:pos="360"/>
          <w:tab w:val="left" w:pos="540"/>
        </w:tabs>
        <w:jc w:val="center"/>
        <w:rPr>
          <w:rFonts w:ascii="Sylfaen" w:hAnsi="Sylfaen" w:cs="Sylfaen"/>
          <w:b/>
          <w:bCs/>
        </w:rPr>
      </w:pPr>
    </w:p>
    <w:p w14:paraId="7005642B" w14:textId="77777777" w:rsidR="005469D4" w:rsidRDefault="005469D4" w:rsidP="005469D4">
      <w:pPr>
        <w:jc w:val="right"/>
        <w:rPr>
          <w:rFonts w:ascii="GHEA Grapalat" w:hAnsi="GHEA Grapalat"/>
          <w:i/>
          <w:sz w:val="18"/>
          <w:lang w:val="hy-AM"/>
        </w:rPr>
      </w:pPr>
    </w:p>
    <w:p w14:paraId="5E4BAA65" w14:textId="77777777" w:rsidR="005469D4" w:rsidRDefault="005469D4" w:rsidP="005469D4">
      <w:pPr>
        <w:jc w:val="right"/>
        <w:rPr>
          <w:rFonts w:ascii="GHEA Grapalat" w:hAnsi="GHEA Grapalat"/>
          <w:i/>
          <w:sz w:val="18"/>
          <w:lang w:val="hy-AM"/>
        </w:rPr>
      </w:pPr>
    </w:p>
    <w:p w14:paraId="28BECF8F" w14:textId="19E0C0A8" w:rsidR="005469D4" w:rsidRPr="00013E7E" w:rsidRDefault="005469D4" w:rsidP="005469D4">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3B2D69A1" w14:textId="77777777" w:rsidR="005469D4" w:rsidRPr="005E1F72" w:rsidRDefault="005469D4" w:rsidP="005469D4">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583A26AB" w14:textId="77777777" w:rsidR="005469D4" w:rsidRPr="005E1F72" w:rsidRDefault="005469D4" w:rsidP="005469D4">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49EA5E83" w14:textId="77777777" w:rsidR="005469D4" w:rsidRPr="00F32F71" w:rsidRDefault="005469D4" w:rsidP="005469D4">
      <w:pPr>
        <w:tabs>
          <w:tab w:val="left" w:pos="360"/>
          <w:tab w:val="left" w:pos="540"/>
        </w:tabs>
        <w:jc w:val="center"/>
        <w:rPr>
          <w:rFonts w:ascii="Sylfaen" w:hAnsi="Sylfaen" w:cs="Sylfaen"/>
          <w:b/>
          <w:bCs/>
          <w:lang w:val="pt-BR"/>
        </w:rPr>
      </w:pPr>
    </w:p>
    <w:p w14:paraId="3F38B31D" w14:textId="77777777" w:rsidR="005469D4" w:rsidRPr="00013E7E" w:rsidRDefault="005469D4" w:rsidP="005469D4">
      <w:pPr>
        <w:jc w:val="right"/>
        <w:rPr>
          <w:rFonts w:ascii="GHEA Grapalat" w:hAnsi="GHEA Grapalat"/>
          <w:i/>
          <w:sz w:val="18"/>
          <w:lang w:val="hy-AM"/>
        </w:rPr>
      </w:pPr>
    </w:p>
    <w:p w14:paraId="7D3C2C1C" w14:textId="77777777" w:rsidR="005469D4" w:rsidRDefault="005469D4" w:rsidP="005469D4">
      <w:pPr>
        <w:rPr>
          <w:rFonts w:ascii="GHEA Grapalat" w:hAnsi="GHEA Grapalat" w:cs="GHEA Grapalat"/>
          <w:sz w:val="22"/>
          <w:szCs w:val="22"/>
          <w:lang w:val="hy-AM"/>
        </w:rPr>
      </w:pPr>
    </w:p>
    <w:p w14:paraId="08752071" w14:textId="77777777" w:rsidR="005469D4" w:rsidRDefault="005469D4" w:rsidP="005469D4">
      <w:pPr>
        <w:rPr>
          <w:rFonts w:ascii="GHEA Grapalat" w:hAnsi="GHEA Grapalat" w:cs="GHEA Grapalat"/>
          <w:sz w:val="22"/>
          <w:szCs w:val="22"/>
          <w:lang w:val="hy-AM"/>
        </w:rPr>
      </w:pPr>
    </w:p>
    <w:p w14:paraId="106A42AE" w14:textId="77777777" w:rsidR="005469D4" w:rsidRDefault="005469D4" w:rsidP="005469D4">
      <w:pPr>
        <w:rPr>
          <w:rFonts w:ascii="GHEA Grapalat" w:hAnsi="GHEA Grapalat" w:cs="GHEA Grapalat"/>
          <w:sz w:val="22"/>
          <w:szCs w:val="22"/>
          <w:lang w:val="hy-AM"/>
        </w:rPr>
      </w:pPr>
    </w:p>
    <w:p w14:paraId="578CC674" w14:textId="77777777" w:rsidR="005469D4" w:rsidRDefault="005469D4" w:rsidP="005469D4">
      <w:pPr>
        <w:rPr>
          <w:rFonts w:ascii="GHEA Grapalat" w:hAnsi="GHEA Grapalat" w:cs="GHEA Grapalat"/>
          <w:sz w:val="22"/>
          <w:szCs w:val="22"/>
          <w:lang w:val="hy-AM"/>
        </w:rPr>
      </w:pPr>
    </w:p>
    <w:p w14:paraId="4EA647A7" w14:textId="77777777" w:rsidR="005469D4" w:rsidRPr="00635053" w:rsidRDefault="005469D4" w:rsidP="005469D4">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C17A0A4" w14:textId="77777777" w:rsidR="005469D4" w:rsidRPr="00635053" w:rsidRDefault="005469D4" w:rsidP="005469D4">
      <w:pPr>
        <w:jc w:val="center"/>
        <w:rPr>
          <w:rFonts w:ascii="GHEA Grapalat" w:hAnsi="GHEA Grapalat" w:cs="GHEA Grapalat"/>
          <w:sz w:val="22"/>
          <w:szCs w:val="22"/>
          <w:lang w:val="hy-AM"/>
        </w:rPr>
      </w:pPr>
    </w:p>
    <w:p w14:paraId="117A9EA7" w14:textId="77777777" w:rsidR="005469D4" w:rsidRPr="005E1F72" w:rsidRDefault="005469D4" w:rsidP="005469D4">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282535CD" w14:textId="77777777" w:rsidR="005469D4" w:rsidRDefault="005469D4" w:rsidP="005469D4">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368DB7BD" w14:textId="77777777" w:rsidR="005469D4" w:rsidRPr="005E1F72" w:rsidRDefault="005469D4" w:rsidP="005469D4">
      <w:pPr>
        <w:jc w:val="both"/>
        <w:rPr>
          <w:rFonts w:ascii="GHEA Grapalat" w:hAnsi="GHEA Grapalat"/>
          <w:sz w:val="22"/>
          <w:szCs w:val="22"/>
          <w:vertAlign w:val="superscript"/>
          <w:lang w:val="es-ES"/>
        </w:rPr>
      </w:pPr>
    </w:p>
    <w:p w14:paraId="75CEA553" w14:textId="77777777" w:rsidR="005469D4" w:rsidRPr="00E5270C" w:rsidRDefault="005469D4">
      <w:pPr>
        <w:pStyle w:val="ListParagraph"/>
        <w:numPr>
          <w:ilvl w:val="0"/>
          <w:numId w:val="1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13A94EED" w14:textId="77777777" w:rsidR="005469D4" w:rsidRPr="005E1F72" w:rsidRDefault="005469D4" w:rsidP="005469D4">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6145919E" w14:textId="77777777" w:rsidR="005469D4" w:rsidRPr="005E1F72" w:rsidRDefault="005469D4" w:rsidP="005469D4">
      <w:pPr>
        <w:jc w:val="both"/>
        <w:rPr>
          <w:rFonts w:ascii="GHEA Grapalat" w:hAnsi="GHEA Grapalat" w:cs="Sylfaen"/>
          <w:vertAlign w:val="superscript"/>
          <w:lang w:val="es-ES"/>
        </w:rPr>
      </w:pPr>
    </w:p>
    <w:p w14:paraId="44F04B17" w14:textId="77777777" w:rsidR="005469D4" w:rsidRPr="005E1F72" w:rsidRDefault="005469D4" w:rsidP="005469D4">
      <w:pPr>
        <w:jc w:val="both"/>
        <w:rPr>
          <w:rFonts w:ascii="GHEA Grapalat" w:hAnsi="GHEA Grapalat"/>
          <w:sz w:val="22"/>
          <w:szCs w:val="22"/>
          <w:u w:val="single"/>
          <w:lang w:val="es-ES"/>
        </w:rPr>
      </w:pPr>
    </w:p>
    <w:p w14:paraId="517D9263" w14:textId="77777777" w:rsidR="005469D4" w:rsidRDefault="005469D4" w:rsidP="005469D4">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5965C26B" w14:textId="77777777" w:rsidR="005469D4" w:rsidRDefault="005469D4" w:rsidP="005469D4">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FE076A3" w14:textId="77777777" w:rsidR="005469D4" w:rsidRDefault="005469D4" w:rsidP="005469D4">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5134170B" w14:textId="77777777" w:rsidR="005469D4" w:rsidRDefault="005469D4" w:rsidP="005469D4">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664D3F1" w14:textId="77777777" w:rsidR="005469D4" w:rsidRDefault="005469D4" w:rsidP="005469D4">
      <w:pPr>
        <w:jc w:val="both"/>
        <w:rPr>
          <w:rFonts w:ascii="GHEA Grapalat" w:hAnsi="GHEA Grapalat" w:cs="Sylfaen"/>
          <w:sz w:val="20"/>
          <w:szCs w:val="20"/>
          <w:lang w:val="es-ES"/>
        </w:rPr>
      </w:pPr>
    </w:p>
    <w:p w14:paraId="7523A14F" w14:textId="77777777" w:rsidR="005469D4" w:rsidRPr="00E5270C" w:rsidRDefault="005469D4">
      <w:pPr>
        <w:pStyle w:val="ListParagraph"/>
        <w:numPr>
          <w:ilvl w:val="0"/>
          <w:numId w:val="1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72F04EF4" w14:textId="77777777" w:rsidR="005469D4" w:rsidRPr="00513F14" w:rsidRDefault="005469D4" w:rsidP="005469D4">
      <w:pPr>
        <w:jc w:val="center"/>
        <w:rPr>
          <w:rFonts w:ascii="GHEA Grapalat" w:hAnsi="GHEA Grapalat" w:cs="GHEA Grapalat"/>
          <w:sz w:val="22"/>
          <w:szCs w:val="22"/>
          <w:lang w:val="es-ES"/>
        </w:rPr>
      </w:pPr>
    </w:p>
    <w:p w14:paraId="0811DF34" w14:textId="77777777" w:rsidR="005469D4" w:rsidRDefault="005469D4" w:rsidP="005469D4">
      <w:pPr>
        <w:ind w:firstLine="709"/>
        <w:jc w:val="both"/>
        <w:rPr>
          <w:lang w:val="es-ES"/>
        </w:rPr>
      </w:pPr>
    </w:p>
    <w:p w14:paraId="30AC8B68" w14:textId="77777777" w:rsidR="005469D4" w:rsidRDefault="005469D4" w:rsidP="005469D4">
      <w:pPr>
        <w:ind w:firstLine="709"/>
        <w:jc w:val="both"/>
        <w:rPr>
          <w:lang w:val="es-ES"/>
        </w:rPr>
      </w:pPr>
    </w:p>
    <w:p w14:paraId="666CF37D" w14:textId="77777777" w:rsidR="005469D4" w:rsidRDefault="005469D4" w:rsidP="005469D4">
      <w:pPr>
        <w:ind w:firstLine="709"/>
        <w:jc w:val="both"/>
        <w:rPr>
          <w:lang w:val="es-ES"/>
        </w:rPr>
      </w:pPr>
    </w:p>
    <w:p w14:paraId="7CC5F306" w14:textId="77777777" w:rsidR="005469D4" w:rsidRDefault="005469D4" w:rsidP="005469D4">
      <w:pPr>
        <w:ind w:firstLine="709"/>
        <w:jc w:val="both"/>
        <w:rPr>
          <w:lang w:val="es-ES"/>
        </w:rPr>
      </w:pPr>
    </w:p>
    <w:p w14:paraId="51092D9B" w14:textId="77777777" w:rsidR="005469D4" w:rsidRPr="009A5836" w:rsidRDefault="005469D4" w:rsidP="005469D4">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8277A08" w14:textId="77777777" w:rsidR="005469D4" w:rsidRDefault="005469D4" w:rsidP="005469D4">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4D81863B" w14:textId="77777777" w:rsidR="005469D4" w:rsidRPr="009A5836" w:rsidRDefault="005469D4" w:rsidP="005469D4">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7D0772E7" w14:textId="77777777" w:rsidR="005469D4" w:rsidRPr="009A5836" w:rsidRDefault="005469D4" w:rsidP="005469D4">
      <w:pPr>
        <w:jc w:val="right"/>
        <w:rPr>
          <w:rFonts w:ascii="GHEA Grapalat" w:hAnsi="GHEA Grapalat"/>
          <w:sz w:val="20"/>
          <w:lang w:val="hy-AM"/>
        </w:rPr>
      </w:pPr>
      <w:r w:rsidRPr="009A5836">
        <w:rPr>
          <w:rFonts w:ascii="GHEA Grapalat" w:hAnsi="GHEA Grapalat"/>
          <w:sz w:val="20"/>
          <w:lang w:val="hy-AM"/>
        </w:rPr>
        <w:t xml:space="preserve">    </w:t>
      </w:r>
    </w:p>
    <w:p w14:paraId="21CFF038" w14:textId="77777777" w:rsidR="005469D4" w:rsidRDefault="005469D4" w:rsidP="005469D4">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13F6830" w14:textId="77777777" w:rsidR="005469D4" w:rsidRDefault="005469D4" w:rsidP="005469D4">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88CDD18" w14:textId="77777777" w:rsidR="005469D4" w:rsidRDefault="005469D4" w:rsidP="005469D4">
      <w:pPr>
        <w:jc w:val="center"/>
        <w:rPr>
          <w:rFonts w:ascii="GHEA Grapalat" w:hAnsi="GHEA Grapalat" w:cs="Sylfaen"/>
          <w:sz w:val="16"/>
          <w:szCs w:val="16"/>
          <w:lang w:val="es-ES"/>
        </w:rPr>
      </w:pPr>
    </w:p>
    <w:p w14:paraId="0F0AAB87" w14:textId="77777777" w:rsidR="005469D4" w:rsidRDefault="005469D4" w:rsidP="005469D4">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27630A4C" w14:textId="77777777" w:rsidR="005469D4" w:rsidRDefault="005469D4" w:rsidP="005469D4">
      <w:pPr>
        <w:jc w:val="right"/>
        <w:rPr>
          <w:rFonts w:ascii="GHEA Grapalat" w:hAnsi="GHEA Grapalat" w:cs="Sylfaen"/>
          <w:sz w:val="20"/>
          <w:szCs w:val="20"/>
          <w:lang w:val="es-ES"/>
        </w:rPr>
      </w:pPr>
    </w:p>
    <w:p w14:paraId="1D8EDE8D" w14:textId="77777777" w:rsidR="005469D4" w:rsidRDefault="005469D4" w:rsidP="005469D4">
      <w:pPr>
        <w:jc w:val="right"/>
        <w:rPr>
          <w:rFonts w:ascii="GHEA Grapalat" w:hAnsi="GHEA Grapalat" w:cs="Sylfaen"/>
          <w:sz w:val="20"/>
          <w:szCs w:val="20"/>
          <w:lang w:val="es-ES"/>
        </w:rPr>
      </w:pPr>
    </w:p>
    <w:p w14:paraId="0CFC9201" w14:textId="77777777" w:rsidR="005469D4" w:rsidRDefault="005469D4" w:rsidP="005469D4">
      <w:pPr>
        <w:jc w:val="right"/>
        <w:rPr>
          <w:rFonts w:ascii="GHEA Grapalat" w:hAnsi="GHEA Grapalat" w:cs="Sylfaen"/>
          <w:sz w:val="20"/>
          <w:szCs w:val="20"/>
          <w:lang w:val="es-ES"/>
        </w:rPr>
      </w:pPr>
    </w:p>
    <w:p w14:paraId="5079EE7A" w14:textId="77777777" w:rsidR="005469D4" w:rsidRDefault="005469D4" w:rsidP="005469D4">
      <w:pPr>
        <w:jc w:val="right"/>
        <w:rPr>
          <w:rFonts w:ascii="GHEA Grapalat" w:hAnsi="GHEA Grapalat" w:cs="Sylfaen"/>
          <w:sz w:val="20"/>
          <w:szCs w:val="20"/>
          <w:lang w:val="es-ES"/>
        </w:rPr>
      </w:pPr>
    </w:p>
    <w:p w14:paraId="70BEAE69" w14:textId="77777777" w:rsidR="005469D4" w:rsidRDefault="005469D4" w:rsidP="005469D4">
      <w:pPr>
        <w:jc w:val="right"/>
        <w:rPr>
          <w:rFonts w:ascii="GHEA Grapalat" w:hAnsi="GHEA Grapalat" w:cs="Sylfaen"/>
          <w:sz w:val="20"/>
          <w:szCs w:val="20"/>
          <w:lang w:val="es-ES"/>
        </w:rPr>
      </w:pPr>
    </w:p>
    <w:p w14:paraId="5E35E828" w14:textId="77777777" w:rsidR="005469D4" w:rsidRDefault="005469D4" w:rsidP="005469D4">
      <w:pPr>
        <w:jc w:val="right"/>
        <w:rPr>
          <w:rFonts w:ascii="GHEA Grapalat" w:hAnsi="GHEA Grapalat" w:cs="Sylfaen"/>
          <w:sz w:val="20"/>
          <w:szCs w:val="20"/>
          <w:lang w:val="es-ES"/>
        </w:rPr>
      </w:pPr>
    </w:p>
    <w:p w14:paraId="551823AB" w14:textId="77777777" w:rsidR="005469D4" w:rsidRDefault="005469D4" w:rsidP="005469D4">
      <w:pPr>
        <w:jc w:val="right"/>
        <w:rPr>
          <w:rFonts w:ascii="GHEA Grapalat" w:hAnsi="GHEA Grapalat" w:cs="Sylfaen"/>
          <w:sz w:val="20"/>
          <w:szCs w:val="20"/>
          <w:lang w:val="es-ES"/>
        </w:rPr>
      </w:pPr>
    </w:p>
    <w:p w14:paraId="1A1D287F" w14:textId="77777777" w:rsidR="005469D4" w:rsidRDefault="005469D4" w:rsidP="005469D4">
      <w:pPr>
        <w:jc w:val="right"/>
        <w:rPr>
          <w:rFonts w:ascii="GHEA Grapalat" w:hAnsi="GHEA Grapalat" w:cs="Sylfaen"/>
          <w:sz w:val="20"/>
          <w:szCs w:val="20"/>
          <w:lang w:val="es-ES"/>
        </w:rPr>
      </w:pPr>
    </w:p>
    <w:p w14:paraId="38CD03C0" w14:textId="77777777" w:rsidR="005469D4" w:rsidRPr="0093002B" w:rsidRDefault="005469D4" w:rsidP="00785E88">
      <w:pPr>
        <w:tabs>
          <w:tab w:val="left" w:pos="360"/>
          <w:tab w:val="left" w:pos="540"/>
        </w:tabs>
        <w:jc w:val="center"/>
        <w:rPr>
          <w:rFonts w:ascii="Sylfaen" w:hAnsi="Sylfaen" w:cs="Sylfaen"/>
          <w:b/>
          <w:bCs/>
        </w:rPr>
      </w:pPr>
    </w:p>
    <w:sectPr w:rsidR="005469D4"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19626" w14:textId="77777777" w:rsidR="00CC6C86" w:rsidRDefault="00CC6C86">
      <w:r>
        <w:separator/>
      </w:r>
    </w:p>
  </w:endnote>
  <w:endnote w:type="continuationSeparator" w:id="0">
    <w:p w14:paraId="6E48A73A" w14:textId="77777777" w:rsidR="00CC6C86" w:rsidRDefault="00CC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ED598" w14:textId="77777777" w:rsidR="00CC6C86" w:rsidRDefault="00CC6C86">
      <w:r>
        <w:separator/>
      </w:r>
    </w:p>
  </w:footnote>
  <w:footnote w:type="continuationSeparator" w:id="0">
    <w:p w14:paraId="4AD96478" w14:textId="77777777" w:rsidR="00CC6C86" w:rsidRDefault="00CC6C86">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Pr>
          <w:rFonts w:ascii="GHEA Grapalat" w:hAnsi="GHEA Grapalat" w:cs="Sylfaen"/>
          <w:i/>
          <w:sz w:val="16"/>
          <w:szCs w:val="16"/>
          <w:lang w:val="en-US"/>
        </w:rPr>
        <w:t>Կ</w:t>
      </w:r>
      <w:r w:rsidRPr="003053EF">
        <w:rPr>
          <w:rFonts w:ascii="GHEA Grapalat" w:hAnsi="GHEA Grapalat" w:cs="Sylfaen"/>
          <w:i/>
          <w:sz w:val="16"/>
          <w:szCs w:val="16"/>
          <w:lang w:val="en-US"/>
        </w:rPr>
        <w:t>ետը</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ինչպես</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նաև</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640568">
        <w:rPr>
          <w:rFonts w:ascii="GHEA Grapalat" w:hAnsi="GHEA Grapalat" w:cs="Sylfaen"/>
          <w:i/>
          <w:sz w:val="16"/>
          <w:szCs w:val="16"/>
          <w:lang w:val="af-ZA"/>
        </w:rPr>
        <w:t xml:space="preserve"> 1-</w:t>
      </w:r>
      <w:r>
        <w:rPr>
          <w:rFonts w:ascii="GHEA Grapalat" w:hAnsi="GHEA Grapalat" w:cs="Sylfaen"/>
          <w:i/>
          <w:sz w:val="16"/>
          <w:szCs w:val="16"/>
          <w:lang w:val="en-US"/>
        </w:rPr>
        <w:t>ին</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մասի</w:t>
      </w:r>
      <w:r w:rsidRPr="00640568">
        <w:rPr>
          <w:rFonts w:ascii="GHEA Grapalat" w:hAnsi="GHEA Grapalat" w:cs="Sylfaen"/>
          <w:i/>
          <w:sz w:val="16"/>
          <w:szCs w:val="16"/>
          <w:lang w:val="af-ZA"/>
        </w:rPr>
        <w:t xml:space="preserve"> 7-</w:t>
      </w:r>
      <w:r>
        <w:rPr>
          <w:rFonts w:ascii="GHEA Grapalat" w:hAnsi="GHEA Grapalat" w:cs="Sylfaen"/>
          <w:i/>
          <w:sz w:val="16"/>
          <w:szCs w:val="16"/>
          <w:lang w:val="en-US"/>
        </w:rPr>
        <w:t>րդ</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բաժինը</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w:t>
      </w:r>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40F3B685" w14:textId="77777777" w:rsidR="006351A5" w:rsidRDefault="006351A5" w:rsidP="006351A5">
      <w:pPr>
        <w:pStyle w:val="FootnoteText"/>
        <w:jc w:val="both"/>
        <w:rPr>
          <w:del w:id="7" w:author="Sergey Shahnazaryan" w:date="2019-10-25T09:28:00Z"/>
        </w:rPr>
      </w:pPr>
      <w:r>
        <w:rPr>
          <w:vertAlign w:val="superscript"/>
          <w:lang w:val="en-US"/>
        </w:rPr>
        <w:t>7</w:t>
      </w:r>
      <w:r>
        <w:rPr>
          <w:rStyle w:val="FootnoteReference"/>
          <w:i/>
          <w:color w:val="FFFFFF"/>
        </w:rPr>
        <w:footnoteRef/>
      </w:r>
      <w:r>
        <w:t xml:space="preserve"> </w:t>
      </w:r>
      <w:r>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Pr>
          <w:rFonts w:ascii="GHEA Grapalat" w:hAnsi="GHEA Grapalat" w:cs="Sylfaen"/>
          <w:i/>
          <w:sz w:val="16"/>
          <w:szCs w:val="16"/>
          <w:lang w:val="en-US"/>
        </w:rPr>
        <w:t>մ</w:t>
      </w:r>
      <w:r>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5">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7">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8">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r w:rsidRPr="003053EF">
        <w:rPr>
          <w:rFonts w:ascii="GHEA Grapalat" w:hAnsi="GHEA Grapalat" w:cs="Sylfaen"/>
          <w:i/>
          <w:sz w:val="16"/>
          <w:szCs w:val="16"/>
        </w:rPr>
        <w:t xml:space="preserve">Սույն </w:t>
      </w:r>
      <w:r w:rsidRPr="009A7602">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9">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10">
    <w:p w14:paraId="1AC19B9F" w14:textId="77777777" w:rsidR="006351A5" w:rsidRDefault="006351A5" w:rsidP="006351A5">
      <w:pPr>
        <w:pStyle w:val="FootnoteText"/>
        <w:rPr>
          <w:rFonts w:ascii="Sylfaen" w:hAnsi="Sylfaen"/>
          <w:lang w:val="hy-AM"/>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hy-AM"/>
        </w:rPr>
        <w:t>1 2</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1">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4">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5">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16">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7">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r w:rsidRPr="003053EF">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8">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6E10C4CA" w14:textId="77777777" w:rsidR="00B905FE" w:rsidRPr="001E7733" w:rsidDel="00856FDE" w:rsidRDefault="00B905FE" w:rsidP="00B905FE">
      <w:pPr>
        <w:pStyle w:val="FootnoteText"/>
        <w:rPr>
          <w:del w:id="25" w:author="User" w:date="2019-05-26T09:57:00Z"/>
          <w:i/>
          <w:lang w:val="af-ZA"/>
        </w:rPr>
      </w:pPr>
    </w:p>
  </w:footnote>
  <w:footnote w:id="19">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0">
    <w:p w14:paraId="4BB9E28E" w14:textId="77777777" w:rsidR="00241CD0" w:rsidRPr="00607D12" w:rsidRDefault="00241CD0" w:rsidP="00241CD0">
      <w:pPr>
        <w:pStyle w:val="FootnoteText"/>
        <w:rPr>
          <w:rFonts w:ascii="Sylfaen" w:hAnsi="Sylfaen"/>
        </w:rPr>
      </w:pPr>
      <w:r>
        <w:rPr>
          <w:rStyle w:val="FootnoteReference"/>
        </w:rPr>
        <w:footnoteRef/>
      </w:r>
      <w:r>
        <w:t xml:space="preserve">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21">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22">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3">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4">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5">
    <w:p w14:paraId="190C7A91" w14:textId="510F6E42" w:rsidR="00C13D25" w:rsidRPr="00C07E00" w:rsidRDefault="00C13D25">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6">
    <w:p w14:paraId="1C4192C1" w14:textId="6192E663" w:rsidR="00C13D25" w:rsidRPr="00C07E00" w:rsidRDefault="00C13D25"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7">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8">
    <w:p w14:paraId="3596A92C" w14:textId="77777777" w:rsidR="00F33D55" w:rsidRDefault="00F33D55" w:rsidP="00F33D55">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90145A"/>
    <w:multiLevelType w:val="multilevel"/>
    <w:tmpl w:val="F8FA2C9C"/>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800" w:hanging="1800"/>
      </w:pPr>
      <w:rPr>
        <w:rFonts w:cs="Sylfaen" w:hint="default"/>
      </w:rPr>
    </w:lvl>
  </w:abstractNum>
  <w:abstractNum w:abstractNumId="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16cid:durableId="1163740162">
    <w:abstractNumId w:val="10"/>
  </w:num>
  <w:num w:numId="2" w16cid:durableId="1409880832">
    <w:abstractNumId w:val="12"/>
    <w:lvlOverride w:ilvl="0">
      <w:startOverride w:val="1"/>
    </w:lvlOverride>
    <w:lvlOverride w:ilvl="1"/>
    <w:lvlOverride w:ilvl="2"/>
    <w:lvlOverride w:ilvl="3"/>
    <w:lvlOverride w:ilvl="4"/>
    <w:lvlOverride w:ilvl="5"/>
    <w:lvlOverride w:ilvl="6"/>
    <w:lvlOverride w:ilvl="7"/>
    <w:lvlOverride w:ilvl="8"/>
  </w:num>
  <w:num w:numId="3" w16cid:durableId="14757579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8318510">
    <w:abstractNumId w:val="1"/>
  </w:num>
  <w:num w:numId="5" w16cid:durableId="2044356213">
    <w:abstractNumId w:val="0"/>
  </w:num>
  <w:num w:numId="6" w16cid:durableId="1305817805">
    <w:abstractNumId w:val="6"/>
  </w:num>
  <w:num w:numId="7" w16cid:durableId="81687919">
    <w:abstractNumId w:val="9"/>
  </w:num>
  <w:num w:numId="8" w16cid:durableId="1707944178">
    <w:abstractNumId w:val="3"/>
  </w:num>
  <w:num w:numId="9" w16cid:durableId="1402601948">
    <w:abstractNumId w:val="5"/>
  </w:num>
  <w:num w:numId="10" w16cid:durableId="1419905097">
    <w:abstractNumId w:val="11"/>
  </w:num>
  <w:num w:numId="11" w16cid:durableId="1275164409">
    <w:abstractNumId w:val="4"/>
  </w:num>
  <w:num w:numId="12" w16cid:durableId="1947154769">
    <w:abstractNumId w:val="2"/>
  </w:num>
  <w:num w:numId="13" w16cid:durableId="336034461">
    <w:abstractNumId w:val="7"/>
  </w:num>
  <w:num w:numId="14" w16cid:durableId="784619368">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2A81"/>
    <w:rsid w:val="00002C23"/>
    <w:rsid w:val="000031E3"/>
    <w:rsid w:val="000033BC"/>
    <w:rsid w:val="00003DF0"/>
    <w:rsid w:val="000058CF"/>
    <w:rsid w:val="00005D30"/>
    <w:rsid w:val="0000625D"/>
    <w:rsid w:val="000076A1"/>
    <w:rsid w:val="0000776B"/>
    <w:rsid w:val="00012347"/>
    <w:rsid w:val="0001278D"/>
    <w:rsid w:val="00012E2C"/>
    <w:rsid w:val="00013093"/>
    <w:rsid w:val="000132F3"/>
    <w:rsid w:val="00013C24"/>
    <w:rsid w:val="0001409C"/>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FD9"/>
    <w:rsid w:val="00025353"/>
    <w:rsid w:val="00026351"/>
    <w:rsid w:val="000265BD"/>
    <w:rsid w:val="00026681"/>
    <w:rsid w:val="0002717C"/>
    <w:rsid w:val="000275BF"/>
    <w:rsid w:val="00027ED3"/>
    <w:rsid w:val="00030D40"/>
    <w:rsid w:val="00030E9D"/>
    <w:rsid w:val="000312D9"/>
    <w:rsid w:val="000313A6"/>
    <w:rsid w:val="0003302F"/>
    <w:rsid w:val="000330A3"/>
    <w:rsid w:val="00033946"/>
    <w:rsid w:val="00033B20"/>
    <w:rsid w:val="0003466E"/>
    <w:rsid w:val="00034CED"/>
    <w:rsid w:val="000356CC"/>
    <w:rsid w:val="000378EB"/>
    <w:rsid w:val="00037DDE"/>
    <w:rsid w:val="000408D8"/>
    <w:rsid w:val="000430C9"/>
    <w:rsid w:val="0004323B"/>
    <w:rsid w:val="000433A0"/>
    <w:rsid w:val="0004387F"/>
    <w:rsid w:val="000452FA"/>
    <w:rsid w:val="00045603"/>
    <w:rsid w:val="00045D14"/>
    <w:rsid w:val="000464A2"/>
    <w:rsid w:val="000464DB"/>
    <w:rsid w:val="00046943"/>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DB1"/>
    <w:rsid w:val="0006003D"/>
    <w:rsid w:val="000604CF"/>
    <w:rsid w:val="00060FB1"/>
    <w:rsid w:val="0006220B"/>
    <w:rsid w:val="0006311D"/>
    <w:rsid w:val="000641F5"/>
    <w:rsid w:val="000658AB"/>
    <w:rsid w:val="00065C3B"/>
    <w:rsid w:val="000677B2"/>
    <w:rsid w:val="000704B9"/>
    <w:rsid w:val="00070DBB"/>
    <w:rsid w:val="00070E09"/>
    <w:rsid w:val="00071684"/>
    <w:rsid w:val="00071D1C"/>
    <w:rsid w:val="00072A26"/>
    <w:rsid w:val="00072A83"/>
    <w:rsid w:val="00072E84"/>
    <w:rsid w:val="00073430"/>
    <w:rsid w:val="000735B0"/>
    <w:rsid w:val="00073A04"/>
    <w:rsid w:val="00073A09"/>
    <w:rsid w:val="00073E90"/>
    <w:rsid w:val="00074248"/>
    <w:rsid w:val="00075997"/>
    <w:rsid w:val="00076F99"/>
    <w:rsid w:val="00077062"/>
    <w:rsid w:val="00077BB9"/>
    <w:rsid w:val="00080BBF"/>
    <w:rsid w:val="00080C4E"/>
    <w:rsid w:val="00080E73"/>
    <w:rsid w:val="000812F9"/>
    <w:rsid w:val="000822C1"/>
    <w:rsid w:val="00082ADC"/>
    <w:rsid w:val="00082DE0"/>
    <w:rsid w:val="00082E96"/>
    <w:rsid w:val="000831B3"/>
    <w:rsid w:val="000834A2"/>
    <w:rsid w:val="00083558"/>
    <w:rsid w:val="000845F6"/>
    <w:rsid w:val="00084E87"/>
    <w:rsid w:val="00085931"/>
    <w:rsid w:val="00086330"/>
    <w:rsid w:val="00086BF2"/>
    <w:rsid w:val="00086F44"/>
    <w:rsid w:val="000878DB"/>
    <w:rsid w:val="00087A30"/>
    <w:rsid w:val="00090A7B"/>
    <w:rsid w:val="00090ADC"/>
    <w:rsid w:val="000911CA"/>
    <w:rsid w:val="0009164D"/>
    <w:rsid w:val="00091CF6"/>
    <w:rsid w:val="00091EBC"/>
    <w:rsid w:val="00091F65"/>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1A5"/>
    <w:rsid w:val="000A2C81"/>
    <w:rsid w:val="000A3471"/>
    <w:rsid w:val="000A37CE"/>
    <w:rsid w:val="000A58EC"/>
    <w:rsid w:val="000A5B16"/>
    <w:rsid w:val="000A6B75"/>
    <w:rsid w:val="000A72AD"/>
    <w:rsid w:val="000A7528"/>
    <w:rsid w:val="000B033F"/>
    <w:rsid w:val="000B05CC"/>
    <w:rsid w:val="000B1088"/>
    <w:rsid w:val="000B259E"/>
    <w:rsid w:val="000B5028"/>
    <w:rsid w:val="000B53B9"/>
    <w:rsid w:val="000B5AE5"/>
    <w:rsid w:val="000B5D64"/>
    <w:rsid w:val="000B65C4"/>
    <w:rsid w:val="000B700B"/>
    <w:rsid w:val="000B7641"/>
    <w:rsid w:val="000B7C54"/>
    <w:rsid w:val="000C0396"/>
    <w:rsid w:val="000C062F"/>
    <w:rsid w:val="000C0A9D"/>
    <w:rsid w:val="000C0D78"/>
    <w:rsid w:val="000C12A6"/>
    <w:rsid w:val="000C165F"/>
    <w:rsid w:val="000C19E9"/>
    <w:rsid w:val="000C1ED8"/>
    <w:rsid w:val="000C36C6"/>
    <w:rsid w:val="000C4D72"/>
    <w:rsid w:val="000C57CA"/>
    <w:rsid w:val="000C5A09"/>
    <w:rsid w:val="000C6F81"/>
    <w:rsid w:val="000C72D9"/>
    <w:rsid w:val="000C7E4A"/>
    <w:rsid w:val="000D07E4"/>
    <w:rsid w:val="000D0D93"/>
    <w:rsid w:val="000D0EA7"/>
    <w:rsid w:val="000D10F1"/>
    <w:rsid w:val="000D1668"/>
    <w:rsid w:val="000D16B6"/>
    <w:rsid w:val="000D2054"/>
    <w:rsid w:val="000D2527"/>
    <w:rsid w:val="000D3188"/>
    <w:rsid w:val="000D34C8"/>
    <w:rsid w:val="000D3B6D"/>
    <w:rsid w:val="000D4471"/>
    <w:rsid w:val="000D52A5"/>
    <w:rsid w:val="000D5766"/>
    <w:rsid w:val="000D590A"/>
    <w:rsid w:val="000D5F68"/>
    <w:rsid w:val="000D6A89"/>
    <w:rsid w:val="000D6AE0"/>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CB4"/>
    <w:rsid w:val="000E5F1F"/>
    <w:rsid w:val="000E7612"/>
    <w:rsid w:val="000E79BD"/>
    <w:rsid w:val="000E7DDA"/>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365"/>
    <w:rsid w:val="00106D44"/>
    <w:rsid w:val="00106DEE"/>
    <w:rsid w:val="00106F3B"/>
    <w:rsid w:val="00107D79"/>
    <w:rsid w:val="00110D13"/>
    <w:rsid w:val="00111094"/>
    <w:rsid w:val="00113615"/>
    <w:rsid w:val="00113F0D"/>
    <w:rsid w:val="00115905"/>
    <w:rsid w:val="001159FA"/>
    <w:rsid w:val="0011611E"/>
    <w:rsid w:val="00116E47"/>
    <w:rsid w:val="00117020"/>
    <w:rsid w:val="00117328"/>
    <w:rsid w:val="001176C0"/>
    <w:rsid w:val="00117964"/>
    <w:rsid w:val="00117DAA"/>
    <w:rsid w:val="00120141"/>
    <w:rsid w:val="00121AA7"/>
    <w:rsid w:val="00121DAB"/>
    <w:rsid w:val="001242C4"/>
    <w:rsid w:val="00124461"/>
    <w:rsid w:val="00124913"/>
    <w:rsid w:val="0012637D"/>
    <w:rsid w:val="001276C9"/>
    <w:rsid w:val="00130202"/>
    <w:rsid w:val="001305C6"/>
    <w:rsid w:val="00130EDD"/>
    <w:rsid w:val="00131A59"/>
    <w:rsid w:val="00131E9C"/>
    <w:rsid w:val="00132FA8"/>
    <w:rsid w:val="001336A7"/>
    <w:rsid w:val="00133A5A"/>
    <w:rsid w:val="00133A7E"/>
    <w:rsid w:val="00133CE4"/>
    <w:rsid w:val="00134D6E"/>
    <w:rsid w:val="00134DC5"/>
    <w:rsid w:val="001355F9"/>
    <w:rsid w:val="00135840"/>
    <w:rsid w:val="00135FFA"/>
    <w:rsid w:val="001366A9"/>
    <w:rsid w:val="001366DA"/>
    <w:rsid w:val="0013682B"/>
    <w:rsid w:val="001369CB"/>
    <w:rsid w:val="001372CF"/>
    <w:rsid w:val="001377BA"/>
    <w:rsid w:val="00137A5C"/>
    <w:rsid w:val="001402B5"/>
    <w:rsid w:val="00142496"/>
    <w:rsid w:val="00143BD7"/>
    <w:rsid w:val="00143E8C"/>
    <w:rsid w:val="001445EC"/>
    <w:rsid w:val="0014472E"/>
    <w:rsid w:val="00144A19"/>
    <w:rsid w:val="00144F73"/>
    <w:rsid w:val="00145342"/>
    <w:rsid w:val="0014555E"/>
    <w:rsid w:val="001458D6"/>
    <w:rsid w:val="00145ACF"/>
    <w:rsid w:val="00145CC3"/>
    <w:rsid w:val="00146D17"/>
    <w:rsid w:val="00147CD0"/>
    <w:rsid w:val="00147F14"/>
    <w:rsid w:val="00150CBE"/>
    <w:rsid w:val="001514D1"/>
    <w:rsid w:val="001515DE"/>
    <w:rsid w:val="0015178C"/>
    <w:rsid w:val="001522CE"/>
    <w:rsid w:val="00152564"/>
    <w:rsid w:val="00153A85"/>
    <w:rsid w:val="00153C87"/>
    <w:rsid w:val="00153F3F"/>
    <w:rsid w:val="00155173"/>
    <w:rsid w:val="001557AE"/>
    <w:rsid w:val="0015583C"/>
    <w:rsid w:val="0015589E"/>
    <w:rsid w:val="00155C35"/>
    <w:rsid w:val="001561A5"/>
    <w:rsid w:val="001561BB"/>
    <w:rsid w:val="00156653"/>
    <w:rsid w:val="001578A1"/>
    <w:rsid w:val="001578D4"/>
    <w:rsid w:val="001600FF"/>
    <w:rsid w:val="0016055A"/>
    <w:rsid w:val="001609F6"/>
    <w:rsid w:val="00160AE4"/>
    <w:rsid w:val="00160BB4"/>
    <w:rsid w:val="0016111C"/>
    <w:rsid w:val="00161428"/>
    <w:rsid w:val="00161FE4"/>
    <w:rsid w:val="0016264D"/>
    <w:rsid w:val="001635B8"/>
    <w:rsid w:val="00164BBC"/>
    <w:rsid w:val="00164F74"/>
    <w:rsid w:val="0016519F"/>
    <w:rsid w:val="0016559E"/>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9ED"/>
    <w:rsid w:val="00187D9C"/>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6D0"/>
    <w:rsid w:val="001A2F72"/>
    <w:rsid w:val="001A352F"/>
    <w:rsid w:val="001A3FEC"/>
    <w:rsid w:val="001A43A4"/>
    <w:rsid w:val="001A4EF7"/>
    <w:rsid w:val="001A5BC8"/>
    <w:rsid w:val="001A5C02"/>
    <w:rsid w:val="001A5DE0"/>
    <w:rsid w:val="001B0D9A"/>
    <w:rsid w:val="001B12D4"/>
    <w:rsid w:val="001B130B"/>
    <w:rsid w:val="001B1370"/>
    <w:rsid w:val="001B1FC4"/>
    <w:rsid w:val="001B21A3"/>
    <w:rsid w:val="001B27D1"/>
    <w:rsid w:val="001B37D2"/>
    <w:rsid w:val="001B3A2D"/>
    <w:rsid w:val="001B45A9"/>
    <w:rsid w:val="001B478E"/>
    <w:rsid w:val="001B4D1A"/>
    <w:rsid w:val="001B54B5"/>
    <w:rsid w:val="001B6056"/>
    <w:rsid w:val="001B6591"/>
    <w:rsid w:val="001B6FCF"/>
    <w:rsid w:val="001B715E"/>
    <w:rsid w:val="001B7698"/>
    <w:rsid w:val="001C07C6"/>
    <w:rsid w:val="001C0849"/>
    <w:rsid w:val="001C0B2D"/>
    <w:rsid w:val="001C1239"/>
    <w:rsid w:val="001C1CEB"/>
    <w:rsid w:val="001C2754"/>
    <w:rsid w:val="001C2F9F"/>
    <w:rsid w:val="001C336A"/>
    <w:rsid w:val="001C3D83"/>
    <w:rsid w:val="001C3F6C"/>
    <w:rsid w:val="001C7125"/>
    <w:rsid w:val="001C76F7"/>
    <w:rsid w:val="001C7C1A"/>
    <w:rsid w:val="001D1139"/>
    <w:rsid w:val="001D1376"/>
    <w:rsid w:val="001D191C"/>
    <w:rsid w:val="001D1D00"/>
    <w:rsid w:val="001D2D62"/>
    <w:rsid w:val="001D39E3"/>
    <w:rsid w:val="001D3E65"/>
    <w:rsid w:val="001D3FFE"/>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2AFE"/>
    <w:rsid w:val="001F3237"/>
    <w:rsid w:val="001F386B"/>
    <w:rsid w:val="001F41C4"/>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5C9"/>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5D51"/>
    <w:rsid w:val="00216093"/>
    <w:rsid w:val="00217710"/>
    <w:rsid w:val="00217BA8"/>
    <w:rsid w:val="00220491"/>
    <w:rsid w:val="00220ACB"/>
    <w:rsid w:val="00220C7C"/>
    <w:rsid w:val="002218FE"/>
    <w:rsid w:val="0022236A"/>
    <w:rsid w:val="002240AB"/>
    <w:rsid w:val="00224D20"/>
    <w:rsid w:val="002250D8"/>
    <w:rsid w:val="0022515E"/>
    <w:rsid w:val="002252CD"/>
    <w:rsid w:val="002253C6"/>
    <w:rsid w:val="0022557C"/>
    <w:rsid w:val="00225C4D"/>
    <w:rsid w:val="00226412"/>
    <w:rsid w:val="002273AD"/>
    <w:rsid w:val="0022770A"/>
    <w:rsid w:val="00227B38"/>
    <w:rsid w:val="00227C9F"/>
    <w:rsid w:val="00230356"/>
    <w:rsid w:val="00230B12"/>
    <w:rsid w:val="00230C8F"/>
    <w:rsid w:val="0023181C"/>
    <w:rsid w:val="00231E2D"/>
    <w:rsid w:val="00233035"/>
    <w:rsid w:val="0023354E"/>
    <w:rsid w:val="00233EB5"/>
    <w:rsid w:val="0023571C"/>
    <w:rsid w:val="00235CC1"/>
    <w:rsid w:val="00236B75"/>
    <w:rsid w:val="002377BF"/>
    <w:rsid w:val="0024027D"/>
    <w:rsid w:val="00240289"/>
    <w:rsid w:val="0024041A"/>
    <w:rsid w:val="00240B4B"/>
    <w:rsid w:val="0024186B"/>
    <w:rsid w:val="00241CD0"/>
    <w:rsid w:val="0024205E"/>
    <w:rsid w:val="00244642"/>
    <w:rsid w:val="00244B38"/>
    <w:rsid w:val="00245320"/>
    <w:rsid w:val="002458FD"/>
    <w:rsid w:val="00245DB1"/>
    <w:rsid w:val="00246D90"/>
    <w:rsid w:val="00246F46"/>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2109"/>
    <w:rsid w:val="00263035"/>
    <w:rsid w:val="00263094"/>
    <w:rsid w:val="00263D72"/>
    <w:rsid w:val="00263E28"/>
    <w:rsid w:val="0026426F"/>
    <w:rsid w:val="0026557B"/>
    <w:rsid w:val="00265D18"/>
    <w:rsid w:val="002663CB"/>
    <w:rsid w:val="002665A4"/>
    <w:rsid w:val="002703A7"/>
    <w:rsid w:val="0027052A"/>
    <w:rsid w:val="00270AF6"/>
    <w:rsid w:val="00270D59"/>
    <w:rsid w:val="00271DF6"/>
    <w:rsid w:val="0027208C"/>
    <w:rsid w:val="0027216D"/>
    <w:rsid w:val="002732C7"/>
    <w:rsid w:val="00273411"/>
    <w:rsid w:val="002737E0"/>
    <w:rsid w:val="002738E8"/>
    <w:rsid w:val="00273951"/>
    <w:rsid w:val="00273A88"/>
    <w:rsid w:val="00273B4F"/>
    <w:rsid w:val="00274353"/>
    <w:rsid w:val="0027499F"/>
    <w:rsid w:val="00274BDF"/>
    <w:rsid w:val="00274F0E"/>
    <w:rsid w:val="00274FD9"/>
    <w:rsid w:val="002754C4"/>
    <w:rsid w:val="00275A04"/>
    <w:rsid w:val="00276441"/>
    <w:rsid w:val="00276B03"/>
    <w:rsid w:val="00277280"/>
    <w:rsid w:val="00277F14"/>
    <w:rsid w:val="0028014C"/>
    <w:rsid w:val="00280E91"/>
    <w:rsid w:val="00281740"/>
    <w:rsid w:val="002818B9"/>
    <w:rsid w:val="00281D16"/>
    <w:rsid w:val="00282CA6"/>
    <w:rsid w:val="00283198"/>
    <w:rsid w:val="00283E26"/>
    <w:rsid w:val="00283F0A"/>
    <w:rsid w:val="002846B1"/>
    <w:rsid w:val="00284B4A"/>
    <w:rsid w:val="00285D2B"/>
    <w:rsid w:val="00286AD3"/>
    <w:rsid w:val="0028726A"/>
    <w:rsid w:val="002877FC"/>
    <w:rsid w:val="00287968"/>
    <w:rsid w:val="002900E9"/>
    <w:rsid w:val="00290EF1"/>
    <w:rsid w:val="00291919"/>
    <w:rsid w:val="00291A55"/>
    <w:rsid w:val="00291EFF"/>
    <w:rsid w:val="002924AD"/>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C54"/>
    <w:rsid w:val="002B3E53"/>
    <w:rsid w:val="002B4BBA"/>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4E09"/>
    <w:rsid w:val="002C53FC"/>
    <w:rsid w:val="002C58C1"/>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D61E3"/>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6A4D"/>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822"/>
    <w:rsid w:val="00323B33"/>
    <w:rsid w:val="00324445"/>
    <w:rsid w:val="00324490"/>
    <w:rsid w:val="00325546"/>
    <w:rsid w:val="003257F0"/>
    <w:rsid w:val="003259C5"/>
    <w:rsid w:val="00325CC0"/>
    <w:rsid w:val="00326507"/>
    <w:rsid w:val="00327436"/>
    <w:rsid w:val="003275D4"/>
    <w:rsid w:val="003328FF"/>
    <w:rsid w:val="00333314"/>
    <w:rsid w:val="00333347"/>
    <w:rsid w:val="003333D2"/>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25BA"/>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183"/>
    <w:rsid w:val="003712FA"/>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0AC9"/>
    <w:rsid w:val="003812AE"/>
    <w:rsid w:val="003814AF"/>
    <w:rsid w:val="00381658"/>
    <w:rsid w:val="00381CE8"/>
    <w:rsid w:val="00381EFF"/>
    <w:rsid w:val="003823AA"/>
    <w:rsid w:val="0038309B"/>
    <w:rsid w:val="0038317B"/>
    <w:rsid w:val="0038400D"/>
    <w:rsid w:val="0038438D"/>
    <w:rsid w:val="00384DE4"/>
    <w:rsid w:val="003850A0"/>
    <w:rsid w:val="0038517B"/>
    <w:rsid w:val="0038579B"/>
    <w:rsid w:val="003862E0"/>
    <w:rsid w:val="00386369"/>
    <w:rsid w:val="00386B17"/>
    <w:rsid w:val="00386E4B"/>
    <w:rsid w:val="003871DA"/>
    <w:rsid w:val="00387F66"/>
    <w:rsid w:val="003912F1"/>
    <w:rsid w:val="00391E56"/>
    <w:rsid w:val="00392525"/>
    <w:rsid w:val="0039338D"/>
    <w:rsid w:val="003943A8"/>
    <w:rsid w:val="003946B4"/>
    <w:rsid w:val="003949A5"/>
    <w:rsid w:val="00395D6D"/>
    <w:rsid w:val="0039646A"/>
    <w:rsid w:val="00396D60"/>
    <w:rsid w:val="003972CC"/>
    <w:rsid w:val="003976C2"/>
    <w:rsid w:val="00397C57"/>
    <w:rsid w:val="00397DC0"/>
    <w:rsid w:val="003A029F"/>
    <w:rsid w:val="003A0A31"/>
    <w:rsid w:val="003A0BF1"/>
    <w:rsid w:val="003A145D"/>
    <w:rsid w:val="003A2BE0"/>
    <w:rsid w:val="003A377C"/>
    <w:rsid w:val="003A3AB3"/>
    <w:rsid w:val="003A3AF7"/>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6EE1"/>
    <w:rsid w:val="003C7160"/>
    <w:rsid w:val="003D0075"/>
    <w:rsid w:val="003D05C0"/>
    <w:rsid w:val="003D0940"/>
    <w:rsid w:val="003D0E03"/>
    <w:rsid w:val="003D103D"/>
    <w:rsid w:val="003D14E9"/>
    <w:rsid w:val="003D1BB7"/>
    <w:rsid w:val="003D1CF4"/>
    <w:rsid w:val="003D1FE3"/>
    <w:rsid w:val="003D274A"/>
    <w:rsid w:val="003D2AA0"/>
    <w:rsid w:val="003D39F7"/>
    <w:rsid w:val="003D4374"/>
    <w:rsid w:val="003D4668"/>
    <w:rsid w:val="003D47A4"/>
    <w:rsid w:val="003D56A5"/>
    <w:rsid w:val="003D666D"/>
    <w:rsid w:val="003D7720"/>
    <w:rsid w:val="003D7F8E"/>
    <w:rsid w:val="003D7FD7"/>
    <w:rsid w:val="003E01D5"/>
    <w:rsid w:val="003E029A"/>
    <w:rsid w:val="003E093F"/>
    <w:rsid w:val="003E1114"/>
    <w:rsid w:val="003E1421"/>
    <w:rsid w:val="003E1BE2"/>
    <w:rsid w:val="003E1EDB"/>
    <w:rsid w:val="003E246C"/>
    <w:rsid w:val="003E2931"/>
    <w:rsid w:val="003E316E"/>
    <w:rsid w:val="003E3996"/>
    <w:rsid w:val="003E3B26"/>
    <w:rsid w:val="003E3FD0"/>
    <w:rsid w:val="003E4184"/>
    <w:rsid w:val="003E6841"/>
    <w:rsid w:val="003E6971"/>
    <w:rsid w:val="003E6C14"/>
    <w:rsid w:val="003E7802"/>
    <w:rsid w:val="003E7941"/>
    <w:rsid w:val="003F06A6"/>
    <w:rsid w:val="003F1EEA"/>
    <w:rsid w:val="003F208A"/>
    <w:rsid w:val="003F264A"/>
    <w:rsid w:val="003F288F"/>
    <w:rsid w:val="003F300B"/>
    <w:rsid w:val="003F3613"/>
    <w:rsid w:val="003F3AD8"/>
    <w:rsid w:val="003F3AE8"/>
    <w:rsid w:val="003F4C5E"/>
    <w:rsid w:val="003F62DC"/>
    <w:rsid w:val="003F6CF8"/>
    <w:rsid w:val="003F7B41"/>
    <w:rsid w:val="0040112D"/>
    <w:rsid w:val="004017CE"/>
    <w:rsid w:val="00401BA5"/>
    <w:rsid w:val="0040209E"/>
    <w:rsid w:val="004021AA"/>
    <w:rsid w:val="00402739"/>
    <w:rsid w:val="00402941"/>
    <w:rsid w:val="00402AD9"/>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659E"/>
    <w:rsid w:val="00416C27"/>
    <w:rsid w:val="00416F1E"/>
    <w:rsid w:val="00417553"/>
    <w:rsid w:val="004175B6"/>
    <w:rsid w:val="00417B96"/>
    <w:rsid w:val="0042084B"/>
    <w:rsid w:val="004219B9"/>
    <w:rsid w:val="00421F49"/>
    <w:rsid w:val="004242D7"/>
    <w:rsid w:val="00424680"/>
    <w:rsid w:val="004250EA"/>
    <w:rsid w:val="00425C13"/>
    <w:rsid w:val="004261B6"/>
    <w:rsid w:val="0042693C"/>
    <w:rsid w:val="00427438"/>
    <w:rsid w:val="00427462"/>
    <w:rsid w:val="0042773F"/>
    <w:rsid w:val="00427EAA"/>
    <w:rsid w:val="004300D9"/>
    <w:rsid w:val="004306D6"/>
    <w:rsid w:val="00431342"/>
    <w:rsid w:val="00431998"/>
    <w:rsid w:val="00431D0E"/>
    <w:rsid w:val="004320F2"/>
    <w:rsid w:val="00433F39"/>
    <w:rsid w:val="00434616"/>
    <w:rsid w:val="00434D1C"/>
    <w:rsid w:val="0043558D"/>
    <w:rsid w:val="004361D6"/>
    <w:rsid w:val="0043641B"/>
    <w:rsid w:val="00436DF8"/>
    <w:rsid w:val="00437CDB"/>
    <w:rsid w:val="00440390"/>
    <w:rsid w:val="0044137F"/>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3DAB"/>
    <w:rsid w:val="00454D73"/>
    <w:rsid w:val="0045525D"/>
    <w:rsid w:val="004553DE"/>
    <w:rsid w:val="00457745"/>
    <w:rsid w:val="00457897"/>
    <w:rsid w:val="00457C65"/>
    <w:rsid w:val="00460310"/>
    <w:rsid w:val="00460CA5"/>
    <w:rsid w:val="0046188C"/>
    <w:rsid w:val="0046215E"/>
    <w:rsid w:val="0046273D"/>
    <w:rsid w:val="00463606"/>
    <w:rsid w:val="004636DA"/>
    <w:rsid w:val="00463808"/>
    <w:rsid w:val="004639BD"/>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B47"/>
    <w:rsid w:val="00470B22"/>
    <w:rsid w:val="0047117B"/>
    <w:rsid w:val="00471249"/>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3FD6"/>
    <w:rsid w:val="0048419C"/>
    <w:rsid w:val="00484FED"/>
    <w:rsid w:val="004859E2"/>
    <w:rsid w:val="00485EBD"/>
    <w:rsid w:val="00485F2A"/>
    <w:rsid w:val="004863E1"/>
    <w:rsid w:val="00486B55"/>
    <w:rsid w:val="004874EC"/>
    <w:rsid w:val="00491A74"/>
    <w:rsid w:val="0049223B"/>
    <w:rsid w:val="004924A6"/>
    <w:rsid w:val="004929E4"/>
    <w:rsid w:val="00493608"/>
    <w:rsid w:val="00493614"/>
    <w:rsid w:val="00493AF9"/>
    <w:rsid w:val="00496685"/>
    <w:rsid w:val="00496E18"/>
    <w:rsid w:val="004974D8"/>
    <w:rsid w:val="004A0765"/>
    <w:rsid w:val="004A1734"/>
    <w:rsid w:val="004A1C5D"/>
    <w:rsid w:val="004A1CC7"/>
    <w:rsid w:val="004A205E"/>
    <w:rsid w:val="004A2D8F"/>
    <w:rsid w:val="004A3051"/>
    <w:rsid w:val="004A3E84"/>
    <w:rsid w:val="004A712A"/>
    <w:rsid w:val="004A7722"/>
    <w:rsid w:val="004B2068"/>
    <w:rsid w:val="004B2363"/>
    <w:rsid w:val="004B28E1"/>
    <w:rsid w:val="004B2F56"/>
    <w:rsid w:val="004B35EC"/>
    <w:rsid w:val="004B3813"/>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4F9D"/>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3FBB"/>
    <w:rsid w:val="004E4706"/>
    <w:rsid w:val="004E515C"/>
    <w:rsid w:val="004E54F5"/>
    <w:rsid w:val="004E5843"/>
    <w:rsid w:val="004E5C58"/>
    <w:rsid w:val="004E68D5"/>
    <w:rsid w:val="004E6A12"/>
    <w:rsid w:val="004E6E9A"/>
    <w:rsid w:val="004F0116"/>
    <w:rsid w:val="004F09DA"/>
    <w:rsid w:val="004F1B01"/>
    <w:rsid w:val="004F1DB0"/>
    <w:rsid w:val="004F2130"/>
    <w:rsid w:val="004F22A1"/>
    <w:rsid w:val="004F2639"/>
    <w:rsid w:val="004F2E2A"/>
    <w:rsid w:val="004F30DA"/>
    <w:rsid w:val="004F387D"/>
    <w:rsid w:val="004F3B83"/>
    <w:rsid w:val="004F4D14"/>
    <w:rsid w:val="004F5190"/>
    <w:rsid w:val="004F53E2"/>
    <w:rsid w:val="004F5518"/>
    <w:rsid w:val="004F55AA"/>
    <w:rsid w:val="004F5616"/>
    <w:rsid w:val="004F7357"/>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49A"/>
    <w:rsid w:val="00514B2A"/>
    <w:rsid w:val="0051520A"/>
    <w:rsid w:val="00515E21"/>
    <w:rsid w:val="005162B1"/>
    <w:rsid w:val="005167C7"/>
    <w:rsid w:val="00516DDC"/>
    <w:rsid w:val="005170F3"/>
    <w:rsid w:val="00520BDB"/>
    <w:rsid w:val="005215E3"/>
    <w:rsid w:val="00521697"/>
    <w:rsid w:val="005216EB"/>
    <w:rsid w:val="005217C1"/>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1ACC"/>
    <w:rsid w:val="00531AE5"/>
    <w:rsid w:val="0053262C"/>
    <w:rsid w:val="005326E7"/>
    <w:rsid w:val="00533489"/>
    <w:rsid w:val="00533989"/>
    <w:rsid w:val="00533C5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5B2"/>
    <w:rsid w:val="005457B4"/>
    <w:rsid w:val="00545BDE"/>
    <w:rsid w:val="00545F4E"/>
    <w:rsid w:val="005469D4"/>
    <w:rsid w:val="0054752B"/>
    <w:rsid w:val="00550BEC"/>
    <w:rsid w:val="005511C8"/>
    <w:rsid w:val="00551E52"/>
    <w:rsid w:val="005525A4"/>
    <w:rsid w:val="00552D6E"/>
    <w:rsid w:val="00553DFD"/>
    <w:rsid w:val="00554116"/>
    <w:rsid w:val="0055444F"/>
    <w:rsid w:val="00556113"/>
    <w:rsid w:val="0055623A"/>
    <w:rsid w:val="005563D9"/>
    <w:rsid w:val="005577B1"/>
    <w:rsid w:val="00557E3D"/>
    <w:rsid w:val="00560733"/>
    <w:rsid w:val="00560961"/>
    <w:rsid w:val="00562EB1"/>
    <w:rsid w:val="00563192"/>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6FCD"/>
    <w:rsid w:val="00577582"/>
    <w:rsid w:val="00581057"/>
    <w:rsid w:val="005812BE"/>
    <w:rsid w:val="00581D02"/>
    <w:rsid w:val="00581DC3"/>
    <w:rsid w:val="0058298C"/>
    <w:rsid w:val="00582FEB"/>
    <w:rsid w:val="00583092"/>
    <w:rsid w:val="00583117"/>
    <w:rsid w:val="005848A7"/>
    <w:rsid w:val="00584A70"/>
    <w:rsid w:val="00584E2E"/>
    <w:rsid w:val="005853D6"/>
    <w:rsid w:val="005856C5"/>
    <w:rsid w:val="00585DD4"/>
    <w:rsid w:val="00585E16"/>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60B4"/>
    <w:rsid w:val="00596282"/>
    <w:rsid w:val="0059636E"/>
    <w:rsid w:val="005A1236"/>
    <w:rsid w:val="005A16C6"/>
    <w:rsid w:val="005A1D54"/>
    <w:rsid w:val="005A3061"/>
    <w:rsid w:val="005A3A35"/>
    <w:rsid w:val="005A3DC6"/>
    <w:rsid w:val="005A3EB8"/>
    <w:rsid w:val="005A3EDC"/>
    <w:rsid w:val="005A428E"/>
    <w:rsid w:val="005A51C8"/>
    <w:rsid w:val="005A5B64"/>
    <w:rsid w:val="005A64FF"/>
    <w:rsid w:val="005A7FD2"/>
    <w:rsid w:val="005B0908"/>
    <w:rsid w:val="005B14BB"/>
    <w:rsid w:val="005B1797"/>
    <w:rsid w:val="005B18D8"/>
    <w:rsid w:val="005B1CFC"/>
    <w:rsid w:val="005B1DD6"/>
    <w:rsid w:val="005B1E95"/>
    <w:rsid w:val="005B20E7"/>
    <w:rsid w:val="005B598A"/>
    <w:rsid w:val="005B6AB8"/>
    <w:rsid w:val="005B6B3E"/>
    <w:rsid w:val="005B7350"/>
    <w:rsid w:val="005C0845"/>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5D83"/>
    <w:rsid w:val="005D6138"/>
    <w:rsid w:val="005D64F2"/>
    <w:rsid w:val="005D71EF"/>
    <w:rsid w:val="005D7469"/>
    <w:rsid w:val="005D7556"/>
    <w:rsid w:val="005E0E50"/>
    <w:rsid w:val="005E1F72"/>
    <w:rsid w:val="005E24FD"/>
    <w:rsid w:val="005E2545"/>
    <w:rsid w:val="005E2581"/>
    <w:rsid w:val="005E271E"/>
    <w:rsid w:val="005E2F4D"/>
    <w:rsid w:val="005E2FA5"/>
    <w:rsid w:val="005E3077"/>
    <w:rsid w:val="005E3097"/>
    <w:rsid w:val="005E3501"/>
    <w:rsid w:val="005E3FC4"/>
    <w:rsid w:val="005E4C52"/>
    <w:rsid w:val="005E4C8D"/>
    <w:rsid w:val="005E573E"/>
    <w:rsid w:val="005E5FFF"/>
    <w:rsid w:val="005E61FD"/>
    <w:rsid w:val="005E6606"/>
    <w:rsid w:val="005E6D42"/>
    <w:rsid w:val="005E79C4"/>
    <w:rsid w:val="005F1793"/>
    <w:rsid w:val="005F1B96"/>
    <w:rsid w:val="005F1DBB"/>
    <w:rsid w:val="005F1F95"/>
    <w:rsid w:val="005F35FC"/>
    <w:rsid w:val="005F425D"/>
    <w:rsid w:val="005F4DC0"/>
    <w:rsid w:val="005F5280"/>
    <w:rsid w:val="005F53F2"/>
    <w:rsid w:val="005F723B"/>
    <w:rsid w:val="005F7C1D"/>
    <w:rsid w:val="0060037D"/>
    <w:rsid w:val="006003EC"/>
    <w:rsid w:val="00600DD3"/>
    <w:rsid w:val="00601E06"/>
    <w:rsid w:val="00601F06"/>
    <w:rsid w:val="00602492"/>
    <w:rsid w:val="00603280"/>
    <w:rsid w:val="00603A00"/>
    <w:rsid w:val="0060505A"/>
    <w:rsid w:val="0060526C"/>
    <w:rsid w:val="00606328"/>
    <w:rsid w:val="0060652B"/>
    <w:rsid w:val="00606B84"/>
    <w:rsid w:val="0060715C"/>
    <w:rsid w:val="00607D12"/>
    <w:rsid w:val="00607D42"/>
    <w:rsid w:val="006124A7"/>
    <w:rsid w:val="00612BDF"/>
    <w:rsid w:val="00614934"/>
    <w:rsid w:val="00614AC6"/>
    <w:rsid w:val="00615570"/>
    <w:rsid w:val="006158AD"/>
    <w:rsid w:val="006159B1"/>
    <w:rsid w:val="00616808"/>
    <w:rsid w:val="006175DC"/>
    <w:rsid w:val="00617A6E"/>
    <w:rsid w:val="00617E64"/>
    <w:rsid w:val="00620934"/>
    <w:rsid w:val="00620AB7"/>
    <w:rsid w:val="00621350"/>
    <w:rsid w:val="00621D3B"/>
    <w:rsid w:val="00621E6E"/>
    <w:rsid w:val="00621FDC"/>
    <w:rsid w:val="006221DA"/>
    <w:rsid w:val="00622919"/>
    <w:rsid w:val="00622ACE"/>
    <w:rsid w:val="006237BD"/>
    <w:rsid w:val="00623998"/>
    <w:rsid w:val="006244AB"/>
    <w:rsid w:val="00624793"/>
    <w:rsid w:val="00626621"/>
    <w:rsid w:val="00627101"/>
    <w:rsid w:val="0062728A"/>
    <w:rsid w:val="006272F3"/>
    <w:rsid w:val="00627BA4"/>
    <w:rsid w:val="00627D1D"/>
    <w:rsid w:val="00627E00"/>
    <w:rsid w:val="00630BF1"/>
    <w:rsid w:val="00630CC3"/>
    <w:rsid w:val="0063101C"/>
    <w:rsid w:val="00631658"/>
    <w:rsid w:val="00631744"/>
    <w:rsid w:val="006330A7"/>
    <w:rsid w:val="00633389"/>
    <w:rsid w:val="00633E1E"/>
    <w:rsid w:val="00634281"/>
    <w:rsid w:val="006347E8"/>
    <w:rsid w:val="00634909"/>
    <w:rsid w:val="00634DC9"/>
    <w:rsid w:val="006351A5"/>
    <w:rsid w:val="00635D52"/>
    <w:rsid w:val="00636701"/>
    <w:rsid w:val="006368CC"/>
    <w:rsid w:val="00637B5A"/>
    <w:rsid w:val="00637DAB"/>
    <w:rsid w:val="00640568"/>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ADD"/>
    <w:rsid w:val="00654D3D"/>
    <w:rsid w:val="006556EA"/>
    <w:rsid w:val="00655E71"/>
    <w:rsid w:val="00655EBD"/>
    <w:rsid w:val="006568C9"/>
    <w:rsid w:val="00657F32"/>
    <w:rsid w:val="006607D5"/>
    <w:rsid w:val="006608AD"/>
    <w:rsid w:val="006618DE"/>
    <w:rsid w:val="0066214D"/>
    <w:rsid w:val="00662165"/>
    <w:rsid w:val="00662623"/>
    <w:rsid w:val="0066349B"/>
    <w:rsid w:val="006647B9"/>
    <w:rsid w:val="006657A3"/>
    <w:rsid w:val="006657EE"/>
    <w:rsid w:val="00667A56"/>
    <w:rsid w:val="0067102D"/>
    <w:rsid w:val="00671A82"/>
    <w:rsid w:val="0067229B"/>
    <w:rsid w:val="0067579A"/>
    <w:rsid w:val="00676178"/>
    <w:rsid w:val="00676337"/>
    <w:rsid w:val="00676C4A"/>
    <w:rsid w:val="0067748F"/>
    <w:rsid w:val="00677658"/>
    <w:rsid w:val="00677C72"/>
    <w:rsid w:val="00680A67"/>
    <w:rsid w:val="00680E14"/>
    <w:rsid w:val="006818C6"/>
    <w:rsid w:val="00681D39"/>
    <w:rsid w:val="00685656"/>
    <w:rsid w:val="00685962"/>
    <w:rsid w:val="00685A30"/>
    <w:rsid w:val="00685C48"/>
    <w:rsid w:val="00686AE3"/>
    <w:rsid w:val="00691009"/>
    <w:rsid w:val="006912BB"/>
    <w:rsid w:val="00692C09"/>
    <w:rsid w:val="00692FA3"/>
    <w:rsid w:val="00693192"/>
    <w:rsid w:val="00693C4E"/>
    <w:rsid w:val="006953B6"/>
    <w:rsid w:val="0069568D"/>
    <w:rsid w:val="006961B1"/>
    <w:rsid w:val="006968E8"/>
    <w:rsid w:val="00697C38"/>
    <w:rsid w:val="006A0D8B"/>
    <w:rsid w:val="006A0F27"/>
    <w:rsid w:val="006A134C"/>
    <w:rsid w:val="006A14B3"/>
    <w:rsid w:val="006A1922"/>
    <w:rsid w:val="006A1F61"/>
    <w:rsid w:val="006A26BE"/>
    <w:rsid w:val="006A2D46"/>
    <w:rsid w:val="006A45BF"/>
    <w:rsid w:val="006A475C"/>
    <w:rsid w:val="006A699C"/>
    <w:rsid w:val="006A6D19"/>
    <w:rsid w:val="006A6FB6"/>
    <w:rsid w:val="006A7552"/>
    <w:rsid w:val="006A78F2"/>
    <w:rsid w:val="006B0116"/>
    <w:rsid w:val="006B0566"/>
    <w:rsid w:val="006B2824"/>
    <w:rsid w:val="006B2F02"/>
    <w:rsid w:val="006B3E66"/>
    <w:rsid w:val="006B4238"/>
    <w:rsid w:val="006B5322"/>
    <w:rsid w:val="006B5588"/>
    <w:rsid w:val="006B572D"/>
    <w:rsid w:val="006B5849"/>
    <w:rsid w:val="006B62F2"/>
    <w:rsid w:val="006B6951"/>
    <w:rsid w:val="006B7149"/>
    <w:rsid w:val="006B739E"/>
    <w:rsid w:val="006B7A02"/>
    <w:rsid w:val="006B7A24"/>
    <w:rsid w:val="006B7B8E"/>
    <w:rsid w:val="006C080B"/>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BC4"/>
    <w:rsid w:val="006D0D6F"/>
    <w:rsid w:val="006D1826"/>
    <w:rsid w:val="006D1BA0"/>
    <w:rsid w:val="006D2683"/>
    <w:rsid w:val="006D3529"/>
    <w:rsid w:val="006D36AE"/>
    <w:rsid w:val="006D3D3F"/>
    <w:rsid w:val="006D4E1D"/>
    <w:rsid w:val="006D5516"/>
    <w:rsid w:val="006D5E0B"/>
    <w:rsid w:val="006D6150"/>
    <w:rsid w:val="006E06F0"/>
    <w:rsid w:val="006E0F22"/>
    <w:rsid w:val="006E2003"/>
    <w:rsid w:val="006E2B43"/>
    <w:rsid w:val="006E35A0"/>
    <w:rsid w:val="006E35C3"/>
    <w:rsid w:val="006E4901"/>
    <w:rsid w:val="006E49D7"/>
    <w:rsid w:val="006E4FD1"/>
    <w:rsid w:val="006E55B5"/>
    <w:rsid w:val="006E61F5"/>
    <w:rsid w:val="006E732A"/>
    <w:rsid w:val="006E73AC"/>
    <w:rsid w:val="006E7900"/>
    <w:rsid w:val="006E7947"/>
    <w:rsid w:val="006E7F44"/>
    <w:rsid w:val="006F012B"/>
    <w:rsid w:val="006F0D3F"/>
    <w:rsid w:val="006F1542"/>
    <w:rsid w:val="006F1805"/>
    <w:rsid w:val="006F1A8E"/>
    <w:rsid w:val="006F1FDC"/>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4D6"/>
    <w:rsid w:val="00704862"/>
    <w:rsid w:val="00704898"/>
    <w:rsid w:val="00705492"/>
    <w:rsid w:val="00705706"/>
    <w:rsid w:val="0070731F"/>
    <w:rsid w:val="00707B86"/>
    <w:rsid w:val="007108DD"/>
    <w:rsid w:val="00710E10"/>
    <w:rsid w:val="00712311"/>
    <w:rsid w:val="00712DB8"/>
    <w:rsid w:val="007131F4"/>
    <w:rsid w:val="00714C96"/>
    <w:rsid w:val="007154FC"/>
    <w:rsid w:val="0071687B"/>
    <w:rsid w:val="0071689A"/>
    <w:rsid w:val="00716F47"/>
    <w:rsid w:val="00717464"/>
    <w:rsid w:val="007204FD"/>
    <w:rsid w:val="007210AC"/>
    <w:rsid w:val="00721CBC"/>
    <w:rsid w:val="007224D2"/>
    <w:rsid w:val="00722665"/>
    <w:rsid w:val="00723462"/>
    <w:rsid w:val="007248F1"/>
    <w:rsid w:val="0072598F"/>
    <w:rsid w:val="00725ED3"/>
    <w:rsid w:val="007268F5"/>
    <w:rsid w:val="00730556"/>
    <w:rsid w:val="00730772"/>
    <w:rsid w:val="00730C18"/>
    <w:rsid w:val="00731BD1"/>
    <w:rsid w:val="00731D26"/>
    <w:rsid w:val="007320DA"/>
    <w:rsid w:val="0073255D"/>
    <w:rsid w:val="00733EB4"/>
    <w:rsid w:val="00734851"/>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331"/>
    <w:rsid w:val="00747893"/>
    <w:rsid w:val="007478B5"/>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17"/>
    <w:rsid w:val="007579D0"/>
    <w:rsid w:val="00757A3F"/>
    <w:rsid w:val="00757D6C"/>
    <w:rsid w:val="00757F6B"/>
    <w:rsid w:val="007602A3"/>
    <w:rsid w:val="00760462"/>
    <w:rsid w:val="007607B8"/>
    <w:rsid w:val="00760CCC"/>
    <w:rsid w:val="00760E9B"/>
    <w:rsid w:val="0076368E"/>
    <w:rsid w:val="0076384C"/>
    <w:rsid w:val="00763EF7"/>
    <w:rsid w:val="00764AAD"/>
    <w:rsid w:val="00764D1B"/>
    <w:rsid w:val="007659DA"/>
    <w:rsid w:val="00766857"/>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262"/>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2FEC"/>
    <w:rsid w:val="0078375F"/>
    <w:rsid w:val="0078387F"/>
    <w:rsid w:val="007838D0"/>
    <w:rsid w:val="007839E7"/>
    <w:rsid w:val="00784666"/>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6A6C"/>
    <w:rsid w:val="0079712D"/>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57E"/>
    <w:rsid w:val="007A68C0"/>
    <w:rsid w:val="007A7DEB"/>
    <w:rsid w:val="007B0E37"/>
    <w:rsid w:val="007B188A"/>
    <w:rsid w:val="007B1D51"/>
    <w:rsid w:val="007B207A"/>
    <w:rsid w:val="007B2E21"/>
    <w:rsid w:val="007B36E4"/>
    <w:rsid w:val="007B3D9D"/>
    <w:rsid w:val="007B610B"/>
    <w:rsid w:val="007B6811"/>
    <w:rsid w:val="007C009B"/>
    <w:rsid w:val="007C00D8"/>
    <w:rsid w:val="007C081F"/>
    <w:rsid w:val="007C0837"/>
    <w:rsid w:val="007C13B3"/>
    <w:rsid w:val="007C15C5"/>
    <w:rsid w:val="007C1825"/>
    <w:rsid w:val="007C1BB4"/>
    <w:rsid w:val="007C1D08"/>
    <w:rsid w:val="007C26B7"/>
    <w:rsid w:val="007C3D16"/>
    <w:rsid w:val="007C3D60"/>
    <w:rsid w:val="007C3FF3"/>
    <w:rsid w:val="007C4876"/>
    <w:rsid w:val="007C49D4"/>
    <w:rsid w:val="007C4D9A"/>
    <w:rsid w:val="007C55BD"/>
    <w:rsid w:val="007C5F44"/>
    <w:rsid w:val="007C5F55"/>
    <w:rsid w:val="007C6F4D"/>
    <w:rsid w:val="007C7F79"/>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569E"/>
    <w:rsid w:val="007E6804"/>
    <w:rsid w:val="007E6E01"/>
    <w:rsid w:val="007E739D"/>
    <w:rsid w:val="007E7FA1"/>
    <w:rsid w:val="007F12DE"/>
    <w:rsid w:val="007F1314"/>
    <w:rsid w:val="007F1F51"/>
    <w:rsid w:val="007F281F"/>
    <w:rsid w:val="007F31CF"/>
    <w:rsid w:val="007F3495"/>
    <w:rsid w:val="007F3D95"/>
    <w:rsid w:val="007F3FFA"/>
    <w:rsid w:val="007F503F"/>
    <w:rsid w:val="007F5A5F"/>
    <w:rsid w:val="007F6033"/>
    <w:rsid w:val="007F6722"/>
    <w:rsid w:val="007F727B"/>
    <w:rsid w:val="007F7735"/>
    <w:rsid w:val="00800982"/>
    <w:rsid w:val="008011E4"/>
    <w:rsid w:val="008013DA"/>
    <w:rsid w:val="008017E2"/>
    <w:rsid w:val="00802147"/>
    <w:rsid w:val="00802447"/>
    <w:rsid w:val="0080437A"/>
    <w:rsid w:val="00804696"/>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0BE"/>
    <w:rsid w:val="00816505"/>
    <w:rsid w:val="0082008C"/>
    <w:rsid w:val="00820257"/>
    <w:rsid w:val="0082102B"/>
    <w:rsid w:val="00821921"/>
    <w:rsid w:val="00822119"/>
    <w:rsid w:val="008223F5"/>
    <w:rsid w:val="0082242B"/>
    <w:rsid w:val="008225FF"/>
    <w:rsid w:val="00822942"/>
    <w:rsid w:val="008229D3"/>
    <w:rsid w:val="00822E6C"/>
    <w:rsid w:val="00824F68"/>
    <w:rsid w:val="00825118"/>
    <w:rsid w:val="008258A1"/>
    <w:rsid w:val="00825A7E"/>
    <w:rsid w:val="00826193"/>
    <w:rsid w:val="008264EB"/>
    <w:rsid w:val="00826E69"/>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1C3"/>
    <w:rsid w:val="00837337"/>
    <w:rsid w:val="00837F16"/>
    <w:rsid w:val="00841752"/>
    <w:rsid w:val="00842193"/>
    <w:rsid w:val="00842CDF"/>
    <w:rsid w:val="00842DEA"/>
    <w:rsid w:val="008435A4"/>
    <w:rsid w:val="008435DB"/>
    <w:rsid w:val="00843892"/>
    <w:rsid w:val="00844434"/>
    <w:rsid w:val="00845AA5"/>
    <w:rsid w:val="00847528"/>
    <w:rsid w:val="00847EB9"/>
    <w:rsid w:val="008504E0"/>
    <w:rsid w:val="00850570"/>
    <w:rsid w:val="00850857"/>
    <w:rsid w:val="008510B6"/>
    <w:rsid w:val="008510F1"/>
    <w:rsid w:val="0085236E"/>
    <w:rsid w:val="00852545"/>
    <w:rsid w:val="008529A9"/>
    <w:rsid w:val="00852DFC"/>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616"/>
    <w:rsid w:val="00881C05"/>
    <w:rsid w:val="00881C22"/>
    <w:rsid w:val="0088384C"/>
    <w:rsid w:val="00883D20"/>
    <w:rsid w:val="00884204"/>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977AD"/>
    <w:rsid w:val="008A0698"/>
    <w:rsid w:val="008A0AF2"/>
    <w:rsid w:val="008A120F"/>
    <w:rsid w:val="008A1E8D"/>
    <w:rsid w:val="008A24FA"/>
    <w:rsid w:val="008A2FF1"/>
    <w:rsid w:val="008A345D"/>
    <w:rsid w:val="008A3652"/>
    <w:rsid w:val="008A3C43"/>
    <w:rsid w:val="008A403C"/>
    <w:rsid w:val="008A4DA3"/>
    <w:rsid w:val="008A563B"/>
    <w:rsid w:val="008A56AD"/>
    <w:rsid w:val="008A5C36"/>
    <w:rsid w:val="008A5CEA"/>
    <w:rsid w:val="008A6418"/>
    <w:rsid w:val="008A73D0"/>
    <w:rsid w:val="008A7905"/>
    <w:rsid w:val="008B0DBC"/>
    <w:rsid w:val="008B12AF"/>
    <w:rsid w:val="008B15B1"/>
    <w:rsid w:val="008B1605"/>
    <w:rsid w:val="008B1B4F"/>
    <w:rsid w:val="008B4491"/>
    <w:rsid w:val="008B4DB1"/>
    <w:rsid w:val="008B4FDA"/>
    <w:rsid w:val="008B6E81"/>
    <w:rsid w:val="008B73CD"/>
    <w:rsid w:val="008B7809"/>
    <w:rsid w:val="008C0804"/>
    <w:rsid w:val="008C0E12"/>
    <w:rsid w:val="008C17DA"/>
    <w:rsid w:val="008C1D72"/>
    <w:rsid w:val="008C2E27"/>
    <w:rsid w:val="008C343E"/>
    <w:rsid w:val="008C353D"/>
    <w:rsid w:val="008C417C"/>
    <w:rsid w:val="008C4D94"/>
    <w:rsid w:val="008C5FC1"/>
    <w:rsid w:val="008C6862"/>
    <w:rsid w:val="008C6A78"/>
    <w:rsid w:val="008C750C"/>
    <w:rsid w:val="008D0121"/>
    <w:rsid w:val="008D0FB6"/>
    <w:rsid w:val="008D11AA"/>
    <w:rsid w:val="008D2826"/>
    <w:rsid w:val="008D294A"/>
    <w:rsid w:val="008D2B99"/>
    <w:rsid w:val="008D3511"/>
    <w:rsid w:val="008D35A3"/>
    <w:rsid w:val="008D3C71"/>
    <w:rsid w:val="008D493D"/>
    <w:rsid w:val="008D5016"/>
    <w:rsid w:val="008D5311"/>
    <w:rsid w:val="008D549A"/>
    <w:rsid w:val="008D5704"/>
    <w:rsid w:val="008D5EE7"/>
    <w:rsid w:val="008D6D73"/>
    <w:rsid w:val="008D6EF8"/>
    <w:rsid w:val="008D74A0"/>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F39"/>
    <w:rsid w:val="008E7CCE"/>
    <w:rsid w:val="008F0FA2"/>
    <w:rsid w:val="008F13BF"/>
    <w:rsid w:val="008F1751"/>
    <w:rsid w:val="008F2365"/>
    <w:rsid w:val="008F255C"/>
    <w:rsid w:val="008F2B76"/>
    <w:rsid w:val="008F2C15"/>
    <w:rsid w:val="008F524F"/>
    <w:rsid w:val="008F527F"/>
    <w:rsid w:val="008F556C"/>
    <w:rsid w:val="008F68E4"/>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0C62"/>
    <w:rsid w:val="00921032"/>
    <w:rsid w:val="00921CE2"/>
    <w:rsid w:val="00922306"/>
    <w:rsid w:val="009229DF"/>
    <w:rsid w:val="00926875"/>
    <w:rsid w:val="00927C52"/>
    <w:rsid w:val="0093002B"/>
    <w:rsid w:val="00931A1F"/>
    <w:rsid w:val="00932336"/>
    <w:rsid w:val="00932E8F"/>
    <w:rsid w:val="009334DB"/>
    <w:rsid w:val="009335A0"/>
    <w:rsid w:val="0093460D"/>
    <w:rsid w:val="00934B33"/>
    <w:rsid w:val="00934E2D"/>
    <w:rsid w:val="00935003"/>
    <w:rsid w:val="009354D8"/>
    <w:rsid w:val="00936000"/>
    <w:rsid w:val="009364E6"/>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3C6"/>
    <w:rsid w:val="00947D03"/>
    <w:rsid w:val="00951393"/>
    <w:rsid w:val="0095176C"/>
    <w:rsid w:val="0095199F"/>
    <w:rsid w:val="00952593"/>
    <w:rsid w:val="00952A6A"/>
    <w:rsid w:val="00953F12"/>
    <w:rsid w:val="00954B56"/>
    <w:rsid w:val="00954F59"/>
    <w:rsid w:val="009559AB"/>
    <w:rsid w:val="00955A1E"/>
    <w:rsid w:val="00955CC1"/>
    <w:rsid w:val="00955E87"/>
    <w:rsid w:val="00956D11"/>
    <w:rsid w:val="0095709B"/>
    <w:rsid w:val="00960672"/>
    <w:rsid w:val="00960802"/>
    <w:rsid w:val="009608C0"/>
    <w:rsid w:val="00961895"/>
    <w:rsid w:val="00962585"/>
    <w:rsid w:val="00962791"/>
    <w:rsid w:val="00963E00"/>
    <w:rsid w:val="009647B3"/>
    <w:rsid w:val="009648D5"/>
    <w:rsid w:val="00965350"/>
    <w:rsid w:val="00965B76"/>
    <w:rsid w:val="00965E05"/>
    <w:rsid w:val="00965EF3"/>
    <w:rsid w:val="00965FCF"/>
    <w:rsid w:val="009666E0"/>
    <w:rsid w:val="00967382"/>
    <w:rsid w:val="00967DA2"/>
    <w:rsid w:val="00967ED0"/>
    <w:rsid w:val="00971CAE"/>
    <w:rsid w:val="009724A5"/>
    <w:rsid w:val="00972668"/>
    <w:rsid w:val="009732B6"/>
    <w:rsid w:val="00973534"/>
    <w:rsid w:val="00973601"/>
    <w:rsid w:val="0097362A"/>
    <w:rsid w:val="00973BAB"/>
    <w:rsid w:val="00973FB1"/>
    <w:rsid w:val="00973FEA"/>
    <w:rsid w:val="00974464"/>
    <w:rsid w:val="009750D7"/>
    <w:rsid w:val="00975F7E"/>
    <w:rsid w:val="0097672E"/>
    <w:rsid w:val="009771B9"/>
    <w:rsid w:val="009775DB"/>
    <w:rsid w:val="009802FA"/>
    <w:rsid w:val="0098086D"/>
    <w:rsid w:val="009813C4"/>
    <w:rsid w:val="00981540"/>
    <w:rsid w:val="0098244A"/>
    <w:rsid w:val="00982A6B"/>
    <w:rsid w:val="00983AF5"/>
    <w:rsid w:val="00984082"/>
    <w:rsid w:val="00984456"/>
    <w:rsid w:val="00984BDB"/>
    <w:rsid w:val="00985291"/>
    <w:rsid w:val="00986327"/>
    <w:rsid w:val="00986527"/>
    <w:rsid w:val="00987D3E"/>
    <w:rsid w:val="00987E76"/>
    <w:rsid w:val="00990375"/>
    <w:rsid w:val="00990561"/>
    <w:rsid w:val="00990C42"/>
    <w:rsid w:val="009911F4"/>
    <w:rsid w:val="00993191"/>
    <w:rsid w:val="00993B84"/>
    <w:rsid w:val="00993BA8"/>
    <w:rsid w:val="00994541"/>
    <w:rsid w:val="00994A77"/>
    <w:rsid w:val="00995045"/>
    <w:rsid w:val="0099611A"/>
    <w:rsid w:val="00996C19"/>
    <w:rsid w:val="00997050"/>
    <w:rsid w:val="00997686"/>
    <w:rsid w:val="009A05AC"/>
    <w:rsid w:val="009A171D"/>
    <w:rsid w:val="009A1B95"/>
    <w:rsid w:val="009A2DC2"/>
    <w:rsid w:val="009A2FDE"/>
    <w:rsid w:val="009A30B4"/>
    <w:rsid w:val="009A30B5"/>
    <w:rsid w:val="009A33E3"/>
    <w:rsid w:val="009A43E7"/>
    <w:rsid w:val="009A5190"/>
    <w:rsid w:val="009A576B"/>
    <w:rsid w:val="009A5832"/>
    <w:rsid w:val="009A6D98"/>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1A9B"/>
    <w:rsid w:val="009C1D0F"/>
    <w:rsid w:val="009C370D"/>
    <w:rsid w:val="009C3852"/>
    <w:rsid w:val="009C3A21"/>
    <w:rsid w:val="009C3B73"/>
    <w:rsid w:val="009C3EC5"/>
    <w:rsid w:val="009C4CA7"/>
    <w:rsid w:val="009C6103"/>
    <w:rsid w:val="009C7DD3"/>
    <w:rsid w:val="009D03A4"/>
    <w:rsid w:val="009D092B"/>
    <w:rsid w:val="009D0C2A"/>
    <w:rsid w:val="009D115F"/>
    <w:rsid w:val="009D158E"/>
    <w:rsid w:val="009D2415"/>
    <w:rsid w:val="009D2800"/>
    <w:rsid w:val="009D2982"/>
    <w:rsid w:val="009D352B"/>
    <w:rsid w:val="009D3747"/>
    <w:rsid w:val="009D47AF"/>
    <w:rsid w:val="009D64FE"/>
    <w:rsid w:val="009D6D1A"/>
    <w:rsid w:val="009D78BC"/>
    <w:rsid w:val="009E0654"/>
    <w:rsid w:val="009E1525"/>
    <w:rsid w:val="009E19C7"/>
    <w:rsid w:val="009E2620"/>
    <w:rsid w:val="009E27FC"/>
    <w:rsid w:val="009E35C5"/>
    <w:rsid w:val="009E38B9"/>
    <w:rsid w:val="009E3C52"/>
    <w:rsid w:val="009E45F3"/>
    <w:rsid w:val="009E4A0F"/>
    <w:rsid w:val="009E4D53"/>
    <w:rsid w:val="009E7100"/>
    <w:rsid w:val="009F0660"/>
    <w:rsid w:val="009F06BA"/>
    <w:rsid w:val="009F18D0"/>
    <w:rsid w:val="009F1EDC"/>
    <w:rsid w:val="009F1FF7"/>
    <w:rsid w:val="009F337A"/>
    <w:rsid w:val="009F4220"/>
    <w:rsid w:val="009F4638"/>
    <w:rsid w:val="009F50F8"/>
    <w:rsid w:val="009F57C8"/>
    <w:rsid w:val="009F5B90"/>
    <w:rsid w:val="009F5D9B"/>
    <w:rsid w:val="009F64A7"/>
    <w:rsid w:val="009F73AC"/>
    <w:rsid w:val="009F7683"/>
    <w:rsid w:val="009F7C54"/>
    <w:rsid w:val="009F7D78"/>
    <w:rsid w:val="00A00BCA"/>
    <w:rsid w:val="00A00D05"/>
    <w:rsid w:val="00A00E74"/>
    <w:rsid w:val="00A0285A"/>
    <w:rsid w:val="00A04DB0"/>
    <w:rsid w:val="00A05038"/>
    <w:rsid w:val="00A068AB"/>
    <w:rsid w:val="00A0752B"/>
    <w:rsid w:val="00A10D1E"/>
    <w:rsid w:val="00A10D1F"/>
    <w:rsid w:val="00A112E2"/>
    <w:rsid w:val="00A1152B"/>
    <w:rsid w:val="00A11736"/>
    <w:rsid w:val="00A11BD0"/>
    <w:rsid w:val="00A11E7D"/>
    <w:rsid w:val="00A11F49"/>
    <w:rsid w:val="00A1295D"/>
    <w:rsid w:val="00A12A5E"/>
    <w:rsid w:val="00A12C95"/>
    <w:rsid w:val="00A12E9C"/>
    <w:rsid w:val="00A132C6"/>
    <w:rsid w:val="00A14ECC"/>
    <w:rsid w:val="00A14ED9"/>
    <w:rsid w:val="00A150A9"/>
    <w:rsid w:val="00A1623D"/>
    <w:rsid w:val="00A172BB"/>
    <w:rsid w:val="00A174F2"/>
    <w:rsid w:val="00A20B69"/>
    <w:rsid w:val="00A20F71"/>
    <w:rsid w:val="00A21879"/>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8F6"/>
    <w:rsid w:val="00A37C26"/>
    <w:rsid w:val="00A40446"/>
    <w:rsid w:val="00A408CE"/>
    <w:rsid w:val="00A42216"/>
    <w:rsid w:val="00A42D1F"/>
    <w:rsid w:val="00A42E71"/>
    <w:rsid w:val="00A43166"/>
    <w:rsid w:val="00A4360B"/>
    <w:rsid w:val="00A44163"/>
    <w:rsid w:val="00A4426D"/>
    <w:rsid w:val="00A45662"/>
    <w:rsid w:val="00A45946"/>
    <w:rsid w:val="00A45D0A"/>
    <w:rsid w:val="00A4729F"/>
    <w:rsid w:val="00A5050E"/>
    <w:rsid w:val="00A51316"/>
    <w:rsid w:val="00A51B73"/>
    <w:rsid w:val="00A51CCB"/>
    <w:rsid w:val="00A51D7C"/>
    <w:rsid w:val="00A51F76"/>
    <w:rsid w:val="00A52061"/>
    <w:rsid w:val="00A524AC"/>
    <w:rsid w:val="00A530B3"/>
    <w:rsid w:val="00A5473D"/>
    <w:rsid w:val="00A5512C"/>
    <w:rsid w:val="00A558B9"/>
    <w:rsid w:val="00A55E59"/>
    <w:rsid w:val="00A55FEE"/>
    <w:rsid w:val="00A57158"/>
    <w:rsid w:val="00A572D8"/>
    <w:rsid w:val="00A576CB"/>
    <w:rsid w:val="00A61746"/>
    <w:rsid w:val="00A619F2"/>
    <w:rsid w:val="00A61F96"/>
    <w:rsid w:val="00A6217F"/>
    <w:rsid w:val="00A621A5"/>
    <w:rsid w:val="00A624B1"/>
    <w:rsid w:val="00A63118"/>
    <w:rsid w:val="00A633A2"/>
    <w:rsid w:val="00A63445"/>
    <w:rsid w:val="00A63EB8"/>
    <w:rsid w:val="00A64339"/>
    <w:rsid w:val="00A64964"/>
    <w:rsid w:val="00A65307"/>
    <w:rsid w:val="00A65C38"/>
    <w:rsid w:val="00A660E4"/>
    <w:rsid w:val="00A661F9"/>
    <w:rsid w:val="00A66431"/>
    <w:rsid w:val="00A6756D"/>
    <w:rsid w:val="00A67EAC"/>
    <w:rsid w:val="00A70355"/>
    <w:rsid w:val="00A7130A"/>
    <w:rsid w:val="00A7178B"/>
    <w:rsid w:val="00A71BBC"/>
    <w:rsid w:val="00A73040"/>
    <w:rsid w:val="00A731B5"/>
    <w:rsid w:val="00A73661"/>
    <w:rsid w:val="00A738F6"/>
    <w:rsid w:val="00A73CE7"/>
    <w:rsid w:val="00A74028"/>
    <w:rsid w:val="00A747D4"/>
    <w:rsid w:val="00A74B2F"/>
    <w:rsid w:val="00A74D0E"/>
    <w:rsid w:val="00A76200"/>
    <w:rsid w:val="00A76C15"/>
    <w:rsid w:val="00A76DCF"/>
    <w:rsid w:val="00A779D8"/>
    <w:rsid w:val="00A77A26"/>
    <w:rsid w:val="00A8134C"/>
    <w:rsid w:val="00A81620"/>
    <w:rsid w:val="00A8167E"/>
    <w:rsid w:val="00A81DD5"/>
    <w:rsid w:val="00A8328A"/>
    <w:rsid w:val="00A84545"/>
    <w:rsid w:val="00A85E5D"/>
    <w:rsid w:val="00A862EB"/>
    <w:rsid w:val="00A86963"/>
    <w:rsid w:val="00A87140"/>
    <w:rsid w:val="00A905A7"/>
    <w:rsid w:val="00A91110"/>
    <w:rsid w:val="00A919FA"/>
    <w:rsid w:val="00A921FF"/>
    <w:rsid w:val="00A93710"/>
    <w:rsid w:val="00A938FA"/>
    <w:rsid w:val="00A95C09"/>
    <w:rsid w:val="00A96293"/>
    <w:rsid w:val="00A96817"/>
    <w:rsid w:val="00A96B59"/>
    <w:rsid w:val="00A9713D"/>
    <w:rsid w:val="00A9786A"/>
    <w:rsid w:val="00AA0AD8"/>
    <w:rsid w:val="00AA0F00"/>
    <w:rsid w:val="00AA13E4"/>
    <w:rsid w:val="00AA1568"/>
    <w:rsid w:val="00AA18C8"/>
    <w:rsid w:val="00AA1BBF"/>
    <w:rsid w:val="00AA1CA1"/>
    <w:rsid w:val="00AA36E3"/>
    <w:rsid w:val="00AA5305"/>
    <w:rsid w:val="00AA5E0C"/>
    <w:rsid w:val="00AA632C"/>
    <w:rsid w:val="00AA697C"/>
    <w:rsid w:val="00AA6D37"/>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910"/>
    <w:rsid w:val="00AB7D2E"/>
    <w:rsid w:val="00AC082E"/>
    <w:rsid w:val="00AC1FEA"/>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52DD"/>
    <w:rsid w:val="00AE56B3"/>
    <w:rsid w:val="00AE5E4B"/>
    <w:rsid w:val="00AE679C"/>
    <w:rsid w:val="00AE6D3F"/>
    <w:rsid w:val="00AE73A7"/>
    <w:rsid w:val="00AF023B"/>
    <w:rsid w:val="00AF0ED7"/>
    <w:rsid w:val="00AF1563"/>
    <w:rsid w:val="00AF1673"/>
    <w:rsid w:val="00AF1CF1"/>
    <w:rsid w:val="00AF1D2B"/>
    <w:rsid w:val="00AF20D6"/>
    <w:rsid w:val="00AF2160"/>
    <w:rsid w:val="00AF2710"/>
    <w:rsid w:val="00AF27D0"/>
    <w:rsid w:val="00AF40F9"/>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817"/>
    <w:rsid w:val="00B051BE"/>
    <w:rsid w:val="00B0636E"/>
    <w:rsid w:val="00B06EA6"/>
    <w:rsid w:val="00B070BF"/>
    <w:rsid w:val="00B0735B"/>
    <w:rsid w:val="00B07942"/>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68C2"/>
    <w:rsid w:val="00B2752E"/>
    <w:rsid w:val="00B30994"/>
    <w:rsid w:val="00B32124"/>
    <w:rsid w:val="00B323FD"/>
    <w:rsid w:val="00B32C46"/>
    <w:rsid w:val="00B333DF"/>
    <w:rsid w:val="00B36E56"/>
    <w:rsid w:val="00B37250"/>
    <w:rsid w:val="00B40121"/>
    <w:rsid w:val="00B40233"/>
    <w:rsid w:val="00B4045F"/>
    <w:rsid w:val="00B41252"/>
    <w:rsid w:val="00B413A8"/>
    <w:rsid w:val="00B41BAF"/>
    <w:rsid w:val="00B425F0"/>
    <w:rsid w:val="00B4364F"/>
    <w:rsid w:val="00B436A9"/>
    <w:rsid w:val="00B43C2B"/>
    <w:rsid w:val="00B44A67"/>
    <w:rsid w:val="00B44DC4"/>
    <w:rsid w:val="00B45344"/>
    <w:rsid w:val="00B45D18"/>
    <w:rsid w:val="00B46110"/>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860"/>
    <w:rsid w:val="00B56BA9"/>
    <w:rsid w:val="00B56F16"/>
    <w:rsid w:val="00B56F5B"/>
    <w:rsid w:val="00B5713B"/>
    <w:rsid w:val="00B57581"/>
    <w:rsid w:val="00B57948"/>
    <w:rsid w:val="00B57B59"/>
    <w:rsid w:val="00B57BD6"/>
    <w:rsid w:val="00B57D12"/>
    <w:rsid w:val="00B6083F"/>
    <w:rsid w:val="00B61677"/>
    <w:rsid w:val="00B62020"/>
    <w:rsid w:val="00B62122"/>
    <w:rsid w:val="00B62D06"/>
    <w:rsid w:val="00B62DDA"/>
    <w:rsid w:val="00B63078"/>
    <w:rsid w:val="00B6383E"/>
    <w:rsid w:val="00B63E44"/>
    <w:rsid w:val="00B63E57"/>
    <w:rsid w:val="00B63F96"/>
    <w:rsid w:val="00B64118"/>
    <w:rsid w:val="00B64BF8"/>
    <w:rsid w:val="00B6643B"/>
    <w:rsid w:val="00B66C0B"/>
    <w:rsid w:val="00B67CCD"/>
    <w:rsid w:val="00B702CA"/>
    <w:rsid w:val="00B70328"/>
    <w:rsid w:val="00B70FA1"/>
    <w:rsid w:val="00B71D73"/>
    <w:rsid w:val="00B73AB8"/>
    <w:rsid w:val="00B73DE0"/>
    <w:rsid w:val="00B744F6"/>
    <w:rsid w:val="00B75687"/>
    <w:rsid w:val="00B7598C"/>
    <w:rsid w:val="00B769CB"/>
    <w:rsid w:val="00B7771E"/>
    <w:rsid w:val="00B81934"/>
    <w:rsid w:val="00B81AD3"/>
    <w:rsid w:val="00B824A3"/>
    <w:rsid w:val="00B834EF"/>
    <w:rsid w:val="00B83C84"/>
    <w:rsid w:val="00B84F37"/>
    <w:rsid w:val="00B853BF"/>
    <w:rsid w:val="00B85468"/>
    <w:rsid w:val="00B85BD1"/>
    <w:rsid w:val="00B8636F"/>
    <w:rsid w:val="00B86BCB"/>
    <w:rsid w:val="00B87DA2"/>
    <w:rsid w:val="00B905FE"/>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21EB"/>
    <w:rsid w:val="00BA3554"/>
    <w:rsid w:val="00BA3B3E"/>
    <w:rsid w:val="00BA6100"/>
    <w:rsid w:val="00BA632C"/>
    <w:rsid w:val="00BB0989"/>
    <w:rsid w:val="00BB09F2"/>
    <w:rsid w:val="00BB16D0"/>
    <w:rsid w:val="00BB1A5D"/>
    <w:rsid w:val="00BB1C9B"/>
    <w:rsid w:val="00BB1D49"/>
    <w:rsid w:val="00BB2D31"/>
    <w:rsid w:val="00BB3575"/>
    <w:rsid w:val="00BB3974"/>
    <w:rsid w:val="00BB4ADD"/>
    <w:rsid w:val="00BB500A"/>
    <w:rsid w:val="00BB52F9"/>
    <w:rsid w:val="00BB5B35"/>
    <w:rsid w:val="00BB5B81"/>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6493"/>
    <w:rsid w:val="00BC6807"/>
    <w:rsid w:val="00BC6E1C"/>
    <w:rsid w:val="00BC6EE1"/>
    <w:rsid w:val="00BC6FA9"/>
    <w:rsid w:val="00BC723A"/>
    <w:rsid w:val="00BC7AF7"/>
    <w:rsid w:val="00BD0588"/>
    <w:rsid w:val="00BD0D0A"/>
    <w:rsid w:val="00BD135B"/>
    <w:rsid w:val="00BD279E"/>
    <w:rsid w:val="00BD2920"/>
    <w:rsid w:val="00BD3B55"/>
    <w:rsid w:val="00BD4817"/>
    <w:rsid w:val="00BD572E"/>
    <w:rsid w:val="00BD5F94"/>
    <w:rsid w:val="00BD6BF7"/>
    <w:rsid w:val="00BD72E6"/>
    <w:rsid w:val="00BE005F"/>
    <w:rsid w:val="00BE01AE"/>
    <w:rsid w:val="00BE0699"/>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1064"/>
    <w:rsid w:val="00BF3BA4"/>
    <w:rsid w:val="00BF4538"/>
    <w:rsid w:val="00BF46D6"/>
    <w:rsid w:val="00BF4FFD"/>
    <w:rsid w:val="00BF5421"/>
    <w:rsid w:val="00BF5FD4"/>
    <w:rsid w:val="00BF6341"/>
    <w:rsid w:val="00BF639B"/>
    <w:rsid w:val="00BF74AB"/>
    <w:rsid w:val="00BF762F"/>
    <w:rsid w:val="00BF7D70"/>
    <w:rsid w:val="00BF7E61"/>
    <w:rsid w:val="00C008F7"/>
    <w:rsid w:val="00C00E33"/>
    <w:rsid w:val="00C010D8"/>
    <w:rsid w:val="00C0193C"/>
    <w:rsid w:val="00C024D3"/>
    <w:rsid w:val="00C029B6"/>
    <w:rsid w:val="00C03431"/>
    <w:rsid w:val="00C03728"/>
    <w:rsid w:val="00C0413D"/>
    <w:rsid w:val="00C04470"/>
    <w:rsid w:val="00C0648C"/>
    <w:rsid w:val="00C064CE"/>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16EB"/>
    <w:rsid w:val="00C22421"/>
    <w:rsid w:val="00C22FC8"/>
    <w:rsid w:val="00C232E0"/>
    <w:rsid w:val="00C23B1B"/>
    <w:rsid w:val="00C23D48"/>
    <w:rsid w:val="00C23F1D"/>
    <w:rsid w:val="00C24256"/>
    <w:rsid w:val="00C246ED"/>
    <w:rsid w:val="00C2560C"/>
    <w:rsid w:val="00C25762"/>
    <w:rsid w:val="00C26B4D"/>
    <w:rsid w:val="00C26CF7"/>
    <w:rsid w:val="00C3026D"/>
    <w:rsid w:val="00C3130B"/>
    <w:rsid w:val="00C31373"/>
    <w:rsid w:val="00C324F0"/>
    <w:rsid w:val="00C32B1C"/>
    <w:rsid w:val="00C33A01"/>
    <w:rsid w:val="00C34414"/>
    <w:rsid w:val="00C3484C"/>
    <w:rsid w:val="00C35169"/>
    <w:rsid w:val="00C351C5"/>
    <w:rsid w:val="00C358EA"/>
    <w:rsid w:val="00C364E8"/>
    <w:rsid w:val="00C3797F"/>
    <w:rsid w:val="00C4095B"/>
    <w:rsid w:val="00C40DF1"/>
    <w:rsid w:val="00C43213"/>
    <w:rsid w:val="00C4327F"/>
    <w:rsid w:val="00C43524"/>
    <w:rsid w:val="00C435DD"/>
    <w:rsid w:val="00C4487D"/>
    <w:rsid w:val="00C45620"/>
    <w:rsid w:val="00C464BA"/>
    <w:rsid w:val="00C47611"/>
    <w:rsid w:val="00C4795F"/>
    <w:rsid w:val="00C47D72"/>
    <w:rsid w:val="00C50D71"/>
    <w:rsid w:val="00C51512"/>
    <w:rsid w:val="00C516F1"/>
    <w:rsid w:val="00C51FD2"/>
    <w:rsid w:val="00C527F9"/>
    <w:rsid w:val="00C53926"/>
    <w:rsid w:val="00C53D1C"/>
    <w:rsid w:val="00C54CEE"/>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5AD4"/>
    <w:rsid w:val="00C66474"/>
    <w:rsid w:val="00C66A65"/>
    <w:rsid w:val="00C67E80"/>
    <w:rsid w:val="00C7042B"/>
    <w:rsid w:val="00C706F4"/>
    <w:rsid w:val="00C71E26"/>
    <w:rsid w:val="00C72606"/>
    <w:rsid w:val="00C727E5"/>
    <w:rsid w:val="00C72D0E"/>
    <w:rsid w:val="00C72E21"/>
    <w:rsid w:val="00C73E62"/>
    <w:rsid w:val="00C752FC"/>
    <w:rsid w:val="00C758B6"/>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1011"/>
    <w:rsid w:val="00C9102B"/>
    <w:rsid w:val="00C91D04"/>
    <w:rsid w:val="00C91DC3"/>
    <w:rsid w:val="00C91F69"/>
    <w:rsid w:val="00C92051"/>
    <w:rsid w:val="00C93FF9"/>
    <w:rsid w:val="00C959F1"/>
    <w:rsid w:val="00C95B0F"/>
    <w:rsid w:val="00C96127"/>
    <w:rsid w:val="00C978AF"/>
    <w:rsid w:val="00CA0015"/>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30E6"/>
    <w:rsid w:val="00CB399B"/>
    <w:rsid w:val="00CB3CB1"/>
    <w:rsid w:val="00CB41AB"/>
    <w:rsid w:val="00CB4C1E"/>
    <w:rsid w:val="00CB5290"/>
    <w:rsid w:val="00CB57BB"/>
    <w:rsid w:val="00CB68EF"/>
    <w:rsid w:val="00CB71A2"/>
    <w:rsid w:val="00CB759C"/>
    <w:rsid w:val="00CB79A4"/>
    <w:rsid w:val="00CC0A8D"/>
    <w:rsid w:val="00CC12B9"/>
    <w:rsid w:val="00CC16CF"/>
    <w:rsid w:val="00CC1CD1"/>
    <w:rsid w:val="00CC3419"/>
    <w:rsid w:val="00CC3A77"/>
    <w:rsid w:val="00CC43F3"/>
    <w:rsid w:val="00CC49B7"/>
    <w:rsid w:val="00CC518E"/>
    <w:rsid w:val="00CC51AA"/>
    <w:rsid w:val="00CC6C86"/>
    <w:rsid w:val="00CC73F0"/>
    <w:rsid w:val="00CC7693"/>
    <w:rsid w:val="00CC77B4"/>
    <w:rsid w:val="00CC7DE5"/>
    <w:rsid w:val="00CD043A"/>
    <w:rsid w:val="00CD3548"/>
    <w:rsid w:val="00CD4190"/>
    <w:rsid w:val="00CD435C"/>
    <w:rsid w:val="00CD43C8"/>
    <w:rsid w:val="00CD4898"/>
    <w:rsid w:val="00CE0703"/>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5D7E"/>
    <w:rsid w:val="00CF7346"/>
    <w:rsid w:val="00CF7AC3"/>
    <w:rsid w:val="00D00401"/>
    <w:rsid w:val="00D0068C"/>
    <w:rsid w:val="00D008B5"/>
    <w:rsid w:val="00D00A61"/>
    <w:rsid w:val="00D00BED"/>
    <w:rsid w:val="00D012C6"/>
    <w:rsid w:val="00D01B3C"/>
    <w:rsid w:val="00D0210C"/>
    <w:rsid w:val="00D02861"/>
    <w:rsid w:val="00D03331"/>
    <w:rsid w:val="00D03E7C"/>
    <w:rsid w:val="00D048EE"/>
    <w:rsid w:val="00D04B17"/>
    <w:rsid w:val="00D05336"/>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4A77"/>
    <w:rsid w:val="00D24C2A"/>
    <w:rsid w:val="00D26DDD"/>
    <w:rsid w:val="00D26E4A"/>
    <w:rsid w:val="00D26FCF"/>
    <w:rsid w:val="00D2701E"/>
    <w:rsid w:val="00D27B1C"/>
    <w:rsid w:val="00D27BCE"/>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23AF"/>
    <w:rsid w:val="00D433D6"/>
    <w:rsid w:val="00D438DC"/>
    <w:rsid w:val="00D4485C"/>
    <w:rsid w:val="00D44E21"/>
    <w:rsid w:val="00D4557B"/>
    <w:rsid w:val="00D4587A"/>
    <w:rsid w:val="00D463EA"/>
    <w:rsid w:val="00D467AB"/>
    <w:rsid w:val="00D46D5B"/>
    <w:rsid w:val="00D47316"/>
    <w:rsid w:val="00D47541"/>
    <w:rsid w:val="00D479C9"/>
    <w:rsid w:val="00D47A5B"/>
    <w:rsid w:val="00D47A9C"/>
    <w:rsid w:val="00D47EA0"/>
    <w:rsid w:val="00D50810"/>
    <w:rsid w:val="00D50A75"/>
    <w:rsid w:val="00D50B56"/>
    <w:rsid w:val="00D516BE"/>
    <w:rsid w:val="00D52CC7"/>
    <w:rsid w:val="00D52D0B"/>
    <w:rsid w:val="00D5440E"/>
    <w:rsid w:val="00D54E6F"/>
    <w:rsid w:val="00D5541F"/>
    <w:rsid w:val="00D55CD8"/>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678"/>
    <w:rsid w:val="00D67C04"/>
    <w:rsid w:val="00D67F67"/>
    <w:rsid w:val="00D71259"/>
    <w:rsid w:val="00D7354F"/>
    <w:rsid w:val="00D74060"/>
    <w:rsid w:val="00D7435F"/>
    <w:rsid w:val="00D74CCE"/>
    <w:rsid w:val="00D74D3E"/>
    <w:rsid w:val="00D753E0"/>
    <w:rsid w:val="00D758CA"/>
    <w:rsid w:val="00D75F27"/>
    <w:rsid w:val="00D7639A"/>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C3F"/>
    <w:rsid w:val="00D91F8B"/>
    <w:rsid w:val="00D93027"/>
    <w:rsid w:val="00D930A2"/>
    <w:rsid w:val="00D93180"/>
    <w:rsid w:val="00D93BB3"/>
    <w:rsid w:val="00D9581E"/>
    <w:rsid w:val="00D9650F"/>
    <w:rsid w:val="00D968C4"/>
    <w:rsid w:val="00D96EA5"/>
    <w:rsid w:val="00D970D2"/>
    <w:rsid w:val="00D976EB"/>
    <w:rsid w:val="00DA01CE"/>
    <w:rsid w:val="00DA0948"/>
    <w:rsid w:val="00DA0A4E"/>
    <w:rsid w:val="00DA0F94"/>
    <w:rsid w:val="00DA0FDD"/>
    <w:rsid w:val="00DA10C9"/>
    <w:rsid w:val="00DA156F"/>
    <w:rsid w:val="00DA1AF1"/>
    <w:rsid w:val="00DA2289"/>
    <w:rsid w:val="00DA2C85"/>
    <w:rsid w:val="00DA301A"/>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D99"/>
    <w:rsid w:val="00DD4F48"/>
    <w:rsid w:val="00DD51F0"/>
    <w:rsid w:val="00DD56AA"/>
    <w:rsid w:val="00DD5CF9"/>
    <w:rsid w:val="00DD5DAC"/>
    <w:rsid w:val="00DD66E7"/>
    <w:rsid w:val="00DD6FDA"/>
    <w:rsid w:val="00DD7950"/>
    <w:rsid w:val="00DE1323"/>
    <w:rsid w:val="00DE134D"/>
    <w:rsid w:val="00DE1C00"/>
    <w:rsid w:val="00DE1F23"/>
    <w:rsid w:val="00DE23EB"/>
    <w:rsid w:val="00DE26E4"/>
    <w:rsid w:val="00DE3538"/>
    <w:rsid w:val="00DE3C28"/>
    <w:rsid w:val="00DE4085"/>
    <w:rsid w:val="00DE4285"/>
    <w:rsid w:val="00DE4CD5"/>
    <w:rsid w:val="00DE5B89"/>
    <w:rsid w:val="00DE65EA"/>
    <w:rsid w:val="00DE7B31"/>
    <w:rsid w:val="00DE7F8F"/>
    <w:rsid w:val="00DF11C4"/>
    <w:rsid w:val="00DF14C8"/>
    <w:rsid w:val="00DF1625"/>
    <w:rsid w:val="00DF19A1"/>
    <w:rsid w:val="00DF1EF7"/>
    <w:rsid w:val="00DF5182"/>
    <w:rsid w:val="00DF68A6"/>
    <w:rsid w:val="00E0053D"/>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44D0"/>
    <w:rsid w:val="00E15826"/>
    <w:rsid w:val="00E1582E"/>
    <w:rsid w:val="00E15A77"/>
    <w:rsid w:val="00E161F1"/>
    <w:rsid w:val="00E16E4E"/>
    <w:rsid w:val="00E17B5D"/>
    <w:rsid w:val="00E20011"/>
    <w:rsid w:val="00E202C5"/>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2B"/>
    <w:rsid w:val="00E35E34"/>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E1"/>
    <w:rsid w:val="00E54297"/>
    <w:rsid w:val="00E54A40"/>
    <w:rsid w:val="00E54B2C"/>
    <w:rsid w:val="00E5510F"/>
    <w:rsid w:val="00E552FD"/>
    <w:rsid w:val="00E56AC8"/>
    <w:rsid w:val="00E6008B"/>
    <w:rsid w:val="00E6021D"/>
    <w:rsid w:val="00E6044F"/>
    <w:rsid w:val="00E60526"/>
    <w:rsid w:val="00E61E2C"/>
    <w:rsid w:val="00E6200E"/>
    <w:rsid w:val="00E6274D"/>
    <w:rsid w:val="00E6289E"/>
    <w:rsid w:val="00E6367A"/>
    <w:rsid w:val="00E63C8D"/>
    <w:rsid w:val="00E63CCE"/>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B37"/>
    <w:rsid w:val="00E77EEE"/>
    <w:rsid w:val="00E801FF"/>
    <w:rsid w:val="00E805B6"/>
    <w:rsid w:val="00E81514"/>
    <w:rsid w:val="00E81952"/>
    <w:rsid w:val="00E81D32"/>
    <w:rsid w:val="00E821E5"/>
    <w:rsid w:val="00E8407C"/>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9CB"/>
    <w:rsid w:val="00EB0B3D"/>
    <w:rsid w:val="00EB1326"/>
    <w:rsid w:val="00EB25F3"/>
    <w:rsid w:val="00EB2AE8"/>
    <w:rsid w:val="00EB35E7"/>
    <w:rsid w:val="00EB37C5"/>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1A39"/>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3C4D"/>
    <w:rsid w:val="00ED4C1D"/>
    <w:rsid w:val="00ED4CB2"/>
    <w:rsid w:val="00ED5C1C"/>
    <w:rsid w:val="00ED6836"/>
    <w:rsid w:val="00ED7EA7"/>
    <w:rsid w:val="00EE0172"/>
    <w:rsid w:val="00EE09A4"/>
    <w:rsid w:val="00EE0CF1"/>
    <w:rsid w:val="00EE0EB3"/>
    <w:rsid w:val="00EE0EF1"/>
    <w:rsid w:val="00EE11C5"/>
    <w:rsid w:val="00EE2663"/>
    <w:rsid w:val="00EE38FD"/>
    <w:rsid w:val="00EE3CD5"/>
    <w:rsid w:val="00EE5414"/>
    <w:rsid w:val="00EE55F5"/>
    <w:rsid w:val="00EE5855"/>
    <w:rsid w:val="00EE5A09"/>
    <w:rsid w:val="00EE5DD1"/>
    <w:rsid w:val="00EE7019"/>
    <w:rsid w:val="00EE73A8"/>
    <w:rsid w:val="00EE7A99"/>
    <w:rsid w:val="00EF0EAF"/>
    <w:rsid w:val="00EF124E"/>
    <w:rsid w:val="00EF183D"/>
    <w:rsid w:val="00EF1E0E"/>
    <w:rsid w:val="00EF2159"/>
    <w:rsid w:val="00EF24C7"/>
    <w:rsid w:val="00EF273B"/>
    <w:rsid w:val="00EF2954"/>
    <w:rsid w:val="00EF2B43"/>
    <w:rsid w:val="00EF2D3C"/>
    <w:rsid w:val="00EF2DCA"/>
    <w:rsid w:val="00EF30BD"/>
    <w:rsid w:val="00EF352E"/>
    <w:rsid w:val="00EF3662"/>
    <w:rsid w:val="00EF4630"/>
    <w:rsid w:val="00EF4BBA"/>
    <w:rsid w:val="00EF6526"/>
    <w:rsid w:val="00EF6DF2"/>
    <w:rsid w:val="00EF7868"/>
    <w:rsid w:val="00F00C96"/>
    <w:rsid w:val="00F01D1E"/>
    <w:rsid w:val="00F02279"/>
    <w:rsid w:val="00F022D6"/>
    <w:rsid w:val="00F0233F"/>
    <w:rsid w:val="00F025FC"/>
    <w:rsid w:val="00F02DBC"/>
    <w:rsid w:val="00F03B10"/>
    <w:rsid w:val="00F040CA"/>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B2B"/>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3D55"/>
    <w:rsid w:val="00F35A8E"/>
    <w:rsid w:val="00F36DDE"/>
    <w:rsid w:val="00F36E1F"/>
    <w:rsid w:val="00F377C0"/>
    <w:rsid w:val="00F37F2C"/>
    <w:rsid w:val="00F403A5"/>
    <w:rsid w:val="00F406AC"/>
    <w:rsid w:val="00F40D4D"/>
    <w:rsid w:val="00F4140F"/>
    <w:rsid w:val="00F41942"/>
    <w:rsid w:val="00F423AA"/>
    <w:rsid w:val="00F4395E"/>
    <w:rsid w:val="00F440BF"/>
    <w:rsid w:val="00F449C0"/>
    <w:rsid w:val="00F44B80"/>
    <w:rsid w:val="00F4506C"/>
    <w:rsid w:val="00F45B4D"/>
    <w:rsid w:val="00F45B8B"/>
    <w:rsid w:val="00F46EFF"/>
    <w:rsid w:val="00F475B1"/>
    <w:rsid w:val="00F51B3A"/>
    <w:rsid w:val="00F51E50"/>
    <w:rsid w:val="00F5285F"/>
    <w:rsid w:val="00F53063"/>
    <w:rsid w:val="00F53525"/>
    <w:rsid w:val="00F5433F"/>
    <w:rsid w:val="00F546F2"/>
    <w:rsid w:val="00F5526F"/>
    <w:rsid w:val="00F55654"/>
    <w:rsid w:val="00F556B0"/>
    <w:rsid w:val="00F562EA"/>
    <w:rsid w:val="00F5653D"/>
    <w:rsid w:val="00F572DC"/>
    <w:rsid w:val="00F57B7D"/>
    <w:rsid w:val="00F57EA6"/>
    <w:rsid w:val="00F6054E"/>
    <w:rsid w:val="00F60675"/>
    <w:rsid w:val="00F607C7"/>
    <w:rsid w:val="00F60A05"/>
    <w:rsid w:val="00F60C5F"/>
    <w:rsid w:val="00F61898"/>
    <w:rsid w:val="00F61A9D"/>
    <w:rsid w:val="00F61D2D"/>
    <w:rsid w:val="00F61D7A"/>
    <w:rsid w:val="00F62DDD"/>
    <w:rsid w:val="00F62FEB"/>
    <w:rsid w:val="00F63223"/>
    <w:rsid w:val="00F64BF8"/>
    <w:rsid w:val="00F64DF9"/>
    <w:rsid w:val="00F658E7"/>
    <w:rsid w:val="00F675AC"/>
    <w:rsid w:val="00F676CB"/>
    <w:rsid w:val="00F67946"/>
    <w:rsid w:val="00F6799D"/>
    <w:rsid w:val="00F67CD4"/>
    <w:rsid w:val="00F7009A"/>
    <w:rsid w:val="00F709FE"/>
    <w:rsid w:val="00F70A3D"/>
    <w:rsid w:val="00F70E55"/>
    <w:rsid w:val="00F71F20"/>
    <w:rsid w:val="00F725E7"/>
    <w:rsid w:val="00F73CAB"/>
    <w:rsid w:val="00F743B3"/>
    <w:rsid w:val="00F7451F"/>
    <w:rsid w:val="00F7467F"/>
    <w:rsid w:val="00F74984"/>
    <w:rsid w:val="00F7548C"/>
    <w:rsid w:val="00F7609B"/>
    <w:rsid w:val="00F76331"/>
    <w:rsid w:val="00F8049A"/>
    <w:rsid w:val="00F806DC"/>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528"/>
    <w:rsid w:val="00F914CF"/>
    <w:rsid w:val="00F9269C"/>
    <w:rsid w:val="00F9294C"/>
    <w:rsid w:val="00F930CD"/>
    <w:rsid w:val="00F932ED"/>
    <w:rsid w:val="00F94318"/>
    <w:rsid w:val="00F9448B"/>
    <w:rsid w:val="00F954E8"/>
    <w:rsid w:val="00F958C7"/>
    <w:rsid w:val="00F96400"/>
    <w:rsid w:val="00F96621"/>
    <w:rsid w:val="00F97D3E"/>
    <w:rsid w:val="00FA0498"/>
    <w:rsid w:val="00FA0E41"/>
    <w:rsid w:val="00FA15BA"/>
    <w:rsid w:val="00FA1D4A"/>
    <w:rsid w:val="00FA1D88"/>
    <w:rsid w:val="00FA2BFA"/>
    <w:rsid w:val="00FA2FB6"/>
    <w:rsid w:val="00FA37C3"/>
    <w:rsid w:val="00FA409E"/>
    <w:rsid w:val="00FA4725"/>
    <w:rsid w:val="00FA4A03"/>
    <w:rsid w:val="00FA4F9D"/>
    <w:rsid w:val="00FA5CBD"/>
    <w:rsid w:val="00FA6B94"/>
    <w:rsid w:val="00FA6F47"/>
    <w:rsid w:val="00FA751D"/>
    <w:rsid w:val="00FA7A86"/>
    <w:rsid w:val="00FA7EAA"/>
    <w:rsid w:val="00FB0592"/>
    <w:rsid w:val="00FB068C"/>
    <w:rsid w:val="00FB12F4"/>
    <w:rsid w:val="00FB1530"/>
    <w:rsid w:val="00FB1C56"/>
    <w:rsid w:val="00FB1CB4"/>
    <w:rsid w:val="00FB35D5"/>
    <w:rsid w:val="00FB3AFB"/>
    <w:rsid w:val="00FB3CC9"/>
    <w:rsid w:val="00FB4ACF"/>
    <w:rsid w:val="00FB72F4"/>
    <w:rsid w:val="00FB78E7"/>
    <w:rsid w:val="00FB796B"/>
    <w:rsid w:val="00FB7D33"/>
    <w:rsid w:val="00FC096C"/>
    <w:rsid w:val="00FC0D49"/>
    <w:rsid w:val="00FC0FDC"/>
    <w:rsid w:val="00FC22F4"/>
    <w:rsid w:val="00FC283C"/>
    <w:rsid w:val="00FC31D8"/>
    <w:rsid w:val="00FC4412"/>
    <w:rsid w:val="00FC4B16"/>
    <w:rsid w:val="00FC5FA5"/>
    <w:rsid w:val="00FC6150"/>
    <w:rsid w:val="00FC6668"/>
    <w:rsid w:val="00FC6B2B"/>
    <w:rsid w:val="00FD05B2"/>
    <w:rsid w:val="00FD06E3"/>
    <w:rsid w:val="00FD0747"/>
    <w:rsid w:val="00FD095E"/>
    <w:rsid w:val="00FD1148"/>
    <w:rsid w:val="00FD26FA"/>
    <w:rsid w:val="00FD2748"/>
    <w:rsid w:val="00FD2843"/>
    <w:rsid w:val="00FD2B51"/>
    <w:rsid w:val="00FD4515"/>
    <w:rsid w:val="00FD4DA5"/>
    <w:rsid w:val="00FD4DBF"/>
    <w:rsid w:val="00FD57B8"/>
    <w:rsid w:val="00FD7291"/>
    <w:rsid w:val="00FD7772"/>
    <w:rsid w:val="00FE0B7B"/>
    <w:rsid w:val="00FE1316"/>
    <w:rsid w:val="00FE20B2"/>
    <w:rsid w:val="00FE2812"/>
    <w:rsid w:val="00FE348B"/>
    <w:rsid w:val="00FE426D"/>
    <w:rsid w:val="00FE4310"/>
    <w:rsid w:val="00FE54DC"/>
    <w:rsid w:val="00FE5743"/>
    <w:rsid w:val="00FE66EA"/>
    <w:rsid w:val="00FE6887"/>
    <w:rsid w:val="00FE6C2A"/>
    <w:rsid w:val="00FE76B9"/>
    <w:rsid w:val="00FE7898"/>
    <w:rsid w:val="00FF0766"/>
    <w:rsid w:val="00FF0775"/>
    <w:rsid w:val="00FF0E6A"/>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66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 w:type="numbering" w:customStyle="1" w:styleId="NoList1">
    <w:name w:val="No List1"/>
    <w:next w:val="NoList"/>
    <w:uiPriority w:val="99"/>
    <w:semiHidden/>
    <w:unhideWhenUsed/>
    <w:rsid w:val="00424680"/>
  </w:style>
  <w:style w:type="numbering" w:customStyle="1" w:styleId="NoList2">
    <w:name w:val="No List2"/>
    <w:next w:val="NoList"/>
    <w:uiPriority w:val="99"/>
    <w:semiHidden/>
    <w:unhideWhenUsed/>
    <w:rsid w:val="00424680"/>
  </w:style>
  <w:style w:type="paragraph" w:customStyle="1" w:styleId="msonormal0">
    <w:name w:val="msonormal"/>
    <w:basedOn w:val="Normal"/>
    <w:rsid w:val="00424680"/>
    <w:pPr>
      <w:spacing w:before="100" w:beforeAutospacing="1" w:after="100" w:afterAutospacing="1"/>
    </w:pPr>
  </w:style>
  <w:style w:type="paragraph" w:customStyle="1" w:styleId="font0">
    <w:name w:val="font0"/>
    <w:basedOn w:val="Normal"/>
    <w:rsid w:val="00424680"/>
    <w:pPr>
      <w:spacing w:before="100" w:beforeAutospacing="1" w:after="100" w:afterAutospacing="1"/>
    </w:pPr>
    <w:rPr>
      <w:rFonts w:ascii="Arial" w:hAnsi="Arial" w:cs="Arial"/>
      <w:color w:val="000000"/>
      <w:sz w:val="20"/>
      <w:szCs w:val="20"/>
    </w:rPr>
  </w:style>
  <w:style w:type="paragraph" w:customStyle="1" w:styleId="xl164">
    <w:name w:val="xl164"/>
    <w:basedOn w:val="Normal"/>
    <w:rsid w:val="00DA01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rPr>
  </w:style>
  <w:style w:type="paragraph" w:customStyle="1" w:styleId="xl165">
    <w:name w:val="xl165"/>
    <w:basedOn w:val="Normal"/>
    <w:rsid w:val="00DA01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66">
    <w:name w:val="xl166"/>
    <w:basedOn w:val="Normal"/>
    <w:rsid w:val="00DA01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67">
    <w:name w:val="xl167"/>
    <w:basedOn w:val="Normal"/>
    <w:rsid w:val="00DA01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68">
    <w:name w:val="xl168"/>
    <w:basedOn w:val="Normal"/>
    <w:rsid w:val="00DA01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69">
    <w:name w:val="xl169"/>
    <w:basedOn w:val="Normal"/>
    <w:rsid w:val="00DA01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6"/>
      <w:szCs w:val="16"/>
    </w:rPr>
  </w:style>
  <w:style w:type="paragraph" w:customStyle="1" w:styleId="xl170">
    <w:name w:val="xl170"/>
    <w:basedOn w:val="Normal"/>
    <w:rsid w:val="00DA01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rPr>
  </w:style>
  <w:style w:type="paragraph" w:customStyle="1" w:styleId="xl171">
    <w:name w:val="xl171"/>
    <w:basedOn w:val="Normal"/>
    <w:rsid w:val="00DA01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6"/>
      <w:szCs w:val="16"/>
      <w:u w:val="single"/>
    </w:rPr>
  </w:style>
  <w:style w:type="paragraph" w:customStyle="1" w:styleId="xl172">
    <w:name w:val="xl172"/>
    <w:basedOn w:val="Normal"/>
    <w:rsid w:val="00DA01C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73">
    <w:name w:val="xl173"/>
    <w:basedOn w:val="Normal"/>
    <w:rsid w:val="00DA01C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74">
    <w:name w:val="xl174"/>
    <w:basedOn w:val="Normal"/>
    <w:rsid w:val="00DA01C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75">
    <w:name w:val="xl175"/>
    <w:basedOn w:val="Normal"/>
    <w:rsid w:val="00DA01C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76">
    <w:name w:val="xl176"/>
    <w:basedOn w:val="Normal"/>
    <w:rsid w:val="00DA01C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77">
    <w:name w:val="xl177"/>
    <w:basedOn w:val="Normal"/>
    <w:rsid w:val="00DA01C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78">
    <w:name w:val="xl178"/>
    <w:basedOn w:val="Normal"/>
    <w:rsid w:val="00DA01C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79">
    <w:name w:val="xl179"/>
    <w:basedOn w:val="Normal"/>
    <w:rsid w:val="00DA01C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180">
    <w:name w:val="xl180"/>
    <w:basedOn w:val="Normal"/>
    <w:rsid w:val="00DA01CE"/>
    <w:pPr>
      <w:pBdr>
        <w:top w:val="single" w:sz="4" w:space="0" w:color="auto"/>
        <w:left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color w:val="000000"/>
      <w:sz w:val="16"/>
      <w:szCs w:val="16"/>
    </w:rPr>
  </w:style>
  <w:style w:type="paragraph" w:customStyle="1" w:styleId="xl181">
    <w:name w:val="xl181"/>
    <w:basedOn w:val="Normal"/>
    <w:rsid w:val="00DA01CE"/>
    <w:pPr>
      <w:pBdr>
        <w:top w:val="single" w:sz="4" w:space="0" w:color="auto"/>
        <w:left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color w:val="000000"/>
      <w:sz w:val="16"/>
      <w:szCs w:val="16"/>
    </w:rPr>
  </w:style>
  <w:style w:type="paragraph" w:customStyle="1" w:styleId="xl182">
    <w:name w:val="xl182"/>
    <w:basedOn w:val="Normal"/>
    <w:rsid w:val="00DA01C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color w:val="000000"/>
      <w:sz w:val="16"/>
      <w:szCs w:val="16"/>
    </w:rPr>
  </w:style>
  <w:style w:type="paragraph" w:customStyle="1" w:styleId="xl183">
    <w:name w:val="xl183"/>
    <w:basedOn w:val="Normal"/>
    <w:rsid w:val="00DA01C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color w:val="000000"/>
      <w:sz w:val="16"/>
      <w:szCs w:val="16"/>
    </w:rPr>
  </w:style>
  <w:style w:type="paragraph" w:customStyle="1" w:styleId="xl184">
    <w:name w:val="xl184"/>
    <w:basedOn w:val="Normal"/>
    <w:rsid w:val="00DA01C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color w:val="000000"/>
      <w:sz w:val="16"/>
      <w:szCs w:val="16"/>
    </w:rPr>
  </w:style>
  <w:style w:type="paragraph" w:customStyle="1" w:styleId="xl185">
    <w:name w:val="xl185"/>
    <w:basedOn w:val="Normal"/>
    <w:rsid w:val="00DA01CE"/>
    <w:pPr>
      <w:pBdr>
        <w:left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color w:val="000000"/>
      <w:sz w:val="16"/>
      <w:szCs w:val="16"/>
    </w:rPr>
  </w:style>
  <w:style w:type="paragraph" w:customStyle="1" w:styleId="xl186">
    <w:name w:val="xl186"/>
    <w:basedOn w:val="Normal"/>
    <w:rsid w:val="00DA01CE"/>
    <w:pPr>
      <w:pBdr>
        <w:left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color w:val="000000"/>
      <w:sz w:val="16"/>
      <w:szCs w:val="16"/>
    </w:rPr>
  </w:style>
  <w:style w:type="paragraph" w:customStyle="1" w:styleId="xl187">
    <w:name w:val="xl187"/>
    <w:basedOn w:val="Normal"/>
    <w:rsid w:val="00DA01CE"/>
    <w:pPr>
      <w:pBdr>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color w:val="000000"/>
      <w:sz w:val="16"/>
      <w:szCs w:val="16"/>
    </w:rPr>
  </w:style>
  <w:style w:type="paragraph" w:customStyle="1" w:styleId="xl188">
    <w:name w:val="xl188"/>
    <w:basedOn w:val="Normal"/>
    <w:rsid w:val="00DA01CE"/>
    <w:pPr>
      <w:pBdr>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color w:val="000000"/>
      <w:sz w:val="16"/>
      <w:szCs w:val="16"/>
    </w:rPr>
  </w:style>
  <w:style w:type="paragraph" w:customStyle="1" w:styleId="xl189">
    <w:name w:val="xl189"/>
    <w:basedOn w:val="Normal"/>
    <w:rsid w:val="00DA01C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color w:val="000000"/>
      <w:sz w:val="16"/>
      <w:szCs w:val="16"/>
    </w:rPr>
  </w:style>
  <w:style w:type="paragraph" w:customStyle="1" w:styleId="xl190">
    <w:name w:val="xl190"/>
    <w:basedOn w:val="Normal"/>
    <w:rsid w:val="00DA01C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color w:val="000000"/>
      <w:sz w:val="16"/>
      <w:szCs w:val="16"/>
    </w:rPr>
  </w:style>
  <w:style w:type="paragraph" w:customStyle="1" w:styleId="xl191">
    <w:name w:val="xl191"/>
    <w:basedOn w:val="Normal"/>
    <w:rsid w:val="00DA01C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color w:val="000000"/>
      <w:sz w:val="16"/>
      <w:szCs w:val="16"/>
    </w:rPr>
  </w:style>
  <w:style w:type="paragraph" w:customStyle="1" w:styleId="xl192">
    <w:name w:val="xl192"/>
    <w:basedOn w:val="Normal"/>
    <w:rsid w:val="00DA01C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mailto:vachagan.mejunc@yerevan.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mailto:vachagan.mejunc@yerevan.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hyperlink" Target="mailto:vachagan.mejunc@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minfin.a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23" Type="http://schemas.openxmlformats.org/officeDocument/2006/relationships/hyperlink" Target="http://www.procurement.am" TargetMode="External"/><Relationship Id="rId10" Type="http://schemas.openxmlformats.org/officeDocument/2006/relationships/hyperlink" Target="http://www.armeps.am"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 Id="rId22"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1</Pages>
  <Words>37202</Words>
  <Characters>212054</Characters>
  <Application>Microsoft Office Word</Application>
  <DocSecurity>0</DocSecurity>
  <Lines>1767</Lines>
  <Paragraphs>497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248759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gnumner 18</cp:lastModifiedBy>
  <cp:revision>553</cp:revision>
  <cp:lastPrinted>2022-12-28T05:49:00Z</cp:lastPrinted>
  <dcterms:created xsi:type="dcterms:W3CDTF">2023-07-13T12:00:00Z</dcterms:created>
  <dcterms:modified xsi:type="dcterms:W3CDTF">2026-02-23T05:17:00Z</dcterms:modified>
</cp:coreProperties>
</file>